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38B9DE3C" w:rsidR="0091042F" w:rsidRDefault="00642EFE" w:rsidP="003C69D1">
      <w:pPr>
        <w:pStyle w:val="BodyTextIndent"/>
        <w:widowControl w:val="0"/>
        <w:spacing w:line="240" w:lineRule="auto"/>
        <w:ind w:firstLine="0"/>
        <w:jc w:val="center"/>
        <w:rPr>
          <w:rFonts w:ascii="GHEA Grapalat" w:hAnsi="GHEA Grapalat"/>
          <w:i w:val="0"/>
          <w:color w:val="FF0000"/>
          <w:sz w:val="24"/>
          <w:szCs w:val="24"/>
          <w:lang w:val="en-US"/>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5D00D5">
        <w:rPr>
          <w:rFonts w:ascii="GHEA Grapalat" w:hAnsi="GHEA Grapalat"/>
          <w:i w:val="0"/>
          <w:color w:val="FF0000"/>
          <w:sz w:val="24"/>
          <w:szCs w:val="24"/>
          <w:lang w:val="hy-AM"/>
        </w:rPr>
        <w:t>27</w:t>
      </w:r>
      <w:r w:rsidRPr="00601797">
        <w:rPr>
          <w:rFonts w:ascii="GHEA Grapalat" w:hAnsi="GHEA Grapalat"/>
          <w:i w:val="0"/>
          <w:color w:val="FF0000"/>
          <w:sz w:val="24"/>
          <w:szCs w:val="24"/>
        </w:rPr>
        <w:t>" "</w:t>
      </w:r>
      <w:r w:rsidR="005D00D5">
        <w:rPr>
          <w:rFonts w:ascii="GHEA Grapalat" w:hAnsi="GHEA Grapalat"/>
          <w:i w:val="0"/>
          <w:color w:val="FF0000"/>
          <w:sz w:val="24"/>
          <w:szCs w:val="24"/>
          <w:lang w:val="hy-AM"/>
        </w:rPr>
        <w:t>11</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0DB49CEF" w14:textId="707A6C0F" w:rsidR="00E5471A" w:rsidRPr="00E5471A" w:rsidRDefault="00E5471A" w:rsidP="003C69D1">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288D3E75" w14:textId="38CFE9C2"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409E9">
        <w:rPr>
          <w:rFonts w:ascii="GHEA Grapalat" w:hAnsi="GHEA Grapalat"/>
          <w:i w:val="0"/>
          <w:sz w:val="24"/>
          <w:szCs w:val="24"/>
        </w:rPr>
        <w:t>BMAShDzB-</w:t>
      </w:r>
      <w:r w:rsidR="005D00D5">
        <w:rPr>
          <w:rFonts w:ascii="GHEA Grapalat" w:hAnsi="GHEA Grapalat"/>
          <w:i w:val="0"/>
          <w:sz w:val="24"/>
          <w:szCs w:val="24"/>
        </w:rPr>
        <w:t>25/4</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1157BEB8" w:rsidR="00341A74" w:rsidRPr="003A1EBB" w:rsidRDefault="00A20B69" w:rsidP="003E05E4">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3E05E4">
        <w:rPr>
          <w:rFonts w:ascii="Calibri" w:hAnsi="Calibri" w:cs="Calibri"/>
          <w:i w:val="0"/>
          <w:sz w:val="24"/>
          <w:szCs w:val="24"/>
        </w:rPr>
        <w:t> </w:t>
      </w:r>
      <w:r w:rsidRPr="003E05E4">
        <w:rPr>
          <w:rFonts w:ascii="GHEA Grapalat" w:hAnsi="GHEA Grapalat"/>
          <w:i w:val="0"/>
          <w:sz w:val="24"/>
          <w:szCs w:val="24"/>
        </w:rPr>
        <w:t>установленном</w:t>
      </w:r>
      <w:r w:rsidR="00782D60" w:rsidRPr="003E05E4">
        <w:rPr>
          <w:rFonts w:ascii="Calibri" w:hAnsi="Calibri" w:cs="Calibri"/>
          <w:i w:val="0"/>
          <w:sz w:val="24"/>
          <w:szCs w:val="24"/>
        </w:rPr>
        <w:t> </w:t>
      </w:r>
      <w:r w:rsidRPr="003E05E4">
        <w:rPr>
          <w:rFonts w:ascii="GHEA Grapalat" w:hAnsi="GHEA Grapalat"/>
          <w:i w:val="0"/>
          <w:sz w:val="24"/>
          <w:szCs w:val="24"/>
        </w:rPr>
        <w:t xml:space="preserve">порядке будет предложено заключить договор на поставку </w:t>
      </w:r>
      <w:r w:rsidR="00AB3665" w:rsidRPr="00AB3665">
        <w:rPr>
          <w:rFonts w:ascii="GHEA Grapalat" w:hAnsi="GHEA Grapalat"/>
          <w:i w:val="0"/>
          <w:sz w:val="24"/>
          <w:szCs w:val="24"/>
        </w:rPr>
        <w:t>ремонт</w:t>
      </w:r>
      <w:r w:rsidR="00100BD4">
        <w:rPr>
          <w:rFonts w:ascii="GHEA Grapalat" w:hAnsi="GHEA Grapalat"/>
          <w:i w:val="0"/>
          <w:sz w:val="24"/>
          <w:szCs w:val="24"/>
        </w:rPr>
        <w:t>а</w:t>
      </w:r>
      <w:r w:rsidR="00AB3665" w:rsidRPr="00AB3665">
        <w:rPr>
          <w:rFonts w:ascii="GHEA Grapalat" w:hAnsi="GHEA Grapalat"/>
          <w:i w:val="0"/>
          <w:sz w:val="24"/>
          <w:szCs w:val="24"/>
        </w:rPr>
        <w:t xml:space="preserve"> и содержани</w:t>
      </w:r>
      <w:r w:rsidR="00100BD4">
        <w:rPr>
          <w:rFonts w:ascii="GHEA Grapalat" w:hAnsi="GHEA Grapalat"/>
          <w:i w:val="0"/>
          <w:sz w:val="24"/>
          <w:szCs w:val="24"/>
        </w:rPr>
        <w:t>я</w:t>
      </w:r>
      <w:r w:rsidR="00AB3665" w:rsidRPr="00AB3665">
        <w:rPr>
          <w:rFonts w:ascii="GHEA Grapalat" w:hAnsi="GHEA Grapalat"/>
          <w:i w:val="0"/>
          <w:sz w:val="24"/>
          <w:szCs w:val="24"/>
        </w:rPr>
        <w:t xml:space="preserve"> асфальтобетонного покрытия</w:t>
      </w:r>
      <w:r w:rsidR="00100BD4">
        <w:rPr>
          <w:rFonts w:ascii="GHEA Grapalat" w:hAnsi="GHEA Grapalat"/>
          <w:i w:val="0"/>
          <w:sz w:val="24"/>
          <w:szCs w:val="24"/>
        </w:rPr>
        <w:t xml:space="preserve"> </w:t>
      </w:r>
      <w:r w:rsidR="00364872">
        <w:rPr>
          <w:rFonts w:ascii="GHEA Grapalat" w:hAnsi="GHEA Grapalat"/>
          <w:i w:val="0"/>
          <w:sz w:val="24"/>
          <w:szCs w:val="24"/>
        </w:rPr>
        <w:t>в</w:t>
      </w:r>
      <w:r w:rsidR="00AB3665" w:rsidRPr="00AB3665">
        <w:rPr>
          <w:rFonts w:ascii="GHEA Grapalat" w:hAnsi="GHEA Grapalat"/>
          <w:i w:val="0"/>
          <w:sz w:val="24"/>
          <w:szCs w:val="24"/>
        </w:rPr>
        <w:t xml:space="preserve"> </w:t>
      </w:r>
      <w:r w:rsidR="003E05E4" w:rsidRPr="003E05E4">
        <w:rPr>
          <w:rFonts w:ascii="GHEA Grapalat" w:hAnsi="GHEA Grapalat"/>
          <w:i w:val="0"/>
          <w:sz w:val="24"/>
          <w:szCs w:val="24"/>
        </w:rPr>
        <w:t>административно</w:t>
      </w:r>
      <w:r w:rsidR="00364872">
        <w:rPr>
          <w:rFonts w:ascii="GHEA Grapalat" w:hAnsi="GHEA Grapalat"/>
          <w:i w:val="0"/>
          <w:sz w:val="24"/>
          <w:szCs w:val="24"/>
        </w:rPr>
        <w:t>м</w:t>
      </w:r>
      <w:r w:rsidR="003E05E4" w:rsidRPr="003E05E4">
        <w:rPr>
          <w:rFonts w:ascii="GHEA Grapalat" w:hAnsi="GHEA Grapalat"/>
          <w:i w:val="0"/>
          <w:sz w:val="24"/>
          <w:szCs w:val="24"/>
        </w:rPr>
        <w:t xml:space="preserve"> район</w:t>
      </w:r>
      <w:r w:rsidR="00364872">
        <w:rPr>
          <w:rFonts w:ascii="GHEA Grapalat" w:hAnsi="GHEA Grapalat"/>
          <w:i w:val="0"/>
          <w:sz w:val="24"/>
          <w:szCs w:val="24"/>
        </w:rPr>
        <w:t>е</w:t>
      </w:r>
      <w:r w:rsidR="003E05E4" w:rsidRPr="003E05E4">
        <w:rPr>
          <w:rFonts w:ascii="GHEA Grapalat" w:hAnsi="GHEA Grapalat"/>
          <w:i w:val="0"/>
          <w:sz w:val="24"/>
          <w:szCs w:val="24"/>
        </w:rPr>
        <w:t xml:space="preserve"> </w:t>
      </w:r>
      <w:r w:rsidR="005D00D5">
        <w:rPr>
          <w:rFonts w:ascii="GHEA Grapalat" w:hAnsi="GHEA Grapalat"/>
          <w:i w:val="0"/>
          <w:sz w:val="24"/>
          <w:szCs w:val="24"/>
        </w:rPr>
        <w:t>Нор Норк</w:t>
      </w:r>
      <w:r w:rsidR="003E05E4" w:rsidRPr="003E05E4">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1472FAED"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5D00D5">
        <w:rPr>
          <w:rFonts w:ascii="GHEA Grapalat" w:hAnsi="GHEA Grapalat"/>
          <w:b/>
          <w:i w:val="0"/>
          <w:iCs/>
        </w:rPr>
        <w:t>30</w:t>
      </w:r>
      <w:r w:rsidR="00B23576">
        <w:rPr>
          <w:rFonts w:ascii="GHEA Grapalat" w:hAnsi="GHEA Grapalat"/>
          <w:b/>
          <w:i w:val="0"/>
          <w:iCs/>
          <w:lang w:val="hy-AM"/>
        </w:rPr>
        <w:t>.</w:t>
      </w:r>
      <w:r w:rsidR="005D00D5">
        <w:rPr>
          <w:rFonts w:ascii="GHEA Grapalat" w:hAnsi="GHEA Grapalat"/>
          <w:b/>
          <w:i w:val="0"/>
          <w:iCs/>
        </w:rPr>
        <w:t>12</w:t>
      </w:r>
      <w:r w:rsidR="00B2357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6D1721D3"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5D00D5">
        <w:rPr>
          <w:rFonts w:ascii="GHEA Grapalat" w:hAnsi="GHEA Grapalat"/>
          <w:b/>
          <w:i w:val="0"/>
          <w:iCs/>
        </w:rPr>
        <w:t>30</w:t>
      </w:r>
      <w:r w:rsidR="00B23576">
        <w:rPr>
          <w:rFonts w:ascii="GHEA Grapalat" w:hAnsi="GHEA Grapalat"/>
          <w:b/>
          <w:i w:val="0"/>
          <w:iCs/>
          <w:lang w:val="hy-AM"/>
        </w:rPr>
        <w:t>.</w:t>
      </w:r>
      <w:r w:rsidR="005D00D5">
        <w:rPr>
          <w:rFonts w:ascii="GHEA Grapalat" w:hAnsi="GHEA Grapalat"/>
          <w:b/>
          <w:i w:val="0"/>
          <w:iCs/>
        </w:rPr>
        <w:t>12</w:t>
      </w:r>
      <w:r w:rsidR="00B2357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0AED6B8F"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w:t>
      </w:r>
      <w:r w:rsidR="005003E1">
        <w:rPr>
          <w:rFonts w:ascii="GHEA Grapalat" w:hAnsi="GHEA Grapalat"/>
          <w:i w:val="0"/>
          <w:sz w:val="24"/>
          <w:szCs w:val="24"/>
        </w:rPr>
        <w:t xml:space="preserve"> </w:t>
      </w:r>
      <w:r w:rsidR="00CA2E6D">
        <w:rPr>
          <w:rFonts w:ascii="GHEA Grapalat" w:hAnsi="GHEA Grapalat"/>
          <w:i w:val="0"/>
          <w:sz w:val="24"/>
          <w:szCs w:val="24"/>
        </w:rPr>
        <w:t>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A5455C">
        <w:rPr>
          <w:rFonts w:ascii="GHEA Grapalat" w:hAnsi="GHEA Grapalat"/>
          <w:i w:val="0"/>
          <w:sz w:val="24"/>
          <w:szCs w:val="24"/>
          <w:lang w:val="en-US"/>
        </w:rPr>
        <w:t>gor</w:t>
      </w:r>
      <w:proofErr w:type="spellEnd"/>
      <w:r w:rsidR="00A5455C" w:rsidRPr="00CA2E6D">
        <w:rPr>
          <w:rFonts w:ascii="GHEA Grapalat" w:hAnsi="GHEA Grapalat"/>
          <w:i w:val="0"/>
          <w:sz w:val="24"/>
          <w:szCs w:val="24"/>
        </w:rPr>
        <w:t>.</w:t>
      </w:r>
      <w:proofErr w:type="spellStart"/>
      <w:r w:rsidR="00A5455C">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3ED9AB9E"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601797" w:rsidRPr="009C4E70">
        <w:rPr>
          <w:rFonts w:ascii="GHEA Grapalat" w:hAnsi="GHEA Grapalat"/>
          <w:iCs/>
        </w:rPr>
        <w:t>EQ-</w:t>
      </w:r>
      <w:r w:rsidR="004409E9" w:rsidRPr="009C4E70">
        <w:rPr>
          <w:rFonts w:ascii="GHEA Grapalat" w:hAnsi="GHEA Grapalat"/>
          <w:iCs/>
        </w:rPr>
        <w:t>BMAShDzB-</w:t>
      </w:r>
      <w:r w:rsidR="005D00D5">
        <w:rPr>
          <w:rFonts w:ascii="GHEA Grapalat" w:hAnsi="GHEA Grapalat"/>
          <w:iCs/>
        </w:rPr>
        <w:t>25/4</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от </w:t>
      </w:r>
      <w:r w:rsidR="002347BD">
        <w:rPr>
          <w:rFonts w:ascii="GHEA Grapalat" w:hAnsi="GHEA Grapalat"/>
          <w:iCs/>
        </w:rPr>
        <w:t>27</w:t>
      </w:r>
      <w:r w:rsidR="006E7AF9" w:rsidRPr="009C4E70">
        <w:rPr>
          <w:rFonts w:ascii="GHEA Grapalat" w:hAnsi="GHEA Grapalat"/>
          <w:iCs/>
          <w:color w:val="FF0000"/>
        </w:rPr>
        <w:t>.</w:t>
      </w:r>
      <w:r w:rsidR="002347BD">
        <w:rPr>
          <w:rFonts w:ascii="GHEA Grapalat" w:hAnsi="GHEA Grapalat"/>
          <w:iCs/>
          <w:color w:val="FF0000"/>
        </w:rPr>
        <w:t>11</w:t>
      </w:r>
      <w:r w:rsidR="00096865" w:rsidRPr="009C4E70">
        <w:rPr>
          <w:rFonts w:ascii="GHEA Grapalat" w:hAnsi="GHEA Grapalat"/>
          <w:iCs/>
          <w:color w:val="FF0000"/>
        </w:rPr>
        <w:t xml:space="preserve"> 20</w:t>
      </w:r>
      <w:r w:rsidR="006E7AF9" w:rsidRPr="009C4E70">
        <w:rPr>
          <w:rFonts w:ascii="GHEA Grapalat" w:hAnsi="GHEA Grapalat"/>
          <w:iCs/>
          <w:color w:val="FF0000"/>
        </w:rPr>
        <w:t>2</w:t>
      </w:r>
      <w:r w:rsidR="0018307F" w:rsidRPr="009C4E70">
        <w:rPr>
          <w:rFonts w:ascii="GHEA Grapalat" w:hAnsi="GHEA Grapalat"/>
          <w:iCs/>
          <w:color w:val="FF0000"/>
          <w:lang w:val="hy-AM"/>
        </w:rPr>
        <w:t>4</w:t>
      </w:r>
      <w:r w:rsidR="009F10E4" w:rsidRPr="009C4E70">
        <w:rPr>
          <w:rFonts w:ascii="GHEA Grapalat" w:hAnsi="GHEA Grapalat"/>
          <w:iCs/>
          <w:color w:val="FF0000"/>
        </w:rPr>
        <w:t xml:space="preserve"> </w:t>
      </w:r>
      <w:r w:rsidR="00096865" w:rsidRPr="009C4E70">
        <w:rPr>
          <w:rFonts w:ascii="GHEA Grapalat" w:hAnsi="GHEA Grapalat"/>
          <w:iCs/>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64572A1A"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56BCC1F6" w14:textId="12A97E80" w:rsidR="00033ED4" w:rsidRPr="00F83866" w:rsidRDefault="002B32D6" w:rsidP="003C69D1">
      <w:pPr>
        <w:pStyle w:val="BodyText"/>
        <w:widowControl w:val="0"/>
        <w:spacing w:after="0"/>
        <w:ind w:right="-7"/>
        <w:jc w:val="center"/>
        <w:rPr>
          <w:rFonts w:ascii="GHEA Grapalat" w:hAnsi="GHEA Grapalat"/>
          <w:b/>
          <w:bCs/>
        </w:rPr>
      </w:pPr>
      <w:r w:rsidRPr="00F83866">
        <w:rPr>
          <w:rFonts w:ascii="GHEA Grapalat" w:hAnsi="GHEA Grapalat"/>
          <w:b/>
          <w:bCs/>
        </w:rPr>
        <w:t xml:space="preserve">НА </w:t>
      </w:r>
      <w:r w:rsidR="004409E9" w:rsidRPr="00F83866">
        <w:rPr>
          <w:rFonts w:ascii="GHEA Grapalat" w:hAnsi="GHEA Grapalat"/>
          <w:b/>
          <w:bCs/>
        </w:rPr>
        <w:t>ОТКРЫТЫЙ КОНКУРС</w:t>
      </w:r>
      <w:r w:rsidRPr="00F83866">
        <w:rPr>
          <w:rFonts w:ascii="GHEA Grapalat" w:hAnsi="GHEA Grapalat"/>
          <w:b/>
          <w:bCs/>
        </w:rPr>
        <w:t xml:space="preserve">, </w:t>
      </w:r>
      <w:r w:rsidR="00033ED4" w:rsidRPr="00F83866">
        <w:rPr>
          <w:rFonts w:ascii="GHEA Grapalat" w:hAnsi="GHEA Grapalat"/>
          <w:b/>
          <w:bCs/>
        </w:rPr>
        <w:t xml:space="preserve">ОБЪЯВЛЕННЫЙ С ЦЕЛЬЮ ПРИОБРЕТЕНИЯ </w:t>
      </w:r>
      <w:r w:rsidR="00F83866" w:rsidRPr="00F83866">
        <w:rPr>
          <w:rFonts w:ascii="GHEA Grapalat" w:hAnsi="GHEA Grapalat"/>
          <w:b/>
          <w:bCs/>
        </w:rPr>
        <w:t>РЕМОНТ</w:t>
      </w:r>
      <w:r w:rsidR="00100BD4">
        <w:rPr>
          <w:rFonts w:ascii="GHEA Grapalat" w:hAnsi="GHEA Grapalat"/>
          <w:b/>
          <w:bCs/>
        </w:rPr>
        <w:t>А</w:t>
      </w:r>
      <w:r w:rsidR="00F83866" w:rsidRPr="00F83866">
        <w:rPr>
          <w:rFonts w:ascii="GHEA Grapalat" w:hAnsi="GHEA Grapalat"/>
          <w:b/>
          <w:bCs/>
        </w:rPr>
        <w:t xml:space="preserve"> И СОДЕРЖАНИЕ АСФАЛЬТОБЕТОННОГО ПОКРЫТИЯ  </w:t>
      </w:r>
      <w:r w:rsidR="00033ED4" w:rsidRPr="00F83866">
        <w:rPr>
          <w:rFonts w:ascii="GHEA Grapalat" w:hAnsi="GHEA Grapalat"/>
          <w:b/>
          <w:bCs/>
        </w:rPr>
        <w:t>ДЛЯ НУЖД МЭРИЯ Г.ЕРЕВАНА</w:t>
      </w:r>
    </w:p>
    <w:p w14:paraId="657D18F3" w14:textId="2269D508" w:rsidR="00096865" w:rsidRPr="00F83866" w:rsidRDefault="00096865" w:rsidP="003C69D1">
      <w:pPr>
        <w:pStyle w:val="BodyText"/>
        <w:widowControl w:val="0"/>
        <w:spacing w:after="0"/>
        <w:ind w:right="-7"/>
        <w:jc w:val="center"/>
        <w:rPr>
          <w:rFonts w:ascii="GHEA Grapalat" w:hAnsi="GHEA Grapalat"/>
          <w:b/>
          <w:bCs/>
        </w:rPr>
      </w:pPr>
    </w:p>
    <w:p w14:paraId="0B3314FF" w14:textId="77777777" w:rsidR="00CE0D95" w:rsidRPr="009044F1" w:rsidRDefault="00CE0D95" w:rsidP="003C69D1">
      <w:pPr>
        <w:pStyle w:val="BodyText"/>
        <w:widowControl w:val="0"/>
        <w:spacing w:after="0"/>
        <w:ind w:right="-7" w:firstLine="567"/>
        <w:jc w:val="center"/>
        <w:rPr>
          <w:rFonts w:ascii="GHEA Grapalat" w:hAnsi="GHEA Grapalat"/>
        </w:rPr>
      </w:pP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56EFF140" w14:textId="39F34021" w:rsidR="00033ED4" w:rsidRDefault="00100BD4" w:rsidP="006A1561">
      <w:pPr>
        <w:widowControl w:val="0"/>
        <w:jc w:val="center"/>
        <w:rPr>
          <w:rFonts w:ascii="GHEA Grapalat" w:hAnsi="GHEA Grapalat"/>
          <w:sz w:val="20"/>
          <w:szCs w:val="20"/>
        </w:rPr>
      </w:pPr>
      <w:r w:rsidRPr="00F83866">
        <w:rPr>
          <w:rFonts w:ascii="GHEA Grapalat" w:hAnsi="GHEA Grapalat"/>
          <w:b/>
          <w:bCs/>
        </w:rPr>
        <w:t>ПРИОБРЕТЕНИЯ РЕМОНТ</w:t>
      </w:r>
      <w:r>
        <w:rPr>
          <w:rFonts w:ascii="GHEA Grapalat" w:hAnsi="GHEA Grapalat"/>
          <w:b/>
          <w:bCs/>
        </w:rPr>
        <w:t>А</w:t>
      </w:r>
      <w:r w:rsidRPr="00F83866">
        <w:rPr>
          <w:rFonts w:ascii="GHEA Grapalat" w:hAnsi="GHEA Grapalat"/>
          <w:b/>
          <w:bCs/>
        </w:rPr>
        <w:t xml:space="preserve"> И СОДЕРЖАНИЕ АСФАЛЬТОБЕТОННОГО ПОКРЫТИЯ</w:t>
      </w:r>
      <w:r>
        <w:rPr>
          <w:rFonts w:ascii="GHEA Grapalat" w:hAnsi="GHEA Grapalat"/>
          <w:b/>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2D46C958" w14:textId="77777777" w:rsidR="00160AE4" w:rsidRPr="003A1EBB" w:rsidRDefault="00160AE4" w:rsidP="003C69D1">
      <w:pPr>
        <w:widowControl w:val="0"/>
        <w:ind w:firstLine="567"/>
        <w:jc w:val="center"/>
        <w:rPr>
          <w:rFonts w:ascii="GHEA Grapalat" w:hAnsi="GHEA Grapalat"/>
        </w:rPr>
      </w:pP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3350CDDF" w14:textId="77777777" w:rsidR="008842CE" w:rsidRPr="00374F4A" w:rsidRDefault="00CA590C" w:rsidP="003C69D1">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6B4FA846"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4409E9">
        <w:rPr>
          <w:rFonts w:ascii="GHEA Grapalat" w:hAnsi="GHEA Grapalat"/>
          <w:spacing w:val="-6"/>
        </w:rPr>
        <w:t>BMAShDzB-</w:t>
      </w:r>
      <w:r w:rsidR="005D00D5">
        <w:rPr>
          <w:rFonts w:ascii="GHEA Grapalat" w:hAnsi="GHEA Grapalat"/>
          <w:spacing w:val="-6"/>
        </w:rPr>
        <w:t>25/4</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07398C2B" w:rsidR="00096865" w:rsidRPr="009044F1" w:rsidRDefault="00845AA5" w:rsidP="003C69D1">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100BD4" w:rsidRPr="00100BD4">
        <w:rPr>
          <w:rFonts w:ascii="GHEA Grapalat" w:hAnsi="GHEA Grapalat"/>
        </w:rPr>
        <w:t xml:space="preserve">ремонта и содержания асфальтобетонного покрытия для административного района Арабкир </w:t>
      </w:r>
      <w:r w:rsidRPr="00100BD4">
        <w:rPr>
          <w:rFonts w:ascii="GHEA Grapalat" w:hAnsi="GHEA Grapalat"/>
        </w:rPr>
        <w:t xml:space="preserve">(далее — также </w:t>
      </w:r>
      <w:r w:rsidR="00EE6232" w:rsidRPr="00100BD4">
        <w:rPr>
          <w:rFonts w:ascii="GHEA Grapalat" w:hAnsi="GHEA Grapalat"/>
        </w:rPr>
        <w:t>работа</w:t>
      </w:r>
      <w:r w:rsidRPr="00100BD4">
        <w:rPr>
          <w:rFonts w:ascii="GHEA Grapalat" w:hAnsi="GHEA Grapalat"/>
        </w:rPr>
        <w:t xml:space="preserve">) для нужд </w:t>
      </w:r>
      <w:r w:rsidR="0010090F">
        <w:rPr>
          <w:rFonts w:ascii="GHEA Grapalat" w:hAnsi="GHEA Grapalat"/>
        </w:rPr>
        <w:t>МЭРИИ Г.ЕРЕВАНА</w:t>
      </w:r>
      <w:r w:rsidRPr="00100BD4">
        <w:rPr>
          <w:rFonts w:ascii="GHEA Grapalat" w:hAnsi="GHEA Grapalat"/>
        </w:rPr>
        <w:t>, которые сгруппированы в лоты "</w:t>
      </w:r>
      <w:r w:rsidR="00E35E99" w:rsidRPr="00100BD4">
        <w:rPr>
          <w:rFonts w:ascii="GHEA Grapalat" w:hAnsi="GHEA Grapalat"/>
        </w:rPr>
        <w:t>1</w:t>
      </w:r>
      <w:r w:rsidRPr="00100BD4">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3C69D1">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178EBEA3" w:rsidR="00C503B2" w:rsidRPr="00100BD4" w:rsidRDefault="00D13E2A" w:rsidP="003C69D1">
            <w:pPr>
              <w:pStyle w:val="BodyTextIndent2"/>
              <w:widowControl w:val="0"/>
              <w:spacing w:line="240" w:lineRule="auto"/>
              <w:ind w:firstLine="0"/>
              <w:jc w:val="center"/>
              <w:rPr>
                <w:rFonts w:ascii="GHEA Grapalat" w:hAnsi="GHEA Grapalat"/>
                <w:sz w:val="24"/>
                <w:szCs w:val="24"/>
              </w:rPr>
            </w:pPr>
            <w:r>
              <w:rPr>
                <w:rFonts w:ascii="GHEA Grapalat" w:hAnsi="GHEA Grapalat"/>
                <w:sz w:val="24"/>
                <w:szCs w:val="24"/>
              </w:rPr>
              <w:t>117</w:t>
            </w:r>
            <w:r w:rsidR="00100BD4" w:rsidRPr="00100BD4">
              <w:rPr>
                <w:rFonts w:ascii="GHEA Grapalat" w:hAnsi="GHEA Grapalat"/>
                <w:sz w:val="24"/>
                <w:szCs w:val="24"/>
              </w:rPr>
              <w:t>,</w:t>
            </w:r>
            <w:r>
              <w:rPr>
                <w:rFonts w:ascii="GHEA Grapalat" w:hAnsi="GHEA Grapalat"/>
                <w:sz w:val="24"/>
                <w:szCs w:val="24"/>
              </w:rPr>
              <w:t>829</w:t>
            </w:r>
            <w:r w:rsidR="00100BD4" w:rsidRPr="00100BD4">
              <w:rPr>
                <w:rFonts w:ascii="GHEA Grapalat" w:hAnsi="GHEA Grapalat"/>
                <w:sz w:val="24"/>
                <w:szCs w:val="24"/>
              </w:rPr>
              <w:t>,9</w:t>
            </w:r>
            <w:r>
              <w:rPr>
                <w:rFonts w:ascii="GHEA Grapalat" w:hAnsi="GHEA Grapalat"/>
                <w:sz w:val="24"/>
                <w:szCs w:val="24"/>
              </w:rPr>
              <w:t>05.14</w:t>
            </w:r>
          </w:p>
        </w:tc>
        <w:tc>
          <w:tcPr>
            <w:tcW w:w="6175" w:type="dxa"/>
            <w:vAlign w:val="center"/>
          </w:tcPr>
          <w:p w14:paraId="03B90E8E" w14:textId="024038C8" w:rsidR="00C503B2" w:rsidRPr="00100BD4" w:rsidRDefault="00100BD4" w:rsidP="003C69D1">
            <w:pPr>
              <w:pStyle w:val="BodyTextIndent2"/>
              <w:widowControl w:val="0"/>
              <w:spacing w:line="240" w:lineRule="auto"/>
              <w:ind w:firstLine="0"/>
              <w:rPr>
                <w:rFonts w:ascii="GHEA Grapalat" w:hAnsi="GHEA Grapalat"/>
                <w:sz w:val="24"/>
                <w:szCs w:val="24"/>
              </w:rPr>
            </w:pPr>
            <w:r w:rsidRPr="00100BD4">
              <w:rPr>
                <w:rFonts w:ascii="GHEA Grapalat" w:hAnsi="GHEA Grapalat"/>
                <w:sz w:val="24"/>
                <w:szCs w:val="24"/>
              </w:rPr>
              <w:t>ремонта и содержания асфальтобетонного покрытия для административного района Арабкир</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w:t>
      </w:r>
      <w:r>
        <w:rPr>
          <w:rFonts w:ascii="GHEA Grapalat" w:hAnsi="GHEA Grapalat" w:cs="Sylfaen"/>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w:t>
      </w:r>
      <w:r w:rsidRPr="009044F1">
        <w:rPr>
          <w:rFonts w:ascii="GHEA Grapalat" w:hAnsi="GHEA Grapalat"/>
          <w:color w:val="000000"/>
        </w:rPr>
        <w:lastRenderedPageBreak/>
        <w:t>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sidR="000A6B75" w:rsidRPr="009044F1">
        <w:rPr>
          <w:rFonts w:ascii="GHEA Grapalat" w:hAnsi="GHEA Grapalat"/>
          <w:sz w:val="24"/>
          <w:szCs w:val="24"/>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04D2504E"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602DC">
        <w:rPr>
          <w:rFonts w:ascii="GHEA Grapalat" w:hAnsi="GHEA Grapalat"/>
          <w:b/>
          <w:i/>
          <w:iCs/>
          <w:lang w:val="hy-AM"/>
        </w:rPr>
        <w:t>11:00</w:t>
      </w:r>
      <w:r w:rsidR="00601797" w:rsidRPr="00601797">
        <w:rPr>
          <w:rFonts w:ascii="GHEA Grapalat" w:hAnsi="GHEA Grapalat"/>
          <w:b/>
          <w:i/>
          <w:iCs/>
          <w:lang w:val="hy-AM"/>
        </w:rPr>
        <w:t xml:space="preserve"> часов </w:t>
      </w:r>
      <w:r w:rsidR="00326584">
        <w:rPr>
          <w:rFonts w:ascii="GHEA Grapalat" w:hAnsi="GHEA Grapalat"/>
          <w:b/>
          <w:i/>
          <w:iCs/>
        </w:rPr>
        <w:t>30</w:t>
      </w:r>
      <w:r w:rsidR="00B23576">
        <w:rPr>
          <w:rFonts w:ascii="GHEA Grapalat" w:hAnsi="GHEA Grapalat"/>
          <w:b/>
          <w:i/>
          <w:iCs/>
          <w:lang w:val="hy-AM"/>
        </w:rPr>
        <w:t>.</w:t>
      </w:r>
      <w:r w:rsidR="00326584">
        <w:rPr>
          <w:rFonts w:ascii="GHEA Grapalat" w:hAnsi="GHEA Grapalat"/>
          <w:b/>
          <w:i/>
          <w:iCs/>
        </w:rPr>
        <w:t>12</w:t>
      </w:r>
      <w:r w:rsidR="00B2357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6"/>
        <w:t>8</w:t>
      </w: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39BC9BF3" w14:textId="77777777" w:rsidR="00700398" w:rsidRDefault="00700398" w:rsidP="003C69D1">
      <w:pPr>
        <w:rPr>
          <w:rFonts w:ascii="GHEA Grapalat" w:hAnsi="GHEA Grapalat"/>
          <w:b/>
        </w:rPr>
      </w:pPr>
      <w:r>
        <w:rPr>
          <w:rFonts w:ascii="GHEA Grapalat" w:hAnsi="GHEA Grapalat"/>
          <w:b/>
        </w:rPr>
        <w:br w:type="page"/>
      </w: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lastRenderedPageBreak/>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w:t>
      </w:r>
      <w:r w:rsidRPr="00191DB4">
        <w:rPr>
          <w:rFonts w:ascii="GHEA Grapalat" w:hAnsi="GHEA Grapalat"/>
          <w:sz w:val="24"/>
          <w:szCs w:val="24"/>
        </w:rPr>
        <w:lastRenderedPageBreak/>
        <w:t>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3C69D1">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303E030D"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6F5510" w:rsidRPr="006F5510">
        <w:rPr>
          <w:rFonts w:ascii="GHEA Grapalat" w:hAnsi="GHEA Grapalat"/>
          <w:b/>
          <w:bCs/>
        </w:rPr>
        <w:t>12</w:t>
      </w:r>
      <w:r w:rsidR="0024583E" w:rsidRPr="006F5510">
        <w:rPr>
          <w:rFonts w:ascii="GHEA Grapalat" w:hAnsi="GHEA Grapalat"/>
          <w:b/>
          <w:bCs/>
        </w:rPr>
        <w:t>0</w:t>
      </w:r>
      <w:r w:rsidR="0024583E" w:rsidRPr="006F5510">
        <w:rPr>
          <w:rFonts w:ascii="Courier New" w:hAnsi="Courier New" w:cs="Courier New"/>
          <w:b/>
          <w:bCs/>
        </w:rPr>
        <w:t> </w:t>
      </w:r>
      <w:r w:rsidR="0024583E" w:rsidRPr="006F5510">
        <w:rPr>
          <w:rFonts w:ascii="GHEA Grapalat" w:hAnsi="GHEA Grapalat"/>
          <w:b/>
          <w:bCs/>
        </w:rPr>
        <w:t>(</w:t>
      </w:r>
      <w:r w:rsidR="006F5510" w:rsidRPr="006F5510">
        <w:rPr>
          <w:rFonts w:ascii="GHEA Grapalat" w:eastAsiaTheme="minorHAnsi" w:hAnsi="GHEA Grapalat" w:cstheme="minorBidi"/>
          <w:b/>
          <w:bCs/>
        </w:rPr>
        <w:t xml:space="preserve">сто </w:t>
      </w:r>
      <w:r w:rsidR="006F5510" w:rsidRPr="006F5510">
        <w:rPr>
          <w:rFonts w:ascii="GHEA Grapalat" w:eastAsiaTheme="minorHAnsi" w:hAnsi="GHEA Grapalat" w:cstheme="minorBidi"/>
          <w:b/>
          <w:bCs/>
        </w:rPr>
        <w:lastRenderedPageBreak/>
        <w:t>двадцать</w:t>
      </w:r>
      <w:r w:rsidR="0024583E" w:rsidRPr="006F5510">
        <w:rPr>
          <w:rFonts w:ascii="GHEA Grapalat" w:hAnsi="GHEA Grapalat"/>
          <w:b/>
          <w:bCs/>
        </w:rPr>
        <w:t>) рабочих дней</w:t>
      </w:r>
      <w:r w:rsidRPr="006F5510">
        <w:rPr>
          <w:rFonts w:ascii="GHEA Grapalat" w:hAnsi="GHEA Grapalat"/>
          <w:b/>
          <w:bCs/>
        </w:rPr>
        <w:t xml:space="preserve"> </w:t>
      </w:r>
      <w:r w:rsidR="00F80761" w:rsidRPr="006F5510">
        <w:rPr>
          <w:rFonts w:ascii="GHEA Grapalat" w:hAnsi="GHEA Grapalat"/>
          <w:b/>
          <w:bCs/>
        </w:rPr>
        <w:t xml:space="preserve">рабочих </w:t>
      </w:r>
      <w:r w:rsidRPr="006F5510">
        <w:rPr>
          <w:rFonts w:ascii="GHEA Grapalat" w:hAnsi="GHEA Grapalat"/>
          <w:b/>
          <w:bCs/>
        </w:rPr>
        <w:t>дней со дня подачи заявки</w:t>
      </w:r>
      <w:r w:rsidRPr="00A4492E">
        <w:rPr>
          <w:rFonts w:ascii="GHEA Grapalat" w:hAnsi="GHEA Grapalat"/>
        </w:rPr>
        <w:t>.</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53DB7F2A"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4E5DA0">
        <w:rPr>
          <w:rFonts w:ascii="GHEA Grapalat" w:hAnsi="GHEA Grapalat"/>
          <w:b/>
        </w:rPr>
        <w:t>30</w:t>
      </w:r>
      <w:r w:rsidR="00B23576">
        <w:rPr>
          <w:rFonts w:ascii="GHEA Grapalat" w:hAnsi="GHEA Grapalat"/>
          <w:b/>
          <w:lang w:val="hy-AM"/>
        </w:rPr>
        <w:t>.</w:t>
      </w:r>
      <w:r w:rsidR="004E5DA0">
        <w:rPr>
          <w:rFonts w:ascii="GHEA Grapalat" w:hAnsi="GHEA Grapalat"/>
          <w:b/>
        </w:rPr>
        <w:t>12</w:t>
      </w:r>
      <w:r w:rsidR="00B2357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 xml:space="preserve">которые не </w:t>
      </w:r>
      <w:r w:rsidRPr="009044F1">
        <w:rPr>
          <w:rFonts w:ascii="GHEA Grapalat" w:hAnsi="GHEA Grapalat"/>
        </w:rPr>
        <w:lastRenderedPageBreak/>
        <w:t>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lastRenderedPageBreak/>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 xml:space="preserve">Член или секретарь комиссии не может участвовать в работе </w:t>
      </w:r>
      <w:r w:rsidRPr="00CE18BF">
        <w:rPr>
          <w:rFonts w:ascii="GHEA Grapalat" w:hAnsi="GHEA Grapalat"/>
          <w:sz w:val="24"/>
          <w:szCs w:val="24"/>
        </w:rPr>
        <w:lastRenderedPageBreak/>
        <w:t>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w:t>
      </w:r>
      <w:r w:rsidRPr="00110330">
        <w:rPr>
          <w:rFonts w:ascii="GHEA Grapalat" w:hAnsi="GHEA Grapalat"/>
        </w:rPr>
        <w:lastRenderedPageBreak/>
        <w:t>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w:t>
      </w:r>
      <w:r w:rsidRPr="009044F1">
        <w:rPr>
          <w:rFonts w:ascii="GHEA Grapalat" w:hAnsi="GHEA Grapalat"/>
          <w:spacing w:val="-6"/>
          <w:sz w:val="24"/>
          <w:szCs w:val="24"/>
        </w:rPr>
        <w:lastRenderedPageBreak/>
        <w:t>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w:t>
      </w:r>
      <w:r w:rsidR="00DF2686" w:rsidRPr="00681C1F">
        <w:rPr>
          <w:rFonts w:ascii="GHEA Grapalat" w:hAnsi="GHEA Grapalat"/>
          <w:color w:val="000000" w:themeColor="text1"/>
        </w:rPr>
        <w:lastRenderedPageBreak/>
        <w:t xml:space="preserve">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F201BA7"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0378" w:rsidRPr="00310378">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lastRenderedPageBreak/>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3C69D1">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9"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5F5F979" w14:textId="77777777" w:rsidR="00B73109" w:rsidRDefault="00B73109" w:rsidP="003C69D1">
      <w:pPr>
        <w:rPr>
          <w:rFonts w:ascii="GHEA Grapalat" w:hAnsi="GHEA Grapalat"/>
        </w:rPr>
      </w:pPr>
      <w:r>
        <w:rPr>
          <w:rFonts w:ascii="GHEA Grapalat" w:hAnsi="GHEA Grapalat"/>
        </w:rPr>
        <w:br w:type="page"/>
      </w:r>
    </w:p>
    <w:p w14:paraId="3870602A" w14:textId="77777777" w:rsidR="0035631F" w:rsidRDefault="005B796C" w:rsidP="003C69D1">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3C69D1">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3C69D1">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Default="00023AFA" w:rsidP="003C69D1">
      <w:pPr>
        <w:widowControl w:val="0"/>
        <w:ind w:firstLine="567"/>
        <w:jc w:val="both"/>
        <w:rPr>
          <w:rFonts w:ascii="GHEA Grapalat" w:hAnsi="GHEA Grapalat"/>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743F56B" w14:textId="77777777" w:rsidR="000D17C7" w:rsidRPr="009044F1" w:rsidRDefault="000D17C7" w:rsidP="003C69D1">
      <w:pPr>
        <w:widowControl w:val="0"/>
        <w:ind w:firstLine="567"/>
        <w:jc w:val="both"/>
        <w:rPr>
          <w:rFonts w:ascii="GHEA Grapalat" w:hAnsi="GHEA Grapalat" w:cs="Sylfaen"/>
          <w:b/>
        </w:rPr>
      </w:pP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571671E0"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409E9">
        <w:rPr>
          <w:rFonts w:ascii="GHEA Grapalat" w:hAnsi="GHEA Grapalat"/>
          <w:b/>
          <w:sz w:val="24"/>
          <w:szCs w:val="24"/>
        </w:rPr>
        <w:t>BMAShDzB-</w:t>
      </w:r>
      <w:r w:rsidR="005D00D5">
        <w:rPr>
          <w:rFonts w:ascii="GHEA Grapalat" w:hAnsi="GHEA Grapalat"/>
          <w:b/>
          <w:sz w:val="24"/>
          <w:szCs w:val="24"/>
        </w:rPr>
        <w:t>25/4</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2021C4AE"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409E9">
        <w:rPr>
          <w:rFonts w:ascii="GHEA Grapalat" w:hAnsi="GHEA Grapalat"/>
        </w:rPr>
        <w:t>BMAShDzB-</w:t>
      </w:r>
      <w:r w:rsidR="005D00D5">
        <w:rPr>
          <w:rFonts w:ascii="GHEA Grapalat" w:hAnsi="GHEA Grapalat"/>
        </w:rPr>
        <w:t>25/4</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1" w:author="Vardan" w:date="2022-10-29T19:53:00Z"/>
          <w:rFonts w:ascii="GHEA Grapalat" w:hAnsi="GHEA Grapalat"/>
          <w:i/>
          <w:sz w:val="16"/>
          <w:highlight w:val="cyan"/>
          <w:vertAlign w:val="superscript"/>
          <w:lang w:val="es-ES"/>
        </w:rPr>
      </w:pPr>
    </w:p>
    <w:p w14:paraId="0781701B" w14:textId="20D1C157"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409E9">
        <w:rPr>
          <w:rFonts w:ascii="GHEA Grapalat" w:hAnsi="GHEA Grapalat"/>
        </w:rPr>
        <w:t>BMAShDzB-</w:t>
      </w:r>
      <w:r w:rsidR="005D00D5">
        <w:rPr>
          <w:rFonts w:ascii="GHEA Grapalat" w:hAnsi="GHEA Grapalat"/>
        </w:rPr>
        <w:t>25/4</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67A4A6C5"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4409E9">
        <w:rPr>
          <w:rFonts w:ascii="GHEA Grapalat" w:hAnsi="GHEA Grapalat"/>
        </w:rPr>
        <w:t>BMAShDzB-</w:t>
      </w:r>
      <w:r w:rsidR="005D00D5">
        <w:rPr>
          <w:rFonts w:ascii="GHEA Grapalat" w:hAnsi="GHEA Grapalat"/>
        </w:rPr>
        <w:t>25/4</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7B1153DC" w14:textId="77777777"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0E328C27"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409E9">
        <w:rPr>
          <w:rFonts w:ascii="GHEA Grapalat" w:hAnsi="GHEA Grapalat"/>
          <w:b/>
          <w:i w:val="0"/>
          <w:sz w:val="24"/>
          <w:szCs w:val="24"/>
        </w:rPr>
        <w:t>BMAShDzB-</w:t>
      </w:r>
      <w:r w:rsidR="005D00D5">
        <w:rPr>
          <w:rFonts w:ascii="GHEA Grapalat" w:hAnsi="GHEA Grapalat"/>
          <w:b/>
          <w:i w:val="0"/>
          <w:sz w:val="24"/>
          <w:szCs w:val="24"/>
        </w:rPr>
        <w:t>25/4</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1D450E78"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D00D5">
        <w:rPr>
          <w:rFonts w:ascii="GHEA Grapalat" w:hAnsi="GHEA Grapalat"/>
          <w:b/>
          <w:sz w:val="24"/>
          <w:szCs w:val="24"/>
        </w:rPr>
        <w:t>25/4</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6D01E698"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409E9">
        <w:rPr>
          <w:rFonts w:ascii="GHEA Grapalat" w:hAnsi="GHEA Grapalat"/>
          <w:spacing w:val="-6"/>
        </w:rPr>
        <w:t>BMAShDzB-</w:t>
      </w:r>
      <w:r w:rsidR="005D00D5">
        <w:rPr>
          <w:rFonts w:ascii="GHEA Grapalat" w:hAnsi="GHEA Grapalat"/>
          <w:spacing w:val="-6"/>
        </w:rPr>
        <w:t>25/4</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4111BB11" w:rsidR="00B152CE" w:rsidRPr="006E52EC" w:rsidRDefault="00462F45" w:rsidP="003C69D1">
            <w:pPr>
              <w:widowControl w:val="0"/>
              <w:rPr>
                <w:rFonts w:ascii="GHEA Grapalat" w:hAnsi="GHEA Grapalat"/>
                <w:bCs/>
                <w:sz w:val="18"/>
                <w:szCs w:val="18"/>
              </w:rPr>
            </w:pPr>
            <w:r w:rsidRPr="006E52EC">
              <w:rPr>
                <w:rFonts w:ascii="GHEA Grapalat" w:hAnsi="GHEA Grapalat"/>
                <w:sz w:val="18"/>
                <w:szCs w:val="18"/>
              </w:rPr>
              <w:t xml:space="preserve">ремонта и содержания асфальтобетонного покрытия для административного района </w:t>
            </w:r>
            <w:r w:rsidR="003708EE">
              <w:rPr>
                <w:rFonts w:ascii="GHEA Grapalat" w:hAnsi="GHEA Grapalat"/>
                <w:sz w:val="18"/>
                <w:szCs w:val="18"/>
              </w:rPr>
              <w:t>Нор Норк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279CAECF" w14:textId="5D176BCF"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D00D5">
        <w:rPr>
          <w:rFonts w:ascii="GHEA Grapalat" w:hAnsi="GHEA Grapalat"/>
          <w:b/>
          <w:sz w:val="24"/>
          <w:szCs w:val="24"/>
        </w:rPr>
        <w:t>25/4</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2D07A815"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5876AD">
        <w:rPr>
          <w:rFonts w:ascii="GHEA Grapalat" w:eastAsiaTheme="minorHAnsi" w:hAnsi="GHEA Grapalat" w:cstheme="minorBidi"/>
        </w:rPr>
        <w:t>сто двадцать</w:t>
      </w:r>
      <w:r w:rsidR="00165F09"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Pr="00024B87">
        <w:rPr>
          <w:rFonts w:ascii="GHEA Grapalat" w:eastAsiaTheme="minorHAnsi" w:hAnsi="GHEA Grapalat" w:cstheme="minorBidi"/>
        </w:rPr>
        <w:lastRenderedPageBreak/>
        <w:t>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4D723E6B" w14:textId="77777777" w:rsidR="001935FF" w:rsidRDefault="001935FF" w:rsidP="003C69D1">
      <w:pPr>
        <w:widowControl w:val="0"/>
        <w:ind w:firstLine="567"/>
        <w:jc w:val="right"/>
        <w:rPr>
          <w:rFonts w:ascii="GHEA Grapalat" w:hAnsi="GHEA Grapalat"/>
          <w:b/>
        </w:rPr>
      </w:pPr>
    </w:p>
    <w:p w14:paraId="25D3497E" w14:textId="77777777" w:rsidR="001935FF" w:rsidRDefault="001935FF" w:rsidP="003C69D1">
      <w:pPr>
        <w:widowControl w:val="0"/>
        <w:ind w:firstLine="567"/>
        <w:jc w:val="right"/>
        <w:rPr>
          <w:rFonts w:ascii="GHEA Grapalat" w:hAnsi="GHEA Grapalat"/>
          <w:b/>
        </w:rPr>
      </w:pPr>
    </w:p>
    <w:p w14:paraId="4CB8F7F2" w14:textId="77777777" w:rsidR="001935FF" w:rsidRDefault="001935FF" w:rsidP="003C69D1">
      <w:pPr>
        <w:widowControl w:val="0"/>
        <w:ind w:firstLine="567"/>
        <w:jc w:val="right"/>
        <w:rPr>
          <w:rFonts w:ascii="GHEA Grapalat" w:hAnsi="GHEA Grapalat"/>
          <w:b/>
        </w:rPr>
      </w:pPr>
    </w:p>
    <w:p w14:paraId="5DDDF383" w14:textId="77777777" w:rsidR="001935FF" w:rsidRDefault="001935FF" w:rsidP="003C69D1">
      <w:pPr>
        <w:widowControl w:val="0"/>
        <w:ind w:firstLine="567"/>
        <w:jc w:val="right"/>
        <w:rPr>
          <w:rFonts w:ascii="GHEA Grapalat" w:hAnsi="GHEA Grapalat"/>
          <w:b/>
        </w:rPr>
      </w:pPr>
    </w:p>
    <w:p w14:paraId="27D924FA" w14:textId="77777777" w:rsidR="001935FF" w:rsidRDefault="001935FF" w:rsidP="003C69D1">
      <w:pPr>
        <w:widowControl w:val="0"/>
        <w:ind w:firstLine="567"/>
        <w:jc w:val="right"/>
        <w:rPr>
          <w:rFonts w:ascii="GHEA Grapalat" w:hAnsi="GHEA Grapalat"/>
          <w:b/>
        </w:rPr>
      </w:pPr>
    </w:p>
    <w:p w14:paraId="64C3EE17" w14:textId="77777777" w:rsidR="001935FF" w:rsidRDefault="001935FF" w:rsidP="003C69D1">
      <w:pPr>
        <w:widowControl w:val="0"/>
        <w:ind w:firstLine="567"/>
        <w:jc w:val="right"/>
        <w:rPr>
          <w:rFonts w:ascii="GHEA Grapalat" w:hAnsi="GHEA Grapalat"/>
          <w:b/>
        </w:rPr>
      </w:pPr>
    </w:p>
    <w:p w14:paraId="1E8FAC4F" w14:textId="77777777" w:rsidR="00037EB1" w:rsidRDefault="00037EB1" w:rsidP="003C69D1">
      <w:pPr>
        <w:widowControl w:val="0"/>
        <w:ind w:firstLine="567"/>
        <w:jc w:val="right"/>
        <w:rPr>
          <w:rFonts w:ascii="GHEA Grapalat" w:hAnsi="GHEA Grapalat"/>
          <w:b/>
          <w:lang w:val="en-US"/>
        </w:rPr>
      </w:pPr>
    </w:p>
    <w:p w14:paraId="7E0CC974" w14:textId="77777777" w:rsidR="00037EB1" w:rsidRDefault="00037EB1" w:rsidP="003C69D1">
      <w:pPr>
        <w:widowControl w:val="0"/>
        <w:ind w:firstLine="567"/>
        <w:jc w:val="right"/>
        <w:rPr>
          <w:rFonts w:ascii="GHEA Grapalat" w:hAnsi="GHEA Grapalat"/>
          <w:b/>
          <w:lang w:val="en-US"/>
        </w:rPr>
      </w:pPr>
    </w:p>
    <w:p w14:paraId="5FE0619A" w14:textId="08D21218" w:rsidR="001005B0" w:rsidRPr="00C715FB" w:rsidRDefault="007B3F5F" w:rsidP="003C69D1">
      <w:pPr>
        <w:widowControl w:val="0"/>
        <w:ind w:firstLine="567"/>
        <w:jc w:val="right"/>
        <w:rPr>
          <w:rFonts w:ascii="GHEA Grapalat" w:hAnsi="GHEA Grapalat"/>
          <w:b/>
        </w:rPr>
      </w:pPr>
      <w:r w:rsidRPr="00C715FB">
        <w:rPr>
          <w:rFonts w:ascii="GHEA Grapalat" w:hAnsi="GHEA Grapalat"/>
          <w:b/>
        </w:rPr>
        <w:t>Приложение № 4</w:t>
      </w:r>
    </w:p>
    <w:p w14:paraId="3E0D4AB5" w14:textId="3568C110"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409E9">
        <w:rPr>
          <w:rFonts w:ascii="GHEA Grapalat" w:hAnsi="GHEA Grapalat"/>
          <w:b/>
        </w:rPr>
        <w:t>BMAShDzB-</w:t>
      </w:r>
      <w:r w:rsidR="005D00D5">
        <w:rPr>
          <w:rFonts w:ascii="GHEA Grapalat" w:hAnsi="GHEA Grapalat"/>
          <w:b/>
        </w:rPr>
        <w:t>25/4</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 xml:space="preserve">вариант также на адрес электронной почты </w:t>
      </w:r>
      <w:r w:rsidRPr="00C715FB">
        <w:rPr>
          <w:rFonts w:ascii="GHEA Grapalat" w:eastAsiaTheme="minorHAnsi" w:hAnsi="GHEA Grapalat" w:cstheme="minorBidi"/>
        </w:rPr>
        <w:lastRenderedPageBreak/>
        <w:t>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1C62D1A5" w14:textId="77777777" w:rsidR="000D2B3D" w:rsidRDefault="000D2B3D" w:rsidP="003C69D1">
      <w:pPr>
        <w:widowControl w:val="0"/>
        <w:ind w:firstLine="567"/>
        <w:jc w:val="right"/>
        <w:rPr>
          <w:rFonts w:ascii="GHEA Grapalat" w:hAnsi="GHEA Grapalat"/>
          <w:b/>
        </w:rPr>
      </w:pPr>
    </w:p>
    <w:p w14:paraId="35502F51" w14:textId="77777777" w:rsidR="000D2B3D" w:rsidRDefault="000D2B3D" w:rsidP="003C69D1">
      <w:pPr>
        <w:widowControl w:val="0"/>
        <w:ind w:firstLine="567"/>
        <w:jc w:val="right"/>
        <w:rPr>
          <w:rFonts w:ascii="GHEA Grapalat" w:hAnsi="GHEA Grapalat"/>
          <w:b/>
        </w:rPr>
      </w:pPr>
    </w:p>
    <w:p w14:paraId="7B7E2F12" w14:textId="77777777" w:rsidR="00037EB1" w:rsidRDefault="00037EB1" w:rsidP="00037EB1">
      <w:pPr>
        <w:widowControl w:val="0"/>
        <w:contextualSpacing/>
        <w:jc w:val="right"/>
        <w:rPr>
          <w:rFonts w:ascii="GHEA Grapalat" w:hAnsi="GHEA Grapalat"/>
          <w:b/>
          <w:i/>
          <w:sz w:val="22"/>
          <w:szCs w:val="22"/>
          <w:lang w:val="en-US"/>
        </w:rPr>
      </w:pPr>
    </w:p>
    <w:p w14:paraId="79BB5A8F" w14:textId="3BE5D737" w:rsidR="00037EB1" w:rsidRPr="00572A57" w:rsidRDefault="00037EB1" w:rsidP="00037EB1">
      <w:pPr>
        <w:widowControl w:val="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Pr="00572A57">
        <w:rPr>
          <w:rFonts w:ascii="GHEA Grapalat" w:hAnsi="GHEA Grapalat"/>
          <w:b/>
          <w:i/>
          <w:sz w:val="22"/>
          <w:szCs w:val="22"/>
        </w:rPr>
        <w:t>2</w:t>
      </w:r>
    </w:p>
    <w:p w14:paraId="238E18D0" w14:textId="60A439D7" w:rsidR="00037EB1" w:rsidRPr="00594D27" w:rsidRDefault="00037EB1" w:rsidP="00037EB1">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EQ-BMAShDzB-2</w:t>
      </w:r>
      <w:r w:rsidRPr="009237AC">
        <w:rPr>
          <w:rFonts w:ascii="GHEA Grapalat" w:hAnsi="GHEA Grapalat"/>
          <w:b/>
          <w:i/>
          <w:sz w:val="22"/>
          <w:szCs w:val="22"/>
        </w:rPr>
        <w:t>5</w:t>
      </w:r>
      <w:r>
        <w:rPr>
          <w:rFonts w:ascii="GHEA Grapalat" w:hAnsi="GHEA Grapalat"/>
          <w:b/>
          <w:i/>
          <w:sz w:val="22"/>
          <w:szCs w:val="22"/>
        </w:rPr>
        <w:t>/</w:t>
      </w:r>
      <w:r w:rsidRPr="009237AC">
        <w:rPr>
          <w:rFonts w:ascii="GHEA Grapalat" w:hAnsi="GHEA Grapalat"/>
          <w:b/>
          <w:i/>
          <w:sz w:val="22"/>
          <w:szCs w:val="22"/>
        </w:rPr>
        <w:t>4</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0"/>
        <w:t>*</w:t>
      </w:r>
    </w:p>
    <w:p w14:paraId="1D5A9697" w14:textId="77777777" w:rsidR="00037EB1" w:rsidRPr="00B138F3" w:rsidRDefault="00037EB1" w:rsidP="00037EB1">
      <w:pPr>
        <w:widowControl w:val="0"/>
        <w:jc w:val="center"/>
        <w:rPr>
          <w:rFonts w:ascii="GHEA Grapalat" w:hAnsi="GHEA Grapalat"/>
          <w:b/>
          <w:sz w:val="22"/>
          <w:szCs w:val="22"/>
        </w:rPr>
      </w:pPr>
    </w:p>
    <w:p w14:paraId="374FED15" w14:textId="77777777" w:rsidR="00037EB1" w:rsidRPr="00B138F3" w:rsidRDefault="00037EB1" w:rsidP="00037EB1">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0470A62" w14:textId="77777777" w:rsidR="00037EB1" w:rsidRPr="00B138F3" w:rsidRDefault="00037EB1" w:rsidP="00037EB1">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37EB1" w:rsidRPr="00B138F3" w14:paraId="118B8FD4" w14:textId="77777777" w:rsidTr="00AB3E0B">
        <w:tc>
          <w:tcPr>
            <w:tcW w:w="4786" w:type="dxa"/>
          </w:tcPr>
          <w:p w14:paraId="10661D95" w14:textId="77777777" w:rsidR="00037EB1" w:rsidRPr="00B138F3" w:rsidRDefault="00037EB1" w:rsidP="00AB3E0B">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88997A6" w14:textId="77777777" w:rsidR="00037EB1" w:rsidRPr="00B138F3" w:rsidRDefault="00037EB1" w:rsidP="00AB3E0B">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1"/>
              <w:t>**</w:t>
            </w:r>
          </w:p>
        </w:tc>
      </w:tr>
    </w:tbl>
    <w:p w14:paraId="3219674C" w14:textId="77777777" w:rsidR="00037EB1" w:rsidRPr="00B138F3" w:rsidRDefault="00037EB1" w:rsidP="00037EB1">
      <w:pPr>
        <w:widowControl w:val="0"/>
        <w:rPr>
          <w:rFonts w:ascii="GHEA Grapalat" w:hAnsi="GHEA Grapalat" w:cs="GHEA Grapalat"/>
          <w:b/>
          <w:sz w:val="22"/>
          <w:szCs w:val="22"/>
        </w:rPr>
      </w:pPr>
    </w:p>
    <w:p w14:paraId="139C99B1" w14:textId="77777777" w:rsidR="00037EB1" w:rsidRPr="00B138F3" w:rsidRDefault="00037EB1" w:rsidP="00037EB1">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79C0CEEC" w14:textId="77777777" w:rsidR="00037EB1" w:rsidRPr="00B138F3" w:rsidRDefault="00037EB1" w:rsidP="00037EB1">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4CF39B4" w14:textId="77777777" w:rsidR="00037EB1" w:rsidRPr="00B138F3" w:rsidRDefault="00037EB1" w:rsidP="00037EB1">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4CE5A5E7" w14:textId="77777777" w:rsidR="00037EB1" w:rsidRPr="00B138F3" w:rsidRDefault="00037EB1" w:rsidP="00037EB1">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211A5DF8" w14:textId="77777777" w:rsidR="00037EB1" w:rsidRPr="00B138F3" w:rsidRDefault="00037EB1" w:rsidP="00037EB1">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B93BEC6" w14:textId="77777777" w:rsidR="00037EB1" w:rsidRPr="00B138F3" w:rsidRDefault="00037EB1" w:rsidP="00037EB1">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E0A76F0" w14:textId="77777777" w:rsidR="00037EB1" w:rsidRPr="00B138F3" w:rsidRDefault="00037EB1" w:rsidP="00037EB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3281BA31" w14:textId="77777777" w:rsidR="00037EB1" w:rsidRPr="00B138F3" w:rsidRDefault="00037EB1" w:rsidP="00037EB1">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5D0BDF2" w14:textId="77777777" w:rsidR="00037EB1" w:rsidRPr="00B138F3" w:rsidRDefault="00037EB1" w:rsidP="00037EB1">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413C615" w14:textId="77777777" w:rsidR="00037EB1" w:rsidRPr="00B138F3" w:rsidRDefault="00037EB1" w:rsidP="00037EB1">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25A2CCF3" w14:textId="77777777" w:rsidR="00037EB1" w:rsidRPr="00B138F3" w:rsidRDefault="00037EB1" w:rsidP="00037EB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719D5E64"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3D3B138C"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69A705"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6393764"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0EE997"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3244623"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A35EFD"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B138F3">
        <w:rPr>
          <w:rFonts w:ascii="GHEA Grapalat" w:hAnsi="GHEA Grapalat"/>
          <w:sz w:val="22"/>
          <w:szCs w:val="22"/>
        </w:rPr>
        <w:lastRenderedPageBreak/>
        <w:t>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3800B8B"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247A240"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1128210F"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B88EB95"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EC28746" w14:textId="77777777" w:rsidR="00037EB1" w:rsidRPr="00185BB2" w:rsidRDefault="00037EB1" w:rsidP="00037EB1">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CC6198" w14:textId="77777777" w:rsidR="00037EB1" w:rsidRPr="00B138F3" w:rsidRDefault="00037EB1" w:rsidP="00037EB1">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6C8E3E7"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3DBED0A" w14:textId="77777777" w:rsidR="00037EB1" w:rsidRPr="00B138F3"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7213D20" w14:textId="77777777" w:rsidR="00037EB1" w:rsidRPr="00B138F3" w:rsidDel="00A13215" w:rsidRDefault="00037EB1" w:rsidP="00037EB1">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132B9B6" w14:textId="77777777" w:rsidR="00037EB1" w:rsidRPr="00EC1F84" w:rsidRDefault="00037EB1" w:rsidP="00037EB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0B40BA" w14:textId="77777777" w:rsidR="00037EB1" w:rsidRPr="00B138F3" w:rsidRDefault="00037EB1" w:rsidP="00037EB1">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4BEEF99" w14:textId="77777777" w:rsidR="00037EB1" w:rsidRPr="00CC28E2" w:rsidRDefault="00037EB1" w:rsidP="00037EB1">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7BFA73C1" w14:textId="77777777" w:rsidR="00037EB1" w:rsidRPr="00CC28E2" w:rsidRDefault="00037EB1" w:rsidP="00037EB1">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5237B5A3" w14:textId="77777777" w:rsidR="00037EB1" w:rsidRPr="00CC28E2" w:rsidRDefault="00037EB1" w:rsidP="00037EB1">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E40183D" w14:textId="77777777" w:rsidR="00037EB1" w:rsidRPr="00CC28E2" w:rsidRDefault="00037EB1" w:rsidP="00037EB1">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3BEEB6D3" w14:textId="77777777" w:rsidR="00037EB1" w:rsidRPr="00CC28E2" w:rsidRDefault="00037EB1" w:rsidP="00037EB1">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4FE88E40" w14:textId="77777777" w:rsidR="00037EB1" w:rsidRPr="00CC28E2" w:rsidRDefault="00037EB1" w:rsidP="00037EB1">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7A5FFAC" w14:textId="77777777" w:rsidR="00037EB1" w:rsidRPr="00D847AB" w:rsidRDefault="00037EB1" w:rsidP="00037EB1">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264E3BD5" w14:textId="77777777" w:rsidR="00037EB1" w:rsidRPr="00B138F3" w:rsidRDefault="00037EB1" w:rsidP="00037EB1">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225A25C2" w14:textId="77777777" w:rsidR="00037EB1" w:rsidRDefault="00037EB1" w:rsidP="00037EB1">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776752F9" w14:textId="77777777" w:rsidR="00037EB1" w:rsidRPr="00B138F3" w:rsidRDefault="00037EB1" w:rsidP="00037EB1">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1E70FF2" w14:textId="77777777" w:rsidR="00037EB1" w:rsidRDefault="00037EB1" w:rsidP="00037EB1">
      <w:pPr>
        <w:widowControl w:val="0"/>
        <w:ind w:right="4250"/>
        <w:rPr>
          <w:rFonts w:ascii="GHEA Grapalat" w:hAnsi="GHEA Grapalat"/>
          <w:sz w:val="22"/>
          <w:szCs w:val="22"/>
        </w:rPr>
      </w:pPr>
    </w:p>
    <w:p w14:paraId="285B8990" w14:textId="77777777" w:rsidR="00037EB1" w:rsidRPr="00B138F3" w:rsidRDefault="00037EB1" w:rsidP="00037EB1">
      <w:pPr>
        <w:widowControl w:val="0"/>
        <w:ind w:right="4250"/>
        <w:rPr>
          <w:rFonts w:ascii="GHEA Grapalat" w:hAnsi="GHEA Grapalat"/>
          <w:sz w:val="22"/>
          <w:szCs w:val="22"/>
        </w:rPr>
      </w:pPr>
    </w:p>
    <w:p w14:paraId="5AB91A33" w14:textId="77777777" w:rsidR="00037EB1" w:rsidRPr="004D5A00" w:rsidRDefault="00037EB1" w:rsidP="00037EB1">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0A2EFBE9" w14:textId="77777777" w:rsidR="00037EB1" w:rsidRPr="004D5A00" w:rsidRDefault="00037EB1" w:rsidP="00037EB1">
      <w:pPr>
        <w:widowControl w:val="0"/>
        <w:tabs>
          <w:tab w:val="left" w:pos="1134"/>
        </w:tabs>
        <w:ind w:firstLine="567"/>
        <w:jc w:val="both"/>
        <w:rPr>
          <w:rFonts w:ascii="GHEA Grapalat" w:hAnsi="GHEA Grapalat"/>
          <w:sz w:val="22"/>
          <w:szCs w:val="22"/>
        </w:rPr>
      </w:pPr>
    </w:p>
    <w:p w14:paraId="4782C3E7" w14:textId="77777777" w:rsidR="00037EB1" w:rsidRPr="004D5A00" w:rsidRDefault="00037EB1" w:rsidP="00037EB1">
      <w:pPr>
        <w:widowControl w:val="0"/>
        <w:tabs>
          <w:tab w:val="left" w:pos="1134"/>
        </w:tabs>
        <w:ind w:firstLine="567"/>
        <w:jc w:val="both"/>
        <w:rPr>
          <w:rFonts w:ascii="GHEA Grapalat" w:hAnsi="GHEA Grapalat"/>
          <w:sz w:val="22"/>
          <w:szCs w:val="22"/>
        </w:rPr>
      </w:pPr>
    </w:p>
    <w:p w14:paraId="7EA25FD6" w14:textId="77777777" w:rsidR="00037EB1" w:rsidRPr="004D5A00" w:rsidRDefault="00037EB1" w:rsidP="00037EB1">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37EB1" w:rsidRPr="00B138F3" w14:paraId="5ADDEC6A"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39CAA" w14:textId="77777777" w:rsidR="00037EB1" w:rsidRPr="004D5A00" w:rsidRDefault="00037EB1" w:rsidP="00AB3E0B">
            <w:pPr>
              <w:widowControl w:val="0"/>
              <w:tabs>
                <w:tab w:val="left" w:pos="3402"/>
              </w:tabs>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37EB1" w:rsidRPr="00B138F3" w14:paraId="7D934CFD"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3835D" w14:textId="77777777" w:rsidR="00037EB1" w:rsidRPr="00B138F3" w:rsidRDefault="00037EB1" w:rsidP="00AB3E0B">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37EB1" w:rsidRPr="00B138F3" w14:paraId="18312B26" w14:textId="77777777" w:rsidTr="00AB3E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FD8DAF" w14:textId="77777777" w:rsidR="00037EB1" w:rsidRPr="00B138F3" w:rsidRDefault="00037EB1" w:rsidP="00AB3E0B">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37EB1" w:rsidRPr="00B138F3" w14:paraId="0CEA26A6" w14:textId="77777777" w:rsidTr="00AB3E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51099A"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37EB1" w:rsidRPr="00B138F3" w14:paraId="699CCF67"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D96FA5"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37EB1" w:rsidRPr="00B138F3" w14:paraId="49CE5A05"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D80AE"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37EB1" w:rsidRPr="00B138F3" w14:paraId="6340B4DA"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603E3F"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37EB1" w:rsidRPr="00B138F3" w14:paraId="3C45E196"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6F15A"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37EB1" w:rsidRPr="00B138F3" w14:paraId="7EC09748"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EC13CD"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37EB1" w:rsidRPr="00B138F3" w14:paraId="5539511A"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789001"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37EB1" w:rsidRPr="00B138F3" w14:paraId="1623E065" w14:textId="77777777" w:rsidTr="00AB3E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92B03"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37EB1" w:rsidRPr="00B138F3" w14:paraId="136DCD95"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42F0C"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37EB1" w:rsidRPr="00B138F3" w14:paraId="6F95FF0C"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48818"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37EB1" w:rsidRPr="00B138F3" w14:paraId="3882EAB9"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652C9"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37EB1" w:rsidRPr="00B138F3" w14:paraId="16D40572"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37ECC"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37EB1" w:rsidRPr="00B138F3" w14:paraId="0F3B789E"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E195C4"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37EB1" w:rsidRPr="00B138F3" w14:paraId="425621E7"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8EF4E6"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37EB1" w:rsidRPr="00B138F3" w14:paraId="503D5D19" w14:textId="77777777" w:rsidTr="00AB3E0B">
        <w:trPr>
          <w:trHeight w:val="424"/>
        </w:trPr>
        <w:tc>
          <w:tcPr>
            <w:tcW w:w="10980" w:type="dxa"/>
            <w:gridSpan w:val="2"/>
            <w:tcBorders>
              <w:top w:val="single" w:sz="4" w:space="0" w:color="auto"/>
              <w:left w:val="single" w:sz="4" w:space="0" w:color="auto"/>
              <w:right w:val="single" w:sz="4" w:space="0" w:color="000000"/>
            </w:tcBorders>
            <w:noWrap/>
            <w:vAlign w:val="bottom"/>
          </w:tcPr>
          <w:p w14:paraId="7D5F689D"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37EB1" w:rsidRPr="00B138F3" w14:paraId="19DD528B"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2970E8" w14:textId="77777777" w:rsidR="00037EB1" w:rsidRPr="00B138F3" w:rsidRDefault="00037EB1" w:rsidP="00AB3E0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37EB1" w:rsidRPr="00B138F3" w14:paraId="559F2DC3"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4654D" w14:textId="77777777" w:rsidR="00037EB1" w:rsidRPr="00B138F3" w:rsidRDefault="00037EB1" w:rsidP="00AB3E0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37EB1" w:rsidRPr="00B138F3" w14:paraId="61D78CF3" w14:textId="77777777" w:rsidTr="00AB3E0B">
        <w:trPr>
          <w:trHeight w:val="3234"/>
        </w:trPr>
        <w:tc>
          <w:tcPr>
            <w:tcW w:w="5616" w:type="dxa"/>
            <w:tcBorders>
              <w:top w:val="nil"/>
              <w:left w:val="single" w:sz="4" w:space="0" w:color="auto"/>
              <w:bottom w:val="single" w:sz="4" w:space="0" w:color="auto"/>
              <w:right w:val="single" w:sz="4" w:space="0" w:color="auto"/>
            </w:tcBorders>
            <w:noWrap/>
            <w:vAlign w:val="bottom"/>
          </w:tcPr>
          <w:p w14:paraId="56AB762B" w14:textId="77777777" w:rsidR="00037EB1" w:rsidRPr="00B138F3" w:rsidRDefault="00037EB1" w:rsidP="00AB3E0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E131C8" w14:textId="77777777" w:rsidR="00037EB1" w:rsidRPr="00B138F3" w:rsidRDefault="00037EB1" w:rsidP="00AB3E0B">
            <w:pPr>
              <w:widowControl w:val="0"/>
              <w:rPr>
                <w:rFonts w:ascii="GHEA Grapalat" w:hAnsi="GHEA Grapalat" w:cs="Sylfaen"/>
              </w:rPr>
            </w:pPr>
          </w:p>
          <w:p w14:paraId="7C3F772E" w14:textId="77777777" w:rsidR="00037EB1" w:rsidRPr="00B138F3" w:rsidRDefault="00037EB1" w:rsidP="00AB3E0B">
            <w:pPr>
              <w:widowControl w:val="0"/>
              <w:jc w:val="right"/>
              <w:rPr>
                <w:rFonts w:ascii="GHEA Grapalat" w:hAnsi="GHEA Grapalat" w:cs="Tahoma"/>
              </w:rPr>
            </w:pPr>
            <w:r w:rsidRPr="00B138F3">
              <w:rPr>
                <w:rFonts w:ascii="GHEA Grapalat" w:hAnsi="GHEA Grapalat"/>
              </w:rPr>
              <w:t>/____________________/</w:t>
            </w:r>
          </w:p>
          <w:p w14:paraId="29CC2263" w14:textId="77777777" w:rsidR="00037EB1" w:rsidRPr="00B138F3" w:rsidRDefault="00037EB1" w:rsidP="00AB3E0B">
            <w:pPr>
              <w:widowControl w:val="0"/>
              <w:rPr>
                <w:rFonts w:ascii="GHEA Grapalat" w:hAnsi="GHEA Grapalat" w:cs="Sylfaen"/>
              </w:rPr>
            </w:pPr>
          </w:p>
          <w:p w14:paraId="1750016A"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/____________________/</w:t>
            </w:r>
          </w:p>
          <w:p w14:paraId="735303FD" w14:textId="77777777" w:rsidR="00037EB1" w:rsidRPr="00B138F3" w:rsidRDefault="00037EB1" w:rsidP="00AB3E0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52CD01DC" w14:textId="77777777" w:rsidR="00037EB1" w:rsidRPr="00B138F3" w:rsidRDefault="00037EB1" w:rsidP="00AB3E0B">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DCD45FE" w14:textId="77777777" w:rsidR="00037EB1" w:rsidRPr="00B138F3" w:rsidRDefault="00037EB1" w:rsidP="00AB3E0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702D86B" w14:textId="77777777" w:rsidR="00037EB1" w:rsidRPr="00B138F3" w:rsidRDefault="00037EB1" w:rsidP="00AB3E0B">
            <w:pPr>
              <w:widowControl w:val="0"/>
              <w:rPr>
                <w:rFonts w:ascii="GHEA Grapalat" w:hAnsi="GHEA Grapalat" w:cs="Sylfaen"/>
              </w:rPr>
            </w:pPr>
          </w:p>
          <w:p w14:paraId="73357515"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/____________________/</w:t>
            </w:r>
          </w:p>
          <w:p w14:paraId="64D99C44" w14:textId="77777777" w:rsidR="00037EB1" w:rsidRPr="00B138F3" w:rsidRDefault="00037EB1" w:rsidP="00AB3E0B">
            <w:pPr>
              <w:widowControl w:val="0"/>
              <w:jc w:val="right"/>
              <w:rPr>
                <w:rFonts w:ascii="GHEA Grapalat" w:hAnsi="GHEA Grapalat" w:cs="Tahoma"/>
              </w:rPr>
            </w:pPr>
          </w:p>
          <w:p w14:paraId="0B4CBD70"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/____________________/</w:t>
            </w:r>
          </w:p>
          <w:p w14:paraId="1A0C3846" w14:textId="77777777" w:rsidR="00037EB1" w:rsidRPr="00B138F3" w:rsidRDefault="00037EB1" w:rsidP="00AB3E0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37EB1" w:rsidRPr="00B138F3" w14:paraId="6D5F366F" w14:textId="77777777" w:rsidTr="00AB3E0B">
        <w:trPr>
          <w:trHeight w:val="2194"/>
        </w:trPr>
        <w:tc>
          <w:tcPr>
            <w:tcW w:w="5616" w:type="dxa"/>
            <w:tcBorders>
              <w:top w:val="single" w:sz="4" w:space="0" w:color="auto"/>
              <w:left w:val="single" w:sz="4" w:space="0" w:color="auto"/>
              <w:right w:val="single" w:sz="4" w:space="0" w:color="auto"/>
            </w:tcBorders>
            <w:noWrap/>
            <w:vAlign w:val="bottom"/>
          </w:tcPr>
          <w:p w14:paraId="254736F9" w14:textId="77777777" w:rsidR="00037EB1" w:rsidRPr="00B138F3" w:rsidRDefault="00037EB1" w:rsidP="00AB3E0B">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814A920" w14:textId="77777777" w:rsidR="00037EB1" w:rsidRPr="00B138F3" w:rsidRDefault="00037EB1" w:rsidP="00AB3E0B">
            <w:pPr>
              <w:widowControl w:val="0"/>
              <w:rPr>
                <w:rFonts w:ascii="GHEA Grapalat" w:hAnsi="GHEA Grapalat"/>
              </w:rPr>
            </w:pPr>
          </w:p>
          <w:p w14:paraId="0BA91316" w14:textId="77777777" w:rsidR="00037EB1" w:rsidRPr="00B138F3" w:rsidRDefault="00037EB1" w:rsidP="00AB3E0B">
            <w:pPr>
              <w:widowControl w:val="0"/>
              <w:jc w:val="right"/>
              <w:rPr>
                <w:rFonts w:ascii="GHEA Grapalat" w:hAnsi="GHEA Grapalat" w:cs="Tahoma"/>
              </w:rPr>
            </w:pPr>
            <w:r w:rsidRPr="00B138F3">
              <w:rPr>
                <w:rFonts w:ascii="GHEA Grapalat" w:hAnsi="GHEA Grapalat"/>
              </w:rPr>
              <w:t>/____________________/</w:t>
            </w:r>
          </w:p>
          <w:p w14:paraId="704DDA07" w14:textId="77777777" w:rsidR="00037EB1" w:rsidRPr="00B138F3" w:rsidRDefault="00037EB1" w:rsidP="00AB3E0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230BB" w14:textId="77777777" w:rsidR="00037EB1" w:rsidRPr="00B138F3" w:rsidRDefault="00037EB1" w:rsidP="00AB3E0B">
            <w:pPr>
              <w:widowControl w:val="0"/>
              <w:rPr>
                <w:rFonts w:ascii="GHEA Grapalat" w:hAnsi="GHEA Grapalat" w:cs="Tahoma"/>
              </w:rPr>
            </w:pPr>
          </w:p>
          <w:p w14:paraId="50046F3E" w14:textId="77777777" w:rsidR="00037EB1" w:rsidRPr="00B138F3" w:rsidRDefault="00037EB1" w:rsidP="00AB3E0B">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52C7A5C" w14:textId="77777777" w:rsidR="00037EB1" w:rsidRPr="00B138F3" w:rsidRDefault="00037EB1" w:rsidP="00AB3E0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65EF749" w14:textId="77777777" w:rsidR="00037EB1" w:rsidRPr="00B138F3" w:rsidRDefault="00037EB1" w:rsidP="00AB3E0B">
            <w:pPr>
              <w:widowControl w:val="0"/>
              <w:rPr>
                <w:rFonts w:ascii="GHEA Grapalat" w:hAnsi="GHEA Grapalat" w:cs="Tahoma"/>
              </w:rPr>
            </w:pPr>
          </w:p>
          <w:p w14:paraId="24417986" w14:textId="77777777" w:rsidR="00037EB1" w:rsidRPr="00B138F3" w:rsidRDefault="00037EB1" w:rsidP="00AB3E0B">
            <w:pPr>
              <w:widowControl w:val="0"/>
              <w:jc w:val="right"/>
              <w:rPr>
                <w:rFonts w:ascii="GHEA Grapalat" w:hAnsi="GHEA Grapalat" w:cs="Tahoma"/>
              </w:rPr>
            </w:pPr>
            <w:r w:rsidRPr="00B138F3">
              <w:rPr>
                <w:rFonts w:ascii="GHEA Grapalat" w:hAnsi="GHEA Grapalat"/>
              </w:rPr>
              <w:t>/____________________/</w:t>
            </w:r>
          </w:p>
          <w:p w14:paraId="7EDFC086" w14:textId="77777777" w:rsidR="00037EB1" w:rsidRPr="00B138F3" w:rsidRDefault="00037EB1" w:rsidP="00AB3E0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8E9D362" w14:textId="77777777" w:rsidR="00037EB1" w:rsidRPr="00B138F3" w:rsidRDefault="00037EB1" w:rsidP="00AB3E0B">
            <w:pPr>
              <w:widowControl w:val="0"/>
              <w:rPr>
                <w:rFonts w:ascii="GHEA Grapalat" w:hAnsi="GHEA Grapalat" w:cs="Arial"/>
              </w:rPr>
            </w:pPr>
          </w:p>
        </w:tc>
      </w:tr>
      <w:tr w:rsidR="00037EB1" w:rsidRPr="00B138F3" w14:paraId="10856CB5" w14:textId="77777777" w:rsidTr="00AB3E0B">
        <w:trPr>
          <w:trHeight w:val="2194"/>
        </w:trPr>
        <w:tc>
          <w:tcPr>
            <w:tcW w:w="5616" w:type="dxa"/>
            <w:tcBorders>
              <w:top w:val="nil"/>
              <w:left w:val="single" w:sz="4" w:space="0" w:color="auto"/>
              <w:bottom w:val="single" w:sz="4" w:space="0" w:color="auto"/>
              <w:right w:val="single" w:sz="4" w:space="0" w:color="auto"/>
            </w:tcBorders>
            <w:noWrap/>
            <w:vAlign w:val="bottom"/>
          </w:tcPr>
          <w:p w14:paraId="78B82660" w14:textId="77777777" w:rsidR="00037EB1" w:rsidRPr="00B138F3" w:rsidRDefault="00037EB1" w:rsidP="00AB3E0B">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4BA51A00" w14:textId="77777777" w:rsidR="00037EB1" w:rsidRPr="00B138F3" w:rsidRDefault="00037EB1" w:rsidP="00AB3E0B">
            <w:pPr>
              <w:widowControl w:val="0"/>
              <w:rPr>
                <w:rFonts w:ascii="GHEA Grapalat" w:hAnsi="GHEA Grapalat" w:cs="Sylfaen"/>
              </w:rPr>
            </w:pPr>
          </w:p>
          <w:p w14:paraId="17E345D9" w14:textId="77777777" w:rsidR="00037EB1" w:rsidRPr="00B138F3" w:rsidRDefault="00037EB1" w:rsidP="00AB3E0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FB5321" w14:textId="77777777" w:rsidR="00037EB1" w:rsidRPr="00B138F3" w:rsidRDefault="00037EB1" w:rsidP="00AB3E0B">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38B0BC6E" w14:textId="77777777" w:rsidR="00037EB1" w:rsidRPr="00B138F3" w:rsidRDefault="00037EB1" w:rsidP="00AB3E0B">
            <w:pPr>
              <w:widowControl w:val="0"/>
              <w:rPr>
                <w:rFonts w:ascii="GHEA Grapalat" w:hAnsi="GHEA Grapalat"/>
              </w:rPr>
            </w:pPr>
          </w:p>
          <w:p w14:paraId="6F399E93" w14:textId="77777777" w:rsidR="00037EB1" w:rsidRPr="00B138F3" w:rsidRDefault="00037EB1" w:rsidP="00AB3E0B">
            <w:pPr>
              <w:widowControl w:val="0"/>
              <w:jc w:val="right"/>
              <w:rPr>
                <w:rFonts w:ascii="GHEA Grapalat" w:hAnsi="GHEA Grapalat" w:cs="Sylfaen"/>
              </w:rPr>
            </w:pPr>
            <w:r w:rsidRPr="00B138F3">
              <w:rPr>
                <w:rFonts w:ascii="GHEA Grapalat" w:hAnsi="GHEA Grapalat"/>
              </w:rPr>
              <w:t>23.в Дата исполнения: "___" ___ 20___г.</w:t>
            </w:r>
          </w:p>
        </w:tc>
      </w:tr>
    </w:tbl>
    <w:p w14:paraId="69A8269B" w14:textId="77777777" w:rsidR="00037EB1" w:rsidRPr="00EC1F84" w:rsidRDefault="00037EB1" w:rsidP="00037EB1">
      <w:pPr>
        <w:widowControl w:val="0"/>
        <w:tabs>
          <w:tab w:val="left" w:pos="1134"/>
        </w:tabs>
        <w:ind w:firstLine="567"/>
        <w:jc w:val="both"/>
        <w:rPr>
          <w:rFonts w:ascii="GHEA Grapalat" w:hAnsi="GHEA Grapalat"/>
          <w:sz w:val="22"/>
          <w:szCs w:val="22"/>
        </w:rPr>
      </w:pPr>
    </w:p>
    <w:p w14:paraId="72DDF3C1" w14:textId="77777777" w:rsidR="00037EB1" w:rsidRPr="00B138F3" w:rsidRDefault="00037EB1" w:rsidP="00037EB1">
      <w:pPr>
        <w:widowControl w:val="0"/>
        <w:jc w:val="center"/>
        <w:rPr>
          <w:rFonts w:ascii="GHEA Grapalat" w:hAnsi="GHEA Grapalat" w:cs="Sylfaen"/>
        </w:rPr>
      </w:pPr>
    </w:p>
    <w:p w14:paraId="47DD1F16" w14:textId="77777777" w:rsidR="00037EB1" w:rsidRPr="00B138F3" w:rsidRDefault="00037EB1" w:rsidP="00037EB1">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8FE5F18" w14:textId="77777777" w:rsidR="00037EB1" w:rsidRPr="00B138F3" w:rsidRDefault="00037EB1" w:rsidP="00037EB1">
      <w:pPr>
        <w:rPr>
          <w:rFonts w:ascii="GHEA Grapalat" w:hAnsi="GHEA Grapalat" w:cs="Sylfaen"/>
        </w:rPr>
      </w:pPr>
      <w:r w:rsidRPr="00B138F3">
        <w:rPr>
          <w:rFonts w:ascii="GHEA Grapalat" w:hAnsi="GHEA Grapalat" w:cs="Sylfaen"/>
        </w:rPr>
        <w:br w:type="page"/>
      </w:r>
    </w:p>
    <w:p w14:paraId="2192D5DE" w14:textId="77777777" w:rsidR="00037EB1" w:rsidRPr="00B138F3" w:rsidRDefault="00037EB1" w:rsidP="00037EB1">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37EB1" w:rsidRPr="00B138F3" w14:paraId="215CB51A"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23575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BD9F566"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3A8399F"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7B77470"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3FAA0E9"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0FBFBA2"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F172C3"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Сторона,</w:t>
            </w:r>
          </w:p>
          <w:p w14:paraId="02CC4E87"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2ED408B"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2D21AD9"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37EB1" w:rsidRPr="00B138F3" w14:paraId="66434067"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C57BF"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4DF2829"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014646A"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95D2733"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5B5B08F" w14:textId="77777777" w:rsidR="00037EB1" w:rsidRPr="00B138F3" w:rsidRDefault="00037EB1" w:rsidP="00AB3E0B">
            <w:pPr>
              <w:widowControl w:val="0"/>
              <w:jc w:val="center"/>
              <w:rPr>
                <w:rFonts w:ascii="GHEA Grapalat" w:hAnsi="GHEA Grapalat"/>
                <w:b/>
                <w:sz w:val="18"/>
                <w:szCs w:val="18"/>
              </w:rPr>
            </w:pPr>
            <w:r w:rsidRPr="00B138F3">
              <w:rPr>
                <w:rFonts w:ascii="GHEA Grapalat" w:hAnsi="GHEA Grapalat"/>
                <w:b/>
                <w:sz w:val="18"/>
                <w:szCs w:val="18"/>
              </w:rPr>
              <w:t>5</w:t>
            </w:r>
          </w:p>
        </w:tc>
      </w:tr>
      <w:tr w:rsidR="00037EB1" w:rsidRPr="00B138F3" w14:paraId="03FBECD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0AA32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C230DE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7D929D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7E00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CB014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37EB1" w:rsidRPr="00B138F3" w14:paraId="2F57E80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8A50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09EEF1B" w14:textId="77777777" w:rsidR="00037EB1" w:rsidRPr="00B138F3" w:rsidRDefault="00037EB1" w:rsidP="00AB3E0B">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C47AD4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CE9DA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8235D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37EB1" w:rsidRPr="00B138F3" w14:paraId="5066BFFD"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CF82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17814E8" w14:textId="77777777" w:rsidR="00037EB1" w:rsidRPr="00B138F3" w:rsidRDefault="00037EB1" w:rsidP="00AB3E0B">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6C6D8F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7EE0B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4F7F838D" w14:textId="77777777" w:rsidR="00037EB1" w:rsidRPr="00B138F3" w:rsidRDefault="00037EB1"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E6A57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37EB1" w:rsidRPr="00B138F3" w14:paraId="2F479A9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E02D1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32FBA6F" w14:textId="77777777" w:rsidR="00037EB1" w:rsidRPr="00B138F3" w:rsidRDefault="00037EB1" w:rsidP="00AB3E0B">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90FE25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A9E9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252CAD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D3B841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7497AD7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14AD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A22E9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5E15D8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CE9AD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E1772B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1DA4935E"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5AA4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AC26B1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F93309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BBE59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6F64092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BBF1C1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79AE4C8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632D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61CA77E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F67433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8A94C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7B9E6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378505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19C9E0E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9CE3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929472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F9AC8C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165E6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531626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298C4F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7D48BA9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C599D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7ACA9F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601848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3453AE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1F19B4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DF4AE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037EB1" w:rsidRPr="00B138F3" w14:paraId="0165357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2BCBD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D37B09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C7DDD7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A5941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23008B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CBD2D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37EB1" w:rsidRPr="00B138F3" w14:paraId="14677D2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C0CD2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98B307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CF9F7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539A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216F9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FC2EF6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5EF2F26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389A6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3894B5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1B6F1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0B6B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D842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556148E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A426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0E1E28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4BC139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4914D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4B1A61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E3EAC3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4D53A08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6324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A34041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8DE3F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6E322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C86ABF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5807D4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37EB1" w:rsidRPr="00B138F3" w14:paraId="7CD3F4E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245A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57776C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31593D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5016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FA4DBD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936D4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37EB1" w:rsidRPr="00B138F3" w14:paraId="2E9FF86F"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6790B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227C94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61418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B62E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AE4528"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37EB1" w:rsidRPr="00B138F3" w14:paraId="3CB3E1A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A793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D80F7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1D6FB3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0276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CA54E2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37EB1" w:rsidRPr="00B138F3" w14:paraId="16D39B0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E4489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FC2886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F88BD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18E96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6CBF06C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773215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37EB1" w:rsidRPr="00B138F3" w14:paraId="4E4EEDA3"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EEC524" w14:textId="77777777" w:rsidR="00037EB1" w:rsidRPr="00B138F3" w:rsidDel="0010680B" w:rsidRDefault="00037EB1" w:rsidP="00AB3E0B">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90DC40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025309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C686C6" w14:textId="77777777" w:rsidR="00037EB1" w:rsidRPr="00B138F3" w:rsidRDefault="00037EB1" w:rsidP="00AB3E0B">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42D12F4" w14:textId="77777777" w:rsidR="00037EB1" w:rsidRPr="00B138F3" w:rsidRDefault="00037EB1" w:rsidP="00AB3E0B">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203CD6E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90C777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037EB1" w:rsidRPr="00B138F3" w14:paraId="79CB46B1"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F59E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329155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A2562D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4D5B3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B25FD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F14BBB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9721CE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37EB1" w:rsidRPr="00B138F3" w14:paraId="130A706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3FBC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4BE9DF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FBFE28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632DC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AE06DC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EE1665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82087E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37EB1" w:rsidRPr="00B138F3" w14:paraId="7C64C8B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6DDF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AFED9B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DF36B7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6FA01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B5D214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ED20D3C" w14:textId="77777777" w:rsidR="00037EB1" w:rsidRPr="00B138F3" w:rsidRDefault="00037EB1"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B52A75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CEA87B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37EB1" w:rsidRPr="00B138F3" w14:paraId="611E034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75543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D2CE1A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DD9A06E"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C70D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9B253A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941170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37EB1" w:rsidRPr="00B138F3" w14:paraId="14D38FB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714F9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106B9D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A14DF4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65CAB"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DDDD69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27E9A8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DFBED8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37EB1" w:rsidRPr="00B138F3" w14:paraId="363DBE4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3CF9C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5473E2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92754FA"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3BE4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5D6AFB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209D42" w14:textId="77777777" w:rsidR="00037EB1" w:rsidRPr="00B138F3" w:rsidRDefault="00037EB1" w:rsidP="00AB3E0B">
            <w:pPr>
              <w:widowControl w:val="0"/>
              <w:jc w:val="center"/>
              <w:rPr>
                <w:rFonts w:ascii="GHEA Grapalat" w:hAnsi="GHEA Grapalat"/>
                <w:sz w:val="18"/>
                <w:szCs w:val="18"/>
              </w:rPr>
            </w:pPr>
          </w:p>
        </w:tc>
      </w:tr>
      <w:tr w:rsidR="00037EB1" w:rsidRPr="00B138F3" w14:paraId="5881D1AF"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96056"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B1CC6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AFCAEA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4AE22"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56591F0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4090140" w14:textId="77777777" w:rsidR="00037EB1" w:rsidRPr="00B138F3" w:rsidRDefault="00037EB1" w:rsidP="00AB3E0B">
            <w:pPr>
              <w:widowControl w:val="0"/>
              <w:jc w:val="center"/>
              <w:rPr>
                <w:rFonts w:ascii="GHEA Grapalat" w:hAnsi="GHEA Grapalat"/>
                <w:sz w:val="18"/>
                <w:szCs w:val="18"/>
              </w:rPr>
            </w:pPr>
          </w:p>
        </w:tc>
      </w:tr>
      <w:tr w:rsidR="00037EB1" w:rsidRPr="00B138F3" w14:paraId="789F9A9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613D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C4332B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FC43C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C1323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1EAF2FC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1C9DFE8" w14:textId="77777777" w:rsidR="00037EB1" w:rsidRPr="00B138F3" w:rsidRDefault="00037EB1" w:rsidP="00AB3E0B">
            <w:pPr>
              <w:widowControl w:val="0"/>
              <w:jc w:val="center"/>
              <w:rPr>
                <w:rFonts w:ascii="GHEA Grapalat" w:hAnsi="GHEA Grapalat"/>
                <w:sz w:val="18"/>
                <w:szCs w:val="18"/>
              </w:rPr>
            </w:pPr>
          </w:p>
        </w:tc>
      </w:tr>
      <w:tr w:rsidR="00037EB1" w:rsidRPr="00B138F3" w14:paraId="4E53748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ADF3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C50F4C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8CC377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778AC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E14760D"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2017E34" w14:textId="77777777" w:rsidR="00037EB1" w:rsidRPr="00B138F3" w:rsidRDefault="00037EB1" w:rsidP="00AB3E0B">
            <w:pPr>
              <w:widowControl w:val="0"/>
              <w:jc w:val="center"/>
              <w:rPr>
                <w:rFonts w:ascii="GHEA Grapalat" w:hAnsi="GHEA Grapalat"/>
                <w:sz w:val="18"/>
                <w:szCs w:val="18"/>
              </w:rPr>
            </w:pPr>
          </w:p>
        </w:tc>
      </w:tr>
      <w:tr w:rsidR="00037EB1" w:rsidRPr="00B138F3" w14:paraId="1AC9F47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E8A9"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1AC986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5E73D0"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DE3B4"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5655505"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7B787C" w14:textId="77777777" w:rsidR="00037EB1" w:rsidRPr="00B138F3" w:rsidRDefault="00037EB1" w:rsidP="00AB3E0B">
            <w:pPr>
              <w:widowControl w:val="0"/>
              <w:jc w:val="center"/>
              <w:rPr>
                <w:rFonts w:ascii="GHEA Grapalat" w:hAnsi="GHEA Grapalat"/>
                <w:sz w:val="18"/>
                <w:szCs w:val="18"/>
              </w:rPr>
            </w:pPr>
          </w:p>
        </w:tc>
      </w:tr>
      <w:tr w:rsidR="00037EB1" w:rsidRPr="00B138F3" w14:paraId="10129FF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3E3F3"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03CCB01"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744A427"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A4E3F"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78BE2C" w14:textId="77777777" w:rsidR="00037EB1" w:rsidRPr="00B138F3" w:rsidRDefault="00037EB1"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247E6B" w14:textId="77777777" w:rsidR="00037EB1" w:rsidRPr="00B138F3" w:rsidRDefault="00037EB1" w:rsidP="00AB3E0B">
            <w:pPr>
              <w:widowControl w:val="0"/>
              <w:jc w:val="center"/>
              <w:rPr>
                <w:rFonts w:ascii="GHEA Grapalat" w:hAnsi="GHEA Grapalat"/>
                <w:sz w:val="18"/>
                <w:szCs w:val="18"/>
              </w:rPr>
            </w:pPr>
          </w:p>
        </w:tc>
      </w:tr>
    </w:tbl>
    <w:p w14:paraId="358ECEEC" w14:textId="77777777" w:rsidR="00037EB1" w:rsidRPr="00B138F3" w:rsidRDefault="00037EB1" w:rsidP="00037EB1">
      <w:pPr>
        <w:widowControl w:val="0"/>
        <w:ind w:left="567" w:right="565"/>
        <w:jc w:val="center"/>
        <w:rPr>
          <w:rFonts w:ascii="GHEA Grapalat" w:hAnsi="GHEA Grapalat"/>
          <w:b/>
        </w:rPr>
      </w:pPr>
    </w:p>
    <w:p w14:paraId="42A4FC91" w14:textId="77777777" w:rsidR="00037EB1" w:rsidRPr="00B138F3" w:rsidRDefault="00037EB1" w:rsidP="00037EB1">
      <w:pPr>
        <w:widowControl w:val="0"/>
        <w:ind w:left="567" w:right="565"/>
        <w:jc w:val="center"/>
        <w:rPr>
          <w:rFonts w:ascii="GHEA Grapalat" w:hAnsi="GHEA Grapalat"/>
          <w:b/>
        </w:rPr>
      </w:pPr>
    </w:p>
    <w:p w14:paraId="4E7A0F6E" w14:textId="77777777" w:rsidR="00037EB1" w:rsidRPr="00B138F3" w:rsidRDefault="00037EB1" w:rsidP="00037EB1">
      <w:pPr>
        <w:widowControl w:val="0"/>
        <w:ind w:left="567" w:right="565"/>
        <w:jc w:val="center"/>
        <w:rPr>
          <w:rFonts w:ascii="GHEA Grapalat" w:hAnsi="GHEA Grapalat"/>
          <w:b/>
        </w:rPr>
      </w:pPr>
    </w:p>
    <w:p w14:paraId="3BAED71D" w14:textId="77777777" w:rsidR="00037EB1" w:rsidRPr="00B138F3" w:rsidRDefault="00037EB1" w:rsidP="00037EB1">
      <w:pPr>
        <w:widowControl w:val="0"/>
        <w:ind w:left="567" w:right="565"/>
        <w:jc w:val="center"/>
        <w:rPr>
          <w:rFonts w:ascii="GHEA Grapalat" w:hAnsi="GHEA Grapalat"/>
          <w:b/>
        </w:rPr>
      </w:pPr>
    </w:p>
    <w:p w14:paraId="3D7F3972" w14:textId="77777777" w:rsidR="00037EB1" w:rsidRPr="00B138F3" w:rsidRDefault="00037EB1" w:rsidP="00037EB1">
      <w:pPr>
        <w:widowControl w:val="0"/>
        <w:ind w:left="567" w:right="565"/>
        <w:jc w:val="center"/>
        <w:rPr>
          <w:rFonts w:ascii="GHEA Grapalat" w:hAnsi="GHEA Grapalat"/>
          <w:b/>
        </w:rPr>
      </w:pPr>
    </w:p>
    <w:p w14:paraId="54CB8FF2" w14:textId="77777777" w:rsidR="00037EB1" w:rsidRPr="00B138F3" w:rsidRDefault="00037EB1" w:rsidP="00037EB1">
      <w:pPr>
        <w:widowControl w:val="0"/>
        <w:ind w:left="567" w:right="565"/>
        <w:jc w:val="center"/>
        <w:rPr>
          <w:rFonts w:ascii="GHEA Grapalat" w:hAnsi="GHEA Grapalat"/>
          <w:b/>
        </w:rPr>
      </w:pPr>
    </w:p>
    <w:p w14:paraId="205E2656" w14:textId="77777777" w:rsidR="00037EB1" w:rsidRPr="002A4554" w:rsidRDefault="00037EB1" w:rsidP="00037EB1">
      <w:pPr>
        <w:widowControl w:val="0"/>
        <w:ind w:firstLine="567"/>
        <w:jc w:val="right"/>
        <w:rPr>
          <w:rFonts w:ascii="GHEA Grapalat" w:hAnsi="GHEA Grapalat"/>
          <w:b/>
        </w:rPr>
      </w:pPr>
    </w:p>
    <w:p w14:paraId="56F1688A" w14:textId="77777777" w:rsidR="00037EB1" w:rsidRPr="00230D36" w:rsidRDefault="00037EB1" w:rsidP="00037EB1">
      <w:pPr>
        <w:widowControl w:val="0"/>
        <w:ind w:firstLine="567"/>
        <w:jc w:val="right"/>
        <w:rPr>
          <w:rFonts w:ascii="GHEA Grapalat" w:hAnsi="GHEA Grapalat"/>
          <w:b/>
        </w:rPr>
      </w:pPr>
    </w:p>
    <w:p w14:paraId="630DACB0" w14:textId="77777777" w:rsidR="00037EB1" w:rsidRPr="00037EB1" w:rsidRDefault="00037EB1" w:rsidP="003C69D1">
      <w:pPr>
        <w:widowControl w:val="0"/>
        <w:ind w:firstLine="567"/>
        <w:jc w:val="right"/>
        <w:rPr>
          <w:rFonts w:ascii="GHEA Grapalat" w:hAnsi="GHEA Grapalat"/>
          <w:b/>
        </w:rPr>
      </w:pPr>
    </w:p>
    <w:p w14:paraId="7ECEAB7C" w14:textId="77777777" w:rsidR="00037EB1" w:rsidRPr="00037EB1" w:rsidRDefault="00037EB1" w:rsidP="003C69D1">
      <w:pPr>
        <w:widowControl w:val="0"/>
        <w:ind w:firstLine="567"/>
        <w:jc w:val="right"/>
        <w:rPr>
          <w:rFonts w:ascii="GHEA Grapalat" w:hAnsi="GHEA Grapalat"/>
          <w:b/>
        </w:rPr>
      </w:pPr>
    </w:p>
    <w:p w14:paraId="5E30F895" w14:textId="77777777" w:rsidR="00037EB1" w:rsidRPr="00037EB1" w:rsidRDefault="00037EB1" w:rsidP="003C69D1">
      <w:pPr>
        <w:widowControl w:val="0"/>
        <w:ind w:firstLine="567"/>
        <w:jc w:val="right"/>
        <w:rPr>
          <w:rFonts w:ascii="GHEA Grapalat" w:hAnsi="GHEA Grapalat"/>
          <w:b/>
        </w:rPr>
      </w:pPr>
    </w:p>
    <w:p w14:paraId="52B0B296" w14:textId="77777777" w:rsidR="00037EB1" w:rsidRPr="00037EB1" w:rsidRDefault="00037EB1" w:rsidP="003C69D1">
      <w:pPr>
        <w:widowControl w:val="0"/>
        <w:ind w:firstLine="567"/>
        <w:jc w:val="right"/>
        <w:rPr>
          <w:rFonts w:ascii="GHEA Grapalat" w:hAnsi="GHEA Grapalat"/>
          <w:b/>
        </w:rPr>
      </w:pPr>
    </w:p>
    <w:p w14:paraId="62874051" w14:textId="77777777" w:rsidR="00037EB1" w:rsidRPr="00037EB1" w:rsidRDefault="00037EB1" w:rsidP="003C69D1">
      <w:pPr>
        <w:widowControl w:val="0"/>
        <w:ind w:firstLine="567"/>
        <w:jc w:val="right"/>
        <w:rPr>
          <w:rFonts w:ascii="GHEA Grapalat" w:hAnsi="GHEA Grapalat"/>
          <w:b/>
        </w:rPr>
      </w:pPr>
    </w:p>
    <w:p w14:paraId="5B360932" w14:textId="77777777" w:rsidR="009237AC" w:rsidRDefault="009237AC" w:rsidP="003C69D1">
      <w:pPr>
        <w:widowControl w:val="0"/>
        <w:ind w:firstLine="567"/>
        <w:jc w:val="right"/>
        <w:rPr>
          <w:rFonts w:ascii="GHEA Grapalat" w:hAnsi="GHEA Grapalat"/>
          <w:b/>
          <w:lang w:val="en-US"/>
        </w:rPr>
      </w:pPr>
    </w:p>
    <w:p w14:paraId="30989545" w14:textId="77777777" w:rsidR="009237AC" w:rsidRDefault="009237AC" w:rsidP="003C69D1">
      <w:pPr>
        <w:widowControl w:val="0"/>
        <w:ind w:firstLine="567"/>
        <w:jc w:val="right"/>
        <w:rPr>
          <w:rFonts w:ascii="GHEA Grapalat" w:hAnsi="GHEA Grapalat"/>
          <w:b/>
          <w:lang w:val="en-US"/>
        </w:rPr>
      </w:pPr>
    </w:p>
    <w:p w14:paraId="58039712" w14:textId="77777777" w:rsidR="009237AC" w:rsidRDefault="009237AC" w:rsidP="003C69D1">
      <w:pPr>
        <w:widowControl w:val="0"/>
        <w:ind w:firstLine="567"/>
        <w:jc w:val="right"/>
        <w:rPr>
          <w:rFonts w:ascii="GHEA Grapalat" w:hAnsi="GHEA Grapalat"/>
          <w:b/>
          <w:lang w:val="en-US"/>
        </w:rPr>
      </w:pPr>
    </w:p>
    <w:p w14:paraId="2A70D36B" w14:textId="77777777" w:rsidR="009237AC" w:rsidRDefault="009237AC" w:rsidP="003C69D1">
      <w:pPr>
        <w:widowControl w:val="0"/>
        <w:ind w:firstLine="567"/>
        <w:jc w:val="right"/>
        <w:rPr>
          <w:rFonts w:ascii="GHEA Grapalat" w:hAnsi="GHEA Grapalat"/>
          <w:b/>
          <w:lang w:val="en-US"/>
        </w:rPr>
      </w:pPr>
    </w:p>
    <w:p w14:paraId="787D01AA" w14:textId="1CC77218"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t>Приложение № 5</w:t>
      </w:r>
    </w:p>
    <w:p w14:paraId="6EB5C6EC" w14:textId="74F7A4AB"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409E9">
        <w:rPr>
          <w:rFonts w:ascii="GHEA Grapalat" w:hAnsi="GHEA Grapalat"/>
          <w:b/>
          <w:sz w:val="24"/>
          <w:szCs w:val="24"/>
        </w:rPr>
        <w:t>BMAShDzB-</w:t>
      </w:r>
      <w:r w:rsidR="005D00D5">
        <w:rPr>
          <w:rFonts w:ascii="GHEA Grapalat" w:hAnsi="GHEA Grapalat"/>
          <w:b/>
          <w:sz w:val="24"/>
          <w:szCs w:val="24"/>
        </w:rPr>
        <w:t>25/4</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2"/>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13D44EEC" w14:textId="77777777" w:rsidR="000D2B3D" w:rsidRDefault="000D2B3D" w:rsidP="003C69D1">
      <w:pPr>
        <w:pStyle w:val="BodyTextIndent3"/>
        <w:widowControl w:val="0"/>
        <w:spacing w:line="240" w:lineRule="auto"/>
        <w:jc w:val="right"/>
        <w:rPr>
          <w:rFonts w:ascii="GHEA Grapalat" w:hAnsi="GHEA Grapalat"/>
          <w:b/>
          <w:sz w:val="24"/>
          <w:szCs w:val="24"/>
        </w:rPr>
      </w:pPr>
    </w:p>
    <w:p w14:paraId="209A45CF" w14:textId="77777777" w:rsidR="000D2B3D" w:rsidRDefault="000D2B3D" w:rsidP="003C69D1">
      <w:pPr>
        <w:pStyle w:val="BodyTextIndent3"/>
        <w:widowControl w:val="0"/>
        <w:spacing w:line="240" w:lineRule="auto"/>
        <w:jc w:val="right"/>
        <w:rPr>
          <w:rFonts w:ascii="GHEA Grapalat" w:hAnsi="GHEA Grapalat"/>
          <w:b/>
          <w:sz w:val="24"/>
          <w:szCs w:val="24"/>
        </w:rPr>
      </w:pPr>
    </w:p>
    <w:p w14:paraId="702A865D" w14:textId="77777777" w:rsidR="000D2B3D" w:rsidRDefault="000D2B3D" w:rsidP="003C69D1">
      <w:pPr>
        <w:pStyle w:val="BodyTextIndent3"/>
        <w:widowControl w:val="0"/>
        <w:spacing w:line="240" w:lineRule="auto"/>
        <w:jc w:val="right"/>
        <w:rPr>
          <w:rFonts w:ascii="GHEA Grapalat" w:hAnsi="GHEA Grapalat"/>
          <w:b/>
          <w:sz w:val="24"/>
          <w:szCs w:val="24"/>
        </w:rPr>
      </w:pPr>
    </w:p>
    <w:p w14:paraId="4769D57D" w14:textId="77777777" w:rsidR="009237AC" w:rsidRDefault="009237AC" w:rsidP="003C69D1">
      <w:pPr>
        <w:pStyle w:val="BodyTextIndent3"/>
        <w:widowControl w:val="0"/>
        <w:spacing w:line="240" w:lineRule="auto"/>
        <w:jc w:val="right"/>
        <w:rPr>
          <w:rFonts w:ascii="GHEA Grapalat" w:hAnsi="GHEA Grapalat"/>
          <w:b/>
          <w:sz w:val="24"/>
          <w:szCs w:val="24"/>
          <w:lang w:val="en-US"/>
        </w:rPr>
      </w:pPr>
    </w:p>
    <w:p w14:paraId="190E8127" w14:textId="77777777" w:rsidR="009237AC" w:rsidRPr="00B138F3" w:rsidRDefault="009237AC" w:rsidP="009237AC">
      <w:pPr>
        <w:widowControl w:val="0"/>
        <w:jc w:val="right"/>
        <w:rPr>
          <w:rFonts w:ascii="GHEA Grapalat" w:hAnsi="GHEA Grapalat" w:cs="GHEA Grapalat"/>
          <w:i/>
        </w:rPr>
      </w:pPr>
      <w:r w:rsidRPr="00B138F3">
        <w:rPr>
          <w:rFonts w:ascii="GHEA Grapalat" w:hAnsi="GHEA Grapalat"/>
          <w:i/>
        </w:rPr>
        <w:lastRenderedPageBreak/>
        <w:t>Приложение № 5.1</w:t>
      </w:r>
    </w:p>
    <w:p w14:paraId="5C7D8664" w14:textId="21231996" w:rsidR="009237AC" w:rsidRPr="00B138F3" w:rsidRDefault="009237AC" w:rsidP="009237AC">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t>под кодом "</w:t>
      </w:r>
      <w:r>
        <w:rPr>
          <w:rFonts w:ascii="GHEA Grapalat" w:hAnsi="GHEA Grapalat"/>
          <w:i/>
        </w:rPr>
        <w:t>EQ-BMAShDzB-2</w:t>
      </w:r>
      <w:r w:rsidRPr="00DD7F6C">
        <w:rPr>
          <w:rFonts w:ascii="GHEA Grapalat" w:hAnsi="GHEA Grapalat"/>
          <w:i/>
        </w:rPr>
        <w:t>5</w:t>
      </w:r>
      <w:r>
        <w:rPr>
          <w:rFonts w:ascii="GHEA Grapalat" w:hAnsi="GHEA Grapalat"/>
          <w:i/>
        </w:rPr>
        <w:t>/</w:t>
      </w:r>
      <w:r w:rsidRPr="00DD7F6C">
        <w:rPr>
          <w:rFonts w:ascii="GHEA Grapalat" w:hAnsi="GHEA Grapalat"/>
          <w:i/>
        </w:rPr>
        <w:t>4</w:t>
      </w:r>
      <w:r w:rsidRPr="00B138F3">
        <w:rPr>
          <w:rFonts w:ascii="GHEA Grapalat" w:hAnsi="GHEA Grapalat"/>
          <w:i/>
        </w:rPr>
        <w:t>"</w:t>
      </w:r>
      <w:r w:rsidRPr="00B138F3">
        <w:rPr>
          <w:rStyle w:val="FootnoteReference"/>
          <w:rFonts w:ascii="GHEA Grapalat" w:hAnsi="GHEA Grapalat"/>
          <w:i/>
        </w:rPr>
        <w:footnoteReference w:customMarkFollows="1" w:id="23"/>
        <w:t>*</w:t>
      </w:r>
    </w:p>
    <w:p w14:paraId="56998045" w14:textId="77777777" w:rsidR="009237AC" w:rsidRPr="002A4554" w:rsidRDefault="009237AC" w:rsidP="009237AC">
      <w:pPr>
        <w:widowControl w:val="0"/>
        <w:jc w:val="center"/>
        <w:rPr>
          <w:rFonts w:ascii="GHEA Grapalat" w:hAnsi="GHEA Grapalat"/>
          <w:b/>
        </w:rPr>
      </w:pPr>
    </w:p>
    <w:p w14:paraId="59DABE04" w14:textId="77777777" w:rsidR="009237AC" w:rsidRPr="00B138F3" w:rsidRDefault="009237AC" w:rsidP="009237AC">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7B88F52" w14:textId="77777777" w:rsidR="009237AC" w:rsidRPr="00B138F3" w:rsidRDefault="009237AC" w:rsidP="009237AC">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237AC" w:rsidRPr="00B138F3" w14:paraId="51FF4DAD" w14:textId="77777777" w:rsidTr="00AB3E0B">
        <w:tc>
          <w:tcPr>
            <w:tcW w:w="4786" w:type="dxa"/>
          </w:tcPr>
          <w:p w14:paraId="3E5F1DE6" w14:textId="77777777" w:rsidR="009237AC" w:rsidRPr="00B138F3" w:rsidRDefault="009237AC" w:rsidP="00AB3E0B">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20AC39D" w14:textId="77777777" w:rsidR="009237AC" w:rsidRPr="00B138F3" w:rsidRDefault="009237AC" w:rsidP="00AB3E0B">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4"/>
              <w:t>**</w:t>
            </w:r>
          </w:p>
        </w:tc>
      </w:tr>
    </w:tbl>
    <w:p w14:paraId="4A53D86A" w14:textId="77777777" w:rsidR="009237AC" w:rsidRPr="00B138F3" w:rsidRDefault="009237AC" w:rsidP="009237AC">
      <w:pPr>
        <w:widowControl w:val="0"/>
        <w:rPr>
          <w:rFonts w:ascii="GHEA Grapalat" w:hAnsi="GHEA Grapalat" w:cs="GHEA Grapalat"/>
          <w:b/>
        </w:rPr>
      </w:pPr>
    </w:p>
    <w:p w14:paraId="0DA229EF" w14:textId="77777777" w:rsidR="009237AC" w:rsidRPr="00B138F3" w:rsidRDefault="009237AC" w:rsidP="009237A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12F7DFB" w14:textId="77777777" w:rsidR="009237AC" w:rsidRPr="00B138F3" w:rsidRDefault="009237AC" w:rsidP="009237AC">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3600DCF4" w14:textId="77777777" w:rsidR="009237AC" w:rsidRPr="00B138F3" w:rsidRDefault="009237AC" w:rsidP="009237A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A293D27" w14:textId="77777777" w:rsidR="009237AC" w:rsidRPr="00B138F3" w:rsidRDefault="009237AC" w:rsidP="009237AC">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B1BEA10" w14:textId="77777777" w:rsidR="009237AC" w:rsidRPr="00B138F3" w:rsidRDefault="009237AC" w:rsidP="009237AC">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8EF7367" w14:textId="77777777" w:rsidR="009237AC" w:rsidRPr="00572A57" w:rsidRDefault="009237AC" w:rsidP="009237AC">
      <w:pPr>
        <w:widowControl w:val="0"/>
        <w:jc w:val="center"/>
        <w:rPr>
          <w:rFonts w:ascii="GHEA Grapalat" w:hAnsi="GHEA Grapalat"/>
          <w:b/>
        </w:rPr>
      </w:pPr>
    </w:p>
    <w:p w14:paraId="152B1F8C" w14:textId="77777777" w:rsidR="009237AC" w:rsidRPr="00B138F3" w:rsidRDefault="009237AC" w:rsidP="009237AC">
      <w:pPr>
        <w:widowControl w:val="0"/>
        <w:jc w:val="center"/>
        <w:rPr>
          <w:rFonts w:ascii="GHEA Grapalat" w:hAnsi="GHEA Grapalat" w:cs="GHEA Grapalat"/>
          <w:b/>
          <w:bCs/>
        </w:rPr>
      </w:pPr>
      <w:r w:rsidRPr="00B138F3">
        <w:rPr>
          <w:rFonts w:ascii="GHEA Grapalat" w:hAnsi="GHEA Grapalat"/>
          <w:b/>
        </w:rPr>
        <w:t>1. Предмет соглашения</w:t>
      </w:r>
    </w:p>
    <w:p w14:paraId="3265EB58" w14:textId="77777777" w:rsidR="009237AC" w:rsidRPr="00B138F3" w:rsidRDefault="009237AC" w:rsidP="009237A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B024C43" w14:textId="77777777" w:rsidR="009237AC" w:rsidRPr="00B138F3" w:rsidRDefault="009237AC" w:rsidP="009237AC">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2347024" w14:textId="77777777" w:rsidR="009237AC" w:rsidRPr="00B138F3" w:rsidRDefault="009237AC" w:rsidP="009237A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60BF120F" w14:textId="77777777" w:rsidR="009237AC" w:rsidRPr="00B138F3" w:rsidRDefault="009237AC" w:rsidP="009237AC">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1D24A264"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176A11C"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F0F6D49"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DE0799C"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7A64BAF"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1B255B6"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518EF87D"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w:t>
      </w:r>
      <w:r w:rsidRPr="00B138F3">
        <w:rPr>
          <w:rFonts w:ascii="GHEA Grapalat" w:hAnsi="GHEA Grapalat"/>
        </w:rPr>
        <w:lastRenderedPageBreak/>
        <w:t xml:space="preserve">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4DFB749"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5877098"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77F74178"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3979905"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9D63B8B"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AB71E76" w14:textId="77777777" w:rsidR="009237AC" w:rsidRPr="00572A57" w:rsidRDefault="009237AC" w:rsidP="009237AC">
      <w:pPr>
        <w:widowControl w:val="0"/>
        <w:jc w:val="center"/>
        <w:rPr>
          <w:rFonts w:ascii="GHEA Grapalat" w:hAnsi="GHEA Grapalat"/>
          <w:b/>
        </w:rPr>
      </w:pPr>
    </w:p>
    <w:p w14:paraId="1E185BFA" w14:textId="77777777" w:rsidR="009237AC" w:rsidRPr="00572A57" w:rsidRDefault="009237AC" w:rsidP="009237AC">
      <w:pPr>
        <w:widowControl w:val="0"/>
        <w:jc w:val="center"/>
        <w:rPr>
          <w:rFonts w:ascii="GHEA Grapalat" w:hAnsi="GHEA Grapalat"/>
          <w:b/>
        </w:rPr>
      </w:pPr>
    </w:p>
    <w:p w14:paraId="278D47C2" w14:textId="77777777" w:rsidR="009237AC" w:rsidRPr="00572A57" w:rsidRDefault="009237AC" w:rsidP="009237AC">
      <w:pPr>
        <w:widowControl w:val="0"/>
        <w:jc w:val="center"/>
        <w:rPr>
          <w:rFonts w:ascii="GHEA Grapalat" w:hAnsi="GHEA Grapalat"/>
          <w:b/>
        </w:rPr>
      </w:pPr>
      <w:r w:rsidRPr="00B138F3">
        <w:rPr>
          <w:rFonts w:ascii="GHEA Grapalat" w:hAnsi="GHEA Grapalat"/>
          <w:b/>
        </w:rPr>
        <w:t>2. Иные условия</w:t>
      </w:r>
    </w:p>
    <w:p w14:paraId="7206B152" w14:textId="77777777" w:rsidR="009237AC" w:rsidRPr="00572A57" w:rsidRDefault="009237AC" w:rsidP="009237AC">
      <w:pPr>
        <w:widowControl w:val="0"/>
        <w:jc w:val="center"/>
        <w:rPr>
          <w:rFonts w:ascii="GHEA Grapalat" w:hAnsi="GHEA Grapalat" w:cs="GHEA Grapalat"/>
          <w:b/>
          <w:bCs/>
        </w:rPr>
      </w:pPr>
    </w:p>
    <w:p w14:paraId="05CD7A73" w14:textId="77777777" w:rsidR="009237AC" w:rsidRPr="00B138F3" w:rsidRDefault="009237AC" w:rsidP="009237AC">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36DF315F" w14:textId="77777777" w:rsidR="009237AC" w:rsidRPr="002A4554" w:rsidRDefault="009237AC" w:rsidP="009237AC">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B75C7B4" w14:textId="77777777" w:rsidR="009237AC" w:rsidRPr="00B138F3"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07B1516" w14:textId="77777777" w:rsidR="009237AC" w:rsidRPr="00B138F3" w:rsidDel="00A13215" w:rsidRDefault="009237AC" w:rsidP="009237AC">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CE4DEE1" w14:textId="77777777" w:rsidR="009237AC" w:rsidRPr="00B138F3" w:rsidRDefault="009237AC" w:rsidP="009237AC">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347618A" w14:textId="77777777" w:rsidR="009237AC" w:rsidRPr="00B138F3" w:rsidRDefault="009237AC" w:rsidP="009237AC">
      <w:pPr>
        <w:widowControl w:val="0"/>
        <w:ind w:firstLine="567"/>
        <w:jc w:val="center"/>
        <w:rPr>
          <w:rFonts w:ascii="GHEA Grapalat" w:hAnsi="GHEA Grapalat"/>
          <w:b/>
        </w:rPr>
      </w:pPr>
      <w:r w:rsidRPr="00B138F3">
        <w:rPr>
          <w:rFonts w:ascii="GHEA Grapalat" w:hAnsi="GHEA Grapalat"/>
          <w:b/>
        </w:rPr>
        <w:lastRenderedPageBreak/>
        <w:t>3. Адрес, банковские реквизиты Компании</w:t>
      </w:r>
    </w:p>
    <w:p w14:paraId="0475B218"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323DF6B8"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E2ECCEF"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3478A95E"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14064C00"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509E4F1A"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44D6DA3"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0973F437"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06C87F8"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1EA91275" w14:textId="77777777" w:rsidR="009237AC" w:rsidRPr="00B138F3" w:rsidRDefault="009237AC" w:rsidP="009237AC">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35D26B" w14:textId="77777777" w:rsidR="009237AC" w:rsidRPr="00B138F3" w:rsidRDefault="009237AC" w:rsidP="009237AC">
      <w:pPr>
        <w:widowControl w:val="0"/>
        <w:jc w:val="both"/>
        <w:rPr>
          <w:rFonts w:ascii="GHEA Grapalat" w:hAnsi="GHEA Grapalat"/>
        </w:rPr>
      </w:pPr>
      <w:r w:rsidRPr="00B138F3">
        <w:rPr>
          <w:rFonts w:ascii="GHEA Grapalat" w:hAnsi="GHEA Grapalat"/>
        </w:rPr>
        <w:t>_______________________________________</w:t>
      </w:r>
    </w:p>
    <w:p w14:paraId="46D62A63" w14:textId="77777777" w:rsidR="009237AC" w:rsidRPr="00B138F3" w:rsidRDefault="009237AC" w:rsidP="009237AC">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124F7CD" w14:textId="77777777" w:rsidR="009237AC" w:rsidRPr="00B138F3" w:rsidRDefault="009237AC" w:rsidP="009237AC">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9237AC" w:rsidRPr="00B138F3" w14:paraId="070E94DF"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43332A" w14:textId="77777777" w:rsidR="009237AC" w:rsidRPr="00B138F3" w:rsidRDefault="009237AC" w:rsidP="00AB3E0B">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237AC" w:rsidRPr="00B138F3" w14:paraId="0FCAE767"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1F4D8" w14:textId="77777777" w:rsidR="009237AC" w:rsidRPr="00B138F3" w:rsidRDefault="009237AC" w:rsidP="00AB3E0B">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9237AC" w:rsidRPr="00B138F3" w14:paraId="2B6811B9" w14:textId="77777777" w:rsidTr="00AB3E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1C013A" w14:textId="77777777" w:rsidR="009237AC" w:rsidRPr="00B138F3" w:rsidRDefault="009237AC" w:rsidP="00AB3E0B">
            <w:pPr>
              <w:widowControl w:val="0"/>
              <w:tabs>
                <w:tab w:val="left" w:pos="3390"/>
              </w:tabs>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9237AC" w:rsidRPr="00B138F3" w14:paraId="11F556AE" w14:textId="77777777" w:rsidTr="00AB3E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7C9F3A"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237AC" w:rsidRPr="00B138F3" w14:paraId="1DF92306"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0B063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237AC" w:rsidRPr="00B138F3" w14:paraId="0D141719"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170DF"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237AC" w:rsidRPr="00B138F3" w14:paraId="229DC613"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6C5C4"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237AC" w:rsidRPr="00B138F3" w14:paraId="2283624F"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48086"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237AC" w:rsidRPr="00B138F3" w14:paraId="4F04181F"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F2B12"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9237AC" w:rsidRPr="00B138F3" w14:paraId="01CFEB23" w14:textId="77777777" w:rsidTr="00AB3E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1E3B25"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237AC" w:rsidRPr="00B138F3" w14:paraId="5D578A0F" w14:textId="77777777" w:rsidTr="00AB3E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7C5863"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9237AC" w:rsidRPr="00B138F3" w14:paraId="0F7CA553" w14:textId="77777777" w:rsidTr="00AB3E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5845DB"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9237AC" w:rsidRPr="00B138F3" w14:paraId="773E77A3" w14:textId="77777777" w:rsidTr="00AB3E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DF0E9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9237AC" w:rsidRPr="00B138F3" w14:paraId="09A506D5"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0937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237AC" w:rsidRPr="00B138F3" w14:paraId="7D43CECD"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3D66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237AC" w:rsidRPr="00B138F3" w14:paraId="14A81DA2"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19BF0"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237AC" w:rsidRPr="00B138F3" w14:paraId="6CE6A0DE" w14:textId="77777777" w:rsidTr="00AB3E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85825B"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9237AC" w:rsidRPr="00B138F3" w14:paraId="7ABE599A" w14:textId="77777777" w:rsidTr="00AB3E0B">
        <w:trPr>
          <w:trHeight w:val="424"/>
        </w:trPr>
        <w:tc>
          <w:tcPr>
            <w:tcW w:w="10980" w:type="dxa"/>
            <w:gridSpan w:val="2"/>
            <w:tcBorders>
              <w:top w:val="single" w:sz="4" w:space="0" w:color="auto"/>
              <w:left w:val="single" w:sz="4" w:space="0" w:color="auto"/>
              <w:right w:val="single" w:sz="4" w:space="0" w:color="000000"/>
            </w:tcBorders>
            <w:noWrap/>
            <w:vAlign w:val="bottom"/>
          </w:tcPr>
          <w:p w14:paraId="66B64D3F"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237AC" w:rsidRPr="00B138F3" w14:paraId="1F4ED424"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0627A" w14:textId="77777777" w:rsidR="009237AC" w:rsidRPr="00B138F3" w:rsidRDefault="009237AC" w:rsidP="00AB3E0B">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237AC" w:rsidRPr="00B138F3" w14:paraId="132ECAF4" w14:textId="77777777" w:rsidTr="00AB3E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2D1942" w14:textId="77777777" w:rsidR="009237AC" w:rsidRPr="00B138F3" w:rsidRDefault="009237AC" w:rsidP="00AB3E0B">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237AC" w:rsidRPr="00B138F3" w14:paraId="774D2689" w14:textId="77777777" w:rsidTr="00AB3E0B">
        <w:trPr>
          <w:trHeight w:val="2194"/>
        </w:trPr>
        <w:tc>
          <w:tcPr>
            <w:tcW w:w="5616" w:type="dxa"/>
            <w:tcBorders>
              <w:top w:val="nil"/>
              <w:left w:val="single" w:sz="4" w:space="0" w:color="auto"/>
              <w:bottom w:val="single" w:sz="4" w:space="0" w:color="auto"/>
              <w:right w:val="single" w:sz="4" w:space="0" w:color="auto"/>
            </w:tcBorders>
            <w:noWrap/>
            <w:vAlign w:val="bottom"/>
          </w:tcPr>
          <w:p w14:paraId="052C9B2E" w14:textId="77777777" w:rsidR="009237AC" w:rsidRPr="00B138F3" w:rsidRDefault="009237AC" w:rsidP="00AB3E0B">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B49F174" w14:textId="77777777" w:rsidR="009237AC" w:rsidRPr="00B138F3" w:rsidRDefault="009237AC" w:rsidP="00AB3E0B">
            <w:pPr>
              <w:widowControl w:val="0"/>
              <w:rPr>
                <w:rFonts w:ascii="GHEA Grapalat" w:hAnsi="GHEA Grapalat" w:cs="Sylfaen"/>
              </w:rPr>
            </w:pPr>
          </w:p>
          <w:p w14:paraId="7EC0BC63" w14:textId="77777777" w:rsidR="009237AC" w:rsidRPr="00B138F3" w:rsidRDefault="009237AC" w:rsidP="00AB3E0B">
            <w:pPr>
              <w:widowControl w:val="0"/>
              <w:jc w:val="right"/>
              <w:rPr>
                <w:rFonts w:ascii="GHEA Grapalat" w:hAnsi="GHEA Grapalat" w:cs="Tahoma"/>
              </w:rPr>
            </w:pPr>
            <w:r w:rsidRPr="00B138F3">
              <w:rPr>
                <w:rFonts w:ascii="GHEA Grapalat" w:hAnsi="GHEA Grapalat"/>
              </w:rPr>
              <w:t>/____________________/</w:t>
            </w:r>
          </w:p>
          <w:p w14:paraId="43082C95" w14:textId="77777777" w:rsidR="009237AC" w:rsidRPr="00B138F3" w:rsidRDefault="009237AC" w:rsidP="00AB3E0B">
            <w:pPr>
              <w:widowControl w:val="0"/>
              <w:rPr>
                <w:rFonts w:ascii="GHEA Grapalat" w:hAnsi="GHEA Grapalat" w:cs="Sylfaen"/>
              </w:rPr>
            </w:pPr>
          </w:p>
          <w:p w14:paraId="2BA32B78"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/____________________/</w:t>
            </w:r>
          </w:p>
          <w:p w14:paraId="2DC75E2E" w14:textId="77777777" w:rsidR="009237AC" w:rsidRPr="00B138F3" w:rsidRDefault="009237AC" w:rsidP="00AB3E0B">
            <w:pPr>
              <w:widowControl w:val="0"/>
              <w:rPr>
                <w:rFonts w:ascii="GHEA Grapalat" w:hAnsi="GHEA Grapalat" w:cs="Sylfaen"/>
              </w:rPr>
            </w:pPr>
          </w:p>
          <w:p w14:paraId="5474DE68" w14:textId="77777777" w:rsidR="009237AC" w:rsidRPr="00B138F3" w:rsidRDefault="009237AC" w:rsidP="00AB3E0B">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22851180" w14:textId="77777777" w:rsidR="009237AC" w:rsidRPr="00B138F3" w:rsidRDefault="009237AC" w:rsidP="00AB3E0B">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5FD2D8B" w14:textId="77777777" w:rsidR="009237AC" w:rsidRPr="00B138F3" w:rsidRDefault="009237AC" w:rsidP="00AB3E0B">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CC929BA" w14:textId="77777777" w:rsidR="009237AC" w:rsidRPr="00B138F3" w:rsidRDefault="009237AC" w:rsidP="00AB3E0B">
            <w:pPr>
              <w:widowControl w:val="0"/>
              <w:rPr>
                <w:rFonts w:ascii="GHEA Grapalat" w:hAnsi="GHEA Grapalat" w:cs="Sylfaen"/>
              </w:rPr>
            </w:pPr>
          </w:p>
          <w:p w14:paraId="0C52A48F"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/____________________/</w:t>
            </w:r>
          </w:p>
          <w:p w14:paraId="597FA936" w14:textId="77777777" w:rsidR="009237AC" w:rsidRPr="00B138F3" w:rsidRDefault="009237AC" w:rsidP="00AB3E0B">
            <w:pPr>
              <w:widowControl w:val="0"/>
              <w:jc w:val="right"/>
              <w:rPr>
                <w:rFonts w:ascii="GHEA Grapalat" w:hAnsi="GHEA Grapalat" w:cs="Tahoma"/>
              </w:rPr>
            </w:pPr>
          </w:p>
          <w:p w14:paraId="118B5D5A"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/____________________/</w:t>
            </w:r>
          </w:p>
          <w:p w14:paraId="2A890C48" w14:textId="77777777" w:rsidR="009237AC" w:rsidRPr="00B138F3" w:rsidRDefault="009237AC" w:rsidP="00AB3E0B">
            <w:pPr>
              <w:widowControl w:val="0"/>
              <w:rPr>
                <w:rFonts w:ascii="GHEA Grapalat" w:hAnsi="GHEA Grapalat" w:cs="Sylfaen"/>
              </w:rPr>
            </w:pPr>
          </w:p>
          <w:p w14:paraId="66A8DDAD" w14:textId="77777777" w:rsidR="009237AC" w:rsidRPr="00B138F3" w:rsidRDefault="009237AC" w:rsidP="00AB3E0B">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237AC" w:rsidRPr="00B138F3" w14:paraId="0E403B11" w14:textId="77777777" w:rsidTr="00AB3E0B">
        <w:trPr>
          <w:trHeight w:val="2194"/>
        </w:trPr>
        <w:tc>
          <w:tcPr>
            <w:tcW w:w="5616" w:type="dxa"/>
            <w:tcBorders>
              <w:top w:val="single" w:sz="4" w:space="0" w:color="auto"/>
              <w:left w:val="single" w:sz="4" w:space="0" w:color="auto"/>
              <w:right w:val="single" w:sz="4" w:space="0" w:color="auto"/>
            </w:tcBorders>
            <w:noWrap/>
            <w:vAlign w:val="bottom"/>
          </w:tcPr>
          <w:p w14:paraId="65CC5D2A" w14:textId="77777777" w:rsidR="009237AC" w:rsidRPr="00B138F3" w:rsidRDefault="009237AC" w:rsidP="00AB3E0B">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C1EF6C9" w14:textId="77777777" w:rsidR="009237AC" w:rsidRPr="00B138F3" w:rsidRDefault="009237AC" w:rsidP="00AB3E0B">
            <w:pPr>
              <w:widowControl w:val="0"/>
              <w:rPr>
                <w:rFonts w:ascii="GHEA Grapalat" w:hAnsi="GHEA Grapalat"/>
              </w:rPr>
            </w:pPr>
          </w:p>
          <w:p w14:paraId="7AEE77C0" w14:textId="77777777" w:rsidR="009237AC" w:rsidRPr="00B138F3" w:rsidRDefault="009237AC" w:rsidP="00AB3E0B">
            <w:pPr>
              <w:widowControl w:val="0"/>
              <w:jc w:val="right"/>
              <w:rPr>
                <w:rFonts w:ascii="GHEA Grapalat" w:hAnsi="GHEA Grapalat" w:cs="Tahoma"/>
              </w:rPr>
            </w:pPr>
            <w:r w:rsidRPr="00B138F3">
              <w:rPr>
                <w:rFonts w:ascii="GHEA Grapalat" w:hAnsi="GHEA Grapalat"/>
              </w:rPr>
              <w:t>/____________________/</w:t>
            </w:r>
          </w:p>
          <w:p w14:paraId="2974EEF9" w14:textId="77777777" w:rsidR="009237AC" w:rsidRPr="00B138F3" w:rsidRDefault="009237AC" w:rsidP="00AB3E0B">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600816E" w14:textId="77777777" w:rsidR="009237AC" w:rsidRPr="00B138F3" w:rsidRDefault="009237AC" w:rsidP="00AB3E0B">
            <w:pPr>
              <w:widowControl w:val="0"/>
              <w:rPr>
                <w:rFonts w:ascii="GHEA Grapalat" w:hAnsi="GHEA Grapalat" w:cs="Tahoma"/>
              </w:rPr>
            </w:pPr>
          </w:p>
          <w:p w14:paraId="5C720A90" w14:textId="77777777" w:rsidR="009237AC" w:rsidRPr="00B138F3" w:rsidRDefault="009237AC" w:rsidP="00AB3E0B">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E0C1998" w14:textId="77777777" w:rsidR="009237AC" w:rsidRPr="00B138F3" w:rsidRDefault="009237AC" w:rsidP="00AB3E0B">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13EA98B" w14:textId="77777777" w:rsidR="009237AC" w:rsidRPr="00B138F3" w:rsidRDefault="009237AC" w:rsidP="00AB3E0B">
            <w:pPr>
              <w:widowControl w:val="0"/>
              <w:rPr>
                <w:rFonts w:ascii="GHEA Grapalat" w:hAnsi="GHEA Grapalat" w:cs="Tahoma"/>
              </w:rPr>
            </w:pPr>
          </w:p>
          <w:p w14:paraId="6BFB24B7" w14:textId="77777777" w:rsidR="009237AC" w:rsidRPr="00B138F3" w:rsidRDefault="009237AC" w:rsidP="00AB3E0B">
            <w:pPr>
              <w:widowControl w:val="0"/>
              <w:jc w:val="right"/>
              <w:rPr>
                <w:rFonts w:ascii="GHEA Grapalat" w:hAnsi="GHEA Grapalat" w:cs="Tahoma"/>
              </w:rPr>
            </w:pPr>
            <w:r w:rsidRPr="00B138F3">
              <w:rPr>
                <w:rFonts w:ascii="GHEA Grapalat" w:hAnsi="GHEA Grapalat"/>
              </w:rPr>
              <w:t>/____________________/</w:t>
            </w:r>
          </w:p>
          <w:p w14:paraId="1CBC7DEA" w14:textId="77777777" w:rsidR="009237AC" w:rsidRPr="00B138F3" w:rsidRDefault="009237AC" w:rsidP="00AB3E0B">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637302F" w14:textId="77777777" w:rsidR="009237AC" w:rsidRPr="00B138F3" w:rsidRDefault="009237AC" w:rsidP="00AB3E0B">
            <w:pPr>
              <w:widowControl w:val="0"/>
              <w:rPr>
                <w:rFonts w:ascii="GHEA Grapalat" w:hAnsi="GHEA Grapalat" w:cs="Arial"/>
              </w:rPr>
            </w:pPr>
          </w:p>
        </w:tc>
      </w:tr>
      <w:tr w:rsidR="009237AC" w:rsidRPr="00B138F3" w14:paraId="264B5022" w14:textId="77777777" w:rsidTr="00AB3E0B">
        <w:trPr>
          <w:trHeight w:val="2194"/>
        </w:trPr>
        <w:tc>
          <w:tcPr>
            <w:tcW w:w="5616" w:type="dxa"/>
            <w:tcBorders>
              <w:top w:val="nil"/>
              <w:left w:val="single" w:sz="4" w:space="0" w:color="auto"/>
              <w:bottom w:val="single" w:sz="4" w:space="0" w:color="auto"/>
              <w:right w:val="single" w:sz="4" w:space="0" w:color="auto"/>
            </w:tcBorders>
            <w:noWrap/>
            <w:vAlign w:val="bottom"/>
          </w:tcPr>
          <w:p w14:paraId="5126B34C" w14:textId="77777777" w:rsidR="009237AC" w:rsidRPr="00B138F3" w:rsidRDefault="009237AC" w:rsidP="00AB3E0B">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54B94652" w14:textId="77777777" w:rsidR="009237AC" w:rsidRPr="00B138F3" w:rsidRDefault="009237AC" w:rsidP="00AB3E0B">
            <w:pPr>
              <w:widowControl w:val="0"/>
              <w:rPr>
                <w:rFonts w:ascii="GHEA Grapalat" w:hAnsi="GHEA Grapalat" w:cs="Sylfaen"/>
              </w:rPr>
            </w:pPr>
          </w:p>
          <w:p w14:paraId="62CB9E37" w14:textId="77777777" w:rsidR="009237AC" w:rsidRPr="00B138F3" w:rsidRDefault="009237AC" w:rsidP="00AB3E0B">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881896F" w14:textId="77777777" w:rsidR="009237AC" w:rsidRPr="00B138F3" w:rsidRDefault="009237AC" w:rsidP="00AB3E0B">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C823EEA" w14:textId="77777777" w:rsidR="009237AC" w:rsidRPr="00B138F3" w:rsidRDefault="009237AC" w:rsidP="00AB3E0B">
            <w:pPr>
              <w:widowControl w:val="0"/>
              <w:rPr>
                <w:rFonts w:ascii="GHEA Grapalat" w:hAnsi="GHEA Grapalat"/>
              </w:rPr>
            </w:pPr>
          </w:p>
          <w:p w14:paraId="0BB47DD0" w14:textId="77777777" w:rsidR="009237AC" w:rsidRPr="00B138F3" w:rsidRDefault="009237AC" w:rsidP="00AB3E0B">
            <w:pPr>
              <w:widowControl w:val="0"/>
              <w:jc w:val="right"/>
              <w:rPr>
                <w:rFonts w:ascii="GHEA Grapalat" w:hAnsi="GHEA Grapalat" w:cs="Sylfaen"/>
              </w:rPr>
            </w:pPr>
            <w:r w:rsidRPr="00B138F3">
              <w:rPr>
                <w:rFonts w:ascii="GHEA Grapalat" w:hAnsi="GHEA Grapalat"/>
              </w:rPr>
              <w:t>23.в Дата исполнения: "___" ___ 20___г.</w:t>
            </w:r>
          </w:p>
        </w:tc>
      </w:tr>
    </w:tbl>
    <w:p w14:paraId="324DEB57" w14:textId="77777777" w:rsidR="009237AC" w:rsidRPr="00B138F3" w:rsidRDefault="009237AC" w:rsidP="009237AC">
      <w:pPr>
        <w:widowControl w:val="0"/>
        <w:jc w:val="center"/>
        <w:rPr>
          <w:rFonts w:ascii="GHEA Grapalat" w:hAnsi="GHEA Grapalat" w:cs="Sylfaen"/>
        </w:rPr>
      </w:pPr>
    </w:p>
    <w:p w14:paraId="724A2AEA" w14:textId="77777777" w:rsidR="009237AC" w:rsidRPr="00B138F3" w:rsidRDefault="009237AC" w:rsidP="009237A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25D49B2" w14:textId="77777777" w:rsidR="009237AC" w:rsidRPr="00B138F3" w:rsidRDefault="009237AC" w:rsidP="009237AC">
      <w:pPr>
        <w:rPr>
          <w:rFonts w:ascii="GHEA Grapalat" w:hAnsi="GHEA Grapalat" w:cs="Sylfaen"/>
        </w:rPr>
      </w:pPr>
      <w:r w:rsidRPr="00B138F3">
        <w:rPr>
          <w:rFonts w:ascii="GHEA Grapalat" w:hAnsi="GHEA Grapalat" w:cs="Sylfaen"/>
        </w:rPr>
        <w:br w:type="page"/>
      </w:r>
    </w:p>
    <w:p w14:paraId="6FE100B6" w14:textId="77777777" w:rsidR="009237AC" w:rsidRPr="00B138F3" w:rsidRDefault="009237AC" w:rsidP="009237AC">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237AC" w:rsidRPr="00B138F3" w14:paraId="59F45A71"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5382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5A8420D"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2FADFAB"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6348A8"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E75550"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9C0A76C"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EE3870B"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Сторона,</w:t>
            </w:r>
          </w:p>
          <w:p w14:paraId="39C07C4D"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86D5E81"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6CF4E1D"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9237AC" w:rsidRPr="00B138F3" w14:paraId="44B23AF0" w14:textId="77777777" w:rsidTr="00AB3E0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E8BD4"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086F147"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3E2D92E"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0B28FE1"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D46803B" w14:textId="77777777" w:rsidR="009237AC" w:rsidRPr="00B138F3" w:rsidRDefault="009237AC" w:rsidP="00AB3E0B">
            <w:pPr>
              <w:widowControl w:val="0"/>
              <w:jc w:val="center"/>
              <w:rPr>
                <w:rFonts w:ascii="GHEA Grapalat" w:hAnsi="GHEA Grapalat"/>
                <w:b/>
                <w:sz w:val="18"/>
                <w:szCs w:val="18"/>
              </w:rPr>
            </w:pPr>
            <w:r w:rsidRPr="00B138F3">
              <w:rPr>
                <w:rFonts w:ascii="GHEA Grapalat" w:hAnsi="GHEA Grapalat"/>
                <w:b/>
                <w:sz w:val="18"/>
                <w:szCs w:val="18"/>
              </w:rPr>
              <w:t>5</w:t>
            </w:r>
          </w:p>
        </w:tc>
      </w:tr>
      <w:tr w:rsidR="009237AC" w:rsidRPr="00B138F3" w14:paraId="10158C0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8BEB6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6D346B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4D4C1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E397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19EB1B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9237AC" w:rsidRPr="00B138F3" w14:paraId="11294BE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8F53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D49D5E" w14:textId="77777777" w:rsidR="009237AC" w:rsidRPr="00B138F3" w:rsidRDefault="009237AC" w:rsidP="00AB3E0B">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0A5FD2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EECC5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21FE6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9237AC" w:rsidRPr="00B138F3" w14:paraId="3DC3B8B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517CE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931E5FC" w14:textId="77777777" w:rsidR="009237AC" w:rsidRPr="00B138F3" w:rsidRDefault="009237AC" w:rsidP="00AB3E0B">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A50F1C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7409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455EC00" w14:textId="77777777" w:rsidR="009237AC" w:rsidRPr="00B138F3" w:rsidRDefault="009237AC"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F4B7B3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237AC" w:rsidRPr="00B138F3" w14:paraId="06055E8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169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11BC8B1" w14:textId="77777777" w:rsidR="009237AC" w:rsidRPr="00B138F3" w:rsidRDefault="009237AC" w:rsidP="00AB3E0B">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1EEE61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F197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980BAC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A8A485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4EDC61E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07909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4207B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82F70D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8D52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0E5117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4B3218DC"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493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9A61B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1A4222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FA05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0277FA5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FCB741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6C9F0A9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093B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7601E5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77B16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EEF6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A92200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2E4550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5E175B4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66384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8897AD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D39964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68F9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EFF421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197229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126BB7F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51A1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195DA4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CE31F3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03284B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6D1AF9C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EEC830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9237AC" w:rsidRPr="00B138F3" w14:paraId="3BED8EB8"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7DC52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900CF5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F1E3D1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9FC6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DF5215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00BB36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9237AC" w:rsidRPr="00B138F3" w14:paraId="27175C7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88F3B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7F9DF1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7F1212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91587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FBA6C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339AFB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09A42335"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424E2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8BC94E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5A9CD0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BF88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EA7C0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35F878F0"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770D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1E1822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34A46D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D776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152BAD6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7A8E8D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7444C42D"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44EF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F95B03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C963C6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98BA2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402B1A0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91610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9237AC" w:rsidRPr="00B138F3" w14:paraId="06D9E76E"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26E2B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7D5582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EA4CFA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BF059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2458BF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16E84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9237AC" w:rsidRPr="00B138F3" w14:paraId="62637AB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900F3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A3DFC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6CBF33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3E416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45EC2C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237AC" w:rsidRPr="00B138F3" w14:paraId="0CAACFF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68060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ABB962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97B3F3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33EE0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B404BD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237AC" w:rsidRPr="00B138F3" w14:paraId="2AAD6FE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86A6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815E18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A7AE80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23BCB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7E0B9B7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E57D5A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237AC" w:rsidRPr="00B138F3" w14:paraId="386E8F38"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B5FF0" w14:textId="77777777" w:rsidR="009237AC" w:rsidRPr="00B138F3" w:rsidDel="0010680B" w:rsidRDefault="009237AC" w:rsidP="00AB3E0B">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B8C64A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3FE858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548518" w14:textId="77777777" w:rsidR="009237AC" w:rsidRPr="00B138F3" w:rsidRDefault="009237AC" w:rsidP="00AB3E0B">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382E4C0" w14:textId="77777777" w:rsidR="009237AC" w:rsidRPr="00B138F3" w:rsidRDefault="009237AC" w:rsidP="00AB3E0B">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5F8E7D5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86AE8B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9237AC" w:rsidRPr="00B138F3" w14:paraId="0B93E87F"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792FF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832ABD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AF63F8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FE64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561E92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3AD30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BE035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237AC" w:rsidRPr="00B138F3" w14:paraId="714C49D2"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4AFE3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C07790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5BA840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7671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CE9DA4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268C81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8D0E77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9237AC" w:rsidRPr="00B138F3" w14:paraId="776D327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B8E0B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D91CE2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D9FA4A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CBB1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C223725"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77AA85D1" w14:textId="77777777" w:rsidR="009237AC" w:rsidRPr="00B138F3" w:rsidRDefault="009237AC" w:rsidP="00AB3E0B">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3DC9B0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3488B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9237AC" w:rsidRPr="00B138F3" w14:paraId="65E97926"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5C73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129381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558B3E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A629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4EA4DAC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569C64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9237AC" w:rsidRPr="00B138F3" w14:paraId="68EB45D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D98657"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C0381C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D96CF1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4763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388A87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CB316B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D7B940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9237AC" w:rsidRPr="00B138F3" w14:paraId="075FD8A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E3D6E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3B8F8F2"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33344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68816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5937F8B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4E8C0E" w14:textId="77777777" w:rsidR="009237AC" w:rsidRPr="00B138F3" w:rsidRDefault="009237AC" w:rsidP="00AB3E0B">
            <w:pPr>
              <w:widowControl w:val="0"/>
              <w:jc w:val="center"/>
              <w:rPr>
                <w:rFonts w:ascii="GHEA Grapalat" w:hAnsi="GHEA Grapalat"/>
                <w:sz w:val="18"/>
                <w:szCs w:val="18"/>
              </w:rPr>
            </w:pPr>
          </w:p>
        </w:tc>
      </w:tr>
      <w:tr w:rsidR="009237AC" w:rsidRPr="00B138F3" w14:paraId="03A1481B"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7DAF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F67C3B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ACD289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B0E2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67B048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6A5DE7" w14:textId="77777777" w:rsidR="009237AC" w:rsidRPr="00B138F3" w:rsidRDefault="009237AC" w:rsidP="00AB3E0B">
            <w:pPr>
              <w:widowControl w:val="0"/>
              <w:jc w:val="center"/>
              <w:rPr>
                <w:rFonts w:ascii="GHEA Grapalat" w:hAnsi="GHEA Grapalat"/>
                <w:sz w:val="18"/>
                <w:szCs w:val="18"/>
              </w:rPr>
            </w:pPr>
          </w:p>
        </w:tc>
      </w:tr>
      <w:tr w:rsidR="009237AC" w:rsidRPr="00B138F3" w14:paraId="18268DC9"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7D779"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DF2287C"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E07C34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DAAD3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p w14:paraId="2234FD71"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5EB8A53" w14:textId="77777777" w:rsidR="009237AC" w:rsidRPr="00B138F3" w:rsidRDefault="009237AC" w:rsidP="00AB3E0B">
            <w:pPr>
              <w:widowControl w:val="0"/>
              <w:jc w:val="center"/>
              <w:rPr>
                <w:rFonts w:ascii="GHEA Grapalat" w:hAnsi="GHEA Grapalat"/>
                <w:sz w:val="18"/>
                <w:szCs w:val="18"/>
              </w:rPr>
            </w:pPr>
          </w:p>
        </w:tc>
      </w:tr>
      <w:tr w:rsidR="009237AC" w:rsidRPr="00B138F3" w14:paraId="1D545FC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A269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84869FD"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D17130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41168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10B35D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1CE39B" w14:textId="77777777" w:rsidR="009237AC" w:rsidRPr="00B138F3" w:rsidRDefault="009237AC" w:rsidP="00AB3E0B">
            <w:pPr>
              <w:widowControl w:val="0"/>
              <w:jc w:val="center"/>
              <w:rPr>
                <w:rFonts w:ascii="GHEA Grapalat" w:hAnsi="GHEA Grapalat"/>
                <w:sz w:val="18"/>
                <w:szCs w:val="18"/>
              </w:rPr>
            </w:pPr>
          </w:p>
        </w:tc>
      </w:tr>
      <w:tr w:rsidR="009237AC" w:rsidRPr="00B138F3" w14:paraId="2EEEF124"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EAAD5B"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E095D03"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8423DF0"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4F1826"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55E3C4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B3C2F49" w14:textId="77777777" w:rsidR="009237AC" w:rsidRPr="00B138F3" w:rsidRDefault="009237AC" w:rsidP="00AB3E0B">
            <w:pPr>
              <w:widowControl w:val="0"/>
              <w:jc w:val="center"/>
              <w:rPr>
                <w:rFonts w:ascii="GHEA Grapalat" w:hAnsi="GHEA Grapalat"/>
                <w:sz w:val="18"/>
                <w:szCs w:val="18"/>
              </w:rPr>
            </w:pPr>
          </w:p>
        </w:tc>
      </w:tr>
      <w:tr w:rsidR="009237AC" w:rsidRPr="00B138F3" w14:paraId="3C020DA7" w14:textId="77777777" w:rsidTr="00AB3E0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5C1F4"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50E793F"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74E23EE"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52438"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50B727A" w14:textId="77777777" w:rsidR="009237AC" w:rsidRPr="00B138F3" w:rsidRDefault="009237AC" w:rsidP="00AB3E0B">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3338F02" w14:textId="77777777" w:rsidR="009237AC" w:rsidRPr="00B138F3" w:rsidRDefault="009237AC" w:rsidP="00AB3E0B">
            <w:pPr>
              <w:widowControl w:val="0"/>
              <w:jc w:val="center"/>
              <w:rPr>
                <w:rFonts w:ascii="GHEA Grapalat" w:hAnsi="GHEA Grapalat"/>
                <w:sz w:val="18"/>
                <w:szCs w:val="18"/>
              </w:rPr>
            </w:pPr>
          </w:p>
        </w:tc>
      </w:tr>
    </w:tbl>
    <w:p w14:paraId="35D295E9" w14:textId="77777777" w:rsidR="009237AC" w:rsidRPr="00B138F3" w:rsidRDefault="009237AC" w:rsidP="009237AC">
      <w:pPr>
        <w:widowControl w:val="0"/>
        <w:ind w:left="567" w:right="565"/>
        <w:jc w:val="center"/>
        <w:rPr>
          <w:rFonts w:ascii="GHEA Grapalat" w:hAnsi="GHEA Grapalat"/>
          <w:b/>
        </w:rPr>
      </w:pPr>
    </w:p>
    <w:p w14:paraId="47EF456D"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66742F5D"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3B8F9F06"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65B913BD"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45DF710F" w14:textId="77777777" w:rsidR="009237AC" w:rsidRPr="009237AC" w:rsidRDefault="009237AC" w:rsidP="003C69D1">
      <w:pPr>
        <w:pStyle w:val="BodyTextIndent3"/>
        <w:widowControl w:val="0"/>
        <w:spacing w:line="240" w:lineRule="auto"/>
        <w:jc w:val="right"/>
        <w:rPr>
          <w:rFonts w:ascii="GHEA Grapalat" w:hAnsi="GHEA Grapalat"/>
          <w:b/>
          <w:sz w:val="24"/>
          <w:szCs w:val="24"/>
        </w:rPr>
      </w:pPr>
    </w:p>
    <w:p w14:paraId="3C48F825"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65558549"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6E894B1C"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17113726"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0679209E"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3F28C581"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684E2BFE"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3CF79D5C"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393ACD26" w14:textId="77777777" w:rsidR="00DD7F6C" w:rsidRDefault="00DD7F6C" w:rsidP="003C69D1">
      <w:pPr>
        <w:pStyle w:val="BodyTextIndent3"/>
        <w:widowControl w:val="0"/>
        <w:spacing w:line="240" w:lineRule="auto"/>
        <w:jc w:val="right"/>
        <w:rPr>
          <w:rFonts w:ascii="GHEA Grapalat" w:hAnsi="GHEA Grapalat"/>
          <w:b/>
          <w:sz w:val="24"/>
          <w:szCs w:val="24"/>
          <w:lang w:val="en-US"/>
        </w:rPr>
      </w:pPr>
    </w:p>
    <w:p w14:paraId="6922D68B" w14:textId="025CB28F"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5"/>
        <w:t>26</w:t>
      </w:r>
    </w:p>
    <w:p w14:paraId="788D9252" w14:textId="397F303F"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409E9">
        <w:rPr>
          <w:rFonts w:ascii="GHEA Grapalat" w:hAnsi="GHEA Grapalat"/>
          <w:b/>
          <w:sz w:val="24"/>
          <w:szCs w:val="24"/>
        </w:rPr>
        <w:t>BMAShDzB-</w:t>
      </w:r>
      <w:r w:rsidR="005D00D5">
        <w:rPr>
          <w:rFonts w:ascii="GHEA Grapalat" w:hAnsi="GHEA Grapalat"/>
          <w:b/>
          <w:sz w:val="24"/>
          <w:szCs w:val="24"/>
        </w:rPr>
        <w:t>25/4</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77777777" w:rsidR="00BB28C8" w:rsidRPr="000A3450" w:rsidRDefault="00BB28C8" w:rsidP="003C69D1">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9F3DC7" w:rsidRDefault="00BB28C8" w:rsidP="003C69D1">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63781F9F" w:rsidR="00BB28C8" w:rsidRPr="009F3DC7" w:rsidRDefault="00BB28C8" w:rsidP="009E071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w:t>
      </w:r>
      <w:r w:rsidR="006E52EC">
        <w:rPr>
          <w:rFonts w:ascii="GHEA Grapalat" w:hAnsi="GHEA Grapalat"/>
          <w:spacing w:val="6"/>
        </w:rPr>
        <w:t>п</w:t>
      </w:r>
      <w:r w:rsidRPr="000A3450">
        <w:rPr>
          <w:rFonts w:ascii="GHEA Grapalat" w:hAnsi="GHEA Grapalat"/>
          <w:spacing w:val="6"/>
        </w:rPr>
        <w:t>риложением № 1 к настоящему Договору</w:t>
      </w:r>
      <w:r w:rsidR="009E0719">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6E52EC" w:rsidRPr="003E05E4">
        <w:rPr>
          <w:rFonts w:ascii="GHEA Grapalat" w:hAnsi="GHEA Grapalat"/>
        </w:rPr>
        <w:t xml:space="preserve">на поставку </w:t>
      </w:r>
      <w:r w:rsidR="006E52EC" w:rsidRPr="006E52EC">
        <w:rPr>
          <w:rFonts w:ascii="GHEA Grapalat" w:hAnsi="GHEA Grapalat"/>
        </w:rPr>
        <w:t xml:space="preserve">ремонта и содержания асфальтобетонного покрытия для административного района </w:t>
      </w:r>
      <w:r w:rsidR="00A91B57">
        <w:rPr>
          <w:rFonts w:ascii="GHEA Grapalat" w:hAnsi="GHEA Grapalat"/>
        </w:rPr>
        <w:t>Нор Норк</w:t>
      </w:r>
      <w:r w:rsidR="006E52EC" w:rsidRPr="003E05E4">
        <w:rPr>
          <w:rFonts w:ascii="GHEA Grapalat" w:hAnsi="GHEA Grapalat"/>
        </w:rPr>
        <w:t xml:space="preserve"> </w:t>
      </w:r>
      <w:r w:rsidRPr="009F3DC7">
        <w:rPr>
          <w:rFonts w:ascii="GHEA Grapalat" w:hAnsi="GHEA Grapalat"/>
        </w:rPr>
        <w:t>(далее — работа), а Заказчик обязуется принимать выполненную работу и платить за нее.</w:t>
      </w:r>
    </w:p>
    <w:p w14:paraId="0EDCEC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5"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0457354"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6E52EC">
        <w:rPr>
          <w:rFonts w:ascii="GHEA Grapalat" w:hAnsi="GHEA Grapalat"/>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6"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6"/>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7"/>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FEF2632"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E44F53">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Default="00BB28C8" w:rsidP="003C69D1">
      <w:pPr>
        <w:pStyle w:val="norm"/>
        <w:widowControl w:val="0"/>
        <w:tabs>
          <w:tab w:val="left" w:pos="1134"/>
        </w:tabs>
        <w:spacing w:line="240" w:lineRule="auto"/>
        <w:ind w:firstLine="567"/>
        <w:rPr>
          <w:rFonts w:ascii="GHEA Grapalat" w:hAnsi="GHEA Grapalat"/>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B94BBE1" w14:textId="77777777" w:rsidR="001231FD" w:rsidRPr="009F3DC7" w:rsidRDefault="001231FD" w:rsidP="003C69D1">
      <w:pPr>
        <w:pStyle w:val="norm"/>
        <w:widowControl w:val="0"/>
        <w:tabs>
          <w:tab w:val="left" w:pos="1134"/>
        </w:tabs>
        <w:spacing w:line="240" w:lineRule="auto"/>
        <w:ind w:firstLine="567"/>
        <w:rPr>
          <w:rFonts w:ascii="GHEA Grapalat" w:hAnsi="GHEA Grapalat" w:cs="Sylfaen"/>
          <w:sz w:val="24"/>
          <w:szCs w:val="24"/>
        </w:rPr>
      </w:pP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3C69D1">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8"/>
        <w:t>30</w:t>
      </w:r>
      <w:r w:rsidRPr="009F3DC7">
        <w:rPr>
          <w:rFonts w:ascii="GHEA Grapalat" w:hAnsi="GHEA Grapalat"/>
        </w:rPr>
        <w:t xml:space="preserve">.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56F03526"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w:t>
      </w:r>
      <w:r w:rsidR="00E6153D">
        <w:rPr>
          <w:rFonts w:ascii="GHEA Grapalat" w:hAnsi="GHEA Grapalat"/>
        </w:rPr>
        <w:t>1</w:t>
      </w:r>
      <w:r w:rsidR="000E1606" w:rsidRPr="009F3DC7">
        <w:rPr>
          <w:rFonts w:ascii="GHEA Grapalat" w:hAnsi="GHEA Grapalat"/>
        </w:rPr>
        <w:t>5 (ноль целых пят</w:t>
      </w:r>
      <w:r w:rsidR="0053395F">
        <w:rPr>
          <w:rFonts w:ascii="GHEA Grapalat" w:hAnsi="GHEA Grapalat"/>
        </w:rPr>
        <w:t>ь</w:t>
      </w:r>
      <w:r w:rsidR="000E1606" w:rsidRPr="009F3DC7">
        <w:rPr>
          <w:rFonts w:ascii="GHEA Grapalat" w:hAnsi="GHEA Grapalat"/>
        </w:rPr>
        <w:t xml:space="preserve"> </w:t>
      </w:r>
      <w:r w:rsidR="00E6153D">
        <w:rPr>
          <w:rFonts w:ascii="GHEA Grapalat" w:hAnsi="GHEA Grapalat"/>
        </w:rPr>
        <w:t>со</w:t>
      </w:r>
      <w:r w:rsidR="001C1DD9">
        <w:rPr>
          <w:rFonts w:ascii="GHEA Grapalat" w:hAnsi="GHEA Grapalat"/>
        </w:rPr>
        <w:t>тых</w:t>
      </w:r>
      <w:r w:rsidR="000E1606" w:rsidRPr="009F3DC7">
        <w:rPr>
          <w:rFonts w:ascii="GHEA Grapalat" w:hAnsi="GHEA Grapalat"/>
        </w:rPr>
        <w:t>)</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9F87AC0"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3395F">
        <w:rPr>
          <w:rFonts w:ascii="GHEA Grapalat" w:hAnsi="GHEA Grapalat"/>
        </w:rPr>
        <w:t>1</w:t>
      </w:r>
      <w:r w:rsidR="000E1606" w:rsidRPr="009F3DC7">
        <w:rPr>
          <w:rFonts w:ascii="GHEA Grapalat" w:hAnsi="GHEA Grapalat"/>
        </w:rPr>
        <w:t>5 (</w:t>
      </w:r>
      <w:r w:rsidR="0053395F" w:rsidRPr="009F3DC7">
        <w:rPr>
          <w:rFonts w:ascii="GHEA Grapalat" w:hAnsi="GHEA Grapalat"/>
        </w:rPr>
        <w:t>пят</w:t>
      </w:r>
      <w:r w:rsidR="0053395F">
        <w:rPr>
          <w:rFonts w:ascii="GHEA Grapalat" w:hAnsi="GHEA Grapalat"/>
        </w:rPr>
        <w:t>надцать</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9"/>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 xml:space="preserve">числяется и в том случае, если работа выполнена в </w:t>
      </w:r>
      <w:r w:rsidR="005E4DDB" w:rsidRPr="00BB6372">
        <w:rPr>
          <w:rFonts w:ascii="GHEA Grapalat" w:hAnsi="GHEA Grapalat" w:cs="Sylfaen"/>
        </w:rPr>
        <w:lastRenderedPageBreak/>
        <w:t>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3C69D1">
      <w:pPr>
        <w:widowControl w:val="0"/>
        <w:tabs>
          <w:tab w:val="left" w:pos="1134"/>
        </w:tabs>
        <w:ind w:firstLine="567"/>
        <w:jc w:val="both"/>
        <w:rPr>
          <w:rFonts w:ascii="GHEA Grapalat" w:hAnsi="GHEA Grapalat"/>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30"/>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1"/>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w:t>
      </w:r>
      <w:r w:rsidRPr="009F3DC7">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2"/>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lastRenderedPageBreak/>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3DED88F7" w14:textId="77777777" w:rsidR="00E6153D" w:rsidRPr="009F3DC7" w:rsidRDefault="00E6153D" w:rsidP="00E6153D">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046758">
        <w:rPr>
          <w:rFonts w:ascii="GHEA Grapalat" w:hAnsi="GHEA Grapalat"/>
        </w:rPr>
        <w:t xml:space="preserve">. </w:t>
      </w:r>
      <w:r w:rsidRPr="0004675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 xml:space="preserve">ые </w:t>
      </w:r>
      <w:r w:rsidRPr="009F3DC7">
        <w:rPr>
          <w:rFonts w:ascii="GHEA Grapalat" w:hAnsi="GHEA Grapalat"/>
        </w:rPr>
        <w:t xml:space="preserve"> Исполнителем в виде неустойки обеспечени</w:t>
      </w:r>
      <w:r>
        <w:rPr>
          <w:rFonts w:ascii="GHEA Grapalat" w:hAnsi="GHEA Grapalat"/>
        </w:rPr>
        <w:t>я квалификации и</w:t>
      </w:r>
      <w:r w:rsidRPr="009F3DC7">
        <w:rPr>
          <w:rFonts w:ascii="GHEA Grapalat" w:hAnsi="GHEA Grapalat"/>
        </w:rPr>
        <w:t xml:space="preserve"> договора </w:t>
      </w:r>
      <w:r>
        <w:rPr>
          <w:rFonts w:ascii="GHEA Grapalat" w:hAnsi="GHEA Grapalat"/>
        </w:rPr>
        <w:t>заменяю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Pr>
          <w:rFonts w:ascii="GHEA Grapalat" w:hAnsi="GHEA Grapalat"/>
        </w:rPr>
        <w:t>ые</w:t>
      </w:r>
      <w:r w:rsidRPr="009F3DC7">
        <w:rPr>
          <w:rFonts w:ascii="GHEA Grapalat" w:hAnsi="GHEA Grapalat"/>
        </w:rPr>
        <w:t xml:space="preserve"> обеспечени</w:t>
      </w:r>
      <w:r>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33"/>
        <w:t>25</w:t>
      </w:r>
    </w:p>
    <w:p w14:paraId="7A4B8300" w14:textId="77777777" w:rsidR="00E6153D" w:rsidRPr="009F3DC7" w:rsidRDefault="00E6153D" w:rsidP="003C69D1">
      <w:pPr>
        <w:widowControl w:val="0"/>
        <w:tabs>
          <w:tab w:val="left" w:pos="1276"/>
        </w:tabs>
        <w:ind w:firstLine="567"/>
        <w:jc w:val="both"/>
        <w:rPr>
          <w:rFonts w:ascii="GHEA Grapalat" w:hAnsi="GHEA Grapalat"/>
        </w:rPr>
      </w:pP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tbl>
      <w:tblPr>
        <w:tblW w:w="9526" w:type="dxa"/>
        <w:tblInd w:w="108" w:type="dxa"/>
        <w:tblLook w:val="04A0" w:firstRow="1" w:lastRow="0" w:firstColumn="1" w:lastColumn="0" w:noHBand="0" w:noVBand="1"/>
      </w:tblPr>
      <w:tblGrid>
        <w:gridCol w:w="550"/>
        <w:gridCol w:w="840"/>
        <w:gridCol w:w="2560"/>
        <w:gridCol w:w="1810"/>
        <w:gridCol w:w="1131"/>
        <w:gridCol w:w="728"/>
        <w:gridCol w:w="1900"/>
        <w:gridCol w:w="7"/>
      </w:tblGrid>
      <w:tr w:rsidR="00DB6DC5" w14:paraId="0B218FFC" w14:textId="77777777" w:rsidTr="00DB6DC5">
        <w:trPr>
          <w:trHeight w:val="330"/>
        </w:trPr>
        <w:tc>
          <w:tcPr>
            <w:tcW w:w="9526" w:type="dxa"/>
            <w:gridSpan w:val="8"/>
            <w:tcBorders>
              <w:top w:val="nil"/>
              <w:left w:val="nil"/>
              <w:bottom w:val="nil"/>
              <w:right w:val="nil"/>
            </w:tcBorders>
            <w:shd w:val="clear" w:color="auto" w:fill="auto"/>
            <w:noWrap/>
            <w:vAlign w:val="bottom"/>
            <w:hideMark/>
          </w:tcPr>
          <w:p w14:paraId="1C08729C" w14:textId="77777777" w:rsidR="00DB6DC5" w:rsidRDefault="00DB6DC5">
            <w:pPr>
              <w:jc w:val="center"/>
              <w:rPr>
                <w:rFonts w:ascii="GHEA Grapalat" w:hAnsi="GHEA Grapalat" w:cs="Calibri"/>
                <w:b/>
                <w:bCs/>
                <w:i/>
                <w:iCs/>
                <w:sz w:val="20"/>
                <w:szCs w:val="20"/>
              </w:rPr>
            </w:pPr>
            <w:r>
              <w:rPr>
                <w:rFonts w:ascii="GHEA Grapalat" w:hAnsi="GHEA Grapalat" w:cs="Calibri"/>
                <w:b/>
                <w:bCs/>
                <w:i/>
                <w:iCs/>
                <w:sz w:val="20"/>
                <w:szCs w:val="20"/>
              </w:rPr>
              <w:t>ТЕХНИЧЕСКАЯ ХАРАКТЕРИСТИКА - ГРАФИК ЗАКУПОК</w:t>
            </w:r>
          </w:p>
        </w:tc>
      </w:tr>
      <w:tr w:rsidR="00DB6DC5" w14:paraId="4C21AE14" w14:textId="77777777" w:rsidTr="00DB6DC5">
        <w:trPr>
          <w:gridAfter w:val="1"/>
          <w:wAfter w:w="7" w:type="dxa"/>
          <w:trHeight w:val="330"/>
        </w:trPr>
        <w:tc>
          <w:tcPr>
            <w:tcW w:w="550" w:type="dxa"/>
            <w:tcBorders>
              <w:top w:val="nil"/>
              <w:left w:val="nil"/>
              <w:bottom w:val="nil"/>
              <w:right w:val="nil"/>
            </w:tcBorders>
            <w:shd w:val="clear" w:color="auto" w:fill="auto"/>
            <w:noWrap/>
            <w:vAlign w:val="bottom"/>
            <w:hideMark/>
          </w:tcPr>
          <w:p w14:paraId="219D6AB3" w14:textId="77777777" w:rsidR="00DB6DC5" w:rsidRDefault="00DB6DC5">
            <w:pPr>
              <w:jc w:val="center"/>
              <w:rPr>
                <w:rFonts w:ascii="GHEA Grapalat" w:hAnsi="GHEA Grapalat" w:cs="Calibri"/>
                <w:b/>
                <w:bCs/>
                <w:i/>
                <w:iCs/>
                <w:sz w:val="20"/>
                <w:szCs w:val="20"/>
              </w:rPr>
            </w:pPr>
          </w:p>
        </w:tc>
        <w:tc>
          <w:tcPr>
            <w:tcW w:w="840" w:type="dxa"/>
            <w:tcBorders>
              <w:top w:val="nil"/>
              <w:left w:val="nil"/>
              <w:bottom w:val="nil"/>
              <w:right w:val="nil"/>
            </w:tcBorders>
            <w:shd w:val="clear" w:color="auto" w:fill="auto"/>
            <w:vAlign w:val="center"/>
            <w:hideMark/>
          </w:tcPr>
          <w:p w14:paraId="2F1318B0" w14:textId="77777777" w:rsidR="00DB6DC5" w:rsidRDefault="00DB6DC5">
            <w:pPr>
              <w:rPr>
                <w:sz w:val="20"/>
                <w:szCs w:val="20"/>
              </w:rPr>
            </w:pPr>
          </w:p>
        </w:tc>
        <w:tc>
          <w:tcPr>
            <w:tcW w:w="2560" w:type="dxa"/>
            <w:tcBorders>
              <w:top w:val="nil"/>
              <w:left w:val="nil"/>
              <w:bottom w:val="nil"/>
              <w:right w:val="nil"/>
            </w:tcBorders>
            <w:shd w:val="clear" w:color="auto" w:fill="auto"/>
            <w:vAlign w:val="center"/>
            <w:hideMark/>
          </w:tcPr>
          <w:p w14:paraId="0AA6F29B" w14:textId="77777777" w:rsidR="00DB6DC5" w:rsidRDefault="00DB6DC5">
            <w:pPr>
              <w:rPr>
                <w:sz w:val="20"/>
                <w:szCs w:val="20"/>
              </w:rPr>
            </w:pPr>
          </w:p>
        </w:tc>
        <w:tc>
          <w:tcPr>
            <w:tcW w:w="1810" w:type="dxa"/>
            <w:tcBorders>
              <w:top w:val="nil"/>
              <w:left w:val="nil"/>
              <w:bottom w:val="nil"/>
              <w:right w:val="nil"/>
            </w:tcBorders>
            <w:shd w:val="clear" w:color="auto" w:fill="auto"/>
            <w:vAlign w:val="center"/>
            <w:hideMark/>
          </w:tcPr>
          <w:p w14:paraId="41B5CF8B" w14:textId="77777777" w:rsidR="00DB6DC5" w:rsidRDefault="00DB6DC5">
            <w:pPr>
              <w:rPr>
                <w:sz w:val="20"/>
                <w:szCs w:val="20"/>
              </w:rPr>
            </w:pPr>
          </w:p>
        </w:tc>
        <w:tc>
          <w:tcPr>
            <w:tcW w:w="1131" w:type="dxa"/>
            <w:tcBorders>
              <w:top w:val="nil"/>
              <w:left w:val="nil"/>
              <w:bottom w:val="nil"/>
              <w:right w:val="nil"/>
            </w:tcBorders>
            <w:shd w:val="clear" w:color="auto" w:fill="auto"/>
            <w:vAlign w:val="center"/>
            <w:hideMark/>
          </w:tcPr>
          <w:p w14:paraId="76E7D9EA" w14:textId="77777777" w:rsidR="00DB6DC5" w:rsidRDefault="00DB6DC5">
            <w:pPr>
              <w:rPr>
                <w:sz w:val="20"/>
                <w:szCs w:val="20"/>
              </w:rPr>
            </w:pPr>
          </w:p>
        </w:tc>
        <w:tc>
          <w:tcPr>
            <w:tcW w:w="728" w:type="dxa"/>
            <w:tcBorders>
              <w:top w:val="nil"/>
              <w:left w:val="nil"/>
              <w:bottom w:val="nil"/>
              <w:right w:val="nil"/>
            </w:tcBorders>
            <w:shd w:val="clear" w:color="auto" w:fill="auto"/>
            <w:vAlign w:val="center"/>
            <w:hideMark/>
          </w:tcPr>
          <w:p w14:paraId="379FDEB8" w14:textId="77777777" w:rsidR="00DB6DC5" w:rsidRDefault="00DB6DC5">
            <w:pPr>
              <w:jc w:val="center"/>
              <w:rPr>
                <w:sz w:val="20"/>
                <w:szCs w:val="20"/>
              </w:rPr>
            </w:pPr>
          </w:p>
        </w:tc>
        <w:tc>
          <w:tcPr>
            <w:tcW w:w="1900" w:type="dxa"/>
            <w:tcBorders>
              <w:top w:val="nil"/>
              <w:left w:val="nil"/>
              <w:bottom w:val="nil"/>
              <w:right w:val="nil"/>
            </w:tcBorders>
            <w:shd w:val="clear" w:color="auto" w:fill="auto"/>
            <w:noWrap/>
            <w:vAlign w:val="bottom"/>
            <w:hideMark/>
          </w:tcPr>
          <w:p w14:paraId="0B30044D" w14:textId="77777777" w:rsidR="00DB6DC5" w:rsidRDefault="00DB6DC5">
            <w:pPr>
              <w:jc w:val="center"/>
              <w:rPr>
                <w:sz w:val="20"/>
                <w:szCs w:val="20"/>
              </w:rPr>
            </w:pPr>
          </w:p>
        </w:tc>
      </w:tr>
      <w:tr w:rsidR="00DB6DC5" w14:paraId="3DB72A16" w14:textId="77777777" w:rsidTr="00DB6DC5">
        <w:trPr>
          <w:trHeight w:val="330"/>
        </w:trPr>
        <w:tc>
          <w:tcPr>
            <w:tcW w:w="9526" w:type="dxa"/>
            <w:gridSpan w:val="8"/>
            <w:tcBorders>
              <w:top w:val="single" w:sz="4" w:space="0" w:color="auto"/>
              <w:left w:val="single" w:sz="4" w:space="0" w:color="auto"/>
              <w:bottom w:val="single" w:sz="4" w:space="0" w:color="auto"/>
              <w:right w:val="single" w:sz="4" w:space="0" w:color="auto"/>
            </w:tcBorders>
            <w:shd w:val="clear" w:color="FFFFCC" w:fill="FFFFFF"/>
            <w:vAlign w:val="center"/>
            <w:hideMark/>
          </w:tcPr>
          <w:p w14:paraId="43200045" w14:textId="77777777" w:rsidR="00DB6DC5" w:rsidRDefault="00DB6DC5">
            <w:pPr>
              <w:jc w:val="center"/>
              <w:rPr>
                <w:rFonts w:ascii="GHEA Grapalat" w:hAnsi="GHEA Grapalat" w:cs="Calibri"/>
                <w:sz w:val="20"/>
                <w:szCs w:val="20"/>
              </w:rPr>
            </w:pPr>
            <w:r>
              <w:rPr>
                <w:rFonts w:ascii="GHEA Grapalat" w:hAnsi="GHEA Grapalat" w:cs="Calibri"/>
                <w:sz w:val="20"/>
                <w:szCs w:val="20"/>
              </w:rPr>
              <w:t>Работа</w:t>
            </w:r>
          </w:p>
        </w:tc>
      </w:tr>
      <w:tr w:rsidR="00DB6DC5" w14:paraId="129B00D9" w14:textId="77777777" w:rsidTr="00DB6DC5">
        <w:trPr>
          <w:gridAfter w:val="1"/>
          <w:wAfter w:w="7" w:type="dxa"/>
          <w:trHeight w:val="330"/>
        </w:trPr>
        <w:tc>
          <w:tcPr>
            <w:tcW w:w="550" w:type="dxa"/>
            <w:vMerge w:val="restart"/>
            <w:tcBorders>
              <w:top w:val="nil"/>
              <w:left w:val="single" w:sz="4" w:space="0" w:color="auto"/>
              <w:bottom w:val="single" w:sz="4" w:space="0" w:color="auto"/>
              <w:right w:val="single" w:sz="4" w:space="0" w:color="auto"/>
            </w:tcBorders>
            <w:shd w:val="clear" w:color="FFFFCC" w:fill="FFFFFF"/>
            <w:vAlign w:val="center"/>
            <w:hideMark/>
          </w:tcPr>
          <w:p w14:paraId="36D671B9" w14:textId="77777777" w:rsidR="00DB6DC5" w:rsidRDefault="00DB6DC5">
            <w:pPr>
              <w:jc w:val="center"/>
              <w:rPr>
                <w:rFonts w:ascii="GHEA Grapalat" w:hAnsi="GHEA Grapalat" w:cs="Calibri"/>
                <w:sz w:val="20"/>
                <w:szCs w:val="20"/>
              </w:rPr>
            </w:pPr>
            <w:r>
              <w:rPr>
                <w:rFonts w:ascii="GHEA Grapalat" w:hAnsi="GHEA Grapalat" w:cs="Calibri"/>
                <w:sz w:val="20"/>
                <w:szCs w:val="20"/>
              </w:rPr>
              <w:t>П/П</w:t>
            </w:r>
          </w:p>
        </w:tc>
        <w:tc>
          <w:tcPr>
            <w:tcW w:w="840" w:type="dxa"/>
            <w:vMerge w:val="restart"/>
            <w:tcBorders>
              <w:top w:val="nil"/>
              <w:left w:val="single" w:sz="4" w:space="0" w:color="auto"/>
              <w:bottom w:val="single" w:sz="4" w:space="0" w:color="auto"/>
              <w:right w:val="single" w:sz="4" w:space="0" w:color="auto"/>
            </w:tcBorders>
            <w:shd w:val="clear" w:color="FFFFCC" w:fill="FFFFFF"/>
            <w:vAlign w:val="center"/>
            <w:hideMark/>
          </w:tcPr>
          <w:p w14:paraId="5BD596FA" w14:textId="77777777" w:rsidR="00DB6DC5" w:rsidRDefault="00DB6DC5">
            <w:pPr>
              <w:jc w:val="center"/>
              <w:rPr>
                <w:rFonts w:ascii="GHEA Grapalat" w:hAnsi="GHEA Grapalat" w:cs="Calibri"/>
                <w:sz w:val="20"/>
                <w:szCs w:val="20"/>
              </w:rPr>
            </w:pPr>
            <w:r>
              <w:rPr>
                <w:rFonts w:ascii="GHEA Grapalat" w:hAnsi="GHEA Grapalat" w:cs="Calibri"/>
                <w:sz w:val="20"/>
                <w:szCs w:val="20"/>
              </w:rPr>
              <w:t>код (CPV)</w:t>
            </w:r>
          </w:p>
        </w:tc>
        <w:tc>
          <w:tcPr>
            <w:tcW w:w="4370" w:type="dxa"/>
            <w:gridSpan w:val="2"/>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2C0DEDAE" w14:textId="77777777" w:rsidR="00DB6DC5" w:rsidRDefault="00DB6DC5">
            <w:pPr>
              <w:jc w:val="center"/>
              <w:rPr>
                <w:rFonts w:ascii="GHEA Grapalat" w:hAnsi="GHEA Grapalat" w:cs="Calibri"/>
                <w:sz w:val="20"/>
                <w:szCs w:val="20"/>
              </w:rPr>
            </w:pPr>
            <w:r>
              <w:rPr>
                <w:rFonts w:ascii="GHEA Grapalat" w:hAnsi="GHEA Grapalat" w:cs="Calibri"/>
                <w:sz w:val="20"/>
                <w:szCs w:val="20"/>
              </w:rPr>
              <w:t>Техническая характеристика</w:t>
            </w:r>
          </w:p>
        </w:tc>
        <w:tc>
          <w:tcPr>
            <w:tcW w:w="1131" w:type="dxa"/>
            <w:vMerge w:val="restart"/>
            <w:tcBorders>
              <w:top w:val="nil"/>
              <w:left w:val="single" w:sz="4" w:space="0" w:color="auto"/>
              <w:bottom w:val="single" w:sz="4" w:space="0" w:color="auto"/>
              <w:right w:val="single" w:sz="4" w:space="0" w:color="auto"/>
            </w:tcBorders>
            <w:shd w:val="clear" w:color="FFFFCC" w:fill="FFFFFF"/>
            <w:vAlign w:val="center"/>
            <w:hideMark/>
          </w:tcPr>
          <w:p w14:paraId="2D640587" w14:textId="77777777" w:rsidR="00DB6DC5" w:rsidRDefault="00DB6DC5">
            <w:pPr>
              <w:jc w:val="center"/>
              <w:rPr>
                <w:rFonts w:ascii="GHEA Grapalat" w:hAnsi="GHEA Grapalat" w:cs="Calibri"/>
                <w:sz w:val="20"/>
                <w:szCs w:val="20"/>
              </w:rPr>
            </w:pPr>
            <w:r>
              <w:rPr>
                <w:rFonts w:ascii="GHEA Grapalat" w:hAnsi="GHEA Grapalat" w:cs="Calibri"/>
                <w:sz w:val="20"/>
                <w:szCs w:val="20"/>
              </w:rPr>
              <w:t>Общая стоимость         /драм РА/</w:t>
            </w:r>
          </w:p>
        </w:tc>
        <w:tc>
          <w:tcPr>
            <w:tcW w:w="2628" w:type="dxa"/>
            <w:gridSpan w:val="2"/>
            <w:tcBorders>
              <w:top w:val="single" w:sz="4" w:space="0" w:color="auto"/>
              <w:left w:val="nil"/>
              <w:bottom w:val="single" w:sz="4" w:space="0" w:color="auto"/>
              <w:right w:val="single" w:sz="4" w:space="0" w:color="auto"/>
            </w:tcBorders>
            <w:shd w:val="clear" w:color="FFFFCC" w:fill="FFFFFF"/>
            <w:vAlign w:val="center"/>
            <w:hideMark/>
          </w:tcPr>
          <w:p w14:paraId="7134D34C" w14:textId="77777777" w:rsidR="00DB6DC5" w:rsidRDefault="00DB6DC5">
            <w:pPr>
              <w:jc w:val="center"/>
              <w:rPr>
                <w:rFonts w:ascii="GHEA Grapalat" w:hAnsi="GHEA Grapalat" w:cs="Calibri"/>
                <w:sz w:val="20"/>
                <w:szCs w:val="20"/>
              </w:rPr>
            </w:pPr>
            <w:r>
              <w:rPr>
                <w:rFonts w:ascii="GHEA Grapalat" w:hAnsi="GHEA Grapalat" w:cs="Calibri"/>
                <w:sz w:val="20"/>
                <w:szCs w:val="20"/>
              </w:rPr>
              <w:t>выполнения</w:t>
            </w:r>
          </w:p>
        </w:tc>
      </w:tr>
      <w:tr w:rsidR="00DB6DC5" w14:paraId="6802EA01" w14:textId="77777777" w:rsidTr="00DB6DC5">
        <w:trPr>
          <w:gridAfter w:val="1"/>
          <w:wAfter w:w="7" w:type="dxa"/>
          <w:trHeight w:val="555"/>
        </w:trPr>
        <w:tc>
          <w:tcPr>
            <w:tcW w:w="550" w:type="dxa"/>
            <w:vMerge/>
            <w:tcBorders>
              <w:top w:val="nil"/>
              <w:left w:val="single" w:sz="4" w:space="0" w:color="auto"/>
              <w:bottom w:val="single" w:sz="4" w:space="0" w:color="auto"/>
              <w:right w:val="single" w:sz="4" w:space="0" w:color="auto"/>
            </w:tcBorders>
            <w:vAlign w:val="center"/>
            <w:hideMark/>
          </w:tcPr>
          <w:p w14:paraId="5F7C5095" w14:textId="77777777" w:rsidR="00DB6DC5" w:rsidRDefault="00DB6DC5">
            <w:pPr>
              <w:rPr>
                <w:rFonts w:ascii="GHEA Grapalat" w:hAnsi="GHEA Grapalat" w:cs="Calibri"/>
                <w:sz w:val="20"/>
                <w:szCs w:val="20"/>
              </w:rPr>
            </w:pPr>
          </w:p>
        </w:tc>
        <w:tc>
          <w:tcPr>
            <w:tcW w:w="840" w:type="dxa"/>
            <w:vMerge/>
            <w:tcBorders>
              <w:top w:val="nil"/>
              <w:left w:val="single" w:sz="4" w:space="0" w:color="auto"/>
              <w:bottom w:val="single" w:sz="4" w:space="0" w:color="auto"/>
              <w:right w:val="single" w:sz="4" w:space="0" w:color="auto"/>
            </w:tcBorders>
            <w:vAlign w:val="center"/>
            <w:hideMark/>
          </w:tcPr>
          <w:p w14:paraId="3F2C5678" w14:textId="77777777" w:rsidR="00DB6DC5" w:rsidRDefault="00DB6DC5">
            <w:pPr>
              <w:rPr>
                <w:rFonts w:ascii="GHEA Grapalat" w:hAnsi="GHEA Grapalat" w:cs="Calibri"/>
                <w:sz w:val="20"/>
                <w:szCs w:val="20"/>
              </w:rPr>
            </w:pPr>
          </w:p>
        </w:tc>
        <w:tc>
          <w:tcPr>
            <w:tcW w:w="4370" w:type="dxa"/>
            <w:gridSpan w:val="2"/>
            <w:vMerge/>
            <w:tcBorders>
              <w:top w:val="single" w:sz="4" w:space="0" w:color="auto"/>
              <w:left w:val="single" w:sz="4" w:space="0" w:color="auto"/>
              <w:bottom w:val="single" w:sz="4" w:space="0" w:color="auto"/>
              <w:right w:val="single" w:sz="4" w:space="0" w:color="auto"/>
            </w:tcBorders>
            <w:vAlign w:val="center"/>
            <w:hideMark/>
          </w:tcPr>
          <w:p w14:paraId="22FE1A7A" w14:textId="77777777" w:rsidR="00DB6DC5" w:rsidRDefault="00DB6DC5">
            <w:pPr>
              <w:rPr>
                <w:rFonts w:ascii="GHEA Grapalat" w:hAnsi="GHEA Grapalat" w:cs="Calibri"/>
                <w:sz w:val="20"/>
                <w:szCs w:val="20"/>
              </w:rPr>
            </w:pPr>
          </w:p>
        </w:tc>
        <w:tc>
          <w:tcPr>
            <w:tcW w:w="1131" w:type="dxa"/>
            <w:vMerge/>
            <w:tcBorders>
              <w:top w:val="nil"/>
              <w:left w:val="single" w:sz="4" w:space="0" w:color="auto"/>
              <w:bottom w:val="single" w:sz="4" w:space="0" w:color="auto"/>
              <w:right w:val="single" w:sz="4" w:space="0" w:color="auto"/>
            </w:tcBorders>
            <w:vAlign w:val="center"/>
            <w:hideMark/>
          </w:tcPr>
          <w:p w14:paraId="094A8ED8" w14:textId="77777777" w:rsidR="00DB6DC5" w:rsidRDefault="00DB6DC5">
            <w:pPr>
              <w:rPr>
                <w:rFonts w:ascii="GHEA Grapalat" w:hAnsi="GHEA Grapalat" w:cs="Calibri"/>
                <w:sz w:val="20"/>
                <w:szCs w:val="20"/>
              </w:rPr>
            </w:pPr>
          </w:p>
        </w:tc>
        <w:tc>
          <w:tcPr>
            <w:tcW w:w="728" w:type="dxa"/>
            <w:tcBorders>
              <w:top w:val="nil"/>
              <w:left w:val="nil"/>
              <w:bottom w:val="single" w:sz="4" w:space="0" w:color="auto"/>
              <w:right w:val="single" w:sz="4" w:space="0" w:color="auto"/>
            </w:tcBorders>
            <w:shd w:val="clear" w:color="auto" w:fill="auto"/>
            <w:vAlign w:val="bottom"/>
            <w:hideMark/>
          </w:tcPr>
          <w:p w14:paraId="0C56A3C1" w14:textId="77777777" w:rsidR="00DB6DC5" w:rsidRDefault="00DB6DC5">
            <w:pPr>
              <w:jc w:val="center"/>
              <w:rPr>
                <w:rFonts w:ascii="GHEA Grapalat" w:hAnsi="GHEA Grapalat" w:cs="Calibri"/>
                <w:sz w:val="20"/>
                <w:szCs w:val="20"/>
              </w:rPr>
            </w:pPr>
            <w:r>
              <w:rPr>
                <w:rFonts w:ascii="GHEA Grapalat" w:hAnsi="GHEA Grapalat" w:cs="Calibri"/>
                <w:sz w:val="20"/>
                <w:szCs w:val="20"/>
              </w:rPr>
              <w:t>адрес</w:t>
            </w:r>
          </w:p>
        </w:tc>
        <w:tc>
          <w:tcPr>
            <w:tcW w:w="1900" w:type="dxa"/>
            <w:tcBorders>
              <w:top w:val="nil"/>
              <w:left w:val="nil"/>
              <w:bottom w:val="single" w:sz="4" w:space="0" w:color="auto"/>
              <w:right w:val="single" w:sz="4" w:space="0" w:color="auto"/>
            </w:tcBorders>
            <w:shd w:val="clear" w:color="auto" w:fill="auto"/>
            <w:vAlign w:val="bottom"/>
            <w:hideMark/>
          </w:tcPr>
          <w:p w14:paraId="72D4C7D3" w14:textId="77777777" w:rsidR="00DB6DC5" w:rsidRDefault="00DB6DC5">
            <w:pPr>
              <w:jc w:val="center"/>
              <w:rPr>
                <w:rFonts w:ascii="GHEA Grapalat" w:hAnsi="GHEA Grapalat" w:cs="Calibri"/>
                <w:sz w:val="20"/>
                <w:szCs w:val="20"/>
              </w:rPr>
            </w:pPr>
            <w:r>
              <w:rPr>
                <w:rFonts w:ascii="GHEA Grapalat" w:hAnsi="GHEA Grapalat" w:cs="Calibri"/>
                <w:sz w:val="20"/>
                <w:szCs w:val="20"/>
              </w:rPr>
              <w:t>срок</w:t>
            </w:r>
          </w:p>
        </w:tc>
      </w:tr>
      <w:tr w:rsidR="00DB6DC5" w14:paraId="5A0EEB51" w14:textId="77777777" w:rsidTr="00DB6DC5">
        <w:trPr>
          <w:gridAfter w:val="1"/>
          <w:wAfter w:w="7" w:type="dxa"/>
          <w:trHeight w:val="5415"/>
        </w:trPr>
        <w:tc>
          <w:tcPr>
            <w:tcW w:w="550" w:type="dxa"/>
            <w:tcBorders>
              <w:top w:val="nil"/>
              <w:left w:val="single" w:sz="4" w:space="0" w:color="auto"/>
              <w:bottom w:val="single" w:sz="4" w:space="0" w:color="auto"/>
              <w:right w:val="single" w:sz="4" w:space="0" w:color="auto"/>
            </w:tcBorders>
            <w:shd w:val="clear" w:color="auto" w:fill="auto"/>
            <w:noWrap/>
            <w:vAlign w:val="center"/>
            <w:hideMark/>
          </w:tcPr>
          <w:p w14:paraId="52D8080C" w14:textId="77777777" w:rsidR="00DB6DC5" w:rsidRDefault="00DB6DC5">
            <w:pPr>
              <w:jc w:val="center"/>
              <w:rPr>
                <w:rFonts w:ascii="GHEA Grapalat" w:hAnsi="GHEA Grapalat" w:cs="Calibri"/>
                <w:sz w:val="20"/>
                <w:szCs w:val="20"/>
              </w:rPr>
            </w:pPr>
            <w:r>
              <w:rPr>
                <w:rFonts w:ascii="GHEA Grapalat" w:hAnsi="GHEA Grapalat" w:cs="Calibri"/>
                <w:sz w:val="20"/>
                <w:szCs w:val="20"/>
              </w:rPr>
              <w:t>1</w:t>
            </w:r>
          </w:p>
        </w:tc>
        <w:tc>
          <w:tcPr>
            <w:tcW w:w="840" w:type="dxa"/>
            <w:tcBorders>
              <w:top w:val="nil"/>
              <w:left w:val="nil"/>
              <w:bottom w:val="single" w:sz="4" w:space="0" w:color="auto"/>
              <w:right w:val="single" w:sz="4" w:space="0" w:color="auto"/>
            </w:tcBorders>
            <w:shd w:val="clear" w:color="auto" w:fill="auto"/>
            <w:noWrap/>
            <w:textDirection w:val="btLr"/>
            <w:vAlign w:val="center"/>
            <w:hideMark/>
          </w:tcPr>
          <w:p w14:paraId="44B98C7A" w14:textId="77777777" w:rsidR="00DB6DC5" w:rsidRDefault="00DB6DC5">
            <w:pPr>
              <w:jc w:val="center"/>
              <w:rPr>
                <w:rFonts w:ascii="GHEA Grapalat" w:hAnsi="GHEA Grapalat" w:cs="Calibri"/>
                <w:sz w:val="22"/>
                <w:szCs w:val="22"/>
              </w:rPr>
            </w:pPr>
            <w:r>
              <w:rPr>
                <w:rFonts w:ascii="GHEA Grapalat" w:hAnsi="GHEA Grapalat" w:cs="Calibri"/>
                <w:sz w:val="22"/>
                <w:szCs w:val="22"/>
              </w:rPr>
              <w:t>45231187/567</w:t>
            </w:r>
          </w:p>
        </w:tc>
        <w:tc>
          <w:tcPr>
            <w:tcW w:w="4370" w:type="dxa"/>
            <w:gridSpan w:val="2"/>
            <w:tcBorders>
              <w:top w:val="single" w:sz="4" w:space="0" w:color="auto"/>
              <w:left w:val="nil"/>
              <w:bottom w:val="single" w:sz="4" w:space="0" w:color="auto"/>
              <w:right w:val="single" w:sz="4" w:space="0" w:color="auto"/>
            </w:tcBorders>
            <w:shd w:val="clear" w:color="FFFFCC" w:fill="FFFFFF"/>
            <w:hideMark/>
          </w:tcPr>
          <w:p w14:paraId="1D4EEF2D" w14:textId="77777777" w:rsidR="00DB6DC5" w:rsidRDefault="00DB6DC5">
            <w:pPr>
              <w:jc w:val="both"/>
              <w:rPr>
                <w:rFonts w:ascii="GHEA Grapalat" w:hAnsi="GHEA Grapalat" w:cs="Calibri"/>
                <w:sz w:val="18"/>
                <w:szCs w:val="18"/>
              </w:rPr>
            </w:pPr>
            <w:r>
              <w:rPr>
                <w:rFonts w:ascii="GHEA Grapalat" w:hAnsi="GHEA Grapalat" w:cs="Calibri"/>
                <w:sz w:val="18"/>
                <w:szCs w:val="18"/>
              </w:rPr>
              <w:t xml:space="preserve">Объектом закупки является ремонт и содержание асфальтобетонного покрытия административного районаНор Норк. Необходимо провести подготовительные работы с компрессором, осуществить выправку и переустановку колодцев и меток ливневок, указанных Заказчиком на рабочих поверхностях, заделку трещин и ремонт ям, очистку покрытия от грязи и пыли, при необходимости разборку а/б покрытия тротуаров, обработку фундамента проезжей части битумной эмульсией. После утверждения акта вышеупомянутых скрытых работ организацией, осуществляющей технический надзор и одобрения со стороны Заказчика,  осуществить устройство верхнего а/б слоя толщиной 3-4 см, при необходимости осуществить щебеночное основание до 10%, погрузку строительного мусора и транспортировку его на свалку. Выполнять работы на основании распоряжений и заказов, данных аппаратом главы административного района Нор Норк в соответствии со строительными нормами, правилами и техническими условиями. Подрядчик после получения заказа-поручения должен предоставить Заказчику схематический чертеж выполняемых работ и результаты выбора предполагаемой смеси а/б. Перед началом работ подрядчик вместе с  организацией, осуществляющей технический надзор и представителем Заказчика должен на месте изучить местоположение и объем выполняемых работ, которые должны быть выполнены на схематическом плане и представить его на утверждение Заказчика. Для документального оформления сдачи объекта Подрядчик должен предоставить Заказчику письменные планы выполнения, фотографии всего процесса, акты скрытых работ, документы, подтверждающие качество использованных строительных материалов в правильной и полной записи (в двух экземплярах). Объект считается завершенным после утверждения Заказчиком соответствующего акта, документирующего завершение объекта.     </w:t>
            </w:r>
            <w:r>
              <w:rPr>
                <w:rFonts w:ascii="GHEA Grapalat" w:hAnsi="GHEA Grapalat" w:cs="Calibri"/>
                <w:b/>
                <w:bCs/>
                <w:i/>
                <w:iCs/>
                <w:sz w:val="18"/>
                <w:szCs w:val="18"/>
                <w:u w:val="single"/>
              </w:rPr>
              <w:t xml:space="preserve"> Для выполнения работ подрядчик должен иметь строительную лицензию в сфере градостроительства.</w:t>
            </w:r>
            <w:r>
              <w:rPr>
                <w:rFonts w:ascii="GHEA Grapalat" w:hAnsi="GHEA Grapalat" w:cs="Calibri"/>
                <w:b/>
                <w:bCs/>
                <w:i/>
                <w:iCs/>
                <w:sz w:val="18"/>
                <w:szCs w:val="18"/>
                <w:u w:val="single"/>
              </w:rPr>
              <w:br/>
              <w:t>-  отрасль транспортные маршруты</w:t>
            </w:r>
          </w:p>
        </w:tc>
        <w:tc>
          <w:tcPr>
            <w:tcW w:w="1131" w:type="dxa"/>
            <w:tcBorders>
              <w:top w:val="nil"/>
              <w:left w:val="nil"/>
              <w:bottom w:val="single" w:sz="4" w:space="0" w:color="auto"/>
              <w:right w:val="single" w:sz="4" w:space="0" w:color="auto"/>
            </w:tcBorders>
            <w:shd w:val="clear" w:color="auto" w:fill="auto"/>
            <w:noWrap/>
            <w:textDirection w:val="btLr"/>
            <w:vAlign w:val="center"/>
            <w:hideMark/>
          </w:tcPr>
          <w:p w14:paraId="783A566E" w14:textId="39328DE8" w:rsidR="00DB6DC5" w:rsidRDefault="00DB6DC5">
            <w:pPr>
              <w:jc w:val="center"/>
              <w:rPr>
                <w:rFonts w:ascii="GHEA Grapalat" w:hAnsi="GHEA Grapalat" w:cs="Calibri"/>
                <w:sz w:val="22"/>
                <w:szCs w:val="22"/>
              </w:rPr>
            </w:pPr>
          </w:p>
        </w:tc>
        <w:tc>
          <w:tcPr>
            <w:tcW w:w="728" w:type="dxa"/>
            <w:tcBorders>
              <w:top w:val="nil"/>
              <w:left w:val="nil"/>
              <w:bottom w:val="single" w:sz="4" w:space="0" w:color="auto"/>
              <w:right w:val="single" w:sz="4" w:space="0" w:color="auto"/>
            </w:tcBorders>
            <w:shd w:val="clear" w:color="auto" w:fill="auto"/>
            <w:noWrap/>
            <w:textDirection w:val="btLr"/>
            <w:vAlign w:val="center"/>
            <w:hideMark/>
          </w:tcPr>
          <w:p w14:paraId="7112A5EE" w14:textId="77777777" w:rsidR="00DB6DC5" w:rsidRDefault="00DB6DC5">
            <w:pPr>
              <w:jc w:val="center"/>
              <w:rPr>
                <w:rFonts w:ascii="GHEA Grapalat" w:hAnsi="GHEA Grapalat" w:cs="Calibri"/>
                <w:sz w:val="22"/>
                <w:szCs w:val="22"/>
              </w:rPr>
            </w:pPr>
            <w:r>
              <w:rPr>
                <w:rFonts w:ascii="GHEA Grapalat" w:hAnsi="GHEA Grapalat" w:cs="Calibri"/>
                <w:sz w:val="22"/>
                <w:szCs w:val="22"/>
              </w:rPr>
              <w:t>Административный район Нор Норк</w:t>
            </w:r>
          </w:p>
        </w:tc>
        <w:tc>
          <w:tcPr>
            <w:tcW w:w="1900" w:type="dxa"/>
            <w:tcBorders>
              <w:top w:val="nil"/>
              <w:left w:val="nil"/>
              <w:bottom w:val="single" w:sz="4" w:space="0" w:color="auto"/>
              <w:right w:val="single" w:sz="4" w:space="0" w:color="auto"/>
            </w:tcBorders>
            <w:shd w:val="clear" w:color="auto" w:fill="auto"/>
            <w:textDirection w:val="btLr"/>
            <w:vAlign w:val="center"/>
            <w:hideMark/>
          </w:tcPr>
          <w:p w14:paraId="737491EB" w14:textId="77777777" w:rsidR="00DB6DC5" w:rsidRDefault="00DB6DC5">
            <w:pPr>
              <w:jc w:val="center"/>
              <w:rPr>
                <w:rFonts w:ascii="GHEA Grapalat" w:hAnsi="GHEA Grapalat" w:cs="Calibri"/>
                <w:sz w:val="22"/>
                <w:szCs w:val="22"/>
              </w:rPr>
            </w:pPr>
            <w:r>
              <w:rPr>
                <w:rFonts w:ascii="GHEA Grapalat" w:hAnsi="GHEA Grapalat" w:cs="Calibri"/>
                <w:sz w:val="22"/>
                <w:szCs w:val="22"/>
              </w:rPr>
              <w:t>Планируется закупка в 2025 году,  со дня вступления в силу контракта (соглашением) , контракта (соглашением) на технический контроль до 200 календарных дней включительно</w:t>
            </w:r>
          </w:p>
        </w:tc>
      </w:tr>
    </w:tbl>
    <w:p w14:paraId="08925D2C" w14:textId="77777777" w:rsidR="0063322F" w:rsidRDefault="0063322F"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tbl>
      <w:tblPr>
        <w:tblW w:w="9500" w:type="dxa"/>
        <w:tblLook w:val="04A0" w:firstRow="1" w:lastRow="0" w:firstColumn="1" w:lastColumn="0" w:noHBand="0" w:noVBand="1"/>
      </w:tblPr>
      <w:tblGrid>
        <w:gridCol w:w="445"/>
        <w:gridCol w:w="836"/>
        <w:gridCol w:w="3211"/>
        <w:gridCol w:w="756"/>
        <w:gridCol w:w="838"/>
        <w:gridCol w:w="1751"/>
        <w:gridCol w:w="1674"/>
        <w:gridCol w:w="222"/>
      </w:tblGrid>
      <w:tr w:rsidR="00DB6DC5" w:rsidRPr="00535A6B" w14:paraId="40D8CCA9" w14:textId="77777777" w:rsidTr="00AB3E0B">
        <w:trPr>
          <w:gridAfter w:val="1"/>
          <w:wAfter w:w="36" w:type="dxa"/>
          <w:trHeight w:val="300"/>
        </w:trPr>
        <w:tc>
          <w:tcPr>
            <w:tcW w:w="9464" w:type="dxa"/>
            <w:gridSpan w:val="7"/>
            <w:tcBorders>
              <w:top w:val="nil"/>
              <w:left w:val="nil"/>
              <w:bottom w:val="nil"/>
              <w:right w:val="nil"/>
            </w:tcBorders>
            <w:shd w:val="clear" w:color="auto" w:fill="auto"/>
            <w:noWrap/>
            <w:vAlign w:val="center"/>
            <w:hideMark/>
          </w:tcPr>
          <w:p w14:paraId="7E31355A" w14:textId="77777777" w:rsidR="00DB6DC5" w:rsidRPr="00535A6B" w:rsidRDefault="00DB6DC5" w:rsidP="00AB3E0B">
            <w:pPr>
              <w:jc w:val="center"/>
              <w:rPr>
                <w:rFonts w:ascii="Arial AMU" w:hAnsi="Arial AMU" w:cs="Arial"/>
                <w:b/>
                <w:bCs/>
                <w:sz w:val="22"/>
                <w:szCs w:val="22"/>
              </w:rPr>
            </w:pPr>
            <w:r w:rsidRPr="00535A6B">
              <w:rPr>
                <w:rFonts w:ascii="Arial AMU" w:hAnsi="Arial AMU" w:cs="Arial"/>
                <w:b/>
                <w:bCs/>
                <w:sz w:val="22"/>
                <w:szCs w:val="22"/>
              </w:rPr>
              <w:t xml:space="preserve">Ծավալաթերթ-Նախահաշիվ </w:t>
            </w:r>
            <w:r w:rsidRPr="00535A6B">
              <w:rPr>
                <w:rFonts w:ascii="Calibri" w:hAnsi="Calibri" w:cs="Calibri"/>
                <w:b/>
                <w:bCs/>
                <w:sz w:val="22"/>
                <w:szCs w:val="22"/>
              </w:rPr>
              <w:t>Объем</w:t>
            </w:r>
            <w:r w:rsidRPr="00535A6B">
              <w:rPr>
                <w:rFonts w:ascii="Arial AMU" w:hAnsi="Arial AMU" w:cs="Arial"/>
                <w:b/>
                <w:bCs/>
                <w:sz w:val="22"/>
                <w:szCs w:val="22"/>
              </w:rPr>
              <w:t>-</w:t>
            </w:r>
            <w:r w:rsidRPr="00535A6B">
              <w:rPr>
                <w:rFonts w:ascii="Calibri" w:hAnsi="Calibri" w:cs="Calibri"/>
                <w:b/>
                <w:bCs/>
                <w:sz w:val="22"/>
                <w:szCs w:val="22"/>
              </w:rPr>
              <w:t>Смета</w:t>
            </w:r>
          </w:p>
        </w:tc>
      </w:tr>
      <w:tr w:rsidR="00DB6DC5" w:rsidRPr="00277FB4" w14:paraId="4510590A" w14:textId="77777777" w:rsidTr="00AB3E0B">
        <w:trPr>
          <w:gridAfter w:val="1"/>
          <w:wAfter w:w="36" w:type="dxa"/>
          <w:trHeight w:val="1140"/>
        </w:trPr>
        <w:tc>
          <w:tcPr>
            <w:tcW w:w="9464" w:type="dxa"/>
            <w:gridSpan w:val="7"/>
            <w:tcBorders>
              <w:top w:val="nil"/>
              <w:left w:val="nil"/>
              <w:bottom w:val="nil"/>
              <w:right w:val="nil"/>
            </w:tcBorders>
            <w:shd w:val="clear" w:color="auto" w:fill="auto"/>
            <w:hideMark/>
          </w:tcPr>
          <w:p w14:paraId="583038C0" w14:textId="77777777" w:rsidR="00DB6DC5" w:rsidRPr="005773F3" w:rsidRDefault="00DB6DC5" w:rsidP="00AB3E0B">
            <w:pPr>
              <w:jc w:val="center"/>
              <w:rPr>
                <w:rFonts w:ascii="GHEA Grapalat" w:hAnsi="GHEA Grapalat" w:cs="Arial"/>
                <w:sz w:val="22"/>
                <w:szCs w:val="22"/>
              </w:rPr>
            </w:pPr>
            <w:r w:rsidRPr="005773F3">
              <w:rPr>
                <w:rFonts w:ascii="GHEA Grapalat" w:hAnsi="GHEA Grapalat" w:cs="Arial"/>
                <w:sz w:val="22"/>
                <w:szCs w:val="22"/>
              </w:rPr>
              <w:t>Երևան քաղաքի Նոր Նորք վարչական շրջանի փողոցների, բակերի, բակային ճանապարհների և մայթերի ասֆալտբետոնապատման ընթացիկ նորոգման աշխատանքներ</w:t>
            </w:r>
            <w:r>
              <w:rPr>
                <w:rFonts w:ascii="GHEA Grapalat" w:hAnsi="GHEA Grapalat" w:cs="Arial"/>
                <w:sz w:val="22"/>
                <w:szCs w:val="22"/>
              </w:rPr>
              <w:t>ի</w:t>
            </w:r>
            <w:r w:rsidRPr="005773F3">
              <w:rPr>
                <w:rFonts w:ascii="GHEA Grapalat" w:hAnsi="GHEA Grapalat" w:cs="Arial"/>
                <w:sz w:val="22"/>
                <w:szCs w:val="22"/>
              </w:rPr>
              <w:t xml:space="preserve">                                     </w:t>
            </w:r>
          </w:p>
          <w:p w14:paraId="4CFDF0EC" w14:textId="77777777" w:rsidR="00DB6DC5" w:rsidRPr="00535A6B" w:rsidRDefault="00DB6DC5" w:rsidP="00AB3E0B">
            <w:pPr>
              <w:jc w:val="center"/>
              <w:rPr>
                <w:rFonts w:ascii="Arial AMU" w:hAnsi="Arial AMU" w:cs="Arial"/>
                <w:sz w:val="22"/>
                <w:szCs w:val="22"/>
              </w:rPr>
            </w:pPr>
            <w:r w:rsidRPr="005773F3">
              <w:rPr>
                <w:rFonts w:ascii="Arial AMU" w:hAnsi="Arial AMU" w:cs="Arial"/>
                <w:sz w:val="22"/>
                <w:szCs w:val="22"/>
              </w:rPr>
              <w:t xml:space="preserve">                </w:t>
            </w:r>
            <w:r w:rsidRPr="00535A6B">
              <w:rPr>
                <w:rFonts w:ascii="Calibri" w:hAnsi="Calibri" w:cs="Calibri"/>
                <w:sz w:val="22"/>
                <w:szCs w:val="22"/>
              </w:rPr>
              <w:t>Ремонтные</w:t>
            </w:r>
            <w:r w:rsidRPr="00535A6B">
              <w:rPr>
                <w:rFonts w:ascii="Arial AMU" w:hAnsi="Arial AMU" w:cs="Arial"/>
                <w:sz w:val="22"/>
                <w:szCs w:val="22"/>
              </w:rPr>
              <w:t xml:space="preserve"> </w:t>
            </w:r>
            <w:r w:rsidRPr="00535A6B">
              <w:rPr>
                <w:rFonts w:ascii="Calibri" w:hAnsi="Calibri" w:cs="Calibri"/>
                <w:sz w:val="22"/>
                <w:szCs w:val="22"/>
              </w:rPr>
              <w:t>работы</w:t>
            </w:r>
            <w:r w:rsidRPr="00535A6B">
              <w:rPr>
                <w:rFonts w:ascii="Arial AMU" w:hAnsi="Arial AMU" w:cs="Arial"/>
                <w:sz w:val="22"/>
                <w:szCs w:val="22"/>
              </w:rPr>
              <w:t xml:space="preserve"> </w:t>
            </w:r>
            <w:r w:rsidRPr="00535A6B">
              <w:rPr>
                <w:rFonts w:ascii="Calibri" w:hAnsi="Calibri" w:cs="Calibri"/>
                <w:sz w:val="22"/>
                <w:szCs w:val="22"/>
              </w:rPr>
              <w:t>по</w:t>
            </w:r>
            <w:r w:rsidRPr="00535A6B">
              <w:rPr>
                <w:rFonts w:ascii="Arial AMU" w:hAnsi="Arial AMU" w:cs="Arial"/>
                <w:sz w:val="22"/>
                <w:szCs w:val="22"/>
              </w:rPr>
              <w:t xml:space="preserve"> </w:t>
            </w:r>
            <w:r w:rsidRPr="00535A6B">
              <w:rPr>
                <w:rFonts w:ascii="Calibri" w:hAnsi="Calibri" w:cs="Calibri"/>
                <w:sz w:val="22"/>
                <w:szCs w:val="22"/>
              </w:rPr>
              <w:t>асфальтобетонному</w:t>
            </w:r>
            <w:r w:rsidRPr="00535A6B">
              <w:rPr>
                <w:rFonts w:ascii="Arial AMU" w:hAnsi="Arial AMU" w:cs="Arial"/>
                <w:sz w:val="22"/>
                <w:szCs w:val="22"/>
              </w:rPr>
              <w:t xml:space="preserve"> </w:t>
            </w:r>
            <w:r w:rsidRPr="00535A6B">
              <w:rPr>
                <w:rFonts w:ascii="Calibri" w:hAnsi="Calibri" w:cs="Calibri"/>
                <w:sz w:val="22"/>
                <w:szCs w:val="22"/>
              </w:rPr>
              <w:t>покрытию</w:t>
            </w:r>
            <w:r w:rsidRPr="00535A6B">
              <w:rPr>
                <w:rFonts w:ascii="Arial AMU" w:hAnsi="Arial AMU" w:cs="Arial"/>
                <w:sz w:val="22"/>
                <w:szCs w:val="22"/>
              </w:rPr>
              <w:t xml:space="preserve"> </w:t>
            </w:r>
            <w:r w:rsidRPr="00535A6B">
              <w:rPr>
                <w:rFonts w:ascii="Calibri" w:hAnsi="Calibri" w:cs="Calibri"/>
                <w:sz w:val="22"/>
                <w:szCs w:val="22"/>
              </w:rPr>
              <w:t>улиц</w:t>
            </w:r>
            <w:r w:rsidRPr="00535A6B">
              <w:rPr>
                <w:rFonts w:ascii="Arial AMU" w:hAnsi="Arial AMU" w:cs="Arial"/>
                <w:sz w:val="22"/>
                <w:szCs w:val="22"/>
              </w:rPr>
              <w:t xml:space="preserve">, </w:t>
            </w:r>
            <w:r w:rsidRPr="00535A6B">
              <w:rPr>
                <w:rFonts w:ascii="Calibri" w:hAnsi="Calibri" w:cs="Calibri"/>
                <w:sz w:val="22"/>
                <w:szCs w:val="22"/>
              </w:rPr>
              <w:t>дворов</w:t>
            </w:r>
            <w:r w:rsidRPr="00535A6B">
              <w:rPr>
                <w:rFonts w:ascii="Arial AMU" w:hAnsi="Arial AMU" w:cs="Arial"/>
                <w:sz w:val="22"/>
                <w:szCs w:val="22"/>
              </w:rPr>
              <w:t xml:space="preserve">, </w:t>
            </w:r>
            <w:r w:rsidRPr="00535A6B">
              <w:rPr>
                <w:rFonts w:ascii="Calibri" w:hAnsi="Calibri" w:cs="Calibri"/>
                <w:sz w:val="22"/>
                <w:szCs w:val="22"/>
              </w:rPr>
              <w:t>дворовых</w:t>
            </w:r>
            <w:r w:rsidRPr="00535A6B">
              <w:rPr>
                <w:rFonts w:ascii="Arial AMU" w:hAnsi="Arial AMU" w:cs="Arial"/>
                <w:sz w:val="22"/>
                <w:szCs w:val="22"/>
              </w:rPr>
              <w:t xml:space="preserve"> </w:t>
            </w:r>
            <w:r w:rsidRPr="00535A6B">
              <w:rPr>
                <w:rFonts w:ascii="Calibri" w:hAnsi="Calibri" w:cs="Calibri"/>
                <w:sz w:val="22"/>
                <w:szCs w:val="22"/>
              </w:rPr>
              <w:t>дорог</w:t>
            </w:r>
            <w:r w:rsidRPr="00535A6B">
              <w:rPr>
                <w:rFonts w:ascii="Arial AMU" w:hAnsi="Arial AMU" w:cs="Arial"/>
                <w:sz w:val="22"/>
                <w:szCs w:val="22"/>
              </w:rPr>
              <w:t xml:space="preserve"> </w:t>
            </w:r>
            <w:r w:rsidRPr="00535A6B">
              <w:rPr>
                <w:rFonts w:ascii="Calibri" w:hAnsi="Calibri" w:cs="Calibri"/>
                <w:sz w:val="22"/>
                <w:szCs w:val="22"/>
              </w:rPr>
              <w:t>и</w:t>
            </w:r>
            <w:r w:rsidRPr="00535A6B">
              <w:rPr>
                <w:rFonts w:ascii="Arial AMU" w:hAnsi="Arial AMU" w:cs="Arial"/>
                <w:sz w:val="22"/>
                <w:szCs w:val="22"/>
              </w:rPr>
              <w:t xml:space="preserve"> </w:t>
            </w:r>
            <w:r w:rsidRPr="00535A6B">
              <w:rPr>
                <w:rFonts w:ascii="Calibri" w:hAnsi="Calibri" w:cs="Calibri"/>
                <w:sz w:val="22"/>
                <w:szCs w:val="22"/>
              </w:rPr>
              <w:t>тротуаров</w:t>
            </w:r>
            <w:r w:rsidRPr="00535A6B">
              <w:rPr>
                <w:rFonts w:ascii="Arial AMU" w:hAnsi="Arial AMU" w:cs="Arial"/>
                <w:sz w:val="22"/>
                <w:szCs w:val="22"/>
              </w:rPr>
              <w:t xml:space="preserve"> </w:t>
            </w:r>
            <w:r w:rsidRPr="00535A6B">
              <w:rPr>
                <w:rFonts w:ascii="Calibri" w:hAnsi="Calibri" w:cs="Calibri"/>
                <w:sz w:val="22"/>
                <w:szCs w:val="22"/>
              </w:rPr>
              <w:t>административного</w:t>
            </w:r>
            <w:r w:rsidRPr="00535A6B">
              <w:rPr>
                <w:rFonts w:ascii="Arial AMU" w:hAnsi="Arial AMU" w:cs="Arial"/>
                <w:sz w:val="22"/>
                <w:szCs w:val="22"/>
              </w:rPr>
              <w:t xml:space="preserve"> </w:t>
            </w:r>
            <w:r w:rsidRPr="00535A6B">
              <w:rPr>
                <w:rFonts w:ascii="Calibri" w:hAnsi="Calibri" w:cs="Calibri"/>
                <w:sz w:val="22"/>
                <w:szCs w:val="22"/>
              </w:rPr>
              <w:t>района</w:t>
            </w:r>
            <w:r w:rsidRPr="00535A6B">
              <w:rPr>
                <w:rFonts w:ascii="Arial AMU" w:hAnsi="Arial AMU" w:cs="Arial"/>
                <w:sz w:val="22"/>
                <w:szCs w:val="22"/>
              </w:rPr>
              <w:t xml:space="preserve"> </w:t>
            </w:r>
            <w:r w:rsidRPr="00535A6B">
              <w:rPr>
                <w:rFonts w:ascii="Calibri" w:hAnsi="Calibri" w:cs="Calibri"/>
                <w:sz w:val="22"/>
                <w:szCs w:val="22"/>
              </w:rPr>
              <w:t>Нор</w:t>
            </w:r>
            <w:r w:rsidRPr="00535A6B">
              <w:rPr>
                <w:rFonts w:ascii="Arial AMU" w:hAnsi="Arial AMU" w:cs="Arial"/>
                <w:sz w:val="22"/>
                <w:szCs w:val="22"/>
              </w:rPr>
              <w:t xml:space="preserve"> </w:t>
            </w:r>
            <w:r w:rsidRPr="00535A6B">
              <w:rPr>
                <w:rFonts w:ascii="Calibri" w:hAnsi="Calibri" w:cs="Calibri"/>
                <w:sz w:val="22"/>
                <w:szCs w:val="22"/>
              </w:rPr>
              <w:t>Норк</w:t>
            </w:r>
            <w:r w:rsidRPr="00535A6B">
              <w:rPr>
                <w:rFonts w:ascii="Arial AMU" w:hAnsi="Arial AMU" w:cs="Arial"/>
                <w:sz w:val="22"/>
                <w:szCs w:val="22"/>
              </w:rPr>
              <w:t xml:space="preserve"> </w:t>
            </w:r>
            <w:r w:rsidRPr="00535A6B">
              <w:rPr>
                <w:rFonts w:ascii="Calibri" w:hAnsi="Calibri" w:cs="Calibri"/>
                <w:sz w:val="22"/>
                <w:szCs w:val="22"/>
              </w:rPr>
              <w:t>города</w:t>
            </w:r>
            <w:r w:rsidRPr="00535A6B">
              <w:rPr>
                <w:rFonts w:ascii="Arial AMU" w:hAnsi="Arial AMU" w:cs="Arial"/>
                <w:sz w:val="22"/>
                <w:szCs w:val="22"/>
              </w:rPr>
              <w:t xml:space="preserve"> </w:t>
            </w:r>
            <w:r w:rsidRPr="00535A6B">
              <w:rPr>
                <w:rFonts w:ascii="Calibri" w:hAnsi="Calibri" w:cs="Calibri"/>
                <w:sz w:val="22"/>
                <w:szCs w:val="22"/>
              </w:rPr>
              <w:t>Еревана</w:t>
            </w:r>
          </w:p>
        </w:tc>
      </w:tr>
      <w:tr w:rsidR="00DB6DC5" w:rsidRPr="00277FB4" w14:paraId="0D74CB3F" w14:textId="77777777" w:rsidTr="00AB3E0B">
        <w:trPr>
          <w:gridAfter w:val="1"/>
          <w:wAfter w:w="36" w:type="dxa"/>
          <w:trHeight w:val="270"/>
        </w:trPr>
        <w:tc>
          <w:tcPr>
            <w:tcW w:w="398" w:type="dxa"/>
            <w:tcBorders>
              <w:top w:val="nil"/>
              <w:left w:val="nil"/>
              <w:bottom w:val="nil"/>
              <w:right w:val="nil"/>
            </w:tcBorders>
            <w:shd w:val="clear" w:color="auto" w:fill="auto"/>
            <w:noWrap/>
            <w:vAlign w:val="bottom"/>
            <w:hideMark/>
          </w:tcPr>
          <w:p w14:paraId="1F349D2A" w14:textId="77777777" w:rsidR="00DB6DC5" w:rsidRPr="00535A6B" w:rsidRDefault="00DB6DC5" w:rsidP="00AB3E0B">
            <w:pPr>
              <w:jc w:val="center"/>
              <w:rPr>
                <w:rFonts w:ascii="Arial AMU" w:hAnsi="Arial AMU" w:cs="Arial"/>
                <w:sz w:val="22"/>
                <w:szCs w:val="22"/>
              </w:rPr>
            </w:pPr>
          </w:p>
        </w:tc>
        <w:tc>
          <w:tcPr>
            <w:tcW w:w="836" w:type="dxa"/>
            <w:tcBorders>
              <w:top w:val="nil"/>
              <w:left w:val="nil"/>
              <w:bottom w:val="nil"/>
              <w:right w:val="nil"/>
            </w:tcBorders>
            <w:shd w:val="clear" w:color="auto" w:fill="auto"/>
            <w:noWrap/>
            <w:vAlign w:val="bottom"/>
            <w:hideMark/>
          </w:tcPr>
          <w:p w14:paraId="407E2781" w14:textId="77777777" w:rsidR="00DB6DC5" w:rsidRPr="00535A6B" w:rsidRDefault="00DB6DC5" w:rsidP="00AB3E0B">
            <w:pPr>
              <w:jc w:val="center"/>
              <w:rPr>
                <w:rFonts w:ascii="Arial AMU" w:hAnsi="Arial AMU"/>
                <w:sz w:val="20"/>
                <w:szCs w:val="20"/>
              </w:rPr>
            </w:pPr>
          </w:p>
        </w:tc>
        <w:tc>
          <w:tcPr>
            <w:tcW w:w="3211" w:type="dxa"/>
            <w:tcBorders>
              <w:top w:val="nil"/>
              <w:left w:val="nil"/>
              <w:bottom w:val="nil"/>
              <w:right w:val="nil"/>
            </w:tcBorders>
            <w:shd w:val="clear" w:color="auto" w:fill="auto"/>
            <w:noWrap/>
            <w:vAlign w:val="bottom"/>
            <w:hideMark/>
          </w:tcPr>
          <w:p w14:paraId="42BE5222" w14:textId="77777777" w:rsidR="00DB6DC5" w:rsidRPr="00535A6B" w:rsidRDefault="00DB6DC5" w:rsidP="00AB3E0B">
            <w:pPr>
              <w:jc w:val="center"/>
              <w:rPr>
                <w:rFonts w:ascii="Arial AMU" w:hAnsi="Arial AMU"/>
                <w:sz w:val="20"/>
                <w:szCs w:val="20"/>
              </w:rPr>
            </w:pPr>
          </w:p>
        </w:tc>
        <w:tc>
          <w:tcPr>
            <w:tcW w:w="756" w:type="dxa"/>
            <w:tcBorders>
              <w:top w:val="nil"/>
              <w:left w:val="nil"/>
              <w:bottom w:val="nil"/>
              <w:right w:val="nil"/>
            </w:tcBorders>
            <w:shd w:val="clear" w:color="auto" w:fill="auto"/>
            <w:noWrap/>
            <w:vAlign w:val="bottom"/>
            <w:hideMark/>
          </w:tcPr>
          <w:p w14:paraId="1A61CD21" w14:textId="77777777" w:rsidR="00DB6DC5" w:rsidRPr="00535A6B" w:rsidRDefault="00DB6DC5" w:rsidP="00AB3E0B">
            <w:pPr>
              <w:jc w:val="center"/>
              <w:rPr>
                <w:rFonts w:ascii="Arial AMU" w:hAnsi="Arial AMU"/>
                <w:sz w:val="20"/>
                <w:szCs w:val="20"/>
              </w:rPr>
            </w:pPr>
          </w:p>
        </w:tc>
        <w:tc>
          <w:tcPr>
            <w:tcW w:w="838" w:type="dxa"/>
            <w:tcBorders>
              <w:top w:val="nil"/>
              <w:left w:val="nil"/>
              <w:bottom w:val="nil"/>
              <w:right w:val="nil"/>
            </w:tcBorders>
            <w:shd w:val="clear" w:color="auto" w:fill="auto"/>
            <w:noWrap/>
            <w:vAlign w:val="bottom"/>
            <w:hideMark/>
          </w:tcPr>
          <w:p w14:paraId="3507183F" w14:textId="77777777" w:rsidR="00DB6DC5" w:rsidRPr="00535A6B" w:rsidRDefault="00DB6DC5" w:rsidP="00AB3E0B">
            <w:pPr>
              <w:jc w:val="center"/>
              <w:rPr>
                <w:rFonts w:ascii="Arial AMU" w:hAnsi="Arial AMU"/>
                <w:sz w:val="20"/>
                <w:szCs w:val="20"/>
              </w:rPr>
            </w:pPr>
          </w:p>
        </w:tc>
        <w:tc>
          <w:tcPr>
            <w:tcW w:w="1751" w:type="dxa"/>
            <w:tcBorders>
              <w:top w:val="nil"/>
              <w:left w:val="nil"/>
              <w:bottom w:val="nil"/>
              <w:right w:val="nil"/>
            </w:tcBorders>
            <w:shd w:val="clear" w:color="auto" w:fill="auto"/>
            <w:noWrap/>
            <w:vAlign w:val="bottom"/>
            <w:hideMark/>
          </w:tcPr>
          <w:p w14:paraId="6C39F7A2" w14:textId="77777777" w:rsidR="00DB6DC5" w:rsidRPr="00535A6B" w:rsidRDefault="00DB6DC5" w:rsidP="00AB3E0B">
            <w:pPr>
              <w:jc w:val="center"/>
              <w:rPr>
                <w:rFonts w:ascii="Arial AMU" w:hAnsi="Arial AMU"/>
                <w:sz w:val="20"/>
                <w:szCs w:val="20"/>
              </w:rPr>
            </w:pPr>
          </w:p>
        </w:tc>
        <w:tc>
          <w:tcPr>
            <w:tcW w:w="1674" w:type="dxa"/>
            <w:tcBorders>
              <w:top w:val="nil"/>
              <w:left w:val="nil"/>
              <w:bottom w:val="nil"/>
              <w:right w:val="nil"/>
            </w:tcBorders>
            <w:shd w:val="clear" w:color="auto" w:fill="auto"/>
            <w:noWrap/>
            <w:vAlign w:val="bottom"/>
            <w:hideMark/>
          </w:tcPr>
          <w:p w14:paraId="06DDFE63" w14:textId="77777777" w:rsidR="00DB6DC5" w:rsidRPr="00535A6B" w:rsidRDefault="00DB6DC5" w:rsidP="00AB3E0B">
            <w:pPr>
              <w:rPr>
                <w:rFonts w:ascii="Arial AMU" w:hAnsi="Arial AMU"/>
                <w:sz w:val="20"/>
                <w:szCs w:val="20"/>
              </w:rPr>
            </w:pPr>
          </w:p>
        </w:tc>
      </w:tr>
      <w:tr w:rsidR="00DB6DC5" w:rsidRPr="00277FB4" w14:paraId="6C822DAE" w14:textId="77777777" w:rsidTr="00AB3E0B">
        <w:trPr>
          <w:gridAfter w:val="1"/>
          <w:wAfter w:w="36" w:type="dxa"/>
          <w:trHeight w:val="270"/>
        </w:trPr>
        <w:tc>
          <w:tcPr>
            <w:tcW w:w="398" w:type="dxa"/>
            <w:tcBorders>
              <w:top w:val="nil"/>
              <w:left w:val="nil"/>
              <w:bottom w:val="nil"/>
              <w:right w:val="nil"/>
            </w:tcBorders>
            <w:shd w:val="clear" w:color="auto" w:fill="auto"/>
            <w:noWrap/>
            <w:vAlign w:val="bottom"/>
            <w:hideMark/>
          </w:tcPr>
          <w:p w14:paraId="54A5FAF7" w14:textId="77777777" w:rsidR="00DB6DC5" w:rsidRPr="00535A6B" w:rsidRDefault="00DB6DC5" w:rsidP="00AB3E0B">
            <w:pPr>
              <w:rPr>
                <w:rFonts w:ascii="Arial AMU" w:hAnsi="Arial AMU"/>
                <w:sz w:val="20"/>
                <w:szCs w:val="20"/>
              </w:rPr>
            </w:pPr>
          </w:p>
        </w:tc>
        <w:tc>
          <w:tcPr>
            <w:tcW w:w="836" w:type="dxa"/>
            <w:tcBorders>
              <w:top w:val="nil"/>
              <w:left w:val="nil"/>
              <w:bottom w:val="nil"/>
              <w:right w:val="nil"/>
            </w:tcBorders>
            <w:shd w:val="clear" w:color="auto" w:fill="auto"/>
            <w:noWrap/>
            <w:vAlign w:val="bottom"/>
            <w:hideMark/>
          </w:tcPr>
          <w:p w14:paraId="7E99AFB7" w14:textId="77777777" w:rsidR="00DB6DC5" w:rsidRPr="00535A6B" w:rsidRDefault="00DB6DC5" w:rsidP="00AB3E0B">
            <w:pPr>
              <w:jc w:val="center"/>
              <w:rPr>
                <w:rFonts w:ascii="Arial AMU" w:hAnsi="Arial AMU"/>
                <w:sz w:val="20"/>
                <w:szCs w:val="20"/>
              </w:rPr>
            </w:pPr>
          </w:p>
        </w:tc>
        <w:tc>
          <w:tcPr>
            <w:tcW w:w="3211" w:type="dxa"/>
            <w:tcBorders>
              <w:top w:val="nil"/>
              <w:left w:val="nil"/>
              <w:bottom w:val="nil"/>
              <w:right w:val="nil"/>
            </w:tcBorders>
            <w:shd w:val="clear" w:color="auto" w:fill="auto"/>
            <w:noWrap/>
            <w:vAlign w:val="bottom"/>
            <w:hideMark/>
          </w:tcPr>
          <w:p w14:paraId="68F70573" w14:textId="77777777" w:rsidR="00DB6DC5" w:rsidRPr="00535A6B" w:rsidRDefault="00DB6DC5" w:rsidP="00AB3E0B">
            <w:pPr>
              <w:jc w:val="center"/>
              <w:rPr>
                <w:rFonts w:ascii="Arial AMU" w:hAnsi="Arial AMU"/>
                <w:sz w:val="20"/>
                <w:szCs w:val="20"/>
              </w:rPr>
            </w:pPr>
          </w:p>
        </w:tc>
        <w:tc>
          <w:tcPr>
            <w:tcW w:w="756" w:type="dxa"/>
            <w:tcBorders>
              <w:top w:val="nil"/>
              <w:left w:val="nil"/>
              <w:bottom w:val="nil"/>
              <w:right w:val="nil"/>
            </w:tcBorders>
            <w:shd w:val="clear" w:color="auto" w:fill="auto"/>
            <w:noWrap/>
            <w:vAlign w:val="bottom"/>
            <w:hideMark/>
          </w:tcPr>
          <w:p w14:paraId="67990449" w14:textId="77777777" w:rsidR="00DB6DC5" w:rsidRPr="00535A6B" w:rsidRDefault="00DB6DC5" w:rsidP="00AB3E0B">
            <w:pPr>
              <w:rPr>
                <w:rFonts w:ascii="Arial AMU" w:hAnsi="Arial AMU"/>
                <w:sz w:val="20"/>
                <w:szCs w:val="20"/>
              </w:rPr>
            </w:pPr>
          </w:p>
        </w:tc>
        <w:tc>
          <w:tcPr>
            <w:tcW w:w="838" w:type="dxa"/>
            <w:tcBorders>
              <w:top w:val="nil"/>
              <w:left w:val="nil"/>
              <w:bottom w:val="nil"/>
              <w:right w:val="nil"/>
            </w:tcBorders>
            <w:shd w:val="clear" w:color="auto" w:fill="auto"/>
            <w:noWrap/>
            <w:vAlign w:val="bottom"/>
            <w:hideMark/>
          </w:tcPr>
          <w:p w14:paraId="744659DB" w14:textId="77777777" w:rsidR="00DB6DC5" w:rsidRPr="00535A6B" w:rsidRDefault="00DB6DC5" w:rsidP="00AB3E0B">
            <w:pPr>
              <w:rPr>
                <w:rFonts w:ascii="Arial AMU" w:hAnsi="Arial AMU"/>
                <w:sz w:val="20"/>
                <w:szCs w:val="20"/>
              </w:rPr>
            </w:pPr>
          </w:p>
        </w:tc>
        <w:tc>
          <w:tcPr>
            <w:tcW w:w="1751" w:type="dxa"/>
            <w:tcBorders>
              <w:top w:val="nil"/>
              <w:left w:val="nil"/>
              <w:bottom w:val="nil"/>
              <w:right w:val="nil"/>
            </w:tcBorders>
            <w:shd w:val="clear" w:color="auto" w:fill="auto"/>
            <w:noWrap/>
            <w:vAlign w:val="bottom"/>
            <w:hideMark/>
          </w:tcPr>
          <w:p w14:paraId="49F211A1" w14:textId="77777777" w:rsidR="00DB6DC5" w:rsidRPr="00535A6B" w:rsidRDefault="00DB6DC5" w:rsidP="00AB3E0B">
            <w:pPr>
              <w:rPr>
                <w:rFonts w:ascii="Arial AMU" w:hAnsi="Arial AMU"/>
                <w:sz w:val="20"/>
                <w:szCs w:val="20"/>
              </w:rPr>
            </w:pPr>
          </w:p>
        </w:tc>
        <w:tc>
          <w:tcPr>
            <w:tcW w:w="1674" w:type="dxa"/>
            <w:tcBorders>
              <w:top w:val="nil"/>
              <w:left w:val="nil"/>
              <w:bottom w:val="nil"/>
              <w:right w:val="nil"/>
            </w:tcBorders>
            <w:shd w:val="clear" w:color="auto" w:fill="auto"/>
            <w:noWrap/>
            <w:vAlign w:val="bottom"/>
            <w:hideMark/>
          </w:tcPr>
          <w:p w14:paraId="669B3D0E" w14:textId="77777777" w:rsidR="00DB6DC5" w:rsidRPr="00535A6B" w:rsidRDefault="00DB6DC5" w:rsidP="00AB3E0B">
            <w:pPr>
              <w:rPr>
                <w:rFonts w:ascii="Arial AMU" w:hAnsi="Arial AMU"/>
                <w:sz w:val="20"/>
                <w:szCs w:val="20"/>
              </w:rPr>
            </w:pPr>
          </w:p>
        </w:tc>
      </w:tr>
      <w:tr w:rsidR="00DB6DC5" w:rsidRPr="00535A6B" w14:paraId="64E8CAB7" w14:textId="77777777" w:rsidTr="00AB3E0B">
        <w:trPr>
          <w:gridAfter w:val="1"/>
          <w:wAfter w:w="36" w:type="dxa"/>
          <w:trHeight w:val="458"/>
        </w:trPr>
        <w:tc>
          <w:tcPr>
            <w:tcW w:w="398" w:type="dxa"/>
            <w:vMerge w:val="restart"/>
            <w:tcBorders>
              <w:top w:val="single" w:sz="4" w:space="0" w:color="auto"/>
              <w:left w:val="single" w:sz="4" w:space="0" w:color="auto"/>
              <w:bottom w:val="nil"/>
              <w:right w:val="single" w:sz="4" w:space="0" w:color="auto"/>
            </w:tcBorders>
            <w:shd w:val="clear" w:color="auto" w:fill="auto"/>
            <w:vAlign w:val="center"/>
            <w:hideMark/>
          </w:tcPr>
          <w:p w14:paraId="591F661E"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NN</w:t>
            </w:r>
          </w:p>
        </w:tc>
        <w:tc>
          <w:tcPr>
            <w:tcW w:w="836" w:type="dxa"/>
            <w:vMerge w:val="restart"/>
            <w:tcBorders>
              <w:top w:val="single" w:sz="4" w:space="0" w:color="auto"/>
              <w:left w:val="single" w:sz="4" w:space="0" w:color="auto"/>
              <w:bottom w:val="nil"/>
              <w:right w:val="single" w:sz="4" w:space="0" w:color="auto"/>
            </w:tcBorders>
            <w:shd w:val="clear" w:color="auto" w:fill="auto"/>
            <w:vAlign w:val="center"/>
            <w:hideMark/>
          </w:tcPr>
          <w:p w14:paraId="249D7B1F"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NN</w:t>
            </w:r>
          </w:p>
        </w:tc>
        <w:tc>
          <w:tcPr>
            <w:tcW w:w="3211" w:type="dxa"/>
            <w:vMerge w:val="restart"/>
            <w:tcBorders>
              <w:top w:val="single" w:sz="4" w:space="0" w:color="auto"/>
              <w:left w:val="single" w:sz="4" w:space="0" w:color="auto"/>
              <w:bottom w:val="nil"/>
              <w:right w:val="single" w:sz="4" w:space="0" w:color="auto"/>
            </w:tcBorders>
            <w:shd w:val="clear" w:color="auto" w:fill="auto"/>
            <w:vAlign w:val="center"/>
            <w:hideMark/>
          </w:tcPr>
          <w:p w14:paraId="48890F28"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²ßË³ï³ÝùÝ»ñÇ ³Ýí³ÝáõÙÁ</w:t>
            </w:r>
          </w:p>
        </w:tc>
        <w:tc>
          <w:tcPr>
            <w:tcW w:w="756" w:type="dxa"/>
            <w:vMerge w:val="restart"/>
            <w:tcBorders>
              <w:top w:val="single" w:sz="4" w:space="0" w:color="auto"/>
              <w:left w:val="single" w:sz="4" w:space="0" w:color="auto"/>
              <w:bottom w:val="nil"/>
              <w:right w:val="single" w:sz="4" w:space="0" w:color="auto"/>
            </w:tcBorders>
            <w:shd w:val="clear" w:color="auto" w:fill="auto"/>
            <w:textDirection w:val="btLr"/>
            <w:vAlign w:val="center"/>
            <w:hideMark/>
          </w:tcPr>
          <w:p w14:paraId="4D174287"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â³÷Ù³Ý ÙÇ³íáñÁ</w:t>
            </w:r>
          </w:p>
        </w:tc>
        <w:tc>
          <w:tcPr>
            <w:tcW w:w="838" w:type="dxa"/>
            <w:vMerge w:val="restart"/>
            <w:tcBorders>
              <w:top w:val="single" w:sz="4" w:space="0" w:color="auto"/>
              <w:left w:val="single" w:sz="4" w:space="0" w:color="auto"/>
              <w:bottom w:val="nil"/>
              <w:right w:val="single" w:sz="4" w:space="0" w:color="auto"/>
            </w:tcBorders>
            <w:shd w:val="clear" w:color="auto" w:fill="auto"/>
            <w:textDirection w:val="btLr"/>
            <w:vAlign w:val="center"/>
            <w:hideMark/>
          </w:tcPr>
          <w:p w14:paraId="10601C72"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Ì³í³ÉÁ</w:t>
            </w:r>
          </w:p>
        </w:tc>
        <w:tc>
          <w:tcPr>
            <w:tcW w:w="17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300E5D" w14:textId="77777777" w:rsidR="00DB6DC5" w:rsidRPr="00535A6B" w:rsidRDefault="00DB6DC5" w:rsidP="00AB3E0B">
            <w:pPr>
              <w:jc w:val="center"/>
              <w:rPr>
                <w:rFonts w:ascii="Arial AMU" w:hAnsi="Arial AMU" w:cs="Arial"/>
                <w:b/>
                <w:bCs/>
                <w:sz w:val="16"/>
                <w:szCs w:val="16"/>
              </w:rPr>
            </w:pPr>
            <w:r>
              <w:rPr>
                <w:rFonts w:ascii="Arial AMU" w:hAnsi="Arial AMU" w:cs="Arial"/>
                <w:b/>
                <w:bCs/>
                <w:sz w:val="16"/>
                <w:szCs w:val="16"/>
              </w:rPr>
              <w:t xml:space="preserve"> միավորի արժեքը</w:t>
            </w:r>
            <w:r w:rsidRPr="00535A6B">
              <w:rPr>
                <w:rFonts w:ascii="Arial AMU" w:hAnsi="Arial AMU" w:cs="Arial"/>
                <w:b/>
                <w:bCs/>
                <w:sz w:val="16"/>
                <w:szCs w:val="16"/>
              </w:rPr>
              <w:t xml:space="preserve"> ÙÇ³íáñÇ ÁÝ¹Ñ³Ýáõñ ³ñ</w:t>
            </w:r>
          </w:p>
        </w:tc>
        <w:tc>
          <w:tcPr>
            <w:tcW w:w="16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8A3F488" w14:textId="77777777" w:rsidR="00DB6DC5" w:rsidRPr="00535A6B" w:rsidRDefault="00DB6DC5" w:rsidP="00AB3E0B">
            <w:pPr>
              <w:ind w:right="226"/>
              <w:jc w:val="center"/>
              <w:rPr>
                <w:rFonts w:ascii="Arial AMU" w:hAnsi="Arial AMU" w:cs="Arial"/>
                <w:b/>
                <w:bCs/>
                <w:sz w:val="16"/>
                <w:szCs w:val="16"/>
              </w:rPr>
            </w:pPr>
            <w:r w:rsidRPr="00535A6B">
              <w:rPr>
                <w:rFonts w:ascii="Arial AMU" w:hAnsi="Arial AMU" w:cs="Arial"/>
                <w:b/>
                <w:bCs/>
                <w:sz w:val="16"/>
                <w:szCs w:val="16"/>
              </w:rPr>
              <w:t>ÁÝ¹Ñ³Ýáõñ ³</w:t>
            </w:r>
            <w:r>
              <w:rPr>
                <w:rFonts w:ascii="Arial AMU" w:hAnsi="Arial AMU" w:cs="Arial"/>
                <w:b/>
                <w:bCs/>
                <w:sz w:val="16"/>
                <w:szCs w:val="16"/>
              </w:rPr>
              <w:t xml:space="preserve"> ընդհանուր արժեքը</w:t>
            </w:r>
          </w:p>
        </w:tc>
      </w:tr>
      <w:tr w:rsidR="00DB6DC5" w:rsidRPr="00535A6B" w14:paraId="6514E42C" w14:textId="77777777" w:rsidTr="00AB3E0B">
        <w:trPr>
          <w:trHeight w:val="270"/>
        </w:trPr>
        <w:tc>
          <w:tcPr>
            <w:tcW w:w="398" w:type="dxa"/>
            <w:vMerge/>
            <w:tcBorders>
              <w:top w:val="single" w:sz="4" w:space="0" w:color="auto"/>
              <w:left w:val="single" w:sz="4" w:space="0" w:color="auto"/>
              <w:bottom w:val="nil"/>
              <w:right w:val="single" w:sz="4" w:space="0" w:color="auto"/>
            </w:tcBorders>
            <w:vAlign w:val="center"/>
            <w:hideMark/>
          </w:tcPr>
          <w:p w14:paraId="51B5A8FE" w14:textId="77777777" w:rsidR="00DB6DC5" w:rsidRPr="00535A6B" w:rsidRDefault="00DB6DC5" w:rsidP="00AB3E0B">
            <w:pPr>
              <w:rPr>
                <w:rFonts w:ascii="Arial AMU" w:hAnsi="Arial AMU" w:cs="Arial"/>
                <w:sz w:val="16"/>
                <w:szCs w:val="16"/>
              </w:rPr>
            </w:pPr>
          </w:p>
        </w:tc>
        <w:tc>
          <w:tcPr>
            <w:tcW w:w="836" w:type="dxa"/>
            <w:vMerge/>
            <w:tcBorders>
              <w:top w:val="single" w:sz="4" w:space="0" w:color="auto"/>
              <w:left w:val="single" w:sz="4" w:space="0" w:color="auto"/>
              <w:bottom w:val="nil"/>
              <w:right w:val="single" w:sz="4" w:space="0" w:color="auto"/>
            </w:tcBorders>
            <w:vAlign w:val="center"/>
            <w:hideMark/>
          </w:tcPr>
          <w:p w14:paraId="4121024C" w14:textId="77777777" w:rsidR="00DB6DC5" w:rsidRPr="00535A6B" w:rsidRDefault="00DB6DC5" w:rsidP="00AB3E0B">
            <w:pPr>
              <w:rPr>
                <w:rFonts w:ascii="Arial AMU" w:hAnsi="Arial AMU" w:cs="Arial"/>
                <w:sz w:val="16"/>
                <w:szCs w:val="16"/>
              </w:rPr>
            </w:pPr>
          </w:p>
        </w:tc>
        <w:tc>
          <w:tcPr>
            <w:tcW w:w="3211" w:type="dxa"/>
            <w:vMerge/>
            <w:tcBorders>
              <w:top w:val="single" w:sz="4" w:space="0" w:color="auto"/>
              <w:left w:val="single" w:sz="4" w:space="0" w:color="auto"/>
              <w:bottom w:val="nil"/>
              <w:right w:val="single" w:sz="4" w:space="0" w:color="auto"/>
            </w:tcBorders>
            <w:vAlign w:val="center"/>
            <w:hideMark/>
          </w:tcPr>
          <w:p w14:paraId="2A61F846" w14:textId="77777777" w:rsidR="00DB6DC5" w:rsidRPr="00535A6B" w:rsidRDefault="00DB6DC5" w:rsidP="00AB3E0B">
            <w:pPr>
              <w:rPr>
                <w:rFonts w:ascii="Arial AMU" w:hAnsi="Arial AMU" w:cs="Arial"/>
                <w:sz w:val="16"/>
                <w:szCs w:val="16"/>
              </w:rPr>
            </w:pPr>
          </w:p>
        </w:tc>
        <w:tc>
          <w:tcPr>
            <w:tcW w:w="756" w:type="dxa"/>
            <w:vMerge/>
            <w:tcBorders>
              <w:top w:val="single" w:sz="4" w:space="0" w:color="auto"/>
              <w:left w:val="single" w:sz="4" w:space="0" w:color="auto"/>
              <w:bottom w:val="nil"/>
              <w:right w:val="single" w:sz="4" w:space="0" w:color="auto"/>
            </w:tcBorders>
            <w:vAlign w:val="center"/>
            <w:hideMark/>
          </w:tcPr>
          <w:p w14:paraId="0B7E6708" w14:textId="77777777" w:rsidR="00DB6DC5" w:rsidRPr="00535A6B" w:rsidRDefault="00DB6DC5" w:rsidP="00AB3E0B">
            <w:pPr>
              <w:rPr>
                <w:rFonts w:ascii="Arial AMU" w:hAnsi="Arial AMU" w:cs="Arial"/>
                <w:sz w:val="16"/>
                <w:szCs w:val="16"/>
              </w:rPr>
            </w:pPr>
          </w:p>
        </w:tc>
        <w:tc>
          <w:tcPr>
            <w:tcW w:w="838" w:type="dxa"/>
            <w:vMerge/>
            <w:tcBorders>
              <w:top w:val="single" w:sz="4" w:space="0" w:color="auto"/>
              <w:left w:val="single" w:sz="4" w:space="0" w:color="auto"/>
              <w:bottom w:val="nil"/>
              <w:right w:val="single" w:sz="4" w:space="0" w:color="auto"/>
            </w:tcBorders>
            <w:vAlign w:val="center"/>
            <w:hideMark/>
          </w:tcPr>
          <w:p w14:paraId="0B4349F8" w14:textId="77777777" w:rsidR="00DB6DC5" w:rsidRPr="00535A6B" w:rsidRDefault="00DB6DC5" w:rsidP="00AB3E0B">
            <w:pPr>
              <w:rPr>
                <w:rFonts w:ascii="Arial AMU" w:hAnsi="Arial AMU" w:cs="Arial"/>
                <w:sz w:val="16"/>
                <w:szCs w:val="16"/>
              </w:rPr>
            </w:pPr>
          </w:p>
        </w:tc>
        <w:tc>
          <w:tcPr>
            <w:tcW w:w="1751" w:type="dxa"/>
            <w:vMerge/>
            <w:tcBorders>
              <w:top w:val="single" w:sz="4" w:space="0" w:color="auto"/>
              <w:left w:val="single" w:sz="4" w:space="0" w:color="auto"/>
              <w:bottom w:val="single" w:sz="4" w:space="0" w:color="000000"/>
              <w:right w:val="single" w:sz="4" w:space="0" w:color="auto"/>
            </w:tcBorders>
            <w:vAlign w:val="center"/>
            <w:hideMark/>
          </w:tcPr>
          <w:p w14:paraId="2F795B14" w14:textId="77777777" w:rsidR="00DB6DC5" w:rsidRPr="00535A6B" w:rsidRDefault="00DB6DC5" w:rsidP="00AB3E0B">
            <w:pPr>
              <w:rPr>
                <w:rFonts w:ascii="Arial AMU" w:hAnsi="Arial AMU" w:cs="Arial"/>
                <w:b/>
                <w:bCs/>
                <w:sz w:val="16"/>
                <w:szCs w:val="16"/>
              </w:rPr>
            </w:pPr>
          </w:p>
        </w:tc>
        <w:tc>
          <w:tcPr>
            <w:tcW w:w="1674" w:type="dxa"/>
            <w:vMerge/>
            <w:tcBorders>
              <w:top w:val="single" w:sz="4" w:space="0" w:color="auto"/>
              <w:left w:val="single" w:sz="4" w:space="0" w:color="auto"/>
              <w:bottom w:val="single" w:sz="4" w:space="0" w:color="000000"/>
              <w:right w:val="single" w:sz="4" w:space="0" w:color="auto"/>
            </w:tcBorders>
            <w:vAlign w:val="center"/>
            <w:hideMark/>
          </w:tcPr>
          <w:p w14:paraId="5DA7D9A4"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0B555E72" w14:textId="77777777" w:rsidR="00DB6DC5" w:rsidRPr="00535A6B" w:rsidRDefault="00DB6DC5" w:rsidP="00AB3E0B">
            <w:pPr>
              <w:jc w:val="center"/>
              <w:rPr>
                <w:rFonts w:ascii="Arial AMU" w:hAnsi="Arial AMU" w:cs="Arial"/>
                <w:b/>
                <w:bCs/>
                <w:sz w:val="16"/>
                <w:szCs w:val="16"/>
              </w:rPr>
            </w:pPr>
          </w:p>
        </w:tc>
      </w:tr>
      <w:tr w:rsidR="00DB6DC5" w:rsidRPr="00535A6B" w14:paraId="185CA255" w14:textId="77777777" w:rsidTr="00AB3E0B">
        <w:trPr>
          <w:trHeight w:val="405"/>
        </w:trPr>
        <w:tc>
          <w:tcPr>
            <w:tcW w:w="398" w:type="dxa"/>
            <w:vMerge/>
            <w:tcBorders>
              <w:top w:val="single" w:sz="4" w:space="0" w:color="auto"/>
              <w:left w:val="single" w:sz="4" w:space="0" w:color="auto"/>
              <w:bottom w:val="nil"/>
              <w:right w:val="single" w:sz="4" w:space="0" w:color="auto"/>
            </w:tcBorders>
            <w:vAlign w:val="center"/>
            <w:hideMark/>
          </w:tcPr>
          <w:p w14:paraId="6D8264FE" w14:textId="77777777" w:rsidR="00DB6DC5" w:rsidRPr="00535A6B" w:rsidRDefault="00DB6DC5" w:rsidP="00AB3E0B">
            <w:pPr>
              <w:rPr>
                <w:rFonts w:ascii="Arial AMU" w:hAnsi="Arial AMU" w:cs="Arial"/>
                <w:sz w:val="16"/>
                <w:szCs w:val="16"/>
              </w:rPr>
            </w:pPr>
          </w:p>
        </w:tc>
        <w:tc>
          <w:tcPr>
            <w:tcW w:w="836" w:type="dxa"/>
            <w:vMerge/>
            <w:tcBorders>
              <w:top w:val="single" w:sz="4" w:space="0" w:color="auto"/>
              <w:left w:val="single" w:sz="4" w:space="0" w:color="auto"/>
              <w:bottom w:val="nil"/>
              <w:right w:val="single" w:sz="4" w:space="0" w:color="auto"/>
            </w:tcBorders>
            <w:vAlign w:val="center"/>
            <w:hideMark/>
          </w:tcPr>
          <w:p w14:paraId="3E694B86" w14:textId="77777777" w:rsidR="00DB6DC5" w:rsidRPr="00535A6B" w:rsidRDefault="00DB6DC5" w:rsidP="00AB3E0B">
            <w:pPr>
              <w:rPr>
                <w:rFonts w:ascii="Arial AMU" w:hAnsi="Arial AMU" w:cs="Arial"/>
                <w:sz w:val="16"/>
                <w:szCs w:val="16"/>
              </w:rPr>
            </w:pPr>
          </w:p>
        </w:tc>
        <w:tc>
          <w:tcPr>
            <w:tcW w:w="3211" w:type="dxa"/>
            <w:vMerge/>
            <w:tcBorders>
              <w:top w:val="single" w:sz="4" w:space="0" w:color="auto"/>
              <w:left w:val="single" w:sz="4" w:space="0" w:color="auto"/>
              <w:bottom w:val="nil"/>
              <w:right w:val="single" w:sz="4" w:space="0" w:color="auto"/>
            </w:tcBorders>
            <w:vAlign w:val="center"/>
            <w:hideMark/>
          </w:tcPr>
          <w:p w14:paraId="68833935" w14:textId="77777777" w:rsidR="00DB6DC5" w:rsidRPr="00535A6B" w:rsidRDefault="00DB6DC5" w:rsidP="00AB3E0B">
            <w:pPr>
              <w:rPr>
                <w:rFonts w:ascii="Arial AMU" w:hAnsi="Arial AMU" w:cs="Arial"/>
                <w:sz w:val="16"/>
                <w:szCs w:val="16"/>
              </w:rPr>
            </w:pPr>
          </w:p>
        </w:tc>
        <w:tc>
          <w:tcPr>
            <w:tcW w:w="756" w:type="dxa"/>
            <w:vMerge/>
            <w:tcBorders>
              <w:top w:val="single" w:sz="4" w:space="0" w:color="auto"/>
              <w:left w:val="single" w:sz="4" w:space="0" w:color="auto"/>
              <w:bottom w:val="nil"/>
              <w:right w:val="single" w:sz="4" w:space="0" w:color="auto"/>
            </w:tcBorders>
            <w:vAlign w:val="center"/>
            <w:hideMark/>
          </w:tcPr>
          <w:p w14:paraId="0D3684D1" w14:textId="77777777" w:rsidR="00DB6DC5" w:rsidRPr="00535A6B" w:rsidRDefault="00DB6DC5" w:rsidP="00AB3E0B">
            <w:pPr>
              <w:rPr>
                <w:rFonts w:ascii="Arial AMU" w:hAnsi="Arial AMU" w:cs="Arial"/>
                <w:sz w:val="16"/>
                <w:szCs w:val="16"/>
              </w:rPr>
            </w:pPr>
          </w:p>
        </w:tc>
        <w:tc>
          <w:tcPr>
            <w:tcW w:w="838" w:type="dxa"/>
            <w:vMerge/>
            <w:tcBorders>
              <w:top w:val="single" w:sz="4" w:space="0" w:color="auto"/>
              <w:left w:val="single" w:sz="4" w:space="0" w:color="auto"/>
              <w:bottom w:val="nil"/>
              <w:right w:val="single" w:sz="4" w:space="0" w:color="auto"/>
            </w:tcBorders>
            <w:vAlign w:val="center"/>
            <w:hideMark/>
          </w:tcPr>
          <w:p w14:paraId="7F92023D" w14:textId="77777777" w:rsidR="00DB6DC5" w:rsidRPr="00535A6B" w:rsidRDefault="00DB6DC5" w:rsidP="00AB3E0B">
            <w:pPr>
              <w:rPr>
                <w:rFonts w:ascii="Arial AMU" w:hAnsi="Arial AMU" w:cs="Arial"/>
                <w:sz w:val="16"/>
                <w:szCs w:val="16"/>
              </w:rPr>
            </w:pPr>
          </w:p>
        </w:tc>
        <w:tc>
          <w:tcPr>
            <w:tcW w:w="1751" w:type="dxa"/>
            <w:vMerge/>
            <w:tcBorders>
              <w:top w:val="single" w:sz="4" w:space="0" w:color="auto"/>
              <w:left w:val="single" w:sz="4" w:space="0" w:color="auto"/>
              <w:bottom w:val="single" w:sz="4" w:space="0" w:color="000000"/>
              <w:right w:val="single" w:sz="4" w:space="0" w:color="auto"/>
            </w:tcBorders>
            <w:vAlign w:val="center"/>
            <w:hideMark/>
          </w:tcPr>
          <w:p w14:paraId="1F6CE6D5" w14:textId="77777777" w:rsidR="00DB6DC5" w:rsidRPr="00535A6B" w:rsidRDefault="00DB6DC5" w:rsidP="00AB3E0B">
            <w:pPr>
              <w:rPr>
                <w:rFonts w:ascii="Arial AMU" w:hAnsi="Arial AMU" w:cs="Arial"/>
                <w:b/>
                <w:bCs/>
                <w:sz w:val="16"/>
                <w:szCs w:val="16"/>
              </w:rPr>
            </w:pPr>
          </w:p>
        </w:tc>
        <w:tc>
          <w:tcPr>
            <w:tcW w:w="1674" w:type="dxa"/>
            <w:vMerge/>
            <w:tcBorders>
              <w:top w:val="single" w:sz="4" w:space="0" w:color="auto"/>
              <w:left w:val="single" w:sz="4" w:space="0" w:color="auto"/>
              <w:bottom w:val="single" w:sz="4" w:space="0" w:color="000000"/>
              <w:right w:val="single" w:sz="4" w:space="0" w:color="auto"/>
            </w:tcBorders>
            <w:vAlign w:val="center"/>
            <w:hideMark/>
          </w:tcPr>
          <w:p w14:paraId="2FE038D8"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47F18A8A" w14:textId="77777777" w:rsidR="00DB6DC5" w:rsidRPr="00535A6B" w:rsidRDefault="00DB6DC5" w:rsidP="00AB3E0B">
            <w:pPr>
              <w:rPr>
                <w:rFonts w:ascii="Arial AMU" w:hAnsi="Arial AMU"/>
                <w:sz w:val="20"/>
                <w:szCs w:val="20"/>
              </w:rPr>
            </w:pPr>
          </w:p>
        </w:tc>
      </w:tr>
      <w:tr w:rsidR="00DB6DC5" w:rsidRPr="00535A6B" w14:paraId="0828B2C5" w14:textId="77777777" w:rsidTr="00AB3E0B">
        <w:trPr>
          <w:trHeight w:val="255"/>
        </w:trPr>
        <w:tc>
          <w:tcPr>
            <w:tcW w:w="3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CC5452"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w:t>
            </w:r>
          </w:p>
        </w:tc>
        <w:tc>
          <w:tcPr>
            <w:tcW w:w="836" w:type="dxa"/>
            <w:tcBorders>
              <w:top w:val="single" w:sz="4" w:space="0" w:color="auto"/>
              <w:left w:val="nil"/>
              <w:bottom w:val="single" w:sz="4" w:space="0" w:color="auto"/>
              <w:right w:val="single" w:sz="4" w:space="0" w:color="auto"/>
            </w:tcBorders>
            <w:shd w:val="clear" w:color="auto" w:fill="auto"/>
            <w:vAlign w:val="bottom"/>
            <w:hideMark/>
          </w:tcPr>
          <w:p w14:paraId="1DCBA588"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w:t>
            </w:r>
          </w:p>
        </w:tc>
        <w:tc>
          <w:tcPr>
            <w:tcW w:w="3211" w:type="dxa"/>
            <w:tcBorders>
              <w:top w:val="single" w:sz="4" w:space="0" w:color="auto"/>
              <w:left w:val="nil"/>
              <w:bottom w:val="single" w:sz="4" w:space="0" w:color="auto"/>
              <w:right w:val="single" w:sz="4" w:space="0" w:color="auto"/>
            </w:tcBorders>
            <w:shd w:val="clear" w:color="auto" w:fill="auto"/>
            <w:vAlign w:val="bottom"/>
            <w:hideMark/>
          </w:tcPr>
          <w:p w14:paraId="289A20C8"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w:t>
            </w:r>
          </w:p>
        </w:tc>
        <w:tc>
          <w:tcPr>
            <w:tcW w:w="756" w:type="dxa"/>
            <w:tcBorders>
              <w:top w:val="single" w:sz="4" w:space="0" w:color="auto"/>
              <w:left w:val="nil"/>
              <w:bottom w:val="single" w:sz="4" w:space="0" w:color="auto"/>
              <w:right w:val="single" w:sz="4" w:space="0" w:color="auto"/>
            </w:tcBorders>
            <w:shd w:val="clear" w:color="auto" w:fill="auto"/>
            <w:vAlign w:val="bottom"/>
            <w:hideMark/>
          </w:tcPr>
          <w:p w14:paraId="3BE87259"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3</w:t>
            </w:r>
          </w:p>
        </w:tc>
        <w:tc>
          <w:tcPr>
            <w:tcW w:w="838" w:type="dxa"/>
            <w:tcBorders>
              <w:top w:val="single" w:sz="4" w:space="0" w:color="auto"/>
              <w:left w:val="nil"/>
              <w:bottom w:val="single" w:sz="4" w:space="0" w:color="auto"/>
              <w:right w:val="single" w:sz="4" w:space="0" w:color="auto"/>
            </w:tcBorders>
            <w:shd w:val="clear" w:color="auto" w:fill="auto"/>
            <w:vAlign w:val="bottom"/>
            <w:hideMark/>
          </w:tcPr>
          <w:p w14:paraId="5F778411"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4</w:t>
            </w:r>
          </w:p>
        </w:tc>
        <w:tc>
          <w:tcPr>
            <w:tcW w:w="1751" w:type="dxa"/>
            <w:tcBorders>
              <w:top w:val="nil"/>
              <w:left w:val="nil"/>
              <w:bottom w:val="single" w:sz="4" w:space="0" w:color="auto"/>
              <w:right w:val="single" w:sz="4" w:space="0" w:color="auto"/>
            </w:tcBorders>
            <w:shd w:val="clear" w:color="auto" w:fill="auto"/>
            <w:vAlign w:val="bottom"/>
            <w:hideMark/>
          </w:tcPr>
          <w:p w14:paraId="071261D0"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5</w:t>
            </w:r>
          </w:p>
        </w:tc>
        <w:tc>
          <w:tcPr>
            <w:tcW w:w="1674" w:type="dxa"/>
            <w:tcBorders>
              <w:top w:val="nil"/>
              <w:left w:val="nil"/>
              <w:bottom w:val="single" w:sz="4" w:space="0" w:color="auto"/>
              <w:right w:val="single" w:sz="4" w:space="0" w:color="auto"/>
            </w:tcBorders>
            <w:shd w:val="clear" w:color="auto" w:fill="auto"/>
            <w:vAlign w:val="bottom"/>
            <w:hideMark/>
          </w:tcPr>
          <w:p w14:paraId="673F0FAC"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6</w:t>
            </w:r>
          </w:p>
        </w:tc>
        <w:tc>
          <w:tcPr>
            <w:tcW w:w="36" w:type="dxa"/>
            <w:vAlign w:val="center"/>
            <w:hideMark/>
          </w:tcPr>
          <w:p w14:paraId="794932A4" w14:textId="77777777" w:rsidR="00DB6DC5" w:rsidRPr="00535A6B" w:rsidRDefault="00DB6DC5" w:rsidP="00AB3E0B">
            <w:pPr>
              <w:rPr>
                <w:rFonts w:ascii="Arial AMU" w:hAnsi="Arial AMU"/>
                <w:sz w:val="20"/>
                <w:szCs w:val="20"/>
              </w:rPr>
            </w:pPr>
          </w:p>
        </w:tc>
      </w:tr>
      <w:tr w:rsidR="00DB6DC5" w:rsidRPr="00535A6B" w14:paraId="1179986E"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5EE657"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1</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FB768F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E27-33</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4322B3"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²ëý³Éïµ»ïáÝ» ß»ñïÇ ù³Ý¹áõÙ/17900քմ/  </w:t>
            </w:r>
            <w:r w:rsidRPr="00535A6B">
              <w:rPr>
                <w:rFonts w:ascii="Calibri" w:hAnsi="Calibri" w:cs="Calibri"/>
                <w:sz w:val="16"/>
                <w:szCs w:val="16"/>
              </w:rPr>
              <w:t>Снос</w:t>
            </w:r>
            <w:r w:rsidRPr="00535A6B">
              <w:rPr>
                <w:rFonts w:ascii="Arial AMU" w:hAnsi="Arial AMU" w:cs="Arial"/>
                <w:sz w:val="16"/>
                <w:szCs w:val="16"/>
              </w:rPr>
              <w:t xml:space="preserve"> </w:t>
            </w:r>
            <w:r w:rsidRPr="00535A6B">
              <w:rPr>
                <w:rFonts w:ascii="Calibri" w:hAnsi="Calibri" w:cs="Calibri"/>
                <w:sz w:val="16"/>
                <w:szCs w:val="16"/>
              </w:rPr>
              <w:t>асфальтобетонного</w:t>
            </w:r>
            <w:r w:rsidRPr="00535A6B">
              <w:rPr>
                <w:rFonts w:ascii="Arial AMU" w:hAnsi="Arial AMU" w:cs="Arial"/>
                <w:sz w:val="16"/>
                <w:szCs w:val="16"/>
              </w:rPr>
              <w:t xml:space="preserve"> </w:t>
            </w:r>
            <w:r w:rsidRPr="00535A6B">
              <w:rPr>
                <w:rFonts w:ascii="Calibri" w:hAnsi="Calibri" w:cs="Calibri"/>
                <w:sz w:val="16"/>
                <w:szCs w:val="16"/>
              </w:rPr>
              <w:t>покрытия</w:t>
            </w:r>
            <w:r w:rsidRPr="00535A6B">
              <w:rPr>
                <w:rFonts w:ascii="Arial AMU" w:hAnsi="Arial AMU" w:cs="Arial"/>
                <w:sz w:val="16"/>
                <w:szCs w:val="16"/>
              </w:rPr>
              <w:t xml:space="preserve"> /17900</w:t>
            </w:r>
            <w:r w:rsidRPr="00535A6B">
              <w:rPr>
                <w:rFonts w:ascii="Arial AMU" w:hAnsi="Arial AMU" w:cs="Arial AMU"/>
                <w:sz w:val="16"/>
                <w:szCs w:val="16"/>
              </w:rPr>
              <w:t>քմ</w:t>
            </w:r>
            <w:r w:rsidRPr="00535A6B">
              <w:rPr>
                <w:rFonts w:ascii="Arial AMU" w:hAnsi="Arial AMU" w:cs="Arial"/>
                <w:sz w:val="16"/>
                <w:szCs w:val="16"/>
              </w:rPr>
              <w:t>/</w:t>
            </w:r>
          </w:p>
        </w:tc>
        <w:tc>
          <w:tcPr>
            <w:tcW w:w="756" w:type="dxa"/>
            <w:vMerge w:val="restart"/>
            <w:tcBorders>
              <w:top w:val="nil"/>
              <w:left w:val="single" w:sz="4" w:space="0" w:color="auto"/>
              <w:bottom w:val="single" w:sz="4" w:space="0" w:color="000000"/>
              <w:right w:val="single" w:sz="4" w:space="0" w:color="auto"/>
            </w:tcBorders>
            <w:shd w:val="clear" w:color="auto" w:fill="auto"/>
            <w:vAlign w:val="center"/>
            <w:hideMark/>
          </w:tcPr>
          <w:p w14:paraId="3C970BD0"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3</w:t>
            </w:r>
            <w:r w:rsidRPr="00535A6B">
              <w:rPr>
                <w:rFonts w:ascii="Arial AMU" w:hAnsi="Arial AMU" w:cs="Arial"/>
                <w:sz w:val="16"/>
                <w:szCs w:val="16"/>
                <w:vertAlign w:val="superscript"/>
              </w:rPr>
              <w:br/>
            </w:r>
            <w:r w:rsidRPr="00535A6B">
              <w:rPr>
                <w:rFonts w:ascii="Calibri" w:hAnsi="Calibri" w:cs="Calibri"/>
                <w:sz w:val="16"/>
                <w:szCs w:val="16"/>
                <w:vertAlign w:val="superscript"/>
              </w:rPr>
              <w:t>м</w:t>
            </w:r>
            <w:r w:rsidRPr="00535A6B">
              <w:rPr>
                <w:rFonts w:ascii="Arial AMU" w:hAnsi="Arial AMU" w:cs="Arial"/>
                <w:sz w:val="16"/>
                <w:szCs w:val="16"/>
                <w:vertAlign w:val="superscript"/>
              </w:rPr>
              <w:t>3</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9ACFBCA"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895</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4C4423F6"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4.92000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6D247B51"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4403.400000</w:t>
            </w:r>
          </w:p>
        </w:tc>
        <w:tc>
          <w:tcPr>
            <w:tcW w:w="36" w:type="dxa"/>
            <w:vAlign w:val="center"/>
            <w:hideMark/>
          </w:tcPr>
          <w:p w14:paraId="2B9BC24C" w14:textId="77777777" w:rsidR="00DB6DC5" w:rsidRPr="00535A6B" w:rsidRDefault="00DB6DC5" w:rsidP="00AB3E0B">
            <w:pPr>
              <w:rPr>
                <w:rFonts w:ascii="Arial AMU" w:hAnsi="Arial AMU"/>
                <w:sz w:val="20"/>
                <w:szCs w:val="20"/>
              </w:rPr>
            </w:pPr>
          </w:p>
        </w:tc>
      </w:tr>
      <w:tr w:rsidR="00DB6DC5" w:rsidRPr="00535A6B" w14:paraId="31A9D618"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00D97DFF"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2C33E6F"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073EF4E8"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15461953"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D46475A"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4C2C20BF"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53F127D6"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5921E86" w14:textId="77777777" w:rsidR="00DB6DC5" w:rsidRPr="00535A6B" w:rsidRDefault="00DB6DC5" w:rsidP="00AB3E0B">
            <w:pPr>
              <w:jc w:val="center"/>
              <w:rPr>
                <w:rFonts w:ascii="Arial AMU" w:hAnsi="Arial AMU" w:cs="Arial"/>
                <w:b/>
                <w:bCs/>
                <w:sz w:val="16"/>
                <w:szCs w:val="16"/>
              </w:rPr>
            </w:pPr>
          </w:p>
        </w:tc>
      </w:tr>
      <w:tr w:rsidR="00DB6DC5" w:rsidRPr="00535A6B" w14:paraId="57BBB778"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B872145"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6A144A00"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767DE75"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56CDFD07"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770DD2B"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FE19C79"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0D3CD6B4"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2057DE5" w14:textId="77777777" w:rsidR="00DB6DC5" w:rsidRPr="00535A6B" w:rsidRDefault="00DB6DC5" w:rsidP="00AB3E0B">
            <w:pPr>
              <w:rPr>
                <w:rFonts w:ascii="Arial AMU" w:hAnsi="Arial AMU"/>
                <w:sz w:val="20"/>
                <w:szCs w:val="20"/>
              </w:rPr>
            </w:pPr>
          </w:p>
        </w:tc>
      </w:tr>
      <w:tr w:rsidR="00DB6DC5" w:rsidRPr="00535A6B" w14:paraId="500F2973" w14:textId="77777777" w:rsidTr="00AB3E0B">
        <w:trPr>
          <w:trHeight w:val="540"/>
        </w:trPr>
        <w:tc>
          <w:tcPr>
            <w:tcW w:w="398" w:type="dxa"/>
            <w:vMerge/>
            <w:tcBorders>
              <w:top w:val="nil"/>
              <w:left w:val="single" w:sz="4" w:space="0" w:color="auto"/>
              <w:bottom w:val="single" w:sz="4" w:space="0" w:color="000000"/>
              <w:right w:val="single" w:sz="4" w:space="0" w:color="auto"/>
            </w:tcBorders>
            <w:vAlign w:val="center"/>
            <w:hideMark/>
          </w:tcPr>
          <w:p w14:paraId="577A6B68"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0E775571"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13158FAB"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D354EC4"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11B7F28"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6EA0615"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AF84AB0"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25633D4" w14:textId="77777777" w:rsidR="00DB6DC5" w:rsidRPr="00535A6B" w:rsidRDefault="00DB6DC5" w:rsidP="00AB3E0B">
            <w:pPr>
              <w:rPr>
                <w:rFonts w:ascii="Arial AMU" w:hAnsi="Arial AMU"/>
                <w:sz w:val="20"/>
                <w:szCs w:val="20"/>
              </w:rPr>
            </w:pPr>
          </w:p>
        </w:tc>
      </w:tr>
      <w:tr w:rsidR="00DB6DC5" w:rsidRPr="00535A6B" w14:paraId="1C7EC35E"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B60E0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2</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344CF9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C310-13</w:t>
            </w:r>
            <w:r w:rsidRPr="00535A6B">
              <w:rPr>
                <w:rFonts w:ascii="Arial AMU" w:hAnsi="Arial AMU" w:cs="Arial"/>
                <w:sz w:val="16"/>
                <w:szCs w:val="16"/>
              </w:rPr>
              <w:br/>
              <w:t>ï.Ù.Ï. 29</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DC1AAF"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ÞÇÝ. ³ÕµÇ Ñ³í³ùáõÙ, µ³ñÓáõÙ ÇÝùÝ³Ã³÷»ñÇ íñ³ »õ ï»Õ³÷áËáõÙ 13ÏÙ</w:t>
            </w:r>
            <w:r w:rsidRPr="00535A6B">
              <w:rPr>
                <w:rFonts w:ascii="Arial AMU" w:hAnsi="Arial AMU" w:cs="Arial"/>
                <w:sz w:val="16"/>
                <w:szCs w:val="16"/>
              </w:rPr>
              <w:br/>
            </w:r>
            <w:r w:rsidRPr="00535A6B">
              <w:rPr>
                <w:rFonts w:ascii="Calibri" w:hAnsi="Calibri" w:cs="Calibri"/>
                <w:sz w:val="16"/>
                <w:szCs w:val="16"/>
              </w:rPr>
              <w:t>Погрузка</w:t>
            </w:r>
            <w:r w:rsidRPr="00535A6B">
              <w:rPr>
                <w:rFonts w:ascii="Arial AMU" w:hAnsi="Arial AMU" w:cs="Arial"/>
                <w:sz w:val="16"/>
                <w:szCs w:val="16"/>
              </w:rPr>
              <w:t xml:space="preserve"> </w:t>
            </w:r>
            <w:r w:rsidRPr="00535A6B">
              <w:rPr>
                <w:rFonts w:ascii="Calibri" w:hAnsi="Calibri" w:cs="Calibri"/>
                <w:sz w:val="16"/>
                <w:szCs w:val="16"/>
              </w:rPr>
              <w:t>строй</w:t>
            </w:r>
            <w:r w:rsidRPr="00535A6B">
              <w:rPr>
                <w:rFonts w:ascii="Arial AMU" w:hAnsi="Arial AMU" w:cs="Arial"/>
                <w:sz w:val="16"/>
                <w:szCs w:val="16"/>
              </w:rPr>
              <w:t xml:space="preserve">. </w:t>
            </w:r>
            <w:r w:rsidRPr="00535A6B">
              <w:rPr>
                <w:rFonts w:ascii="Calibri" w:hAnsi="Calibri" w:cs="Calibri"/>
                <w:sz w:val="16"/>
                <w:szCs w:val="16"/>
              </w:rPr>
              <w:t>мусора</w:t>
            </w:r>
            <w:r w:rsidRPr="00535A6B">
              <w:rPr>
                <w:rFonts w:ascii="Arial AMU" w:hAnsi="Arial AMU" w:cs="Arial"/>
                <w:sz w:val="16"/>
                <w:szCs w:val="16"/>
              </w:rPr>
              <w:t xml:space="preserve">, </w:t>
            </w:r>
            <w:r w:rsidRPr="00535A6B">
              <w:rPr>
                <w:rFonts w:ascii="Calibri" w:hAnsi="Calibri" w:cs="Calibri"/>
                <w:sz w:val="16"/>
                <w:szCs w:val="16"/>
              </w:rPr>
              <w:t>излишной</w:t>
            </w:r>
            <w:r w:rsidRPr="00535A6B">
              <w:rPr>
                <w:rFonts w:ascii="Arial AMU" w:hAnsi="Arial AMU" w:cs="Arial"/>
                <w:sz w:val="16"/>
                <w:szCs w:val="16"/>
              </w:rPr>
              <w:t xml:space="preserve"> </w:t>
            </w:r>
            <w:r w:rsidRPr="00535A6B">
              <w:rPr>
                <w:rFonts w:ascii="Calibri" w:hAnsi="Calibri" w:cs="Calibri"/>
                <w:sz w:val="16"/>
                <w:szCs w:val="16"/>
              </w:rPr>
              <w:t>почвы</w:t>
            </w:r>
            <w:r w:rsidRPr="00535A6B">
              <w:rPr>
                <w:rFonts w:ascii="Arial AMU" w:hAnsi="Arial AMU" w:cs="Arial"/>
                <w:sz w:val="16"/>
                <w:szCs w:val="16"/>
              </w:rPr>
              <w:t xml:space="preserve">, </w:t>
            </w:r>
            <w:r w:rsidRPr="00535A6B">
              <w:rPr>
                <w:rFonts w:ascii="Calibri" w:hAnsi="Calibri" w:cs="Calibri"/>
                <w:sz w:val="16"/>
                <w:szCs w:val="16"/>
              </w:rPr>
              <w:t>на</w:t>
            </w:r>
            <w:r w:rsidRPr="00535A6B">
              <w:rPr>
                <w:rFonts w:ascii="Arial AMU" w:hAnsi="Arial AMU" w:cs="Arial"/>
                <w:sz w:val="16"/>
                <w:szCs w:val="16"/>
              </w:rPr>
              <w:t xml:space="preserve"> </w:t>
            </w:r>
            <w:r w:rsidRPr="00535A6B">
              <w:rPr>
                <w:rFonts w:ascii="Calibri" w:hAnsi="Calibri" w:cs="Calibri"/>
                <w:sz w:val="16"/>
                <w:szCs w:val="16"/>
              </w:rPr>
              <w:t>самосвалы</w:t>
            </w:r>
            <w:r w:rsidRPr="00535A6B">
              <w:rPr>
                <w:rFonts w:ascii="Arial AMU" w:hAnsi="Arial AMU" w:cs="Arial"/>
                <w:sz w:val="16"/>
                <w:szCs w:val="16"/>
              </w:rPr>
              <w:t xml:space="preserve"> </w:t>
            </w:r>
            <w:r w:rsidRPr="00535A6B">
              <w:rPr>
                <w:rFonts w:ascii="Calibri" w:hAnsi="Calibri" w:cs="Calibri"/>
                <w:sz w:val="16"/>
                <w:szCs w:val="16"/>
              </w:rPr>
              <w:t>и</w:t>
            </w:r>
            <w:r w:rsidRPr="00535A6B">
              <w:rPr>
                <w:rFonts w:ascii="Arial AMU" w:hAnsi="Arial AMU" w:cs="Arial"/>
                <w:sz w:val="16"/>
                <w:szCs w:val="16"/>
              </w:rPr>
              <w:t xml:space="preserve"> </w:t>
            </w:r>
            <w:r w:rsidRPr="00535A6B">
              <w:rPr>
                <w:rFonts w:ascii="Calibri" w:hAnsi="Calibri" w:cs="Calibri"/>
                <w:sz w:val="16"/>
                <w:szCs w:val="16"/>
              </w:rPr>
              <w:t>и</w:t>
            </w:r>
            <w:r w:rsidRPr="00535A6B">
              <w:rPr>
                <w:rFonts w:ascii="Arial AMU" w:hAnsi="Arial AMU" w:cs="Arial"/>
                <w:sz w:val="16"/>
                <w:szCs w:val="16"/>
              </w:rPr>
              <w:t xml:space="preserve"> </w:t>
            </w:r>
            <w:r w:rsidRPr="00535A6B">
              <w:rPr>
                <w:rFonts w:ascii="Calibri" w:hAnsi="Calibri" w:cs="Calibri"/>
                <w:sz w:val="16"/>
                <w:szCs w:val="16"/>
              </w:rPr>
              <w:t>транспортировка</w:t>
            </w:r>
            <w:r w:rsidRPr="00535A6B">
              <w:rPr>
                <w:rFonts w:ascii="Arial AMU" w:hAnsi="Arial AMU" w:cs="Arial"/>
                <w:sz w:val="16"/>
                <w:szCs w:val="16"/>
              </w:rPr>
              <w:t xml:space="preserve"> </w:t>
            </w:r>
            <w:r w:rsidRPr="00535A6B">
              <w:rPr>
                <w:rFonts w:ascii="Calibri" w:hAnsi="Calibri" w:cs="Calibri"/>
                <w:sz w:val="16"/>
                <w:szCs w:val="16"/>
              </w:rPr>
              <w:t>до</w:t>
            </w:r>
            <w:r w:rsidRPr="00535A6B">
              <w:rPr>
                <w:rFonts w:ascii="Arial AMU" w:hAnsi="Arial AMU" w:cs="Arial"/>
                <w:sz w:val="16"/>
                <w:szCs w:val="16"/>
              </w:rPr>
              <w:t xml:space="preserve"> 13 </w:t>
            </w:r>
            <w:r w:rsidRPr="00535A6B">
              <w:rPr>
                <w:rFonts w:ascii="Calibri" w:hAnsi="Calibri" w:cs="Calibri"/>
                <w:sz w:val="16"/>
                <w:szCs w:val="16"/>
              </w:rPr>
              <w:t>км</w:t>
            </w:r>
          </w:p>
        </w:tc>
        <w:tc>
          <w:tcPr>
            <w:tcW w:w="756" w:type="dxa"/>
            <w:vMerge w:val="restart"/>
            <w:tcBorders>
              <w:top w:val="nil"/>
              <w:left w:val="single" w:sz="4" w:space="0" w:color="auto"/>
              <w:bottom w:val="single" w:sz="4" w:space="0" w:color="000000"/>
              <w:right w:val="single" w:sz="4" w:space="0" w:color="auto"/>
            </w:tcBorders>
            <w:shd w:val="clear" w:color="auto" w:fill="auto"/>
            <w:vAlign w:val="center"/>
            <w:hideMark/>
          </w:tcPr>
          <w:p w14:paraId="03F89514"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ï</w:t>
            </w:r>
            <w:r w:rsidRPr="00535A6B">
              <w:rPr>
                <w:rFonts w:ascii="Arial AMU" w:hAnsi="Arial AMU" w:cs="Arial"/>
                <w:sz w:val="16"/>
                <w:szCs w:val="16"/>
              </w:rPr>
              <w:br/>
            </w:r>
            <w:r w:rsidRPr="00535A6B">
              <w:rPr>
                <w:rFonts w:ascii="Calibri" w:hAnsi="Calibri" w:cs="Calibri"/>
                <w:sz w:val="16"/>
                <w:szCs w:val="16"/>
              </w:rPr>
              <w:t>тн</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27BCA26"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5178.40</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12070241"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4.24000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31EE2133"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21956.416000</w:t>
            </w:r>
          </w:p>
        </w:tc>
        <w:tc>
          <w:tcPr>
            <w:tcW w:w="36" w:type="dxa"/>
            <w:vAlign w:val="center"/>
            <w:hideMark/>
          </w:tcPr>
          <w:p w14:paraId="177C741A" w14:textId="77777777" w:rsidR="00DB6DC5" w:rsidRPr="00535A6B" w:rsidRDefault="00DB6DC5" w:rsidP="00AB3E0B">
            <w:pPr>
              <w:rPr>
                <w:rFonts w:ascii="Arial AMU" w:hAnsi="Arial AMU"/>
                <w:sz w:val="20"/>
                <w:szCs w:val="20"/>
              </w:rPr>
            </w:pPr>
          </w:p>
        </w:tc>
      </w:tr>
      <w:tr w:rsidR="00DB6DC5" w:rsidRPr="00535A6B" w14:paraId="2D70AE8F"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4619B049"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628CB0C4"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A663DA6"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4F57D91A"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830A571"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D47C893"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5E6983A"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A6AC768" w14:textId="77777777" w:rsidR="00DB6DC5" w:rsidRPr="00535A6B" w:rsidRDefault="00DB6DC5" w:rsidP="00AB3E0B">
            <w:pPr>
              <w:jc w:val="center"/>
              <w:rPr>
                <w:rFonts w:ascii="Arial AMU" w:hAnsi="Arial AMU" w:cs="Arial"/>
                <w:b/>
                <w:bCs/>
                <w:sz w:val="16"/>
                <w:szCs w:val="16"/>
              </w:rPr>
            </w:pPr>
          </w:p>
        </w:tc>
      </w:tr>
      <w:tr w:rsidR="00DB6DC5" w:rsidRPr="00535A6B" w14:paraId="33650274"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6E56C41"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A76DE51"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D3BA80F"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4AB3118"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6876A6A"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40A58B8"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BFA807B"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41FCF6A" w14:textId="77777777" w:rsidR="00DB6DC5" w:rsidRPr="00535A6B" w:rsidRDefault="00DB6DC5" w:rsidP="00AB3E0B">
            <w:pPr>
              <w:rPr>
                <w:rFonts w:ascii="Arial AMU" w:hAnsi="Arial AMU"/>
                <w:sz w:val="20"/>
                <w:szCs w:val="20"/>
              </w:rPr>
            </w:pPr>
          </w:p>
        </w:tc>
      </w:tr>
      <w:tr w:rsidR="00DB6DC5" w:rsidRPr="00535A6B" w14:paraId="72D63AE1" w14:textId="77777777" w:rsidTr="00AB3E0B">
        <w:trPr>
          <w:trHeight w:val="525"/>
        </w:trPr>
        <w:tc>
          <w:tcPr>
            <w:tcW w:w="398" w:type="dxa"/>
            <w:vMerge/>
            <w:tcBorders>
              <w:top w:val="nil"/>
              <w:left w:val="single" w:sz="4" w:space="0" w:color="auto"/>
              <w:bottom w:val="single" w:sz="4" w:space="0" w:color="000000"/>
              <w:right w:val="single" w:sz="4" w:space="0" w:color="auto"/>
            </w:tcBorders>
            <w:vAlign w:val="center"/>
            <w:hideMark/>
          </w:tcPr>
          <w:p w14:paraId="451BFA07"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5D53A8DF"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6D82540B"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BDF0C74"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6ED8BB0"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1214DF11"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5BE5A07"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290A9FE" w14:textId="77777777" w:rsidR="00DB6DC5" w:rsidRPr="00535A6B" w:rsidRDefault="00DB6DC5" w:rsidP="00AB3E0B">
            <w:pPr>
              <w:rPr>
                <w:rFonts w:ascii="Arial AMU" w:hAnsi="Arial AMU"/>
                <w:sz w:val="20"/>
                <w:szCs w:val="20"/>
              </w:rPr>
            </w:pPr>
          </w:p>
        </w:tc>
      </w:tr>
      <w:tr w:rsidR="00DB6DC5" w:rsidRPr="00535A6B" w14:paraId="51CEABA0"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9DC021"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1</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E0652B"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P 16-5-B</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95D86C"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²ëý³Éï³µ»ïáÝ» Í³ÍÏáõÛÃÇ ÷áë³ÛÇÝ Ýáñá·áõÙ ÙÇÙã¨ 25 Ù2 Ù³Ï»ñ»ëáí, Ñ=5ëÙ /Îïñï»É  ³ëý³Éïµ»ïáÝÇ »½ñ»ñÁ ,Ù³ùñ»É ÑÇÙÝ³ï³ÏÁ ,»ñ»ëå³ï»É µÇïáõÙáí Ïïñï³Í Ù³ë»ñÇ  ï»Õ»ñÁ, áñÇó Ñ»ïá ÉóÝ»É ³/µ»ïáÝÁ ¨ ·É¹áÝ»É </w:t>
            </w:r>
            <w:r w:rsidRPr="00535A6B">
              <w:rPr>
                <w:rFonts w:ascii="Calibri" w:hAnsi="Calibri" w:cs="Calibri"/>
                <w:sz w:val="16"/>
                <w:szCs w:val="16"/>
              </w:rPr>
              <w:t>Ремонт</w:t>
            </w:r>
            <w:r w:rsidRPr="00535A6B">
              <w:rPr>
                <w:rFonts w:ascii="Arial AMU" w:hAnsi="Arial AMU" w:cs="Arial"/>
                <w:sz w:val="16"/>
                <w:szCs w:val="16"/>
              </w:rPr>
              <w:t xml:space="preserve"> </w:t>
            </w:r>
            <w:r w:rsidRPr="00535A6B">
              <w:rPr>
                <w:rFonts w:ascii="Calibri" w:hAnsi="Calibri" w:cs="Calibri"/>
                <w:sz w:val="16"/>
                <w:szCs w:val="16"/>
              </w:rPr>
              <w:t>асфальтобетонного</w:t>
            </w:r>
            <w:r w:rsidRPr="00535A6B">
              <w:rPr>
                <w:rFonts w:ascii="Arial AMU" w:hAnsi="Arial AMU" w:cs="Arial"/>
                <w:sz w:val="16"/>
                <w:szCs w:val="16"/>
              </w:rPr>
              <w:t xml:space="preserve"> </w:t>
            </w:r>
            <w:r w:rsidRPr="00535A6B">
              <w:rPr>
                <w:rFonts w:ascii="Calibri" w:hAnsi="Calibri" w:cs="Calibri"/>
                <w:sz w:val="16"/>
                <w:szCs w:val="16"/>
              </w:rPr>
              <w:t>покрытия</w:t>
            </w:r>
            <w:r w:rsidRPr="00535A6B">
              <w:rPr>
                <w:rFonts w:ascii="Arial AMU" w:hAnsi="Arial AMU" w:cs="Arial"/>
                <w:sz w:val="16"/>
                <w:szCs w:val="16"/>
              </w:rPr>
              <w:t xml:space="preserve"> </w:t>
            </w:r>
            <w:r w:rsidRPr="00535A6B">
              <w:rPr>
                <w:rFonts w:ascii="Calibri" w:hAnsi="Calibri" w:cs="Calibri"/>
                <w:sz w:val="16"/>
                <w:szCs w:val="16"/>
              </w:rPr>
              <w:t>ямы</w:t>
            </w:r>
            <w:r w:rsidRPr="00535A6B">
              <w:rPr>
                <w:rFonts w:ascii="Arial AMU" w:hAnsi="Arial AMU" w:cs="Arial"/>
                <w:sz w:val="16"/>
                <w:szCs w:val="16"/>
              </w:rPr>
              <w:t xml:space="preserve"> </w:t>
            </w:r>
            <w:r w:rsidRPr="00535A6B">
              <w:rPr>
                <w:rFonts w:ascii="Calibri" w:hAnsi="Calibri" w:cs="Calibri"/>
                <w:sz w:val="16"/>
                <w:szCs w:val="16"/>
              </w:rPr>
              <w:t>до</w:t>
            </w:r>
            <w:r w:rsidRPr="00535A6B">
              <w:rPr>
                <w:rFonts w:ascii="Arial AMU" w:hAnsi="Arial AMU" w:cs="Arial"/>
                <w:sz w:val="16"/>
                <w:szCs w:val="16"/>
              </w:rPr>
              <w:t xml:space="preserve"> 25 </w:t>
            </w:r>
            <w:r w:rsidRPr="00535A6B">
              <w:rPr>
                <w:rFonts w:ascii="Calibri" w:hAnsi="Calibri" w:cs="Calibri"/>
                <w:sz w:val="16"/>
                <w:szCs w:val="16"/>
              </w:rPr>
              <w:t>кв</w:t>
            </w:r>
            <w:r w:rsidRPr="00535A6B">
              <w:rPr>
                <w:rFonts w:ascii="Arial AMU" w:hAnsi="Arial AMU" w:cs="Arial"/>
                <w:sz w:val="16"/>
                <w:szCs w:val="16"/>
              </w:rPr>
              <w:t>.</w:t>
            </w:r>
            <w:r w:rsidRPr="00535A6B">
              <w:rPr>
                <w:rFonts w:ascii="Calibri" w:hAnsi="Calibri" w:cs="Calibri"/>
                <w:sz w:val="16"/>
                <w:szCs w:val="16"/>
              </w:rPr>
              <w:t>м</w:t>
            </w:r>
            <w:r w:rsidRPr="00535A6B">
              <w:rPr>
                <w:rFonts w:ascii="Arial AMU" w:hAnsi="Arial AMU" w:cs="Arial"/>
                <w:sz w:val="16"/>
                <w:szCs w:val="16"/>
              </w:rPr>
              <w:t xml:space="preserve">. </w:t>
            </w:r>
            <w:r w:rsidRPr="00535A6B">
              <w:rPr>
                <w:rFonts w:ascii="Calibri" w:hAnsi="Calibri" w:cs="Calibri"/>
                <w:sz w:val="16"/>
                <w:szCs w:val="16"/>
              </w:rPr>
              <w:t>поверхность</w:t>
            </w:r>
            <w:r w:rsidRPr="00535A6B">
              <w:rPr>
                <w:rFonts w:ascii="Arial AMU" w:hAnsi="Arial AMU" w:cs="Arial"/>
                <w:sz w:val="16"/>
                <w:szCs w:val="16"/>
              </w:rPr>
              <w:t>, h=5</w:t>
            </w:r>
            <w:r w:rsidRPr="00535A6B">
              <w:rPr>
                <w:rFonts w:ascii="Calibri" w:hAnsi="Calibri" w:cs="Calibri"/>
                <w:sz w:val="16"/>
                <w:szCs w:val="16"/>
              </w:rPr>
              <w:t>см</w:t>
            </w:r>
            <w:r w:rsidRPr="00535A6B">
              <w:rPr>
                <w:rFonts w:ascii="Arial AMU" w:hAnsi="Arial AMU" w:cs="Arial"/>
                <w:sz w:val="16"/>
                <w:szCs w:val="16"/>
              </w:rPr>
              <w:t xml:space="preserve">/ </w:t>
            </w:r>
            <w:r w:rsidRPr="00535A6B">
              <w:rPr>
                <w:rFonts w:ascii="Calibri" w:hAnsi="Calibri" w:cs="Calibri"/>
                <w:sz w:val="16"/>
                <w:szCs w:val="16"/>
              </w:rPr>
              <w:t>обрезать</w:t>
            </w:r>
            <w:r w:rsidRPr="00535A6B">
              <w:rPr>
                <w:rFonts w:ascii="Arial AMU" w:hAnsi="Arial AMU" w:cs="Arial"/>
                <w:sz w:val="16"/>
                <w:szCs w:val="16"/>
              </w:rPr>
              <w:t xml:space="preserve"> </w:t>
            </w:r>
            <w:r w:rsidRPr="00535A6B">
              <w:rPr>
                <w:rFonts w:ascii="Calibri" w:hAnsi="Calibri" w:cs="Calibri"/>
                <w:sz w:val="16"/>
                <w:szCs w:val="16"/>
              </w:rPr>
              <w:t>края</w:t>
            </w:r>
            <w:r w:rsidRPr="00535A6B">
              <w:rPr>
                <w:rFonts w:ascii="Arial AMU" w:hAnsi="Arial AMU" w:cs="Arial"/>
                <w:sz w:val="16"/>
                <w:szCs w:val="16"/>
              </w:rPr>
              <w:t xml:space="preserve"> </w:t>
            </w:r>
            <w:r w:rsidRPr="00535A6B">
              <w:rPr>
                <w:rFonts w:ascii="Calibri" w:hAnsi="Calibri" w:cs="Calibri"/>
                <w:sz w:val="16"/>
                <w:szCs w:val="16"/>
              </w:rPr>
              <w:t>асфальтобетона</w:t>
            </w:r>
            <w:r w:rsidRPr="00535A6B">
              <w:rPr>
                <w:rFonts w:ascii="Arial AMU" w:hAnsi="Arial AMU" w:cs="Arial"/>
                <w:sz w:val="16"/>
                <w:szCs w:val="16"/>
              </w:rPr>
              <w:t xml:space="preserve">, </w:t>
            </w:r>
            <w:r w:rsidRPr="00535A6B">
              <w:rPr>
                <w:rFonts w:ascii="Calibri" w:hAnsi="Calibri" w:cs="Calibri"/>
                <w:sz w:val="16"/>
                <w:szCs w:val="16"/>
              </w:rPr>
              <w:t>зачистить</w:t>
            </w:r>
            <w:r w:rsidRPr="00535A6B">
              <w:rPr>
                <w:rFonts w:ascii="Arial AMU" w:hAnsi="Arial AMU" w:cs="Arial"/>
                <w:sz w:val="16"/>
                <w:szCs w:val="16"/>
              </w:rPr>
              <w:t xml:space="preserve"> </w:t>
            </w:r>
            <w:r w:rsidRPr="00535A6B">
              <w:rPr>
                <w:rFonts w:ascii="Calibri" w:hAnsi="Calibri" w:cs="Calibri"/>
                <w:sz w:val="16"/>
                <w:szCs w:val="16"/>
              </w:rPr>
              <w:t>основание</w:t>
            </w:r>
            <w:r w:rsidRPr="00535A6B">
              <w:rPr>
                <w:rFonts w:ascii="Arial AMU" w:hAnsi="Arial AMU" w:cs="Arial"/>
                <w:sz w:val="16"/>
                <w:szCs w:val="16"/>
              </w:rPr>
              <w:t xml:space="preserve">, </w:t>
            </w:r>
            <w:r w:rsidRPr="00535A6B">
              <w:rPr>
                <w:rFonts w:ascii="Calibri" w:hAnsi="Calibri" w:cs="Calibri"/>
                <w:sz w:val="16"/>
                <w:szCs w:val="16"/>
              </w:rPr>
              <w:t>места</w:t>
            </w:r>
            <w:r w:rsidRPr="00535A6B">
              <w:rPr>
                <w:rFonts w:ascii="Arial AMU" w:hAnsi="Arial AMU" w:cs="Arial"/>
                <w:sz w:val="16"/>
                <w:szCs w:val="16"/>
              </w:rPr>
              <w:t xml:space="preserve"> </w:t>
            </w:r>
            <w:r w:rsidRPr="00535A6B">
              <w:rPr>
                <w:rFonts w:ascii="Calibri" w:hAnsi="Calibri" w:cs="Calibri"/>
                <w:sz w:val="16"/>
                <w:szCs w:val="16"/>
              </w:rPr>
              <w:t>срезов</w:t>
            </w:r>
            <w:r w:rsidRPr="00535A6B">
              <w:rPr>
                <w:rFonts w:ascii="Arial AMU" w:hAnsi="Arial AMU" w:cs="Arial"/>
                <w:sz w:val="16"/>
                <w:szCs w:val="16"/>
              </w:rPr>
              <w:t xml:space="preserve"> </w:t>
            </w:r>
            <w:r w:rsidRPr="00535A6B">
              <w:rPr>
                <w:rFonts w:ascii="Calibri" w:hAnsi="Calibri" w:cs="Calibri"/>
                <w:sz w:val="16"/>
                <w:szCs w:val="16"/>
              </w:rPr>
              <w:t>замазать</w:t>
            </w:r>
            <w:r w:rsidRPr="00535A6B">
              <w:rPr>
                <w:rFonts w:ascii="Arial AMU" w:hAnsi="Arial AMU" w:cs="Arial"/>
                <w:sz w:val="16"/>
                <w:szCs w:val="16"/>
              </w:rPr>
              <w:t xml:space="preserve"> </w:t>
            </w:r>
            <w:r w:rsidRPr="00535A6B">
              <w:rPr>
                <w:rFonts w:ascii="Calibri" w:hAnsi="Calibri" w:cs="Calibri"/>
                <w:sz w:val="16"/>
                <w:szCs w:val="16"/>
              </w:rPr>
              <w:t>битумом</w:t>
            </w:r>
            <w:r w:rsidRPr="00535A6B">
              <w:rPr>
                <w:rFonts w:ascii="Arial AMU" w:hAnsi="Arial AMU" w:cs="Arial"/>
                <w:sz w:val="16"/>
                <w:szCs w:val="16"/>
              </w:rPr>
              <w:t xml:space="preserve">, </w:t>
            </w:r>
            <w:r w:rsidRPr="00535A6B">
              <w:rPr>
                <w:rFonts w:ascii="Calibri" w:hAnsi="Calibri" w:cs="Calibri"/>
                <w:sz w:val="16"/>
                <w:szCs w:val="16"/>
              </w:rPr>
              <w:t>после</w:t>
            </w:r>
            <w:r w:rsidRPr="00535A6B">
              <w:rPr>
                <w:rFonts w:ascii="Arial AMU" w:hAnsi="Arial AMU" w:cs="Arial"/>
                <w:sz w:val="16"/>
                <w:szCs w:val="16"/>
              </w:rPr>
              <w:t xml:space="preserve"> </w:t>
            </w:r>
            <w:r w:rsidRPr="00535A6B">
              <w:rPr>
                <w:rFonts w:ascii="Calibri" w:hAnsi="Calibri" w:cs="Calibri"/>
                <w:sz w:val="16"/>
                <w:szCs w:val="16"/>
              </w:rPr>
              <w:t>этого</w:t>
            </w:r>
            <w:r w:rsidRPr="00535A6B">
              <w:rPr>
                <w:rFonts w:ascii="Arial AMU" w:hAnsi="Arial AMU" w:cs="Arial"/>
                <w:sz w:val="16"/>
                <w:szCs w:val="16"/>
              </w:rPr>
              <w:t xml:space="preserve"> </w:t>
            </w:r>
            <w:r w:rsidRPr="00535A6B">
              <w:rPr>
                <w:rFonts w:ascii="Calibri" w:hAnsi="Calibri" w:cs="Calibri"/>
                <w:sz w:val="16"/>
                <w:szCs w:val="16"/>
              </w:rPr>
              <w:t>залить</w:t>
            </w:r>
            <w:r w:rsidRPr="00535A6B">
              <w:rPr>
                <w:rFonts w:ascii="Arial AMU" w:hAnsi="Arial AMU" w:cs="Arial"/>
                <w:sz w:val="16"/>
                <w:szCs w:val="16"/>
              </w:rPr>
              <w:t xml:space="preserve"> a/</w:t>
            </w:r>
            <w:r w:rsidRPr="00535A6B">
              <w:rPr>
                <w:rFonts w:ascii="Calibri" w:hAnsi="Calibri" w:cs="Calibri"/>
                <w:sz w:val="16"/>
                <w:szCs w:val="16"/>
              </w:rPr>
              <w:t>бетоном</w:t>
            </w:r>
            <w:r w:rsidRPr="00535A6B">
              <w:rPr>
                <w:rFonts w:ascii="Arial AMU" w:hAnsi="Arial AMU" w:cs="Arial"/>
                <w:sz w:val="16"/>
                <w:szCs w:val="16"/>
              </w:rPr>
              <w:t xml:space="preserve"> </w:t>
            </w:r>
            <w:r w:rsidRPr="00535A6B">
              <w:rPr>
                <w:rFonts w:ascii="Calibri" w:hAnsi="Calibri" w:cs="Calibri"/>
                <w:sz w:val="16"/>
                <w:szCs w:val="16"/>
              </w:rPr>
              <w:t>и</w:t>
            </w:r>
            <w:r w:rsidRPr="00535A6B">
              <w:rPr>
                <w:rFonts w:ascii="Arial AMU" w:hAnsi="Arial AMU" w:cs="Arial"/>
                <w:sz w:val="16"/>
                <w:szCs w:val="16"/>
              </w:rPr>
              <w:t xml:space="preserve"> </w:t>
            </w:r>
            <w:r w:rsidRPr="00535A6B">
              <w:rPr>
                <w:rFonts w:ascii="Calibri" w:hAnsi="Calibri" w:cs="Calibri"/>
                <w:sz w:val="16"/>
                <w:szCs w:val="16"/>
              </w:rPr>
              <w:t>прикатать</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79C6ABF"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մ</w:t>
            </w:r>
            <w:r w:rsidRPr="00535A6B">
              <w:rPr>
                <w:rFonts w:ascii="Arial AMU" w:hAnsi="Arial AMU" w:cs="Arial"/>
                <w:sz w:val="16"/>
                <w:szCs w:val="16"/>
                <w:vertAlign w:val="superscript"/>
              </w:rPr>
              <w:t>2</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6B8051D"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738</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6CA920AB"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5.01000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2F5738FB"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3697.380000</w:t>
            </w:r>
          </w:p>
        </w:tc>
        <w:tc>
          <w:tcPr>
            <w:tcW w:w="36" w:type="dxa"/>
            <w:vAlign w:val="center"/>
            <w:hideMark/>
          </w:tcPr>
          <w:p w14:paraId="4031CE93" w14:textId="77777777" w:rsidR="00DB6DC5" w:rsidRPr="00535A6B" w:rsidRDefault="00DB6DC5" w:rsidP="00AB3E0B">
            <w:pPr>
              <w:rPr>
                <w:rFonts w:ascii="Arial AMU" w:hAnsi="Arial AMU"/>
                <w:sz w:val="20"/>
                <w:szCs w:val="20"/>
              </w:rPr>
            </w:pPr>
          </w:p>
        </w:tc>
      </w:tr>
      <w:tr w:rsidR="00DB6DC5" w:rsidRPr="00535A6B" w14:paraId="080DCD06"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009B0B3F"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570B1580"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F44B062"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692F7F95"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5E3E6B1E"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1BA03EA2"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D8F936E"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817E736" w14:textId="77777777" w:rsidR="00DB6DC5" w:rsidRPr="00535A6B" w:rsidRDefault="00DB6DC5" w:rsidP="00AB3E0B">
            <w:pPr>
              <w:jc w:val="center"/>
              <w:rPr>
                <w:rFonts w:ascii="Arial AMU" w:hAnsi="Arial AMU" w:cs="Arial"/>
                <w:b/>
                <w:bCs/>
                <w:sz w:val="16"/>
                <w:szCs w:val="16"/>
              </w:rPr>
            </w:pPr>
          </w:p>
        </w:tc>
      </w:tr>
      <w:tr w:rsidR="00DB6DC5" w:rsidRPr="00535A6B" w14:paraId="6B7D6DAE"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147F20D2"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6C1AD042"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BB4681D"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30B0F5B"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A58E256"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4EEFD3A2"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196D83F"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2F2E664" w14:textId="77777777" w:rsidR="00DB6DC5" w:rsidRPr="00535A6B" w:rsidRDefault="00DB6DC5" w:rsidP="00AB3E0B">
            <w:pPr>
              <w:rPr>
                <w:rFonts w:ascii="Arial AMU" w:hAnsi="Arial AMU"/>
                <w:sz w:val="20"/>
                <w:szCs w:val="20"/>
              </w:rPr>
            </w:pPr>
          </w:p>
        </w:tc>
      </w:tr>
      <w:tr w:rsidR="00DB6DC5" w:rsidRPr="00535A6B" w14:paraId="6B5F9166" w14:textId="77777777" w:rsidTr="00AB3E0B">
        <w:trPr>
          <w:trHeight w:val="1845"/>
        </w:trPr>
        <w:tc>
          <w:tcPr>
            <w:tcW w:w="398" w:type="dxa"/>
            <w:vMerge/>
            <w:tcBorders>
              <w:top w:val="nil"/>
              <w:left w:val="single" w:sz="4" w:space="0" w:color="auto"/>
              <w:bottom w:val="single" w:sz="4" w:space="0" w:color="000000"/>
              <w:right w:val="single" w:sz="4" w:space="0" w:color="auto"/>
            </w:tcBorders>
            <w:vAlign w:val="center"/>
            <w:hideMark/>
          </w:tcPr>
          <w:p w14:paraId="45E5A705"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6453992"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8BE45D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68A44F6"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18474F2"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0187511E"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F3FA046"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06F47600" w14:textId="77777777" w:rsidR="00DB6DC5" w:rsidRPr="00535A6B" w:rsidRDefault="00DB6DC5" w:rsidP="00AB3E0B">
            <w:pPr>
              <w:rPr>
                <w:rFonts w:ascii="Arial AMU" w:hAnsi="Arial AMU"/>
                <w:sz w:val="20"/>
                <w:szCs w:val="20"/>
              </w:rPr>
            </w:pPr>
          </w:p>
        </w:tc>
      </w:tr>
      <w:tr w:rsidR="00DB6DC5" w:rsidRPr="00535A6B" w14:paraId="26532C06"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59E71F"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2</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046DD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E27-169</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F6F2A7"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Մանրահատիկ ասֆալտբետոնե ծածկույթի իրականացում 3սմ հաստությամբ  /մայթերում/     </w:t>
            </w:r>
            <w:r w:rsidRPr="00535A6B">
              <w:rPr>
                <w:rFonts w:ascii="Arial AMU" w:hAnsi="Arial AMU" w:cs="Arial"/>
                <w:sz w:val="16"/>
                <w:szCs w:val="16"/>
              </w:rPr>
              <w:br/>
            </w:r>
            <w:r w:rsidRPr="00535A6B">
              <w:rPr>
                <w:rFonts w:ascii="Calibri" w:hAnsi="Calibri" w:cs="Calibri"/>
                <w:sz w:val="16"/>
                <w:szCs w:val="16"/>
              </w:rPr>
              <w:t>Выполнение</w:t>
            </w:r>
            <w:r w:rsidRPr="00535A6B">
              <w:rPr>
                <w:rFonts w:ascii="Arial AMU" w:hAnsi="Arial AMU" w:cs="Arial"/>
                <w:sz w:val="16"/>
                <w:szCs w:val="16"/>
              </w:rPr>
              <w:t xml:space="preserve"> </w:t>
            </w:r>
            <w:r w:rsidRPr="00535A6B">
              <w:rPr>
                <w:rFonts w:ascii="Calibri" w:hAnsi="Calibri" w:cs="Calibri"/>
                <w:sz w:val="16"/>
                <w:szCs w:val="16"/>
              </w:rPr>
              <w:t>мелкозернистого</w:t>
            </w:r>
            <w:r w:rsidRPr="00535A6B">
              <w:rPr>
                <w:rFonts w:ascii="Arial AMU" w:hAnsi="Arial AMU" w:cs="Arial"/>
                <w:sz w:val="16"/>
                <w:szCs w:val="16"/>
              </w:rPr>
              <w:t xml:space="preserve"> </w:t>
            </w:r>
            <w:r w:rsidRPr="00535A6B">
              <w:rPr>
                <w:rFonts w:ascii="Calibri" w:hAnsi="Calibri" w:cs="Calibri"/>
                <w:sz w:val="16"/>
                <w:szCs w:val="16"/>
              </w:rPr>
              <w:t>асфальтобетонного</w:t>
            </w:r>
            <w:r w:rsidRPr="00535A6B">
              <w:rPr>
                <w:rFonts w:ascii="Arial AMU" w:hAnsi="Arial AMU" w:cs="Arial"/>
                <w:sz w:val="16"/>
                <w:szCs w:val="16"/>
              </w:rPr>
              <w:t xml:space="preserve"> </w:t>
            </w:r>
            <w:r w:rsidRPr="00535A6B">
              <w:rPr>
                <w:rFonts w:ascii="Calibri" w:hAnsi="Calibri" w:cs="Calibri"/>
                <w:sz w:val="16"/>
                <w:szCs w:val="16"/>
              </w:rPr>
              <w:t>покрытия</w:t>
            </w:r>
            <w:r w:rsidRPr="00535A6B">
              <w:rPr>
                <w:rFonts w:ascii="Arial AMU" w:hAnsi="Arial AMU" w:cs="Arial"/>
                <w:sz w:val="16"/>
                <w:szCs w:val="16"/>
              </w:rPr>
              <w:t xml:space="preserve"> </w:t>
            </w:r>
            <w:r w:rsidRPr="00535A6B">
              <w:rPr>
                <w:rFonts w:ascii="Calibri" w:hAnsi="Calibri" w:cs="Calibri"/>
                <w:sz w:val="16"/>
                <w:szCs w:val="16"/>
              </w:rPr>
              <w:t>толщиной</w:t>
            </w:r>
            <w:r w:rsidRPr="00535A6B">
              <w:rPr>
                <w:rFonts w:ascii="Arial AMU" w:hAnsi="Arial AMU" w:cs="Arial"/>
                <w:sz w:val="16"/>
                <w:szCs w:val="16"/>
              </w:rPr>
              <w:t xml:space="preserve"> 3 </w:t>
            </w:r>
            <w:r w:rsidRPr="00535A6B">
              <w:rPr>
                <w:rFonts w:ascii="Calibri" w:hAnsi="Calibri" w:cs="Calibri"/>
                <w:sz w:val="16"/>
                <w:szCs w:val="16"/>
              </w:rPr>
              <w:t>см</w:t>
            </w:r>
            <w:r w:rsidRPr="00535A6B">
              <w:rPr>
                <w:rFonts w:ascii="Arial AMU" w:hAnsi="Arial AMU" w:cs="Arial"/>
                <w:sz w:val="16"/>
                <w:szCs w:val="16"/>
              </w:rPr>
              <w:t>. /</w:t>
            </w:r>
            <w:r w:rsidRPr="00535A6B">
              <w:rPr>
                <w:rFonts w:ascii="Calibri" w:hAnsi="Calibri" w:cs="Calibri"/>
                <w:sz w:val="16"/>
                <w:szCs w:val="16"/>
              </w:rPr>
              <w:t>в</w:t>
            </w:r>
            <w:r w:rsidRPr="00535A6B">
              <w:rPr>
                <w:rFonts w:ascii="Arial AMU" w:hAnsi="Arial AMU" w:cs="Arial"/>
                <w:sz w:val="16"/>
                <w:szCs w:val="16"/>
              </w:rPr>
              <w:t xml:space="preserve"> </w:t>
            </w:r>
            <w:r w:rsidRPr="00535A6B">
              <w:rPr>
                <w:rFonts w:ascii="Calibri" w:hAnsi="Calibri" w:cs="Calibri"/>
                <w:sz w:val="16"/>
                <w:szCs w:val="16"/>
              </w:rPr>
              <w:t>тратуарах</w:t>
            </w:r>
            <w:r w:rsidRPr="00535A6B">
              <w:rPr>
                <w:rFonts w:ascii="Arial AMU" w:hAnsi="Arial AMU" w:cs="Arial"/>
                <w:sz w:val="16"/>
                <w:szCs w:val="16"/>
              </w:rPr>
              <w:t>/</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0C7BBD3"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2</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97D4840"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220</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26497461"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2.68000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6B0263E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589.600000</w:t>
            </w:r>
          </w:p>
        </w:tc>
        <w:tc>
          <w:tcPr>
            <w:tcW w:w="36" w:type="dxa"/>
            <w:vAlign w:val="center"/>
            <w:hideMark/>
          </w:tcPr>
          <w:p w14:paraId="55BF48A8" w14:textId="77777777" w:rsidR="00DB6DC5" w:rsidRPr="00535A6B" w:rsidRDefault="00DB6DC5" w:rsidP="00AB3E0B">
            <w:pPr>
              <w:rPr>
                <w:rFonts w:ascii="Arial AMU" w:hAnsi="Arial AMU"/>
                <w:sz w:val="20"/>
                <w:szCs w:val="20"/>
              </w:rPr>
            </w:pPr>
          </w:p>
        </w:tc>
      </w:tr>
      <w:tr w:rsidR="00DB6DC5" w:rsidRPr="00535A6B" w14:paraId="47C5457F"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FCCB799"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BAC451E"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AE47641"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199953BD"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A2E2F03"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48CE4627"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C662B9F"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6A44A5A" w14:textId="77777777" w:rsidR="00DB6DC5" w:rsidRPr="00535A6B" w:rsidRDefault="00DB6DC5" w:rsidP="00AB3E0B">
            <w:pPr>
              <w:jc w:val="center"/>
              <w:rPr>
                <w:rFonts w:ascii="Arial AMU" w:hAnsi="Arial AMU" w:cs="Arial"/>
                <w:b/>
                <w:bCs/>
                <w:sz w:val="16"/>
                <w:szCs w:val="16"/>
              </w:rPr>
            </w:pPr>
          </w:p>
        </w:tc>
      </w:tr>
      <w:tr w:rsidR="00DB6DC5" w:rsidRPr="00535A6B" w14:paraId="5A51F620"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7607FB11"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B37A48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10AF9182"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A6DE020"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43BF26F"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2AD058C1"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15E9A215"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EFBBB6C" w14:textId="77777777" w:rsidR="00DB6DC5" w:rsidRPr="00535A6B" w:rsidRDefault="00DB6DC5" w:rsidP="00AB3E0B">
            <w:pPr>
              <w:rPr>
                <w:rFonts w:ascii="Arial AMU" w:hAnsi="Arial AMU"/>
                <w:sz w:val="20"/>
                <w:szCs w:val="20"/>
              </w:rPr>
            </w:pPr>
          </w:p>
        </w:tc>
      </w:tr>
      <w:tr w:rsidR="00DB6DC5" w:rsidRPr="00535A6B" w14:paraId="412DF998" w14:textId="77777777" w:rsidTr="00AB3E0B">
        <w:trPr>
          <w:trHeight w:val="795"/>
        </w:trPr>
        <w:tc>
          <w:tcPr>
            <w:tcW w:w="398" w:type="dxa"/>
            <w:vMerge/>
            <w:tcBorders>
              <w:top w:val="nil"/>
              <w:left w:val="single" w:sz="4" w:space="0" w:color="auto"/>
              <w:bottom w:val="single" w:sz="4" w:space="0" w:color="000000"/>
              <w:right w:val="single" w:sz="4" w:space="0" w:color="auto"/>
            </w:tcBorders>
            <w:vAlign w:val="center"/>
            <w:hideMark/>
          </w:tcPr>
          <w:p w14:paraId="155C05F1"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065C99A3"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97EC6B3"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F999B9D"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2F3C707"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1D272E16"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031FD3F8"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71379A0" w14:textId="77777777" w:rsidR="00DB6DC5" w:rsidRPr="00535A6B" w:rsidRDefault="00DB6DC5" w:rsidP="00AB3E0B">
            <w:pPr>
              <w:rPr>
                <w:rFonts w:ascii="Arial AMU" w:hAnsi="Arial AMU"/>
                <w:sz w:val="20"/>
                <w:szCs w:val="20"/>
              </w:rPr>
            </w:pPr>
          </w:p>
        </w:tc>
      </w:tr>
      <w:tr w:rsidR="00DB6DC5" w:rsidRPr="00535A6B" w14:paraId="43A6F78E"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CD208D"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3</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7667D0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E27-251</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D6DA5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Մակերևույթային մշակում բիտումային էմուլսիայով 0,6լ/մ2 ի լցում խճի վրա  17900 մ2 (0.63տ/1000մ2)  </w:t>
            </w:r>
            <w:r w:rsidRPr="00535A6B">
              <w:rPr>
                <w:rFonts w:ascii="Calibri" w:hAnsi="Calibri" w:cs="Calibri"/>
                <w:sz w:val="16"/>
                <w:szCs w:val="16"/>
              </w:rPr>
              <w:t>заливка</w:t>
            </w:r>
            <w:r w:rsidRPr="00535A6B">
              <w:rPr>
                <w:rFonts w:ascii="Arial AMU" w:hAnsi="Arial AMU" w:cs="Arial"/>
                <w:sz w:val="16"/>
                <w:szCs w:val="16"/>
              </w:rPr>
              <w:t xml:space="preserve"> </w:t>
            </w:r>
            <w:r w:rsidRPr="00535A6B">
              <w:rPr>
                <w:rFonts w:ascii="Calibri" w:hAnsi="Calibri" w:cs="Calibri"/>
                <w:sz w:val="16"/>
                <w:szCs w:val="16"/>
              </w:rPr>
              <w:t>битумной</w:t>
            </w:r>
            <w:r w:rsidRPr="00535A6B">
              <w:rPr>
                <w:rFonts w:ascii="Arial AMU" w:hAnsi="Arial AMU" w:cs="Arial"/>
                <w:sz w:val="16"/>
                <w:szCs w:val="16"/>
              </w:rPr>
              <w:t xml:space="preserve"> </w:t>
            </w:r>
            <w:r w:rsidRPr="00535A6B">
              <w:rPr>
                <w:rFonts w:ascii="Calibri" w:hAnsi="Calibri" w:cs="Calibri"/>
                <w:sz w:val="16"/>
                <w:szCs w:val="16"/>
              </w:rPr>
              <w:t>эмульсии</w:t>
            </w:r>
            <w:r w:rsidRPr="00535A6B">
              <w:rPr>
                <w:rFonts w:ascii="Arial AMU" w:hAnsi="Arial AMU" w:cs="Arial"/>
                <w:sz w:val="16"/>
                <w:szCs w:val="16"/>
              </w:rPr>
              <w:t xml:space="preserve"> 17900 </w:t>
            </w:r>
            <w:r w:rsidRPr="00535A6B">
              <w:rPr>
                <w:rFonts w:ascii="Arial AMU" w:hAnsi="Arial AMU" w:cs="Arial AMU"/>
                <w:sz w:val="16"/>
                <w:szCs w:val="16"/>
              </w:rPr>
              <w:t>մ</w:t>
            </w:r>
            <w:r w:rsidRPr="00535A6B">
              <w:rPr>
                <w:rFonts w:ascii="Arial AMU" w:hAnsi="Arial AMU" w:cs="Arial"/>
                <w:sz w:val="16"/>
                <w:szCs w:val="16"/>
              </w:rPr>
              <w:t>2 (0.63</w:t>
            </w:r>
            <w:r w:rsidRPr="00535A6B">
              <w:rPr>
                <w:rFonts w:ascii="Arial AMU" w:hAnsi="Arial AMU" w:cs="Arial AMU"/>
                <w:sz w:val="16"/>
                <w:szCs w:val="16"/>
              </w:rPr>
              <w:t>տ</w:t>
            </w:r>
            <w:r w:rsidRPr="00535A6B">
              <w:rPr>
                <w:rFonts w:ascii="Arial AMU" w:hAnsi="Arial AMU" w:cs="Arial"/>
                <w:sz w:val="16"/>
                <w:szCs w:val="16"/>
              </w:rPr>
              <w:t>/1000</w:t>
            </w:r>
            <w:r w:rsidRPr="00535A6B">
              <w:rPr>
                <w:rFonts w:ascii="Arial AMU" w:hAnsi="Arial AMU" w:cs="Arial AMU"/>
                <w:sz w:val="16"/>
                <w:szCs w:val="16"/>
              </w:rPr>
              <w:t>մ</w:t>
            </w:r>
            <w:r w:rsidRPr="00535A6B">
              <w:rPr>
                <w:rFonts w:ascii="Arial AMU" w:hAnsi="Arial AMU" w:cs="Arial"/>
                <w:sz w:val="16"/>
                <w:szCs w:val="16"/>
              </w:rPr>
              <w:t xml:space="preserve">2) </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A833E48"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ï</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7F9219B"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11.2770</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1B8AFBCC"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226.36000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3DEA7556"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2552.661720</w:t>
            </w:r>
          </w:p>
        </w:tc>
        <w:tc>
          <w:tcPr>
            <w:tcW w:w="36" w:type="dxa"/>
            <w:vAlign w:val="center"/>
            <w:hideMark/>
          </w:tcPr>
          <w:p w14:paraId="66A42EDE" w14:textId="77777777" w:rsidR="00DB6DC5" w:rsidRPr="00535A6B" w:rsidRDefault="00DB6DC5" w:rsidP="00AB3E0B">
            <w:pPr>
              <w:rPr>
                <w:rFonts w:ascii="Arial AMU" w:hAnsi="Arial AMU"/>
                <w:sz w:val="20"/>
                <w:szCs w:val="20"/>
              </w:rPr>
            </w:pPr>
          </w:p>
        </w:tc>
      </w:tr>
      <w:tr w:rsidR="00DB6DC5" w:rsidRPr="00535A6B" w14:paraId="7E50B023"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7773D48E"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1AE40DA"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04FAA904"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1F32AC50"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60932D4"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9EFF0F1"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4FB2630"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1F4FB13" w14:textId="77777777" w:rsidR="00DB6DC5" w:rsidRPr="00535A6B" w:rsidRDefault="00DB6DC5" w:rsidP="00AB3E0B">
            <w:pPr>
              <w:jc w:val="center"/>
              <w:rPr>
                <w:rFonts w:ascii="Arial AMU" w:hAnsi="Arial AMU" w:cs="Arial"/>
                <w:b/>
                <w:bCs/>
                <w:sz w:val="16"/>
                <w:szCs w:val="16"/>
              </w:rPr>
            </w:pPr>
          </w:p>
        </w:tc>
      </w:tr>
      <w:tr w:rsidR="00DB6DC5" w:rsidRPr="00535A6B" w14:paraId="7F430A9E"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78821D4E"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2AB3D70"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6E60AE2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0E05FE6A"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16FDDFE2"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24829D7F"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1E0D40C"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933B210" w14:textId="77777777" w:rsidR="00DB6DC5" w:rsidRPr="00535A6B" w:rsidRDefault="00DB6DC5" w:rsidP="00AB3E0B">
            <w:pPr>
              <w:rPr>
                <w:rFonts w:ascii="Arial AMU" w:hAnsi="Arial AMU"/>
                <w:sz w:val="20"/>
                <w:szCs w:val="20"/>
              </w:rPr>
            </w:pPr>
          </w:p>
        </w:tc>
      </w:tr>
      <w:tr w:rsidR="00DB6DC5" w:rsidRPr="00535A6B" w14:paraId="291FC823" w14:textId="77777777" w:rsidTr="00AB3E0B">
        <w:trPr>
          <w:trHeight w:val="720"/>
        </w:trPr>
        <w:tc>
          <w:tcPr>
            <w:tcW w:w="398" w:type="dxa"/>
            <w:vMerge/>
            <w:tcBorders>
              <w:top w:val="nil"/>
              <w:left w:val="single" w:sz="4" w:space="0" w:color="auto"/>
              <w:bottom w:val="single" w:sz="4" w:space="0" w:color="000000"/>
              <w:right w:val="single" w:sz="4" w:space="0" w:color="auto"/>
            </w:tcBorders>
            <w:vAlign w:val="center"/>
            <w:hideMark/>
          </w:tcPr>
          <w:p w14:paraId="49FB4470"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77D4C09"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CDADCD2"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63563F2D"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EC287D9"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07E27C42"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16C59D29"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62AF5AD" w14:textId="77777777" w:rsidR="00DB6DC5" w:rsidRPr="00535A6B" w:rsidRDefault="00DB6DC5" w:rsidP="00AB3E0B">
            <w:pPr>
              <w:rPr>
                <w:rFonts w:ascii="Arial AMU" w:hAnsi="Arial AMU"/>
                <w:sz w:val="20"/>
                <w:szCs w:val="20"/>
              </w:rPr>
            </w:pPr>
          </w:p>
        </w:tc>
      </w:tr>
      <w:tr w:rsidR="00DB6DC5" w:rsidRPr="00535A6B" w14:paraId="00EA2078"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4DBBD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4</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2BC168"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E27-164-2</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A78341"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Մանրահատիկ ասֆալտբետոնե ծածկույթի իրականացում 4սմ հաստությամբ    </w:t>
            </w:r>
            <w:r w:rsidRPr="00535A6B">
              <w:rPr>
                <w:rFonts w:ascii="Arial AMU" w:hAnsi="Arial AMU" w:cs="Arial"/>
                <w:sz w:val="16"/>
                <w:szCs w:val="16"/>
              </w:rPr>
              <w:br/>
            </w:r>
            <w:r w:rsidRPr="00535A6B">
              <w:rPr>
                <w:rFonts w:ascii="Calibri" w:hAnsi="Calibri" w:cs="Calibri"/>
                <w:sz w:val="16"/>
                <w:szCs w:val="16"/>
              </w:rPr>
              <w:t>Выполнение</w:t>
            </w:r>
            <w:r w:rsidRPr="00535A6B">
              <w:rPr>
                <w:rFonts w:ascii="Arial AMU" w:hAnsi="Arial AMU" w:cs="Arial"/>
                <w:sz w:val="16"/>
                <w:szCs w:val="16"/>
              </w:rPr>
              <w:t xml:space="preserve"> </w:t>
            </w:r>
            <w:r w:rsidRPr="00535A6B">
              <w:rPr>
                <w:rFonts w:ascii="Calibri" w:hAnsi="Calibri" w:cs="Calibri"/>
                <w:sz w:val="16"/>
                <w:szCs w:val="16"/>
              </w:rPr>
              <w:t>мелкозернистого</w:t>
            </w:r>
            <w:r w:rsidRPr="00535A6B">
              <w:rPr>
                <w:rFonts w:ascii="Arial AMU" w:hAnsi="Arial AMU" w:cs="Arial"/>
                <w:sz w:val="16"/>
                <w:szCs w:val="16"/>
              </w:rPr>
              <w:t xml:space="preserve"> </w:t>
            </w:r>
            <w:r w:rsidRPr="00535A6B">
              <w:rPr>
                <w:rFonts w:ascii="Calibri" w:hAnsi="Calibri" w:cs="Calibri"/>
                <w:sz w:val="16"/>
                <w:szCs w:val="16"/>
              </w:rPr>
              <w:t>асфальтобетонного</w:t>
            </w:r>
            <w:r w:rsidRPr="00535A6B">
              <w:rPr>
                <w:rFonts w:ascii="Arial AMU" w:hAnsi="Arial AMU" w:cs="Arial"/>
                <w:sz w:val="16"/>
                <w:szCs w:val="16"/>
              </w:rPr>
              <w:t xml:space="preserve"> </w:t>
            </w:r>
            <w:r w:rsidRPr="00535A6B">
              <w:rPr>
                <w:rFonts w:ascii="Calibri" w:hAnsi="Calibri" w:cs="Calibri"/>
                <w:sz w:val="16"/>
                <w:szCs w:val="16"/>
              </w:rPr>
              <w:t>покрытия</w:t>
            </w:r>
            <w:r w:rsidRPr="00535A6B">
              <w:rPr>
                <w:rFonts w:ascii="Arial AMU" w:hAnsi="Arial AMU" w:cs="Arial"/>
                <w:sz w:val="16"/>
                <w:szCs w:val="16"/>
              </w:rPr>
              <w:t xml:space="preserve"> </w:t>
            </w:r>
            <w:r w:rsidRPr="00535A6B">
              <w:rPr>
                <w:rFonts w:ascii="Calibri" w:hAnsi="Calibri" w:cs="Calibri"/>
                <w:sz w:val="16"/>
                <w:szCs w:val="16"/>
              </w:rPr>
              <w:t>толщиной</w:t>
            </w:r>
            <w:r w:rsidRPr="00535A6B">
              <w:rPr>
                <w:rFonts w:ascii="Arial AMU" w:hAnsi="Arial AMU" w:cs="Arial"/>
                <w:sz w:val="16"/>
                <w:szCs w:val="16"/>
              </w:rPr>
              <w:t xml:space="preserve"> 4</w:t>
            </w:r>
            <w:r w:rsidRPr="00535A6B">
              <w:rPr>
                <w:rFonts w:ascii="Calibri" w:hAnsi="Calibri" w:cs="Calibri"/>
                <w:sz w:val="16"/>
                <w:szCs w:val="16"/>
              </w:rPr>
              <w:t>см</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263319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2</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272A461"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17900</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6319095C"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3.46000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5288EC62"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61934.000000</w:t>
            </w:r>
          </w:p>
        </w:tc>
        <w:tc>
          <w:tcPr>
            <w:tcW w:w="36" w:type="dxa"/>
            <w:vAlign w:val="center"/>
            <w:hideMark/>
          </w:tcPr>
          <w:p w14:paraId="69E13CE6" w14:textId="77777777" w:rsidR="00DB6DC5" w:rsidRPr="00535A6B" w:rsidRDefault="00DB6DC5" w:rsidP="00AB3E0B">
            <w:pPr>
              <w:rPr>
                <w:rFonts w:ascii="Arial AMU" w:hAnsi="Arial AMU"/>
                <w:sz w:val="20"/>
                <w:szCs w:val="20"/>
              </w:rPr>
            </w:pPr>
          </w:p>
        </w:tc>
      </w:tr>
      <w:tr w:rsidR="00DB6DC5" w:rsidRPr="00535A6B" w14:paraId="53FE6C71"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0EC5810"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5FB27B1"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F2E9A63"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9E5AB8B"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AF2DCB1"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2097367"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F9D0F0F"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75787B7" w14:textId="77777777" w:rsidR="00DB6DC5" w:rsidRPr="00535A6B" w:rsidRDefault="00DB6DC5" w:rsidP="00AB3E0B">
            <w:pPr>
              <w:jc w:val="center"/>
              <w:rPr>
                <w:rFonts w:ascii="Arial AMU" w:hAnsi="Arial AMU" w:cs="Arial"/>
                <w:b/>
                <w:bCs/>
                <w:sz w:val="16"/>
                <w:szCs w:val="16"/>
              </w:rPr>
            </w:pPr>
          </w:p>
        </w:tc>
      </w:tr>
      <w:tr w:rsidR="00DB6DC5" w:rsidRPr="00535A6B" w14:paraId="2469DDD1"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629319A5"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04BACAD"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22C4B9B"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685D3C38"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5BDC120D"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24AD512B"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80FAD4C"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C780BCE" w14:textId="77777777" w:rsidR="00DB6DC5" w:rsidRPr="00535A6B" w:rsidRDefault="00DB6DC5" w:rsidP="00AB3E0B">
            <w:pPr>
              <w:rPr>
                <w:rFonts w:ascii="Arial AMU" w:hAnsi="Arial AMU"/>
                <w:sz w:val="20"/>
                <w:szCs w:val="20"/>
              </w:rPr>
            </w:pPr>
          </w:p>
        </w:tc>
      </w:tr>
      <w:tr w:rsidR="00DB6DC5" w:rsidRPr="00535A6B" w14:paraId="0E8D1DEB" w14:textId="77777777" w:rsidTr="00AB3E0B">
        <w:trPr>
          <w:trHeight w:val="570"/>
        </w:trPr>
        <w:tc>
          <w:tcPr>
            <w:tcW w:w="398" w:type="dxa"/>
            <w:vMerge/>
            <w:tcBorders>
              <w:top w:val="nil"/>
              <w:left w:val="single" w:sz="4" w:space="0" w:color="auto"/>
              <w:bottom w:val="single" w:sz="4" w:space="0" w:color="000000"/>
              <w:right w:val="single" w:sz="4" w:space="0" w:color="auto"/>
            </w:tcBorders>
            <w:vAlign w:val="center"/>
            <w:hideMark/>
          </w:tcPr>
          <w:p w14:paraId="0C6F57B2"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684070E"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20F7130"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157614C2"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E07138A"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208596C3"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FF5739B"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4660E710" w14:textId="77777777" w:rsidR="00DB6DC5" w:rsidRPr="00535A6B" w:rsidRDefault="00DB6DC5" w:rsidP="00AB3E0B">
            <w:pPr>
              <w:rPr>
                <w:rFonts w:ascii="Arial AMU" w:hAnsi="Arial AMU"/>
                <w:sz w:val="20"/>
                <w:szCs w:val="20"/>
              </w:rPr>
            </w:pPr>
          </w:p>
        </w:tc>
      </w:tr>
      <w:tr w:rsidR="00DB6DC5" w:rsidRPr="00535A6B" w14:paraId="4BD68766" w14:textId="77777777" w:rsidTr="00AB3E0B">
        <w:trPr>
          <w:trHeight w:val="450"/>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C17053"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lastRenderedPageBreak/>
              <w:t>5</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5FF039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E27-42 </w:t>
            </w:r>
            <w:r w:rsidRPr="00535A6B">
              <w:rPr>
                <w:rFonts w:ascii="Arial AMU" w:hAnsi="Arial AMU" w:cs="Arial"/>
                <w:sz w:val="16"/>
                <w:szCs w:val="16"/>
              </w:rPr>
              <w:br/>
              <w:t>E27-42 -1</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39466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5-7 սմ  հաստությամբ  խճե շերտի իրականացում</w:t>
            </w:r>
            <w:r w:rsidRPr="00535A6B">
              <w:rPr>
                <w:rFonts w:ascii="Arial AMU" w:hAnsi="Arial AMU" w:cs="Arial"/>
                <w:sz w:val="16"/>
                <w:szCs w:val="16"/>
              </w:rPr>
              <w:br/>
            </w:r>
            <w:r w:rsidRPr="00535A6B">
              <w:rPr>
                <w:rFonts w:ascii="Calibri" w:hAnsi="Calibri" w:cs="Calibri"/>
                <w:sz w:val="16"/>
                <w:szCs w:val="16"/>
              </w:rPr>
              <w:t>Выполнение</w:t>
            </w:r>
            <w:r w:rsidRPr="00535A6B">
              <w:rPr>
                <w:rFonts w:ascii="Arial AMU" w:hAnsi="Arial AMU" w:cs="Arial"/>
                <w:sz w:val="16"/>
                <w:szCs w:val="16"/>
              </w:rPr>
              <w:t xml:space="preserve"> </w:t>
            </w:r>
            <w:r w:rsidRPr="00535A6B">
              <w:rPr>
                <w:rFonts w:ascii="Calibri" w:hAnsi="Calibri" w:cs="Calibri"/>
                <w:sz w:val="16"/>
                <w:szCs w:val="16"/>
              </w:rPr>
              <w:t>слоя</w:t>
            </w:r>
            <w:r w:rsidRPr="00535A6B">
              <w:rPr>
                <w:rFonts w:ascii="Arial AMU" w:hAnsi="Arial AMU" w:cs="Arial"/>
                <w:sz w:val="16"/>
                <w:szCs w:val="16"/>
              </w:rPr>
              <w:t xml:space="preserve"> </w:t>
            </w:r>
            <w:r w:rsidRPr="00535A6B">
              <w:rPr>
                <w:rFonts w:ascii="Calibri" w:hAnsi="Calibri" w:cs="Calibri"/>
                <w:sz w:val="16"/>
                <w:szCs w:val="16"/>
              </w:rPr>
              <w:t>гравия</w:t>
            </w:r>
            <w:r w:rsidRPr="00535A6B">
              <w:rPr>
                <w:rFonts w:ascii="Arial AMU" w:hAnsi="Arial AMU" w:cs="Arial"/>
                <w:sz w:val="16"/>
                <w:szCs w:val="16"/>
              </w:rPr>
              <w:t xml:space="preserve"> </w:t>
            </w:r>
            <w:r w:rsidRPr="00535A6B">
              <w:rPr>
                <w:rFonts w:ascii="Calibri" w:hAnsi="Calibri" w:cs="Calibri"/>
                <w:sz w:val="16"/>
                <w:szCs w:val="16"/>
              </w:rPr>
              <w:t>толщиной</w:t>
            </w:r>
            <w:r w:rsidRPr="00535A6B">
              <w:rPr>
                <w:rFonts w:ascii="Arial AMU" w:hAnsi="Arial AMU" w:cs="Arial"/>
                <w:sz w:val="16"/>
                <w:szCs w:val="16"/>
              </w:rPr>
              <w:t xml:space="preserve"> 5-7 </w:t>
            </w:r>
            <w:r w:rsidRPr="00535A6B">
              <w:rPr>
                <w:rFonts w:ascii="Calibri" w:hAnsi="Calibri" w:cs="Calibri"/>
                <w:sz w:val="16"/>
                <w:szCs w:val="16"/>
              </w:rPr>
              <w:t>см</w:t>
            </w:r>
            <w:r w:rsidRPr="00535A6B">
              <w:rPr>
                <w:rFonts w:ascii="Arial AMU" w:hAnsi="Arial AMU" w:cs="Arial"/>
                <w:sz w:val="16"/>
                <w:szCs w:val="16"/>
              </w:rPr>
              <w:t>.</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4E4D4F"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2</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1F8A784"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1790</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4B3F484C"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1.03000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55C5612D"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1843.700000</w:t>
            </w:r>
          </w:p>
        </w:tc>
        <w:tc>
          <w:tcPr>
            <w:tcW w:w="36" w:type="dxa"/>
            <w:vAlign w:val="center"/>
            <w:hideMark/>
          </w:tcPr>
          <w:p w14:paraId="102DE5D3" w14:textId="77777777" w:rsidR="00DB6DC5" w:rsidRPr="00535A6B" w:rsidRDefault="00DB6DC5" w:rsidP="00AB3E0B">
            <w:pPr>
              <w:rPr>
                <w:rFonts w:ascii="Arial AMU" w:hAnsi="Arial AMU"/>
                <w:sz w:val="20"/>
                <w:szCs w:val="20"/>
              </w:rPr>
            </w:pPr>
          </w:p>
        </w:tc>
      </w:tr>
      <w:tr w:rsidR="00DB6DC5" w:rsidRPr="00535A6B" w14:paraId="5C870BDC"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0015334B"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85D728D"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4006ECE"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5FA7A54F"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D7DA4B0"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1823B760"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D3EA3A2"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7185BD0" w14:textId="77777777" w:rsidR="00DB6DC5" w:rsidRPr="00535A6B" w:rsidRDefault="00DB6DC5" w:rsidP="00AB3E0B">
            <w:pPr>
              <w:jc w:val="center"/>
              <w:rPr>
                <w:rFonts w:ascii="Arial AMU" w:hAnsi="Arial AMU" w:cs="Arial"/>
                <w:b/>
                <w:bCs/>
                <w:sz w:val="16"/>
                <w:szCs w:val="16"/>
              </w:rPr>
            </w:pPr>
          </w:p>
        </w:tc>
      </w:tr>
      <w:tr w:rsidR="00DB6DC5" w:rsidRPr="00535A6B" w14:paraId="36B430FC"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43DED3D5"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56717535"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9AA627F"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8917FB8"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00DDB108"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3DD24B2"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5D5A19F"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4FA637B6" w14:textId="77777777" w:rsidR="00DB6DC5" w:rsidRPr="00535A6B" w:rsidRDefault="00DB6DC5" w:rsidP="00AB3E0B">
            <w:pPr>
              <w:rPr>
                <w:rFonts w:ascii="Arial AMU" w:hAnsi="Arial AMU"/>
                <w:sz w:val="20"/>
                <w:szCs w:val="20"/>
              </w:rPr>
            </w:pPr>
          </w:p>
        </w:tc>
      </w:tr>
      <w:tr w:rsidR="00DB6DC5" w:rsidRPr="00535A6B" w14:paraId="5E0E13D6" w14:textId="77777777" w:rsidTr="00AB3E0B">
        <w:trPr>
          <w:trHeight w:val="90"/>
        </w:trPr>
        <w:tc>
          <w:tcPr>
            <w:tcW w:w="398" w:type="dxa"/>
            <w:vMerge/>
            <w:tcBorders>
              <w:top w:val="nil"/>
              <w:left w:val="single" w:sz="4" w:space="0" w:color="auto"/>
              <w:bottom w:val="single" w:sz="4" w:space="0" w:color="000000"/>
              <w:right w:val="single" w:sz="4" w:space="0" w:color="auto"/>
            </w:tcBorders>
            <w:vAlign w:val="center"/>
            <w:hideMark/>
          </w:tcPr>
          <w:p w14:paraId="39C814A8"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BCD341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1A544600"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2E0E3A34"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2DBAC50"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06E6794"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568895F8"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0EE3903" w14:textId="77777777" w:rsidR="00DB6DC5" w:rsidRPr="00535A6B" w:rsidRDefault="00DB6DC5" w:rsidP="00AB3E0B">
            <w:pPr>
              <w:rPr>
                <w:rFonts w:ascii="Arial AMU" w:hAnsi="Arial AMU"/>
                <w:sz w:val="20"/>
                <w:szCs w:val="20"/>
              </w:rPr>
            </w:pPr>
          </w:p>
        </w:tc>
      </w:tr>
      <w:tr w:rsidR="00DB6DC5" w:rsidRPr="00535A6B" w14:paraId="794A2A3F" w14:textId="77777777" w:rsidTr="00AB3E0B">
        <w:trPr>
          <w:trHeight w:val="255"/>
        </w:trPr>
        <w:tc>
          <w:tcPr>
            <w:tcW w:w="3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1BDA39"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83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8FA29D"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5E15B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 xml:space="preserve">Դիտահոր  </w:t>
            </w:r>
            <w:r w:rsidRPr="00535A6B">
              <w:rPr>
                <w:rFonts w:ascii="Calibri" w:hAnsi="Calibri" w:cs="Calibri"/>
                <w:b/>
                <w:bCs/>
                <w:sz w:val="16"/>
                <w:szCs w:val="16"/>
              </w:rPr>
              <w:t>люк</w:t>
            </w:r>
          </w:p>
        </w:tc>
        <w:tc>
          <w:tcPr>
            <w:tcW w:w="75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173B531"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83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FAFD22"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1751" w:type="dxa"/>
            <w:vMerge w:val="restart"/>
            <w:tcBorders>
              <w:top w:val="nil"/>
              <w:left w:val="single" w:sz="4" w:space="0" w:color="auto"/>
              <w:bottom w:val="single" w:sz="4" w:space="0" w:color="auto"/>
              <w:right w:val="single" w:sz="4" w:space="0" w:color="auto"/>
            </w:tcBorders>
            <w:shd w:val="clear" w:color="auto" w:fill="auto"/>
            <w:vAlign w:val="center"/>
            <w:hideMark/>
          </w:tcPr>
          <w:p w14:paraId="4DCDBD2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 </w:t>
            </w:r>
          </w:p>
        </w:tc>
        <w:tc>
          <w:tcPr>
            <w:tcW w:w="1674" w:type="dxa"/>
            <w:vMerge w:val="restart"/>
            <w:tcBorders>
              <w:top w:val="nil"/>
              <w:left w:val="single" w:sz="4" w:space="0" w:color="auto"/>
              <w:bottom w:val="single" w:sz="4" w:space="0" w:color="auto"/>
              <w:right w:val="single" w:sz="4" w:space="0" w:color="auto"/>
            </w:tcBorders>
            <w:shd w:val="clear" w:color="auto" w:fill="auto"/>
            <w:vAlign w:val="center"/>
            <w:hideMark/>
          </w:tcPr>
          <w:p w14:paraId="68DE0C5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 </w:t>
            </w:r>
          </w:p>
        </w:tc>
        <w:tc>
          <w:tcPr>
            <w:tcW w:w="36" w:type="dxa"/>
            <w:vAlign w:val="center"/>
            <w:hideMark/>
          </w:tcPr>
          <w:p w14:paraId="298BF531" w14:textId="77777777" w:rsidR="00DB6DC5" w:rsidRPr="00535A6B" w:rsidRDefault="00DB6DC5" w:rsidP="00AB3E0B">
            <w:pPr>
              <w:rPr>
                <w:rFonts w:ascii="Arial AMU" w:hAnsi="Arial AMU"/>
                <w:sz w:val="20"/>
                <w:szCs w:val="20"/>
              </w:rPr>
            </w:pPr>
          </w:p>
        </w:tc>
      </w:tr>
      <w:tr w:rsidR="00DB6DC5" w:rsidRPr="00535A6B" w14:paraId="076C5EDB" w14:textId="77777777" w:rsidTr="00AB3E0B">
        <w:trPr>
          <w:trHeight w:val="255"/>
        </w:trPr>
        <w:tc>
          <w:tcPr>
            <w:tcW w:w="398" w:type="dxa"/>
            <w:vMerge/>
            <w:tcBorders>
              <w:top w:val="nil"/>
              <w:left w:val="single" w:sz="4" w:space="0" w:color="auto"/>
              <w:bottom w:val="single" w:sz="4" w:space="0" w:color="auto"/>
              <w:right w:val="single" w:sz="4" w:space="0" w:color="auto"/>
            </w:tcBorders>
            <w:vAlign w:val="center"/>
            <w:hideMark/>
          </w:tcPr>
          <w:p w14:paraId="2D439DBC"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auto"/>
              <w:right w:val="single" w:sz="4" w:space="0" w:color="auto"/>
            </w:tcBorders>
            <w:vAlign w:val="center"/>
            <w:hideMark/>
          </w:tcPr>
          <w:p w14:paraId="1607100A"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7FF01D6" w14:textId="77777777" w:rsidR="00DB6DC5" w:rsidRPr="00535A6B" w:rsidRDefault="00DB6DC5" w:rsidP="00AB3E0B">
            <w:pPr>
              <w:rPr>
                <w:rFonts w:ascii="Arial AMU" w:hAnsi="Arial AMU" w:cs="Arial"/>
                <w:b/>
                <w:bCs/>
                <w:sz w:val="16"/>
                <w:szCs w:val="16"/>
              </w:rPr>
            </w:pPr>
          </w:p>
        </w:tc>
        <w:tc>
          <w:tcPr>
            <w:tcW w:w="756" w:type="dxa"/>
            <w:vMerge/>
            <w:tcBorders>
              <w:top w:val="nil"/>
              <w:left w:val="single" w:sz="4" w:space="0" w:color="auto"/>
              <w:bottom w:val="single" w:sz="4" w:space="0" w:color="auto"/>
              <w:right w:val="single" w:sz="4" w:space="0" w:color="auto"/>
            </w:tcBorders>
            <w:vAlign w:val="center"/>
            <w:hideMark/>
          </w:tcPr>
          <w:p w14:paraId="7CF63D0A"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auto"/>
              <w:right w:val="single" w:sz="4" w:space="0" w:color="auto"/>
            </w:tcBorders>
            <w:vAlign w:val="center"/>
            <w:hideMark/>
          </w:tcPr>
          <w:p w14:paraId="0D90A1B8"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auto"/>
              <w:right w:val="single" w:sz="4" w:space="0" w:color="auto"/>
            </w:tcBorders>
            <w:vAlign w:val="center"/>
            <w:hideMark/>
          </w:tcPr>
          <w:p w14:paraId="0098D7B4"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auto"/>
              <w:right w:val="single" w:sz="4" w:space="0" w:color="auto"/>
            </w:tcBorders>
            <w:vAlign w:val="center"/>
            <w:hideMark/>
          </w:tcPr>
          <w:p w14:paraId="0297CF4A"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4F7F485" w14:textId="77777777" w:rsidR="00DB6DC5" w:rsidRPr="00535A6B" w:rsidRDefault="00DB6DC5" w:rsidP="00AB3E0B">
            <w:pPr>
              <w:jc w:val="center"/>
              <w:rPr>
                <w:rFonts w:ascii="Arial AMU" w:hAnsi="Arial AMU" w:cs="Arial"/>
                <w:b/>
                <w:bCs/>
                <w:sz w:val="16"/>
                <w:szCs w:val="16"/>
              </w:rPr>
            </w:pPr>
          </w:p>
        </w:tc>
      </w:tr>
      <w:tr w:rsidR="00DB6DC5" w:rsidRPr="00535A6B" w14:paraId="49DC417C"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7FBC27"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1</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621C6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E27-33</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E7FFFE"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²ëý³Éïµ»ïáÝ» ß»ñïÇ ù³Ý¹áõÙ/50քմ/   </w:t>
            </w:r>
            <w:r w:rsidRPr="00535A6B">
              <w:rPr>
                <w:rFonts w:ascii="Calibri" w:hAnsi="Calibri" w:cs="Calibri"/>
                <w:sz w:val="16"/>
                <w:szCs w:val="16"/>
              </w:rPr>
              <w:t>Снос</w:t>
            </w:r>
            <w:r w:rsidRPr="00535A6B">
              <w:rPr>
                <w:rFonts w:ascii="Arial AMU" w:hAnsi="Arial AMU" w:cs="Arial"/>
                <w:sz w:val="16"/>
                <w:szCs w:val="16"/>
              </w:rPr>
              <w:t xml:space="preserve"> </w:t>
            </w:r>
            <w:r w:rsidRPr="00535A6B">
              <w:rPr>
                <w:rFonts w:ascii="Calibri" w:hAnsi="Calibri" w:cs="Calibri"/>
                <w:sz w:val="16"/>
                <w:szCs w:val="16"/>
              </w:rPr>
              <w:t>асфальтобетонного</w:t>
            </w:r>
            <w:r w:rsidRPr="00535A6B">
              <w:rPr>
                <w:rFonts w:ascii="Arial AMU" w:hAnsi="Arial AMU" w:cs="Arial"/>
                <w:sz w:val="16"/>
                <w:szCs w:val="16"/>
              </w:rPr>
              <w:t xml:space="preserve"> </w:t>
            </w:r>
            <w:r w:rsidRPr="00535A6B">
              <w:rPr>
                <w:rFonts w:ascii="Calibri" w:hAnsi="Calibri" w:cs="Calibri"/>
                <w:sz w:val="16"/>
                <w:szCs w:val="16"/>
              </w:rPr>
              <w:t>покрытия</w:t>
            </w:r>
            <w:r w:rsidRPr="00535A6B">
              <w:rPr>
                <w:rFonts w:ascii="Arial AMU" w:hAnsi="Arial AMU" w:cs="Arial"/>
                <w:sz w:val="16"/>
                <w:szCs w:val="16"/>
              </w:rPr>
              <w:t xml:space="preserve"> /50</w:t>
            </w:r>
            <w:r w:rsidRPr="00535A6B">
              <w:rPr>
                <w:rFonts w:ascii="Arial AMU" w:hAnsi="Arial AMU" w:cs="Arial AMU"/>
                <w:sz w:val="16"/>
                <w:szCs w:val="16"/>
              </w:rPr>
              <w:t>քմ</w:t>
            </w:r>
            <w:r w:rsidRPr="00535A6B">
              <w:rPr>
                <w:rFonts w:ascii="Arial AMU" w:hAnsi="Arial AMU" w:cs="Arial"/>
                <w:sz w:val="16"/>
                <w:szCs w:val="16"/>
              </w:rPr>
              <w:t>/</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B54A10C"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3</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B300E2"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2.5</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2635A86F"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4.92000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738B64FE"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12.300000</w:t>
            </w:r>
          </w:p>
        </w:tc>
        <w:tc>
          <w:tcPr>
            <w:tcW w:w="36" w:type="dxa"/>
            <w:vAlign w:val="center"/>
            <w:hideMark/>
          </w:tcPr>
          <w:p w14:paraId="45AE46BB" w14:textId="77777777" w:rsidR="00DB6DC5" w:rsidRPr="00535A6B" w:rsidRDefault="00DB6DC5" w:rsidP="00AB3E0B">
            <w:pPr>
              <w:rPr>
                <w:rFonts w:ascii="Arial AMU" w:hAnsi="Arial AMU"/>
                <w:sz w:val="20"/>
                <w:szCs w:val="20"/>
              </w:rPr>
            </w:pPr>
          </w:p>
        </w:tc>
      </w:tr>
      <w:tr w:rsidR="00DB6DC5" w:rsidRPr="00535A6B" w14:paraId="5CA980CB"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21C90BD0"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8D6F544"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98C0F3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D307ED4"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87E80A7"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81A6767"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7FDA100"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08165AE4" w14:textId="77777777" w:rsidR="00DB6DC5" w:rsidRPr="00535A6B" w:rsidRDefault="00DB6DC5" w:rsidP="00AB3E0B">
            <w:pPr>
              <w:jc w:val="center"/>
              <w:rPr>
                <w:rFonts w:ascii="Arial AMU" w:hAnsi="Arial AMU" w:cs="Arial"/>
                <w:b/>
                <w:bCs/>
                <w:sz w:val="16"/>
                <w:szCs w:val="16"/>
              </w:rPr>
            </w:pPr>
          </w:p>
        </w:tc>
      </w:tr>
      <w:tr w:rsidR="00DB6DC5" w:rsidRPr="00535A6B" w14:paraId="5DE144A9"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6DBECCC7"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BC2D0C0"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0BCF234E"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248A1ABD"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1308F5D"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1EF8C04C"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7F5F176"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413D0B24" w14:textId="77777777" w:rsidR="00DB6DC5" w:rsidRPr="00535A6B" w:rsidRDefault="00DB6DC5" w:rsidP="00AB3E0B">
            <w:pPr>
              <w:rPr>
                <w:rFonts w:ascii="Arial AMU" w:hAnsi="Arial AMU"/>
                <w:sz w:val="20"/>
                <w:szCs w:val="20"/>
              </w:rPr>
            </w:pPr>
          </w:p>
        </w:tc>
      </w:tr>
      <w:tr w:rsidR="00DB6DC5" w:rsidRPr="00535A6B" w14:paraId="497BFB35" w14:textId="77777777" w:rsidTr="00AB3E0B">
        <w:trPr>
          <w:trHeight w:val="375"/>
        </w:trPr>
        <w:tc>
          <w:tcPr>
            <w:tcW w:w="398" w:type="dxa"/>
            <w:vMerge/>
            <w:tcBorders>
              <w:top w:val="nil"/>
              <w:left w:val="single" w:sz="4" w:space="0" w:color="auto"/>
              <w:bottom w:val="single" w:sz="4" w:space="0" w:color="000000"/>
              <w:right w:val="single" w:sz="4" w:space="0" w:color="auto"/>
            </w:tcBorders>
            <w:vAlign w:val="center"/>
            <w:hideMark/>
          </w:tcPr>
          <w:p w14:paraId="2613E668"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647AE38B"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9783B70"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48D1FC3"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5086124"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0D839219"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0B8891C4"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14CC706" w14:textId="77777777" w:rsidR="00DB6DC5" w:rsidRPr="00535A6B" w:rsidRDefault="00DB6DC5" w:rsidP="00AB3E0B">
            <w:pPr>
              <w:rPr>
                <w:rFonts w:ascii="Arial AMU" w:hAnsi="Arial AMU"/>
                <w:sz w:val="20"/>
                <w:szCs w:val="20"/>
              </w:rPr>
            </w:pPr>
          </w:p>
        </w:tc>
      </w:tr>
      <w:tr w:rsidR="00DB6DC5" w:rsidRPr="00535A6B" w14:paraId="05547603"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610BC7"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2</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A0D9DE0"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E27-32</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6E3FEA"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Հանքաձյութով տոգորված խճային ծածկույթների քանդում/50քմ</w:t>
            </w:r>
            <w:r w:rsidRPr="00535A6B">
              <w:rPr>
                <w:rFonts w:ascii="Arial AMU" w:hAnsi="Arial AMU" w:cs="Arial"/>
                <w:sz w:val="16"/>
                <w:szCs w:val="16"/>
              </w:rPr>
              <w:br/>
            </w:r>
            <w:r w:rsidRPr="00535A6B">
              <w:rPr>
                <w:rFonts w:ascii="Calibri" w:hAnsi="Calibri" w:cs="Calibri"/>
                <w:sz w:val="16"/>
                <w:szCs w:val="16"/>
              </w:rPr>
              <w:t>Снос</w:t>
            </w:r>
            <w:r w:rsidRPr="00535A6B">
              <w:rPr>
                <w:rFonts w:ascii="Arial AMU" w:hAnsi="Arial AMU" w:cs="Arial"/>
                <w:sz w:val="16"/>
                <w:szCs w:val="16"/>
              </w:rPr>
              <w:t xml:space="preserve"> </w:t>
            </w:r>
            <w:r w:rsidRPr="00535A6B">
              <w:rPr>
                <w:rFonts w:ascii="Calibri" w:hAnsi="Calibri" w:cs="Calibri"/>
                <w:sz w:val="16"/>
                <w:szCs w:val="16"/>
              </w:rPr>
              <w:t>битумно</w:t>
            </w:r>
            <w:r w:rsidRPr="00535A6B">
              <w:rPr>
                <w:rFonts w:ascii="Arial AMU" w:hAnsi="Arial AMU" w:cs="Arial"/>
                <w:sz w:val="16"/>
                <w:szCs w:val="16"/>
              </w:rPr>
              <w:t>-</w:t>
            </w:r>
            <w:r w:rsidRPr="00535A6B">
              <w:rPr>
                <w:rFonts w:ascii="Calibri" w:hAnsi="Calibri" w:cs="Calibri"/>
                <w:sz w:val="16"/>
                <w:szCs w:val="16"/>
              </w:rPr>
              <w:t>битумной</w:t>
            </w:r>
            <w:r w:rsidRPr="00535A6B">
              <w:rPr>
                <w:rFonts w:ascii="Arial AMU" w:hAnsi="Arial AMU" w:cs="Arial"/>
                <w:sz w:val="16"/>
                <w:szCs w:val="16"/>
              </w:rPr>
              <w:t xml:space="preserve"> </w:t>
            </w:r>
            <w:r w:rsidRPr="00535A6B">
              <w:rPr>
                <w:rFonts w:ascii="Calibri" w:hAnsi="Calibri" w:cs="Calibri"/>
                <w:sz w:val="16"/>
                <w:szCs w:val="16"/>
              </w:rPr>
              <w:t>пропитки</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B96CDEB"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3</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366AF61"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6</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6562CB37"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0.83000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1A1AF8EA"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4.980000</w:t>
            </w:r>
          </w:p>
        </w:tc>
        <w:tc>
          <w:tcPr>
            <w:tcW w:w="36" w:type="dxa"/>
            <w:vAlign w:val="center"/>
            <w:hideMark/>
          </w:tcPr>
          <w:p w14:paraId="17CBED1F" w14:textId="77777777" w:rsidR="00DB6DC5" w:rsidRPr="00535A6B" w:rsidRDefault="00DB6DC5" w:rsidP="00AB3E0B">
            <w:pPr>
              <w:rPr>
                <w:rFonts w:ascii="Arial AMU" w:hAnsi="Arial AMU"/>
                <w:sz w:val="20"/>
                <w:szCs w:val="20"/>
              </w:rPr>
            </w:pPr>
          </w:p>
        </w:tc>
      </w:tr>
      <w:tr w:rsidR="00DB6DC5" w:rsidRPr="00535A6B" w14:paraId="7617DFF6"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144009F7"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7CAF708"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073F7D9"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BF8291B"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A4DD284"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691E665"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640A5BB"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922C621" w14:textId="77777777" w:rsidR="00DB6DC5" w:rsidRPr="00535A6B" w:rsidRDefault="00DB6DC5" w:rsidP="00AB3E0B">
            <w:pPr>
              <w:jc w:val="center"/>
              <w:rPr>
                <w:rFonts w:ascii="Arial AMU" w:hAnsi="Arial AMU" w:cs="Arial"/>
                <w:b/>
                <w:bCs/>
                <w:sz w:val="16"/>
                <w:szCs w:val="16"/>
              </w:rPr>
            </w:pPr>
          </w:p>
        </w:tc>
      </w:tr>
      <w:tr w:rsidR="00DB6DC5" w:rsidRPr="00535A6B" w14:paraId="143B2C1A"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0CF7E9DD"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DD382C0"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64BD3D2"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609F17D"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68205DA"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52753F0"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0CBEC90"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A3F2A00" w14:textId="77777777" w:rsidR="00DB6DC5" w:rsidRPr="00535A6B" w:rsidRDefault="00DB6DC5" w:rsidP="00AB3E0B">
            <w:pPr>
              <w:rPr>
                <w:rFonts w:ascii="Arial AMU" w:hAnsi="Arial AMU"/>
                <w:sz w:val="20"/>
                <w:szCs w:val="20"/>
              </w:rPr>
            </w:pPr>
          </w:p>
        </w:tc>
      </w:tr>
      <w:tr w:rsidR="00DB6DC5" w:rsidRPr="00535A6B" w14:paraId="7F4FE7D1"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D179CB7"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DE3E5F5"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AF9BACD"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1980194D"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25755BE"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4B8151C2"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B2A635B"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43278C4" w14:textId="77777777" w:rsidR="00DB6DC5" w:rsidRPr="00535A6B" w:rsidRDefault="00DB6DC5" w:rsidP="00AB3E0B">
            <w:pPr>
              <w:rPr>
                <w:rFonts w:ascii="Arial AMU" w:hAnsi="Arial AMU"/>
                <w:sz w:val="20"/>
                <w:szCs w:val="20"/>
              </w:rPr>
            </w:pPr>
          </w:p>
        </w:tc>
      </w:tr>
      <w:tr w:rsidR="00DB6DC5" w:rsidRPr="00535A6B" w14:paraId="1E11196C"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7D3D5B"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3</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AA78C6C"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C310-13</w:t>
            </w:r>
            <w:r w:rsidRPr="00535A6B">
              <w:rPr>
                <w:rFonts w:ascii="Arial AMU" w:hAnsi="Arial AMU" w:cs="Arial"/>
                <w:sz w:val="16"/>
                <w:szCs w:val="16"/>
              </w:rPr>
              <w:br/>
              <w:t>ï.Ù.Ï. 29</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C2E632"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ÞÇÝ. ³ÕµÇ Ñ³í³ùáõÙ, µ³ñÓáõÙ ÇÝùÝ³Ã³÷»ñÇ íñ³ »õ ï»Õ³÷áËáõÙ 13ÏÙ</w:t>
            </w:r>
            <w:r w:rsidRPr="00535A6B">
              <w:rPr>
                <w:rFonts w:ascii="Arial AMU" w:hAnsi="Arial AMU" w:cs="Arial"/>
                <w:sz w:val="16"/>
                <w:szCs w:val="16"/>
              </w:rPr>
              <w:br/>
            </w:r>
            <w:r w:rsidRPr="00535A6B">
              <w:rPr>
                <w:rFonts w:ascii="Calibri" w:hAnsi="Calibri" w:cs="Calibri"/>
                <w:sz w:val="16"/>
                <w:szCs w:val="16"/>
              </w:rPr>
              <w:t>Погрузка</w:t>
            </w:r>
            <w:r w:rsidRPr="00535A6B">
              <w:rPr>
                <w:rFonts w:ascii="Arial AMU" w:hAnsi="Arial AMU" w:cs="Arial"/>
                <w:sz w:val="16"/>
                <w:szCs w:val="16"/>
              </w:rPr>
              <w:t xml:space="preserve"> </w:t>
            </w:r>
            <w:r w:rsidRPr="00535A6B">
              <w:rPr>
                <w:rFonts w:ascii="Calibri" w:hAnsi="Calibri" w:cs="Calibri"/>
                <w:sz w:val="16"/>
                <w:szCs w:val="16"/>
              </w:rPr>
              <w:t>строй</w:t>
            </w:r>
            <w:r w:rsidRPr="00535A6B">
              <w:rPr>
                <w:rFonts w:ascii="Arial AMU" w:hAnsi="Arial AMU" w:cs="Arial"/>
                <w:sz w:val="16"/>
                <w:szCs w:val="16"/>
              </w:rPr>
              <w:t xml:space="preserve">. </w:t>
            </w:r>
            <w:r w:rsidRPr="00535A6B">
              <w:rPr>
                <w:rFonts w:ascii="Calibri" w:hAnsi="Calibri" w:cs="Calibri"/>
                <w:sz w:val="16"/>
                <w:szCs w:val="16"/>
              </w:rPr>
              <w:t>мусора</w:t>
            </w:r>
            <w:r w:rsidRPr="00535A6B">
              <w:rPr>
                <w:rFonts w:ascii="Arial AMU" w:hAnsi="Arial AMU" w:cs="Arial"/>
                <w:sz w:val="16"/>
                <w:szCs w:val="16"/>
              </w:rPr>
              <w:t xml:space="preserve">, </w:t>
            </w:r>
            <w:r w:rsidRPr="00535A6B">
              <w:rPr>
                <w:rFonts w:ascii="Calibri" w:hAnsi="Calibri" w:cs="Calibri"/>
                <w:sz w:val="16"/>
                <w:szCs w:val="16"/>
              </w:rPr>
              <w:t>излишной</w:t>
            </w:r>
            <w:r w:rsidRPr="00535A6B">
              <w:rPr>
                <w:rFonts w:ascii="Arial AMU" w:hAnsi="Arial AMU" w:cs="Arial"/>
                <w:sz w:val="16"/>
                <w:szCs w:val="16"/>
              </w:rPr>
              <w:t xml:space="preserve"> </w:t>
            </w:r>
            <w:r w:rsidRPr="00535A6B">
              <w:rPr>
                <w:rFonts w:ascii="Calibri" w:hAnsi="Calibri" w:cs="Calibri"/>
                <w:sz w:val="16"/>
                <w:szCs w:val="16"/>
              </w:rPr>
              <w:t>почвы</w:t>
            </w:r>
            <w:r w:rsidRPr="00535A6B">
              <w:rPr>
                <w:rFonts w:ascii="Arial AMU" w:hAnsi="Arial AMU" w:cs="Arial"/>
                <w:sz w:val="16"/>
                <w:szCs w:val="16"/>
              </w:rPr>
              <w:t xml:space="preserve">, </w:t>
            </w:r>
            <w:r w:rsidRPr="00535A6B">
              <w:rPr>
                <w:rFonts w:ascii="Calibri" w:hAnsi="Calibri" w:cs="Calibri"/>
                <w:sz w:val="16"/>
                <w:szCs w:val="16"/>
              </w:rPr>
              <w:t>на</w:t>
            </w:r>
            <w:r w:rsidRPr="00535A6B">
              <w:rPr>
                <w:rFonts w:ascii="Arial AMU" w:hAnsi="Arial AMU" w:cs="Arial"/>
                <w:sz w:val="16"/>
                <w:szCs w:val="16"/>
              </w:rPr>
              <w:t xml:space="preserve"> </w:t>
            </w:r>
            <w:r w:rsidRPr="00535A6B">
              <w:rPr>
                <w:rFonts w:ascii="Calibri" w:hAnsi="Calibri" w:cs="Calibri"/>
                <w:sz w:val="16"/>
                <w:szCs w:val="16"/>
              </w:rPr>
              <w:t>самосвалы</w:t>
            </w:r>
            <w:r w:rsidRPr="00535A6B">
              <w:rPr>
                <w:rFonts w:ascii="Arial AMU" w:hAnsi="Arial AMU" w:cs="Arial"/>
                <w:sz w:val="16"/>
                <w:szCs w:val="16"/>
              </w:rPr>
              <w:t xml:space="preserve"> </w:t>
            </w:r>
            <w:r w:rsidRPr="00535A6B">
              <w:rPr>
                <w:rFonts w:ascii="Calibri" w:hAnsi="Calibri" w:cs="Calibri"/>
                <w:sz w:val="16"/>
                <w:szCs w:val="16"/>
              </w:rPr>
              <w:t>и</w:t>
            </w:r>
            <w:r w:rsidRPr="00535A6B">
              <w:rPr>
                <w:rFonts w:ascii="Arial AMU" w:hAnsi="Arial AMU" w:cs="Arial"/>
                <w:sz w:val="16"/>
                <w:szCs w:val="16"/>
              </w:rPr>
              <w:t xml:space="preserve"> </w:t>
            </w:r>
            <w:r w:rsidRPr="00535A6B">
              <w:rPr>
                <w:rFonts w:ascii="Calibri" w:hAnsi="Calibri" w:cs="Calibri"/>
                <w:sz w:val="16"/>
                <w:szCs w:val="16"/>
              </w:rPr>
              <w:t>транспортировка</w:t>
            </w:r>
            <w:r w:rsidRPr="00535A6B">
              <w:rPr>
                <w:rFonts w:ascii="Arial AMU" w:hAnsi="Arial AMU" w:cs="Arial"/>
                <w:sz w:val="16"/>
                <w:szCs w:val="16"/>
              </w:rPr>
              <w:t xml:space="preserve"> </w:t>
            </w:r>
            <w:r w:rsidRPr="00535A6B">
              <w:rPr>
                <w:rFonts w:ascii="Calibri" w:hAnsi="Calibri" w:cs="Calibri"/>
                <w:sz w:val="16"/>
                <w:szCs w:val="16"/>
              </w:rPr>
              <w:t>до</w:t>
            </w:r>
            <w:r w:rsidRPr="00535A6B">
              <w:rPr>
                <w:rFonts w:ascii="Arial AMU" w:hAnsi="Arial AMU" w:cs="Arial"/>
                <w:sz w:val="16"/>
                <w:szCs w:val="16"/>
              </w:rPr>
              <w:t xml:space="preserve"> 13 </w:t>
            </w:r>
            <w:r w:rsidRPr="00535A6B">
              <w:rPr>
                <w:rFonts w:ascii="Calibri" w:hAnsi="Calibri" w:cs="Calibri"/>
                <w:sz w:val="16"/>
                <w:szCs w:val="16"/>
              </w:rPr>
              <w:t>км</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805F9A3"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ï</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846A427"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14.45</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09144004"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4.24000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68E896BE"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61.268000</w:t>
            </w:r>
          </w:p>
        </w:tc>
        <w:tc>
          <w:tcPr>
            <w:tcW w:w="36" w:type="dxa"/>
            <w:vAlign w:val="center"/>
            <w:hideMark/>
          </w:tcPr>
          <w:p w14:paraId="3DEBE731" w14:textId="77777777" w:rsidR="00DB6DC5" w:rsidRPr="00535A6B" w:rsidRDefault="00DB6DC5" w:rsidP="00AB3E0B">
            <w:pPr>
              <w:rPr>
                <w:rFonts w:ascii="Arial AMU" w:hAnsi="Arial AMU"/>
                <w:sz w:val="20"/>
                <w:szCs w:val="20"/>
              </w:rPr>
            </w:pPr>
          </w:p>
        </w:tc>
      </w:tr>
      <w:tr w:rsidR="00DB6DC5" w:rsidRPr="00535A6B" w14:paraId="399B5850"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1108F6D0"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FF15458"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083D721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84E7FB9"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686ABDB"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677BCD9E"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138C172B"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00618E43" w14:textId="77777777" w:rsidR="00DB6DC5" w:rsidRPr="00535A6B" w:rsidRDefault="00DB6DC5" w:rsidP="00AB3E0B">
            <w:pPr>
              <w:jc w:val="center"/>
              <w:rPr>
                <w:rFonts w:ascii="Arial AMU" w:hAnsi="Arial AMU" w:cs="Arial"/>
                <w:b/>
                <w:bCs/>
                <w:sz w:val="16"/>
                <w:szCs w:val="16"/>
              </w:rPr>
            </w:pPr>
          </w:p>
        </w:tc>
      </w:tr>
      <w:tr w:rsidR="00DB6DC5" w:rsidRPr="00535A6B" w14:paraId="425BCEDB"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1797C2D8"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41A88CC"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8FEDA04"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63FEB879"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DF7DEE3"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692E77A4"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6B0ABDD"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2BE1C98" w14:textId="77777777" w:rsidR="00DB6DC5" w:rsidRPr="00535A6B" w:rsidRDefault="00DB6DC5" w:rsidP="00AB3E0B">
            <w:pPr>
              <w:rPr>
                <w:rFonts w:ascii="Arial AMU" w:hAnsi="Arial AMU"/>
                <w:sz w:val="20"/>
                <w:szCs w:val="20"/>
              </w:rPr>
            </w:pPr>
          </w:p>
        </w:tc>
      </w:tr>
      <w:tr w:rsidR="00DB6DC5" w:rsidRPr="00535A6B" w14:paraId="6BCB28D0"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71B8704"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56178E0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60B079C2"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6D3BF1CC"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FB815A6"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44234291"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17BD9689"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F44C1C9" w14:textId="77777777" w:rsidR="00DB6DC5" w:rsidRPr="00535A6B" w:rsidRDefault="00DB6DC5" w:rsidP="00AB3E0B">
            <w:pPr>
              <w:rPr>
                <w:rFonts w:ascii="Arial AMU" w:hAnsi="Arial AMU"/>
                <w:sz w:val="20"/>
                <w:szCs w:val="20"/>
              </w:rPr>
            </w:pPr>
          </w:p>
        </w:tc>
      </w:tr>
      <w:tr w:rsidR="00DB6DC5" w:rsidRPr="00535A6B" w14:paraId="38EFBD87"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E9A9DF"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4</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E26C90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E7-21</w:t>
            </w:r>
            <w:r w:rsidRPr="00535A6B">
              <w:rPr>
                <w:rFonts w:ascii="Arial AMU" w:hAnsi="Arial AMU" w:cs="Arial"/>
                <w:sz w:val="16"/>
                <w:szCs w:val="16"/>
              </w:rPr>
              <w:br/>
              <w:t>K=0.8</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FAAC2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¸Çï³ÑáñÇ Í³ÍÏÇ ë³É»ñÇ ³å³ÙáÝï³ÅáõÙ  </w:t>
            </w:r>
            <w:r w:rsidRPr="00535A6B">
              <w:rPr>
                <w:rFonts w:ascii="Calibri" w:hAnsi="Calibri" w:cs="Calibri"/>
                <w:sz w:val="16"/>
                <w:szCs w:val="16"/>
              </w:rPr>
              <w:t>Демонтаж</w:t>
            </w:r>
            <w:r w:rsidRPr="00535A6B">
              <w:rPr>
                <w:rFonts w:ascii="Arial AMU" w:hAnsi="Arial AMU" w:cs="Arial"/>
                <w:sz w:val="16"/>
                <w:szCs w:val="16"/>
              </w:rPr>
              <w:t xml:space="preserve"> </w:t>
            </w:r>
            <w:r w:rsidRPr="00535A6B">
              <w:rPr>
                <w:rFonts w:ascii="Calibri" w:hAnsi="Calibri" w:cs="Calibri"/>
                <w:sz w:val="16"/>
                <w:szCs w:val="16"/>
              </w:rPr>
              <w:t>перекрытий</w:t>
            </w:r>
            <w:r w:rsidRPr="00535A6B">
              <w:rPr>
                <w:rFonts w:ascii="Arial AMU" w:hAnsi="Arial AMU" w:cs="Arial"/>
                <w:sz w:val="16"/>
                <w:szCs w:val="16"/>
              </w:rPr>
              <w:t xml:space="preserve"> </w:t>
            </w:r>
            <w:r w:rsidRPr="00535A6B">
              <w:rPr>
                <w:rFonts w:ascii="Calibri" w:hAnsi="Calibri" w:cs="Calibri"/>
                <w:sz w:val="16"/>
                <w:szCs w:val="16"/>
              </w:rPr>
              <w:t>колодца</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BAACD80"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Ñ³ï</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29A7AF9"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20</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7B6C6344"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5.79000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08292C7B"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115.800000</w:t>
            </w:r>
          </w:p>
        </w:tc>
        <w:tc>
          <w:tcPr>
            <w:tcW w:w="36" w:type="dxa"/>
            <w:vAlign w:val="center"/>
            <w:hideMark/>
          </w:tcPr>
          <w:p w14:paraId="2E9C3025" w14:textId="77777777" w:rsidR="00DB6DC5" w:rsidRPr="00535A6B" w:rsidRDefault="00DB6DC5" w:rsidP="00AB3E0B">
            <w:pPr>
              <w:rPr>
                <w:rFonts w:ascii="Arial AMU" w:hAnsi="Arial AMU"/>
                <w:sz w:val="20"/>
                <w:szCs w:val="20"/>
              </w:rPr>
            </w:pPr>
          </w:p>
        </w:tc>
      </w:tr>
      <w:tr w:rsidR="00DB6DC5" w:rsidRPr="00535A6B" w14:paraId="26145655"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6046C5D3"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6200B11"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665555BA"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2C6B681"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C546F52"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E3F6B63"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207A38F"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A1A82AF" w14:textId="77777777" w:rsidR="00DB6DC5" w:rsidRPr="00535A6B" w:rsidRDefault="00DB6DC5" w:rsidP="00AB3E0B">
            <w:pPr>
              <w:jc w:val="center"/>
              <w:rPr>
                <w:rFonts w:ascii="Arial AMU" w:hAnsi="Arial AMU" w:cs="Arial"/>
                <w:b/>
                <w:bCs/>
                <w:sz w:val="16"/>
                <w:szCs w:val="16"/>
              </w:rPr>
            </w:pPr>
          </w:p>
        </w:tc>
      </w:tr>
      <w:tr w:rsidR="00DB6DC5" w:rsidRPr="00535A6B" w14:paraId="7C391E01"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7540BDC9"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FBDD01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FE4D6CD"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49114526"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6969201"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496C09FA"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50C79EF3"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529B608" w14:textId="77777777" w:rsidR="00DB6DC5" w:rsidRPr="00535A6B" w:rsidRDefault="00DB6DC5" w:rsidP="00AB3E0B">
            <w:pPr>
              <w:rPr>
                <w:rFonts w:ascii="Arial AMU" w:hAnsi="Arial AMU"/>
                <w:sz w:val="20"/>
                <w:szCs w:val="20"/>
              </w:rPr>
            </w:pPr>
          </w:p>
        </w:tc>
      </w:tr>
      <w:tr w:rsidR="00DB6DC5" w:rsidRPr="00535A6B" w14:paraId="7B56304C"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641090B"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804CE6C"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6B7006DC"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43C4090D"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529C1D8D"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4A267E4B"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1C7D571"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2A5433DB" w14:textId="77777777" w:rsidR="00DB6DC5" w:rsidRPr="00535A6B" w:rsidRDefault="00DB6DC5" w:rsidP="00AB3E0B">
            <w:pPr>
              <w:rPr>
                <w:rFonts w:ascii="Arial AMU" w:hAnsi="Arial AMU"/>
                <w:sz w:val="20"/>
                <w:szCs w:val="20"/>
              </w:rPr>
            </w:pPr>
          </w:p>
        </w:tc>
      </w:tr>
      <w:tr w:rsidR="00DB6DC5" w:rsidRPr="00535A6B" w14:paraId="6C187D16"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87C85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5</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1DD82B"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E6-127</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BFAE1A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¸Çï³Ñáñ»ñÇ å³ï»ñÇ µ³ñÓñ³óáõÙ ÙÇ³ÓáõÛÉ B20 ¹³ëÇ µ»ïáÝáí </w:t>
            </w:r>
            <w:r w:rsidRPr="00535A6B">
              <w:rPr>
                <w:rFonts w:ascii="Calibri" w:hAnsi="Calibri" w:cs="Calibri"/>
                <w:sz w:val="16"/>
                <w:szCs w:val="16"/>
              </w:rPr>
              <w:t>Подъем</w:t>
            </w:r>
            <w:r w:rsidRPr="00535A6B">
              <w:rPr>
                <w:rFonts w:ascii="Arial AMU" w:hAnsi="Arial AMU" w:cs="Arial"/>
                <w:sz w:val="16"/>
                <w:szCs w:val="16"/>
              </w:rPr>
              <w:t xml:space="preserve"> </w:t>
            </w:r>
            <w:r w:rsidRPr="00535A6B">
              <w:rPr>
                <w:rFonts w:ascii="Calibri" w:hAnsi="Calibri" w:cs="Calibri"/>
                <w:sz w:val="16"/>
                <w:szCs w:val="16"/>
              </w:rPr>
              <w:t>перекрытия</w:t>
            </w:r>
            <w:r w:rsidRPr="00535A6B">
              <w:rPr>
                <w:rFonts w:ascii="Arial AMU" w:hAnsi="Arial AMU" w:cs="Arial"/>
                <w:sz w:val="16"/>
                <w:szCs w:val="16"/>
              </w:rPr>
              <w:t xml:space="preserve"> </w:t>
            </w:r>
            <w:r w:rsidRPr="00535A6B">
              <w:rPr>
                <w:rFonts w:ascii="Calibri" w:hAnsi="Calibri" w:cs="Calibri"/>
                <w:sz w:val="16"/>
                <w:szCs w:val="16"/>
              </w:rPr>
              <w:t>люка</w:t>
            </w:r>
            <w:r w:rsidRPr="00535A6B">
              <w:rPr>
                <w:rFonts w:ascii="Arial AMU" w:hAnsi="Arial AMU" w:cs="Arial"/>
                <w:sz w:val="16"/>
                <w:szCs w:val="16"/>
              </w:rPr>
              <w:t xml:space="preserve"> </w:t>
            </w:r>
            <w:r w:rsidRPr="00535A6B">
              <w:rPr>
                <w:rFonts w:ascii="Calibri" w:hAnsi="Calibri" w:cs="Calibri"/>
                <w:sz w:val="16"/>
                <w:szCs w:val="16"/>
              </w:rPr>
              <w:t>монолитным</w:t>
            </w:r>
            <w:r w:rsidRPr="00535A6B">
              <w:rPr>
                <w:rFonts w:ascii="Arial AMU" w:hAnsi="Arial AMU" w:cs="Arial"/>
                <w:sz w:val="16"/>
                <w:szCs w:val="16"/>
              </w:rPr>
              <w:t xml:space="preserve"> </w:t>
            </w:r>
            <w:r w:rsidRPr="00535A6B">
              <w:rPr>
                <w:rFonts w:ascii="Calibri" w:hAnsi="Calibri" w:cs="Calibri"/>
                <w:sz w:val="16"/>
                <w:szCs w:val="16"/>
              </w:rPr>
              <w:t>бетоном</w:t>
            </w:r>
            <w:r w:rsidRPr="00535A6B">
              <w:rPr>
                <w:rFonts w:ascii="Arial AMU" w:hAnsi="Arial AMU" w:cs="Arial"/>
                <w:sz w:val="16"/>
                <w:szCs w:val="16"/>
              </w:rPr>
              <w:t xml:space="preserve"> </w:t>
            </w:r>
            <w:r w:rsidRPr="00535A6B">
              <w:rPr>
                <w:rFonts w:ascii="Calibri" w:hAnsi="Calibri" w:cs="Calibri"/>
                <w:sz w:val="16"/>
                <w:szCs w:val="16"/>
              </w:rPr>
              <w:t>класса</w:t>
            </w:r>
            <w:r w:rsidRPr="00535A6B">
              <w:rPr>
                <w:rFonts w:ascii="Arial AMU" w:hAnsi="Arial AMU" w:cs="Arial"/>
                <w:sz w:val="16"/>
                <w:szCs w:val="16"/>
              </w:rPr>
              <w:t xml:space="preserve"> B 20</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2AFC36C"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3</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BE8D476"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6.6</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4E2B7E9F"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81.73000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75A565BC"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539.418000</w:t>
            </w:r>
          </w:p>
        </w:tc>
        <w:tc>
          <w:tcPr>
            <w:tcW w:w="36" w:type="dxa"/>
            <w:vAlign w:val="center"/>
            <w:hideMark/>
          </w:tcPr>
          <w:p w14:paraId="653CE48A" w14:textId="77777777" w:rsidR="00DB6DC5" w:rsidRPr="00535A6B" w:rsidRDefault="00DB6DC5" w:rsidP="00AB3E0B">
            <w:pPr>
              <w:rPr>
                <w:rFonts w:ascii="Arial AMU" w:hAnsi="Arial AMU"/>
                <w:sz w:val="20"/>
                <w:szCs w:val="20"/>
              </w:rPr>
            </w:pPr>
          </w:p>
        </w:tc>
      </w:tr>
      <w:tr w:rsidR="00DB6DC5" w:rsidRPr="00535A6B" w14:paraId="0B856B9D"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0283B7F9"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2356C0E"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67F091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28C8414"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13B3F379"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9901456"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7692DF7"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091526FD" w14:textId="77777777" w:rsidR="00DB6DC5" w:rsidRPr="00535A6B" w:rsidRDefault="00DB6DC5" w:rsidP="00AB3E0B">
            <w:pPr>
              <w:jc w:val="center"/>
              <w:rPr>
                <w:rFonts w:ascii="Arial AMU" w:hAnsi="Arial AMU" w:cs="Arial"/>
                <w:b/>
                <w:bCs/>
                <w:sz w:val="16"/>
                <w:szCs w:val="16"/>
              </w:rPr>
            </w:pPr>
          </w:p>
        </w:tc>
      </w:tr>
      <w:tr w:rsidR="00DB6DC5" w:rsidRPr="00535A6B" w14:paraId="0DE973F7"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187E2640"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A8E324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C2B9D24"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03855A1"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C39DC86"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2CDF51E"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241643A"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1AEE73A" w14:textId="77777777" w:rsidR="00DB6DC5" w:rsidRPr="00535A6B" w:rsidRDefault="00DB6DC5" w:rsidP="00AB3E0B">
            <w:pPr>
              <w:rPr>
                <w:rFonts w:ascii="Arial AMU" w:hAnsi="Arial AMU"/>
                <w:sz w:val="20"/>
                <w:szCs w:val="20"/>
              </w:rPr>
            </w:pPr>
          </w:p>
        </w:tc>
      </w:tr>
      <w:tr w:rsidR="00DB6DC5" w:rsidRPr="00535A6B" w14:paraId="645C17E6"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01280AE"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0DF64A8"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5256BE1"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47A8717A"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4162DE3"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01EB2BC5"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5FAD0ED"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22DDBF4" w14:textId="77777777" w:rsidR="00DB6DC5" w:rsidRPr="00535A6B" w:rsidRDefault="00DB6DC5" w:rsidP="00AB3E0B">
            <w:pPr>
              <w:rPr>
                <w:rFonts w:ascii="Arial AMU" w:hAnsi="Arial AMU"/>
                <w:sz w:val="20"/>
                <w:szCs w:val="20"/>
              </w:rPr>
            </w:pPr>
          </w:p>
        </w:tc>
      </w:tr>
      <w:tr w:rsidR="00DB6DC5" w:rsidRPr="00535A6B" w14:paraId="30510959"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0DC0ED"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6</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AF0CED"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E7-21</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8FCF38"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¸Çï³ÑáñÇ ³å³ÙáÝï³Åí³Í Í³ÍÏÇ ë³ÉÇ վերաï»Õ³¹ñáõÙ </w:t>
            </w:r>
            <w:r w:rsidRPr="00535A6B">
              <w:rPr>
                <w:rFonts w:ascii="Calibri" w:hAnsi="Calibri" w:cs="Calibri"/>
                <w:sz w:val="16"/>
                <w:szCs w:val="16"/>
              </w:rPr>
              <w:t>переустановка</w:t>
            </w:r>
            <w:r w:rsidRPr="00535A6B">
              <w:rPr>
                <w:rFonts w:ascii="Arial AMU" w:hAnsi="Arial AMU" w:cs="Arial"/>
                <w:sz w:val="16"/>
                <w:szCs w:val="16"/>
              </w:rPr>
              <w:t xml:space="preserve"> </w:t>
            </w:r>
            <w:r w:rsidRPr="00535A6B">
              <w:rPr>
                <w:rFonts w:ascii="Calibri" w:hAnsi="Calibri" w:cs="Calibri"/>
                <w:sz w:val="16"/>
                <w:szCs w:val="16"/>
              </w:rPr>
              <w:t>разобранной</w:t>
            </w:r>
            <w:r w:rsidRPr="00535A6B">
              <w:rPr>
                <w:rFonts w:ascii="Arial AMU" w:hAnsi="Arial AMU" w:cs="Arial"/>
                <w:sz w:val="16"/>
                <w:szCs w:val="16"/>
              </w:rPr>
              <w:t xml:space="preserve"> </w:t>
            </w:r>
            <w:r w:rsidRPr="00535A6B">
              <w:rPr>
                <w:rFonts w:ascii="Calibri" w:hAnsi="Calibri" w:cs="Calibri"/>
                <w:sz w:val="16"/>
                <w:szCs w:val="16"/>
              </w:rPr>
              <w:t>плиты</w:t>
            </w:r>
            <w:r w:rsidRPr="00535A6B">
              <w:rPr>
                <w:rFonts w:ascii="Arial AMU" w:hAnsi="Arial AMU" w:cs="Arial"/>
                <w:sz w:val="16"/>
                <w:szCs w:val="16"/>
              </w:rPr>
              <w:t xml:space="preserve"> </w:t>
            </w:r>
            <w:r w:rsidRPr="00535A6B">
              <w:rPr>
                <w:rFonts w:ascii="Calibri" w:hAnsi="Calibri" w:cs="Calibri"/>
                <w:sz w:val="16"/>
                <w:szCs w:val="16"/>
              </w:rPr>
              <w:t>люка</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C0D5936"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Ñ³ï</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7241321"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20</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3DFEC0C4"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14.12000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7135E8B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282.400000</w:t>
            </w:r>
          </w:p>
        </w:tc>
        <w:tc>
          <w:tcPr>
            <w:tcW w:w="36" w:type="dxa"/>
            <w:vAlign w:val="center"/>
            <w:hideMark/>
          </w:tcPr>
          <w:p w14:paraId="3C2D48DD" w14:textId="77777777" w:rsidR="00DB6DC5" w:rsidRPr="00535A6B" w:rsidRDefault="00DB6DC5" w:rsidP="00AB3E0B">
            <w:pPr>
              <w:rPr>
                <w:rFonts w:ascii="Arial AMU" w:hAnsi="Arial AMU"/>
                <w:sz w:val="20"/>
                <w:szCs w:val="20"/>
              </w:rPr>
            </w:pPr>
          </w:p>
        </w:tc>
      </w:tr>
      <w:tr w:rsidR="00DB6DC5" w:rsidRPr="00535A6B" w14:paraId="7BC3D42E"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2FE0649D"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E80A73D"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89C9E96"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6B7CA8A5"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85EBF13"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5D4FC91"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6EA1726"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D86E9CB" w14:textId="77777777" w:rsidR="00DB6DC5" w:rsidRPr="00535A6B" w:rsidRDefault="00DB6DC5" w:rsidP="00AB3E0B">
            <w:pPr>
              <w:jc w:val="center"/>
              <w:rPr>
                <w:rFonts w:ascii="Arial AMU" w:hAnsi="Arial AMU" w:cs="Arial"/>
                <w:b/>
                <w:bCs/>
                <w:sz w:val="16"/>
                <w:szCs w:val="16"/>
              </w:rPr>
            </w:pPr>
          </w:p>
        </w:tc>
      </w:tr>
      <w:tr w:rsidR="00DB6DC5" w:rsidRPr="00535A6B" w14:paraId="445ACAB2"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22AFD4D6"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E84CD6A"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7C933C6"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5CD40BB8"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DD2750C"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1DE13A15"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47E009B"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0EA375D" w14:textId="77777777" w:rsidR="00DB6DC5" w:rsidRPr="00535A6B" w:rsidRDefault="00DB6DC5" w:rsidP="00AB3E0B">
            <w:pPr>
              <w:rPr>
                <w:rFonts w:ascii="Arial AMU" w:hAnsi="Arial AMU"/>
                <w:sz w:val="20"/>
                <w:szCs w:val="20"/>
              </w:rPr>
            </w:pPr>
          </w:p>
        </w:tc>
      </w:tr>
      <w:tr w:rsidR="00DB6DC5" w:rsidRPr="00535A6B" w14:paraId="482DC367"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6A1ED552"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BEA8FA5"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095732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06F5A35"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AE4A88C"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1230875"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8084540"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0556C6F" w14:textId="77777777" w:rsidR="00DB6DC5" w:rsidRPr="00535A6B" w:rsidRDefault="00DB6DC5" w:rsidP="00AB3E0B">
            <w:pPr>
              <w:rPr>
                <w:rFonts w:ascii="Arial AMU" w:hAnsi="Arial AMU"/>
                <w:sz w:val="20"/>
                <w:szCs w:val="20"/>
              </w:rPr>
            </w:pPr>
          </w:p>
        </w:tc>
      </w:tr>
      <w:tr w:rsidR="00DB6DC5" w:rsidRPr="00535A6B" w14:paraId="77E2007E" w14:textId="77777777" w:rsidTr="00AB3E0B">
        <w:trPr>
          <w:trHeight w:val="390"/>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EAE2188"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7</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949337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E15-298</w:t>
            </w:r>
            <w:r w:rsidRPr="00535A6B">
              <w:rPr>
                <w:rFonts w:ascii="Arial AMU" w:hAnsi="Arial AMU" w:cs="Arial"/>
                <w:sz w:val="16"/>
                <w:szCs w:val="16"/>
              </w:rPr>
              <w:br/>
              <w:t>E15-304</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2847A2D6"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Դիտահորի պատերի ամրացում ցեմենտ ավազային շաղախով 5սմ միջին հաստությամբ/ամրանացանցի տեղադրումով (100</w:t>
            </w:r>
            <w:r w:rsidRPr="00535A6B">
              <w:rPr>
                <w:rFonts w:ascii="Calibri" w:hAnsi="Calibri" w:cs="Calibri"/>
                <w:sz w:val="16"/>
                <w:szCs w:val="16"/>
              </w:rPr>
              <w:t>х</w:t>
            </w:r>
            <w:r w:rsidRPr="00535A6B">
              <w:rPr>
                <w:rFonts w:ascii="Arial AMU" w:hAnsi="Arial AMU" w:cs="Arial"/>
                <w:sz w:val="16"/>
                <w:szCs w:val="16"/>
              </w:rPr>
              <w:t xml:space="preserve">100) </w:t>
            </w:r>
            <w:r w:rsidRPr="00535A6B">
              <w:rPr>
                <w:rFonts w:ascii="Arial AMU" w:hAnsi="Arial AMU" w:cs="Arial AMU"/>
                <w:sz w:val="16"/>
                <w:szCs w:val="16"/>
              </w:rPr>
              <w:t>մմ</w:t>
            </w:r>
            <w:r w:rsidRPr="00535A6B">
              <w:rPr>
                <w:rFonts w:ascii="Arial AMU" w:hAnsi="Arial AMU" w:cs="Arial"/>
                <w:sz w:val="16"/>
                <w:szCs w:val="16"/>
              </w:rPr>
              <w:t xml:space="preserve"> </w:t>
            </w:r>
            <w:r w:rsidRPr="00535A6B">
              <w:rPr>
                <w:rFonts w:ascii="Arial AMU" w:hAnsi="Arial AMU" w:cs="Arial AMU"/>
                <w:sz w:val="16"/>
                <w:szCs w:val="16"/>
              </w:rPr>
              <w:t>Փ</w:t>
            </w:r>
            <w:r w:rsidRPr="00535A6B">
              <w:rPr>
                <w:rFonts w:ascii="Arial AMU" w:hAnsi="Arial AMU" w:cs="Arial"/>
                <w:sz w:val="16"/>
                <w:szCs w:val="16"/>
              </w:rPr>
              <w:t xml:space="preserve">4 </w:t>
            </w:r>
            <w:r w:rsidRPr="00535A6B">
              <w:rPr>
                <w:rFonts w:ascii="Calibri" w:hAnsi="Calibri" w:cs="Calibri"/>
                <w:sz w:val="16"/>
                <w:szCs w:val="16"/>
              </w:rPr>
              <w:t>Вр</w:t>
            </w:r>
            <w:r w:rsidRPr="00535A6B">
              <w:rPr>
                <w:rFonts w:ascii="Arial AMU" w:hAnsi="Arial AMU" w:cs="Arial"/>
                <w:sz w:val="16"/>
                <w:szCs w:val="16"/>
              </w:rPr>
              <w:t xml:space="preserve">-I/  </w:t>
            </w:r>
            <w:r w:rsidRPr="00535A6B">
              <w:rPr>
                <w:rFonts w:ascii="Calibri" w:hAnsi="Calibri" w:cs="Calibri"/>
                <w:sz w:val="16"/>
                <w:szCs w:val="16"/>
              </w:rPr>
              <w:t>укрепление</w:t>
            </w:r>
            <w:r w:rsidRPr="00535A6B">
              <w:rPr>
                <w:rFonts w:ascii="Arial AMU" w:hAnsi="Arial AMU" w:cs="Arial"/>
                <w:sz w:val="16"/>
                <w:szCs w:val="16"/>
              </w:rPr>
              <w:t xml:space="preserve"> </w:t>
            </w:r>
            <w:r w:rsidRPr="00535A6B">
              <w:rPr>
                <w:rFonts w:ascii="Calibri" w:hAnsi="Calibri" w:cs="Calibri"/>
                <w:sz w:val="16"/>
                <w:szCs w:val="16"/>
              </w:rPr>
              <w:t>стен</w:t>
            </w:r>
            <w:r w:rsidRPr="00535A6B">
              <w:rPr>
                <w:rFonts w:ascii="Arial AMU" w:hAnsi="Arial AMU" w:cs="Arial"/>
                <w:sz w:val="16"/>
                <w:szCs w:val="16"/>
              </w:rPr>
              <w:t xml:space="preserve"> </w:t>
            </w:r>
            <w:r w:rsidRPr="00535A6B">
              <w:rPr>
                <w:rFonts w:ascii="Calibri" w:hAnsi="Calibri" w:cs="Calibri"/>
                <w:sz w:val="16"/>
                <w:szCs w:val="16"/>
              </w:rPr>
              <w:t>люка</w:t>
            </w:r>
            <w:r w:rsidRPr="00535A6B">
              <w:rPr>
                <w:rFonts w:ascii="Arial AMU" w:hAnsi="Arial AMU" w:cs="Arial"/>
                <w:sz w:val="16"/>
                <w:szCs w:val="16"/>
              </w:rPr>
              <w:t xml:space="preserve"> </w:t>
            </w:r>
            <w:r w:rsidRPr="00535A6B">
              <w:rPr>
                <w:rFonts w:ascii="Calibri" w:hAnsi="Calibri" w:cs="Calibri"/>
                <w:sz w:val="16"/>
                <w:szCs w:val="16"/>
              </w:rPr>
              <w:t>цементно</w:t>
            </w:r>
            <w:r w:rsidRPr="00535A6B">
              <w:rPr>
                <w:rFonts w:ascii="Arial AMU" w:hAnsi="Arial AMU" w:cs="Arial"/>
                <w:sz w:val="16"/>
                <w:szCs w:val="16"/>
              </w:rPr>
              <w:t>-</w:t>
            </w:r>
            <w:r w:rsidRPr="00535A6B">
              <w:rPr>
                <w:rFonts w:ascii="Calibri" w:hAnsi="Calibri" w:cs="Calibri"/>
                <w:sz w:val="16"/>
                <w:szCs w:val="16"/>
              </w:rPr>
              <w:t>песчаным</w:t>
            </w:r>
            <w:r w:rsidRPr="00535A6B">
              <w:rPr>
                <w:rFonts w:ascii="Arial AMU" w:hAnsi="Arial AMU" w:cs="Arial"/>
                <w:sz w:val="16"/>
                <w:szCs w:val="16"/>
              </w:rPr>
              <w:t xml:space="preserve"> </w:t>
            </w:r>
            <w:r w:rsidRPr="00535A6B">
              <w:rPr>
                <w:rFonts w:ascii="Calibri" w:hAnsi="Calibri" w:cs="Calibri"/>
                <w:sz w:val="16"/>
                <w:szCs w:val="16"/>
              </w:rPr>
              <w:t>раствором</w:t>
            </w:r>
            <w:r w:rsidRPr="00535A6B">
              <w:rPr>
                <w:rFonts w:ascii="Arial AMU" w:hAnsi="Arial AMU" w:cs="Arial"/>
                <w:sz w:val="16"/>
                <w:szCs w:val="16"/>
              </w:rPr>
              <w:t xml:space="preserve"> </w:t>
            </w:r>
            <w:r w:rsidRPr="00535A6B">
              <w:rPr>
                <w:rFonts w:ascii="Calibri" w:hAnsi="Calibri" w:cs="Calibri"/>
                <w:sz w:val="16"/>
                <w:szCs w:val="16"/>
              </w:rPr>
              <w:t>с</w:t>
            </w:r>
            <w:r w:rsidRPr="00535A6B">
              <w:rPr>
                <w:rFonts w:ascii="Arial AMU" w:hAnsi="Arial AMU" w:cs="Arial"/>
                <w:sz w:val="16"/>
                <w:szCs w:val="16"/>
              </w:rPr>
              <w:t xml:space="preserve"> </w:t>
            </w:r>
            <w:r w:rsidRPr="00535A6B">
              <w:rPr>
                <w:rFonts w:ascii="Calibri" w:hAnsi="Calibri" w:cs="Calibri"/>
                <w:sz w:val="16"/>
                <w:szCs w:val="16"/>
              </w:rPr>
              <w:t>установкой</w:t>
            </w:r>
            <w:r w:rsidRPr="00535A6B">
              <w:rPr>
                <w:rFonts w:ascii="Arial AMU" w:hAnsi="Arial AMU" w:cs="Arial"/>
                <w:sz w:val="16"/>
                <w:szCs w:val="16"/>
              </w:rPr>
              <w:t xml:space="preserve"> </w:t>
            </w:r>
            <w:r w:rsidRPr="00535A6B">
              <w:rPr>
                <w:rFonts w:ascii="Calibri" w:hAnsi="Calibri" w:cs="Calibri"/>
                <w:sz w:val="16"/>
                <w:szCs w:val="16"/>
              </w:rPr>
              <w:t>арматурной</w:t>
            </w:r>
            <w:r w:rsidRPr="00535A6B">
              <w:rPr>
                <w:rFonts w:ascii="Arial AMU" w:hAnsi="Arial AMU" w:cs="Arial"/>
                <w:sz w:val="16"/>
                <w:szCs w:val="16"/>
              </w:rPr>
              <w:t xml:space="preserve"> </w:t>
            </w:r>
            <w:r w:rsidRPr="00535A6B">
              <w:rPr>
                <w:rFonts w:ascii="Calibri" w:hAnsi="Calibri" w:cs="Calibri"/>
                <w:sz w:val="16"/>
                <w:szCs w:val="16"/>
              </w:rPr>
              <w:t>сетки</w:t>
            </w:r>
            <w:r w:rsidRPr="00535A6B">
              <w:rPr>
                <w:rFonts w:ascii="Arial AMU" w:hAnsi="Arial AMU" w:cs="Arial"/>
                <w:sz w:val="16"/>
                <w:szCs w:val="16"/>
              </w:rPr>
              <w:t xml:space="preserve"> </w:t>
            </w:r>
            <w:r w:rsidRPr="00535A6B">
              <w:rPr>
                <w:rFonts w:ascii="Calibri" w:hAnsi="Calibri" w:cs="Calibri"/>
                <w:sz w:val="16"/>
                <w:szCs w:val="16"/>
              </w:rPr>
              <w:t>средней</w:t>
            </w:r>
            <w:r w:rsidRPr="00535A6B">
              <w:rPr>
                <w:rFonts w:ascii="Arial AMU" w:hAnsi="Arial AMU" w:cs="Arial"/>
                <w:sz w:val="16"/>
                <w:szCs w:val="16"/>
              </w:rPr>
              <w:t xml:space="preserve"> </w:t>
            </w:r>
            <w:r w:rsidRPr="00535A6B">
              <w:rPr>
                <w:rFonts w:ascii="Calibri" w:hAnsi="Calibri" w:cs="Calibri"/>
                <w:sz w:val="16"/>
                <w:szCs w:val="16"/>
              </w:rPr>
              <w:t>толщины</w:t>
            </w:r>
            <w:r w:rsidRPr="00535A6B">
              <w:rPr>
                <w:rFonts w:ascii="Arial AMU" w:hAnsi="Arial AMU" w:cs="Arial"/>
                <w:sz w:val="16"/>
                <w:szCs w:val="16"/>
              </w:rPr>
              <w:t xml:space="preserve"> 5 </w:t>
            </w:r>
            <w:r w:rsidRPr="00535A6B">
              <w:rPr>
                <w:rFonts w:ascii="Calibri" w:hAnsi="Calibri" w:cs="Calibri"/>
                <w:sz w:val="16"/>
                <w:szCs w:val="16"/>
              </w:rPr>
              <w:t>см</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F3EC056"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2</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5657FDC"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13</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21E6BB8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4.54000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2BB49151"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59.020000</w:t>
            </w:r>
          </w:p>
        </w:tc>
        <w:tc>
          <w:tcPr>
            <w:tcW w:w="36" w:type="dxa"/>
            <w:vAlign w:val="center"/>
            <w:hideMark/>
          </w:tcPr>
          <w:p w14:paraId="4937AC83" w14:textId="77777777" w:rsidR="00DB6DC5" w:rsidRPr="00535A6B" w:rsidRDefault="00DB6DC5" w:rsidP="00AB3E0B">
            <w:pPr>
              <w:rPr>
                <w:rFonts w:ascii="Arial AMU" w:hAnsi="Arial AMU"/>
                <w:sz w:val="20"/>
                <w:szCs w:val="20"/>
              </w:rPr>
            </w:pPr>
          </w:p>
        </w:tc>
      </w:tr>
      <w:tr w:rsidR="00DB6DC5" w:rsidRPr="00535A6B" w14:paraId="528AC7D6"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439D8FC"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A461516"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DA3C92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6F68C70A"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1A8BDBA"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61833C0B"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02A36A09"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2278E4B" w14:textId="77777777" w:rsidR="00DB6DC5" w:rsidRPr="00535A6B" w:rsidRDefault="00DB6DC5" w:rsidP="00AB3E0B">
            <w:pPr>
              <w:jc w:val="center"/>
              <w:rPr>
                <w:rFonts w:ascii="Arial AMU" w:hAnsi="Arial AMU" w:cs="Arial"/>
                <w:b/>
                <w:bCs/>
                <w:sz w:val="16"/>
                <w:szCs w:val="16"/>
              </w:rPr>
            </w:pPr>
          </w:p>
        </w:tc>
      </w:tr>
      <w:tr w:rsidR="00DB6DC5" w:rsidRPr="00535A6B" w14:paraId="31F7A213"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1213F80"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638DD469"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31AA1DA"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FBFFCA4"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34BEE41"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30002D0"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278BF2D"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2D4B047B" w14:textId="77777777" w:rsidR="00DB6DC5" w:rsidRPr="00535A6B" w:rsidRDefault="00DB6DC5" w:rsidP="00AB3E0B">
            <w:pPr>
              <w:rPr>
                <w:rFonts w:ascii="Arial AMU" w:hAnsi="Arial AMU"/>
                <w:sz w:val="20"/>
                <w:szCs w:val="20"/>
              </w:rPr>
            </w:pPr>
          </w:p>
        </w:tc>
      </w:tr>
      <w:tr w:rsidR="00DB6DC5" w:rsidRPr="00535A6B" w14:paraId="1B73AD07" w14:textId="77777777" w:rsidTr="00AB3E0B">
        <w:trPr>
          <w:trHeight w:val="765"/>
        </w:trPr>
        <w:tc>
          <w:tcPr>
            <w:tcW w:w="398" w:type="dxa"/>
            <w:vMerge/>
            <w:tcBorders>
              <w:top w:val="nil"/>
              <w:left w:val="single" w:sz="4" w:space="0" w:color="auto"/>
              <w:bottom w:val="single" w:sz="4" w:space="0" w:color="000000"/>
              <w:right w:val="single" w:sz="4" w:space="0" w:color="auto"/>
            </w:tcBorders>
            <w:vAlign w:val="center"/>
            <w:hideMark/>
          </w:tcPr>
          <w:p w14:paraId="04118002"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E687CAF"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98402A3"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586628D7"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239A33C"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8381A8C"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7B5F6052"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4FF2679" w14:textId="77777777" w:rsidR="00DB6DC5" w:rsidRPr="00535A6B" w:rsidRDefault="00DB6DC5" w:rsidP="00AB3E0B">
            <w:pPr>
              <w:rPr>
                <w:rFonts w:ascii="Arial AMU" w:hAnsi="Arial AMU"/>
                <w:sz w:val="20"/>
                <w:szCs w:val="20"/>
              </w:rPr>
            </w:pPr>
          </w:p>
        </w:tc>
      </w:tr>
      <w:tr w:rsidR="00DB6DC5" w:rsidRPr="00535A6B" w14:paraId="75F74E62"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C19A71"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8</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4EC40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ßáõÏ³</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C33EB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ò³Ýó Փ4 </w:t>
            </w:r>
            <w:r w:rsidRPr="00535A6B">
              <w:rPr>
                <w:rFonts w:ascii="Calibri" w:hAnsi="Calibri" w:cs="Calibri"/>
                <w:sz w:val="16"/>
                <w:szCs w:val="16"/>
              </w:rPr>
              <w:t>Вр</w:t>
            </w:r>
            <w:r w:rsidRPr="00535A6B">
              <w:rPr>
                <w:rFonts w:ascii="Arial AMU" w:hAnsi="Arial AMU" w:cs="Arial"/>
                <w:sz w:val="16"/>
                <w:szCs w:val="16"/>
              </w:rPr>
              <w:t xml:space="preserve">-I, ù³ÛÉ 100  </w:t>
            </w:r>
            <w:r w:rsidRPr="00535A6B">
              <w:rPr>
                <w:rFonts w:ascii="Calibri" w:hAnsi="Calibri" w:cs="Calibri"/>
                <w:sz w:val="16"/>
                <w:szCs w:val="16"/>
              </w:rPr>
              <w:t>арматурная</w:t>
            </w:r>
            <w:r w:rsidRPr="00535A6B">
              <w:rPr>
                <w:rFonts w:ascii="Arial AMU" w:hAnsi="Arial AMU" w:cs="Arial"/>
                <w:sz w:val="16"/>
                <w:szCs w:val="16"/>
              </w:rPr>
              <w:t xml:space="preserve"> </w:t>
            </w:r>
            <w:r w:rsidRPr="00535A6B">
              <w:rPr>
                <w:rFonts w:ascii="Calibri" w:hAnsi="Calibri" w:cs="Calibri"/>
                <w:sz w:val="16"/>
                <w:szCs w:val="16"/>
              </w:rPr>
              <w:t>сетка</w:t>
            </w:r>
            <w:r w:rsidRPr="00535A6B">
              <w:rPr>
                <w:rFonts w:ascii="Arial AMU" w:hAnsi="Arial AMU" w:cs="Arial"/>
                <w:sz w:val="16"/>
                <w:szCs w:val="16"/>
              </w:rPr>
              <w:t xml:space="preserve"> 100</w:t>
            </w:r>
            <w:r w:rsidRPr="00535A6B">
              <w:rPr>
                <w:rFonts w:ascii="Calibri" w:hAnsi="Calibri" w:cs="Calibri"/>
                <w:sz w:val="16"/>
                <w:szCs w:val="16"/>
              </w:rPr>
              <w:t>х</w:t>
            </w:r>
            <w:r w:rsidRPr="00535A6B">
              <w:rPr>
                <w:rFonts w:ascii="Arial AMU" w:hAnsi="Arial AMU" w:cs="Arial"/>
                <w:sz w:val="16"/>
                <w:szCs w:val="16"/>
              </w:rPr>
              <w:t xml:space="preserve">100 </w:t>
            </w:r>
            <w:r w:rsidRPr="00535A6B">
              <w:rPr>
                <w:rFonts w:ascii="Calibri" w:hAnsi="Calibri" w:cs="Calibri"/>
                <w:sz w:val="16"/>
                <w:szCs w:val="16"/>
              </w:rPr>
              <w:t>мм</w:t>
            </w:r>
            <w:r w:rsidRPr="00535A6B">
              <w:rPr>
                <w:rFonts w:ascii="Arial AMU" w:hAnsi="Arial AMU" w:cs="Arial"/>
                <w:sz w:val="16"/>
                <w:szCs w:val="16"/>
              </w:rPr>
              <w:t xml:space="preserve"> Փ4 </w:t>
            </w:r>
            <w:r w:rsidRPr="00535A6B">
              <w:rPr>
                <w:rFonts w:ascii="Calibri" w:hAnsi="Calibri" w:cs="Calibri"/>
                <w:sz w:val="16"/>
                <w:szCs w:val="16"/>
              </w:rPr>
              <w:t>Вр</w:t>
            </w:r>
            <w:r w:rsidRPr="00535A6B">
              <w:rPr>
                <w:rFonts w:ascii="Arial AMU" w:hAnsi="Arial AMU" w:cs="Arial"/>
                <w:sz w:val="16"/>
                <w:szCs w:val="16"/>
              </w:rPr>
              <w:t xml:space="preserve">-I </w:t>
            </w:r>
            <w:r w:rsidRPr="00535A6B">
              <w:rPr>
                <w:rFonts w:ascii="Calibri" w:hAnsi="Calibri" w:cs="Calibri"/>
                <w:sz w:val="16"/>
                <w:szCs w:val="16"/>
              </w:rPr>
              <w:t>шаг</w:t>
            </w:r>
            <w:r w:rsidRPr="00535A6B">
              <w:rPr>
                <w:rFonts w:ascii="Arial AMU" w:hAnsi="Arial AMU" w:cs="Arial"/>
                <w:sz w:val="16"/>
                <w:szCs w:val="16"/>
              </w:rPr>
              <w:t xml:space="preserve"> 100</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E4A148D"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2</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034642"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13.65</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37AB0E2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1.150000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384A75D0"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15.697500</w:t>
            </w:r>
          </w:p>
        </w:tc>
        <w:tc>
          <w:tcPr>
            <w:tcW w:w="36" w:type="dxa"/>
            <w:vAlign w:val="center"/>
            <w:hideMark/>
          </w:tcPr>
          <w:p w14:paraId="1B967445" w14:textId="77777777" w:rsidR="00DB6DC5" w:rsidRPr="00535A6B" w:rsidRDefault="00DB6DC5" w:rsidP="00AB3E0B">
            <w:pPr>
              <w:rPr>
                <w:rFonts w:ascii="Arial AMU" w:hAnsi="Arial AMU"/>
                <w:sz w:val="20"/>
                <w:szCs w:val="20"/>
              </w:rPr>
            </w:pPr>
          </w:p>
        </w:tc>
      </w:tr>
      <w:tr w:rsidR="00DB6DC5" w:rsidRPr="00535A6B" w14:paraId="5106DFBD"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2B870535"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5DF829D"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1AA2C25D"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107310A"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BF142DF"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19F30C4"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31E9B2E"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08341499" w14:textId="77777777" w:rsidR="00DB6DC5" w:rsidRPr="00535A6B" w:rsidRDefault="00DB6DC5" w:rsidP="00AB3E0B">
            <w:pPr>
              <w:jc w:val="center"/>
              <w:rPr>
                <w:rFonts w:ascii="Arial AMU" w:hAnsi="Arial AMU" w:cs="Arial"/>
                <w:b/>
                <w:bCs/>
                <w:sz w:val="16"/>
                <w:szCs w:val="16"/>
              </w:rPr>
            </w:pPr>
          </w:p>
        </w:tc>
      </w:tr>
      <w:tr w:rsidR="00DB6DC5" w:rsidRPr="00535A6B" w14:paraId="5E6C6AB5"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0FC22B4E"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7041A6A"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63762E7F"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47E29DBF"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5BCA7988"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01A54BC0"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D57A319"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618BF36" w14:textId="77777777" w:rsidR="00DB6DC5" w:rsidRPr="00535A6B" w:rsidRDefault="00DB6DC5" w:rsidP="00AB3E0B">
            <w:pPr>
              <w:rPr>
                <w:rFonts w:ascii="Arial AMU" w:hAnsi="Arial AMU"/>
                <w:sz w:val="20"/>
                <w:szCs w:val="20"/>
              </w:rPr>
            </w:pPr>
          </w:p>
        </w:tc>
      </w:tr>
      <w:tr w:rsidR="00DB6DC5" w:rsidRPr="00535A6B" w14:paraId="642F44D1"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004697C5"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F391744"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C3E561C"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E7A4032"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72FD97B3"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05B1B08E"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0CCEFB40"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B897A8C" w14:textId="77777777" w:rsidR="00DB6DC5" w:rsidRPr="00535A6B" w:rsidRDefault="00DB6DC5" w:rsidP="00AB3E0B">
            <w:pPr>
              <w:rPr>
                <w:rFonts w:ascii="Arial AMU" w:hAnsi="Arial AMU"/>
                <w:sz w:val="20"/>
                <w:szCs w:val="20"/>
              </w:rPr>
            </w:pPr>
          </w:p>
        </w:tc>
      </w:tr>
      <w:tr w:rsidR="00DB6DC5" w:rsidRPr="00535A6B" w14:paraId="0A937F25" w14:textId="77777777" w:rsidTr="00AB3E0B">
        <w:trPr>
          <w:trHeight w:val="255"/>
        </w:trPr>
        <w:tc>
          <w:tcPr>
            <w:tcW w:w="398" w:type="dxa"/>
            <w:tcBorders>
              <w:top w:val="nil"/>
              <w:left w:val="single" w:sz="4" w:space="0" w:color="auto"/>
              <w:bottom w:val="nil"/>
              <w:right w:val="single" w:sz="4" w:space="0" w:color="auto"/>
            </w:tcBorders>
            <w:shd w:val="clear" w:color="auto" w:fill="auto"/>
            <w:noWrap/>
            <w:vAlign w:val="center"/>
            <w:hideMark/>
          </w:tcPr>
          <w:p w14:paraId="046FFECA"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836" w:type="dxa"/>
            <w:tcBorders>
              <w:top w:val="nil"/>
              <w:left w:val="nil"/>
              <w:bottom w:val="nil"/>
              <w:right w:val="single" w:sz="4" w:space="0" w:color="auto"/>
            </w:tcBorders>
            <w:shd w:val="clear" w:color="auto" w:fill="auto"/>
            <w:noWrap/>
            <w:vAlign w:val="center"/>
            <w:hideMark/>
          </w:tcPr>
          <w:p w14:paraId="578E3E5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3211" w:type="dxa"/>
            <w:tcBorders>
              <w:top w:val="nil"/>
              <w:left w:val="nil"/>
              <w:bottom w:val="single" w:sz="4" w:space="0" w:color="auto"/>
              <w:right w:val="single" w:sz="4" w:space="0" w:color="auto"/>
            </w:tcBorders>
            <w:shd w:val="clear" w:color="000000" w:fill="FFFFFF"/>
            <w:vAlign w:val="center"/>
            <w:hideMark/>
          </w:tcPr>
          <w:p w14:paraId="06FA3081"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 xml:space="preserve">Անձրևատարեր </w:t>
            </w:r>
            <w:r w:rsidRPr="00535A6B">
              <w:rPr>
                <w:rFonts w:ascii="Calibri" w:hAnsi="Calibri" w:cs="Calibri"/>
                <w:b/>
                <w:bCs/>
                <w:sz w:val="16"/>
                <w:szCs w:val="16"/>
              </w:rPr>
              <w:t>дождевики</w:t>
            </w:r>
          </w:p>
        </w:tc>
        <w:tc>
          <w:tcPr>
            <w:tcW w:w="756" w:type="dxa"/>
            <w:tcBorders>
              <w:top w:val="nil"/>
              <w:left w:val="nil"/>
              <w:bottom w:val="nil"/>
              <w:right w:val="single" w:sz="4" w:space="0" w:color="auto"/>
            </w:tcBorders>
            <w:shd w:val="clear" w:color="000000" w:fill="FFFFFF"/>
            <w:noWrap/>
            <w:vAlign w:val="center"/>
            <w:hideMark/>
          </w:tcPr>
          <w:p w14:paraId="47236E60"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838" w:type="dxa"/>
            <w:tcBorders>
              <w:top w:val="nil"/>
              <w:left w:val="nil"/>
              <w:bottom w:val="nil"/>
              <w:right w:val="single" w:sz="4" w:space="0" w:color="auto"/>
            </w:tcBorders>
            <w:shd w:val="clear" w:color="000000" w:fill="FFFFFF"/>
            <w:noWrap/>
            <w:vAlign w:val="center"/>
            <w:hideMark/>
          </w:tcPr>
          <w:p w14:paraId="354E247B"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1751" w:type="dxa"/>
            <w:tcBorders>
              <w:top w:val="nil"/>
              <w:left w:val="nil"/>
              <w:bottom w:val="nil"/>
              <w:right w:val="single" w:sz="4" w:space="0" w:color="auto"/>
            </w:tcBorders>
            <w:shd w:val="clear" w:color="auto" w:fill="auto"/>
            <w:vAlign w:val="center"/>
            <w:hideMark/>
          </w:tcPr>
          <w:p w14:paraId="11DA40BA"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 </w:t>
            </w:r>
          </w:p>
        </w:tc>
        <w:tc>
          <w:tcPr>
            <w:tcW w:w="1674" w:type="dxa"/>
            <w:tcBorders>
              <w:top w:val="nil"/>
              <w:left w:val="nil"/>
              <w:bottom w:val="nil"/>
              <w:right w:val="single" w:sz="4" w:space="0" w:color="auto"/>
            </w:tcBorders>
            <w:shd w:val="clear" w:color="auto" w:fill="auto"/>
            <w:vAlign w:val="center"/>
            <w:hideMark/>
          </w:tcPr>
          <w:p w14:paraId="7CF1E254"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 </w:t>
            </w:r>
          </w:p>
        </w:tc>
        <w:tc>
          <w:tcPr>
            <w:tcW w:w="36" w:type="dxa"/>
            <w:vAlign w:val="center"/>
            <w:hideMark/>
          </w:tcPr>
          <w:p w14:paraId="6684AAA6" w14:textId="77777777" w:rsidR="00DB6DC5" w:rsidRPr="00535A6B" w:rsidRDefault="00DB6DC5" w:rsidP="00AB3E0B">
            <w:pPr>
              <w:rPr>
                <w:rFonts w:ascii="Arial AMU" w:hAnsi="Arial AMU"/>
                <w:sz w:val="20"/>
                <w:szCs w:val="20"/>
              </w:rPr>
            </w:pPr>
          </w:p>
        </w:tc>
      </w:tr>
      <w:tr w:rsidR="00DB6DC5" w:rsidRPr="00535A6B" w14:paraId="3286DDD6" w14:textId="77777777" w:rsidTr="00AB3E0B">
        <w:trPr>
          <w:trHeight w:val="255"/>
        </w:trPr>
        <w:tc>
          <w:tcPr>
            <w:tcW w:w="39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78163F0"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1</w:t>
            </w:r>
          </w:p>
        </w:tc>
        <w:tc>
          <w:tcPr>
            <w:tcW w:w="83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9E3E28E"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E27-33</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77186F"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²ëý³Éïµ»ïáÝ» ß»ñïÇ ù³Ý¹áõÙ/20քմ/   </w:t>
            </w:r>
            <w:r w:rsidRPr="00535A6B">
              <w:rPr>
                <w:rFonts w:ascii="Calibri" w:hAnsi="Calibri" w:cs="Calibri"/>
                <w:sz w:val="16"/>
                <w:szCs w:val="16"/>
              </w:rPr>
              <w:t>Снос</w:t>
            </w:r>
            <w:r w:rsidRPr="00535A6B">
              <w:rPr>
                <w:rFonts w:ascii="Arial AMU" w:hAnsi="Arial AMU" w:cs="Arial"/>
                <w:sz w:val="16"/>
                <w:szCs w:val="16"/>
              </w:rPr>
              <w:t xml:space="preserve"> </w:t>
            </w:r>
            <w:r w:rsidRPr="00535A6B">
              <w:rPr>
                <w:rFonts w:ascii="Calibri" w:hAnsi="Calibri" w:cs="Calibri"/>
                <w:sz w:val="16"/>
                <w:szCs w:val="16"/>
              </w:rPr>
              <w:t>асфальтобетонного</w:t>
            </w:r>
            <w:r w:rsidRPr="00535A6B">
              <w:rPr>
                <w:rFonts w:ascii="Arial AMU" w:hAnsi="Arial AMU" w:cs="Arial"/>
                <w:sz w:val="16"/>
                <w:szCs w:val="16"/>
              </w:rPr>
              <w:t xml:space="preserve"> </w:t>
            </w:r>
            <w:r w:rsidRPr="00535A6B">
              <w:rPr>
                <w:rFonts w:ascii="Calibri" w:hAnsi="Calibri" w:cs="Calibri"/>
                <w:sz w:val="16"/>
                <w:szCs w:val="16"/>
              </w:rPr>
              <w:t>покрытия</w:t>
            </w:r>
            <w:r w:rsidRPr="00535A6B">
              <w:rPr>
                <w:rFonts w:ascii="Arial AMU" w:hAnsi="Arial AMU" w:cs="Arial"/>
                <w:sz w:val="16"/>
                <w:szCs w:val="16"/>
              </w:rPr>
              <w:t xml:space="preserve"> /20</w:t>
            </w:r>
            <w:r w:rsidRPr="00535A6B">
              <w:rPr>
                <w:rFonts w:ascii="Arial AMU" w:hAnsi="Arial AMU" w:cs="Arial AMU"/>
                <w:sz w:val="16"/>
                <w:szCs w:val="16"/>
              </w:rPr>
              <w:t>քմ</w:t>
            </w:r>
            <w:r w:rsidRPr="00535A6B">
              <w:rPr>
                <w:rFonts w:ascii="Arial AMU" w:hAnsi="Arial AMU" w:cs="Arial"/>
                <w:sz w:val="16"/>
                <w:szCs w:val="16"/>
              </w:rPr>
              <w:t>/</w:t>
            </w:r>
          </w:p>
        </w:tc>
        <w:tc>
          <w:tcPr>
            <w:tcW w:w="75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1F132AA"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3</w:t>
            </w:r>
          </w:p>
        </w:tc>
        <w:tc>
          <w:tcPr>
            <w:tcW w:w="838"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0D318385"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1.0</w:t>
            </w:r>
          </w:p>
        </w:tc>
        <w:tc>
          <w:tcPr>
            <w:tcW w:w="17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F8F3E0A"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4.92000</w:t>
            </w:r>
          </w:p>
        </w:tc>
        <w:tc>
          <w:tcPr>
            <w:tcW w:w="16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4BCC5D"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4.920000</w:t>
            </w:r>
          </w:p>
        </w:tc>
        <w:tc>
          <w:tcPr>
            <w:tcW w:w="36" w:type="dxa"/>
            <w:vAlign w:val="center"/>
            <w:hideMark/>
          </w:tcPr>
          <w:p w14:paraId="77EBF79B" w14:textId="77777777" w:rsidR="00DB6DC5" w:rsidRPr="00535A6B" w:rsidRDefault="00DB6DC5" w:rsidP="00AB3E0B">
            <w:pPr>
              <w:rPr>
                <w:rFonts w:ascii="Arial AMU" w:hAnsi="Arial AMU"/>
                <w:sz w:val="20"/>
                <w:szCs w:val="20"/>
              </w:rPr>
            </w:pPr>
          </w:p>
        </w:tc>
      </w:tr>
      <w:tr w:rsidR="00DB6DC5" w:rsidRPr="00535A6B" w14:paraId="20E0FD85" w14:textId="77777777" w:rsidTr="00AB3E0B">
        <w:trPr>
          <w:trHeight w:val="255"/>
        </w:trPr>
        <w:tc>
          <w:tcPr>
            <w:tcW w:w="398" w:type="dxa"/>
            <w:vMerge/>
            <w:tcBorders>
              <w:top w:val="single" w:sz="4" w:space="0" w:color="auto"/>
              <w:left w:val="single" w:sz="4" w:space="0" w:color="auto"/>
              <w:bottom w:val="single" w:sz="4" w:space="0" w:color="000000"/>
              <w:right w:val="single" w:sz="4" w:space="0" w:color="auto"/>
            </w:tcBorders>
            <w:vAlign w:val="center"/>
            <w:hideMark/>
          </w:tcPr>
          <w:p w14:paraId="7AF91D33" w14:textId="77777777" w:rsidR="00DB6DC5" w:rsidRPr="00535A6B" w:rsidRDefault="00DB6DC5" w:rsidP="00AB3E0B">
            <w:pPr>
              <w:rPr>
                <w:rFonts w:ascii="Arial AMU" w:hAnsi="Arial AMU" w:cs="Arial"/>
                <w:sz w:val="16"/>
                <w:szCs w:val="16"/>
              </w:rPr>
            </w:pPr>
          </w:p>
        </w:tc>
        <w:tc>
          <w:tcPr>
            <w:tcW w:w="836" w:type="dxa"/>
            <w:vMerge/>
            <w:tcBorders>
              <w:top w:val="single" w:sz="4" w:space="0" w:color="auto"/>
              <w:left w:val="single" w:sz="4" w:space="0" w:color="auto"/>
              <w:bottom w:val="single" w:sz="4" w:space="0" w:color="000000"/>
              <w:right w:val="single" w:sz="4" w:space="0" w:color="auto"/>
            </w:tcBorders>
            <w:vAlign w:val="center"/>
            <w:hideMark/>
          </w:tcPr>
          <w:p w14:paraId="41E2322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1DAAC921" w14:textId="77777777" w:rsidR="00DB6DC5" w:rsidRPr="00535A6B" w:rsidRDefault="00DB6DC5" w:rsidP="00AB3E0B">
            <w:pPr>
              <w:rPr>
                <w:rFonts w:ascii="Arial AMU" w:hAnsi="Arial AMU" w:cs="Arial"/>
                <w:sz w:val="16"/>
                <w:szCs w:val="16"/>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14:paraId="3BF2AAFD" w14:textId="77777777" w:rsidR="00DB6DC5" w:rsidRPr="00535A6B" w:rsidRDefault="00DB6DC5" w:rsidP="00AB3E0B">
            <w:pPr>
              <w:rPr>
                <w:rFonts w:ascii="Arial AMU" w:hAnsi="Arial AMU" w:cs="Arial"/>
                <w:sz w:val="16"/>
                <w:szCs w:val="16"/>
              </w:rPr>
            </w:pPr>
          </w:p>
        </w:tc>
        <w:tc>
          <w:tcPr>
            <w:tcW w:w="838" w:type="dxa"/>
            <w:vMerge/>
            <w:tcBorders>
              <w:top w:val="single" w:sz="4" w:space="0" w:color="auto"/>
              <w:left w:val="single" w:sz="4" w:space="0" w:color="auto"/>
              <w:bottom w:val="single" w:sz="4" w:space="0" w:color="000000"/>
              <w:right w:val="single" w:sz="4" w:space="0" w:color="auto"/>
            </w:tcBorders>
            <w:vAlign w:val="center"/>
            <w:hideMark/>
          </w:tcPr>
          <w:p w14:paraId="679687FF" w14:textId="77777777" w:rsidR="00DB6DC5" w:rsidRPr="00535A6B" w:rsidRDefault="00DB6DC5" w:rsidP="00AB3E0B">
            <w:pPr>
              <w:rPr>
                <w:rFonts w:ascii="Arial AMU" w:hAnsi="Arial AMU" w:cs="Arial"/>
                <w:sz w:val="16"/>
                <w:szCs w:val="16"/>
              </w:rPr>
            </w:pPr>
          </w:p>
        </w:tc>
        <w:tc>
          <w:tcPr>
            <w:tcW w:w="1751" w:type="dxa"/>
            <w:vMerge/>
            <w:tcBorders>
              <w:top w:val="single" w:sz="4" w:space="0" w:color="auto"/>
              <w:left w:val="single" w:sz="4" w:space="0" w:color="auto"/>
              <w:bottom w:val="single" w:sz="4" w:space="0" w:color="000000"/>
              <w:right w:val="single" w:sz="4" w:space="0" w:color="auto"/>
            </w:tcBorders>
            <w:vAlign w:val="center"/>
            <w:hideMark/>
          </w:tcPr>
          <w:p w14:paraId="14EC248C" w14:textId="77777777" w:rsidR="00DB6DC5" w:rsidRPr="00535A6B" w:rsidRDefault="00DB6DC5" w:rsidP="00AB3E0B">
            <w:pPr>
              <w:rPr>
                <w:rFonts w:ascii="Arial AMU" w:hAnsi="Arial AMU" w:cs="Arial"/>
                <w:b/>
                <w:bCs/>
                <w:sz w:val="16"/>
                <w:szCs w:val="16"/>
              </w:rPr>
            </w:pPr>
          </w:p>
        </w:tc>
        <w:tc>
          <w:tcPr>
            <w:tcW w:w="1674" w:type="dxa"/>
            <w:vMerge/>
            <w:tcBorders>
              <w:top w:val="single" w:sz="4" w:space="0" w:color="auto"/>
              <w:left w:val="single" w:sz="4" w:space="0" w:color="auto"/>
              <w:bottom w:val="single" w:sz="4" w:space="0" w:color="000000"/>
              <w:right w:val="single" w:sz="4" w:space="0" w:color="auto"/>
            </w:tcBorders>
            <w:vAlign w:val="center"/>
            <w:hideMark/>
          </w:tcPr>
          <w:p w14:paraId="4242B958"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4CD3E70" w14:textId="77777777" w:rsidR="00DB6DC5" w:rsidRPr="00535A6B" w:rsidRDefault="00DB6DC5" w:rsidP="00AB3E0B">
            <w:pPr>
              <w:jc w:val="center"/>
              <w:rPr>
                <w:rFonts w:ascii="Arial AMU" w:hAnsi="Arial AMU" w:cs="Arial"/>
                <w:b/>
                <w:bCs/>
                <w:sz w:val="16"/>
                <w:szCs w:val="16"/>
              </w:rPr>
            </w:pPr>
          </w:p>
        </w:tc>
      </w:tr>
      <w:tr w:rsidR="00DB6DC5" w:rsidRPr="00535A6B" w14:paraId="7AD2D0C4" w14:textId="77777777" w:rsidTr="00AB3E0B">
        <w:trPr>
          <w:trHeight w:val="255"/>
        </w:trPr>
        <w:tc>
          <w:tcPr>
            <w:tcW w:w="398" w:type="dxa"/>
            <w:vMerge/>
            <w:tcBorders>
              <w:top w:val="single" w:sz="4" w:space="0" w:color="auto"/>
              <w:left w:val="single" w:sz="4" w:space="0" w:color="auto"/>
              <w:bottom w:val="single" w:sz="4" w:space="0" w:color="000000"/>
              <w:right w:val="single" w:sz="4" w:space="0" w:color="auto"/>
            </w:tcBorders>
            <w:vAlign w:val="center"/>
            <w:hideMark/>
          </w:tcPr>
          <w:p w14:paraId="726A9EF2" w14:textId="77777777" w:rsidR="00DB6DC5" w:rsidRPr="00535A6B" w:rsidRDefault="00DB6DC5" w:rsidP="00AB3E0B">
            <w:pPr>
              <w:rPr>
                <w:rFonts w:ascii="Arial AMU" w:hAnsi="Arial AMU" w:cs="Arial"/>
                <w:sz w:val="16"/>
                <w:szCs w:val="16"/>
              </w:rPr>
            </w:pPr>
          </w:p>
        </w:tc>
        <w:tc>
          <w:tcPr>
            <w:tcW w:w="836" w:type="dxa"/>
            <w:vMerge/>
            <w:tcBorders>
              <w:top w:val="single" w:sz="4" w:space="0" w:color="auto"/>
              <w:left w:val="single" w:sz="4" w:space="0" w:color="auto"/>
              <w:bottom w:val="single" w:sz="4" w:space="0" w:color="000000"/>
              <w:right w:val="single" w:sz="4" w:space="0" w:color="auto"/>
            </w:tcBorders>
            <w:vAlign w:val="center"/>
            <w:hideMark/>
          </w:tcPr>
          <w:p w14:paraId="7F609CA0"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865A9ED" w14:textId="77777777" w:rsidR="00DB6DC5" w:rsidRPr="00535A6B" w:rsidRDefault="00DB6DC5" w:rsidP="00AB3E0B">
            <w:pPr>
              <w:rPr>
                <w:rFonts w:ascii="Arial AMU" w:hAnsi="Arial AMU" w:cs="Arial"/>
                <w:sz w:val="16"/>
                <w:szCs w:val="16"/>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14:paraId="2F34B00E" w14:textId="77777777" w:rsidR="00DB6DC5" w:rsidRPr="00535A6B" w:rsidRDefault="00DB6DC5" w:rsidP="00AB3E0B">
            <w:pPr>
              <w:rPr>
                <w:rFonts w:ascii="Arial AMU" w:hAnsi="Arial AMU" w:cs="Arial"/>
                <w:sz w:val="16"/>
                <w:szCs w:val="16"/>
              </w:rPr>
            </w:pPr>
          </w:p>
        </w:tc>
        <w:tc>
          <w:tcPr>
            <w:tcW w:w="838" w:type="dxa"/>
            <w:vMerge/>
            <w:tcBorders>
              <w:top w:val="single" w:sz="4" w:space="0" w:color="auto"/>
              <w:left w:val="single" w:sz="4" w:space="0" w:color="auto"/>
              <w:bottom w:val="single" w:sz="4" w:space="0" w:color="000000"/>
              <w:right w:val="single" w:sz="4" w:space="0" w:color="auto"/>
            </w:tcBorders>
            <w:vAlign w:val="center"/>
            <w:hideMark/>
          </w:tcPr>
          <w:p w14:paraId="1352E374" w14:textId="77777777" w:rsidR="00DB6DC5" w:rsidRPr="00535A6B" w:rsidRDefault="00DB6DC5" w:rsidP="00AB3E0B">
            <w:pPr>
              <w:rPr>
                <w:rFonts w:ascii="Arial AMU" w:hAnsi="Arial AMU" w:cs="Arial"/>
                <w:sz w:val="16"/>
                <w:szCs w:val="16"/>
              </w:rPr>
            </w:pPr>
          </w:p>
        </w:tc>
        <w:tc>
          <w:tcPr>
            <w:tcW w:w="1751" w:type="dxa"/>
            <w:vMerge/>
            <w:tcBorders>
              <w:top w:val="single" w:sz="4" w:space="0" w:color="auto"/>
              <w:left w:val="single" w:sz="4" w:space="0" w:color="auto"/>
              <w:bottom w:val="single" w:sz="4" w:space="0" w:color="000000"/>
              <w:right w:val="single" w:sz="4" w:space="0" w:color="auto"/>
            </w:tcBorders>
            <w:vAlign w:val="center"/>
            <w:hideMark/>
          </w:tcPr>
          <w:p w14:paraId="6DEC8EDD" w14:textId="77777777" w:rsidR="00DB6DC5" w:rsidRPr="00535A6B" w:rsidRDefault="00DB6DC5" w:rsidP="00AB3E0B">
            <w:pPr>
              <w:rPr>
                <w:rFonts w:ascii="Arial AMU" w:hAnsi="Arial AMU" w:cs="Arial"/>
                <w:b/>
                <w:bCs/>
                <w:sz w:val="16"/>
                <w:szCs w:val="16"/>
              </w:rPr>
            </w:pPr>
          </w:p>
        </w:tc>
        <w:tc>
          <w:tcPr>
            <w:tcW w:w="1674" w:type="dxa"/>
            <w:vMerge/>
            <w:tcBorders>
              <w:top w:val="single" w:sz="4" w:space="0" w:color="auto"/>
              <w:left w:val="single" w:sz="4" w:space="0" w:color="auto"/>
              <w:bottom w:val="single" w:sz="4" w:space="0" w:color="000000"/>
              <w:right w:val="single" w:sz="4" w:space="0" w:color="auto"/>
            </w:tcBorders>
            <w:vAlign w:val="center"/>
            <w:hideMark/>
          </w:tcPr>
          <w:p w14:paraId="27319731"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48203A6" w14:textId="77777777" w:rsidR="00DB6DC5" w:rsidRPr="00535A6B" w:rsidRDefault="00DB6DC5" w:rsidP="00AB3E0B">
            <w:pPr>
              <w:rPr>
                <w:rFonts w:ascii="Arial AMU" w:hAnsi="Arial AMU"/>
                <w:sz w:val="20"/>
                <w:szCs w:val="20"/>
              </w:rPr>
            </w:pPr>
          </w:p>
        </w:tc>
      </w:tr>
      <w:tr w:rsidR="00DB6DC5" w:rsidRPr="00535A6B" w14:paraId="06F8F1A9" w14:textId="77777777" w:rsidTr="00AB3E0B">
        <w:trPr>
          <w:trHeight w:val="255"/>
        </w:trPr>
        <w:tc>
          <w:tcPr>
            <w:tcW w:w="398" w:type="dxa"/>
            <w:vMerge/>
            <w:tcBorders>
              <w:top w:val="single" w:sz="4" w:space="0" w:color="auto"/>
              <w:left w:val="single" w:sz="4" w:space="0" w:color="auto"/>
              <w:bottom w:val="single" w:sz="4" w:space="0" w:color="000000"/>
              <w:right w:val="single" w:sz="4" w:space="0" w:color="auto"/>
            </w:tcBorders>
            <w:vAlign w:val="center"/>
            <w:hideMark/>
          </w:tcPr>
          <w:p w14:paraId="049FEAC4" w14:textId="77777777" w:rsidR="00DB6DC5" w:rsidRPr="00535A6B" w:rsidRDefault="00DB6DC5" w:rsidP="00AB3E0B">
            <w:pPr>
              <w:rPr>
                <w:rFonts w:ascii="Arial AMU" w:hAnsi="Arial AMU" w:cs="Arial"/>
                <w:sz w:val="16"/>
                <w:szCs w:val="16"/>
              </w:rPr>
            </w:pPr>
          </w:p>
        </w:tc>
        <w:tc>
          <w:tcPr>
            <w:tcW w:w="836" w:type="dxa"/>
            <w:vMerge/>
            <w:tcBorders>
              <w:top w:val="single" w:sz="4" w:space="0" w:color="auto"/>
              <w:left w:val="single" w:sz="4" w:space="0" w:color="auto"/>
              <w:bottom w:val="single" w:sz="4" w:space="0" w:color="000000"/>
              <w:right w:val="single" w:sz="4" w:space="0" w:color="auto"/>
            </w:tcBorders>
            <w:vAlign w:val="center"/>
            <w:hideMark/>
          </w:tcPr>
          <w:p w14:paraId="05FE028D"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CB4882D" w14:textId="77777777" w:rsidR="00DB6DC5" w:rsidRPr="00535A6B" w:rsidRDefault="00DB6DC5" w:rsidP="00AB3E0B">
            <w:pPr>
              <w:rPr>
                <w:rFonts w:ascii="Arial AMU" w:hAnsi="Arial AMU" w:cs="Arial"/>
                <w:sz w:val="16"/>
                <w:szCs w:val="16"/>
              </w:rPr>
            </w:pPr>
          </w:p>
        </w:tc>
        <w:tc>
          <w:tcPr>
            <w:tcW w:w="756" w:type="dxa"/>
            <w:vMerge/>
            <w:tcBorders>
              <w:top w:val="single" w:sz="4" w:space="0" w:color="auto"/>
              <w:left w:val="single" w:sz="4" w:space="0" w:color="auto"/>
              <w:bottom w:val="single" w:sz="4" w:space="0" w:color="000000"/>
              <w:right w:val="single" w:sz="4" w:space="0" w:color="auto"/>
            </w:tcBorders>
            <w:vAlign w:val="center"/>
            <w:hideMark/>
          </w:tcPr>
          <w:p w14:paraId="34D925F4" w14:textId="77777777" w:rsidR="00DB6DC5" w:rsidRPr="00535A6B" w:rsidRDefault="00DB6DC5" w:rsidP="00AB3E0B">
            <w:pPr>
              <w:rPr>
                <w:rFonts w:ascii="Arial AMU" w:hAnsi="Arial AMU" w:cs="Arial"/>
                <w:sz w:val="16"/>
                <w:szCs w:val="16"/>
              </w:rPr>
            </w:pPr>
          </w:p>
        </w:tc>
        <w:tc>
          <w:tcPr>
            <w:tcW w:w="838" w:type="dxa"/>
            <w:vMerge/>
            <w:tcBorders>
              <w:top w:val="single" w:sz="4" w:space="0" w:color="auto"/>
              <w:left w:val="single" w:sz="4" w:space="0" w:color="auto"/>
              <w:bottom w:val="single" w:sz="4" w:space="0" w:color="000000"/>
              <w:right w:val="single" w:sz="4" w:space="0" w:color="auto"/>
            </w:tcBorders>
            <w:vAlign w:val="center"/>
            <w:hideMark/>
          </w:tcPr>
          <w:p w14:paraId="0991C202" w14:textId="77777777" w:rsidR="00DB6DC5" w:rsidRPr="00535A6B" w:rsidRDefault="00DB6DC5" w:rsidP="00AB3E0B">
            <w:pPr>
              <w:rPr>
                <w:rFonts w:ascii="Arial AMU" w:hAnsi="Arial AMU" w:cs="Arial"/>
                <w:sz w:val="16"/>
                <w:szCs w:val="16"/>
              </w:rPr>
            </w:pPr>
          </w:p>
        </w:tc>
        <w:tc>
          <w:tcPr>
            <w:tcW w:w="1751" w:type="dxa"/>
            <w:vMerge/>
            <w:tcBorders>
              <w:top w:val="single" w:sz="4" w:space="0" w:color="auto"/>
              <w:left w:val="single" w:sz="4" w:space="0" w:color="auto"/>
              <w:bottom w:val="single" w:sz="4" w:space="0" w:color="000000"/>
              <w:right w:val="single" w:sz="4" w:space="0" w:color="auto"/>
            </w:tcBorders>
            <w:vAlign w:val="center"/>
            <w:hideMark/>
          </w:tcPr>
          <w:p w14:paraId="37CC7B54" w14:textId="77777777" w:rsidR="00DB6DC5" w:rsidRPr="00535A6B" w:rsidRDefault="00DB6DC5" w:rsidP="00AB3E0B">
            <w:pPr>
              <w:rPr>
                <w:rFonts w:ascii="Arial AMU" w:hAnsi="Arial AMU" w:cs="Arial"/>
                <w:b/>
                <w:bCs/>
                <w:sz w:val="16"/>
                <w:szCs w:val="16"/>
              </w:rPr>
            </w:pPr>
          </w:p>
        </w:tc>
        <w:tc>
          <w:tcPr>
            <w:tcW w:w="1674" w:type="dxa"/>
            <w:vMerge/>
            <w:tcBorders>
              <w:top w:val="single" w:sz="4" w:space="0" w:color="auto"/>
              <w:left w:val="single" w:sz="4" w:space="0" w:color="auto"/>
              <w:bottom w:val="single" w:sz="4" w:space="0" w:color="000000"/>
              <w:right w:val="single" w:sz="4" w:space="0" w:color="auto"/>
            </w:tcBorders>
            <w:vAlign w:val="center"/>
            <w:hideMark/>
          </w:tcPr>
          <w:p w14:paraId="3AA40CA0"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42851810" w14:textId="77777777" w:rsidR="00DB6DC5" w:rsidRPr="00535A6B" w:rsidRDefault="00DB6DC5" w:rsidP="00AB3E0B">
            <w:pPr>
              <w:rPr>
                <w:rFonts w:ascii="Arial AMU" w:hAnsi="Arial AMU"/>
                <w:sz w:val="20"/>
                <w:szCs w:val="20"/>
              </w:rPr>
            </w:pPr>
          </w:p>
        </w:tc>
      </w:tr>
      <w:tr w:rsidR="00DB6DC5" w:rsidRPr="00535A6B" w14:paraId="44778330"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5B9DB0"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2</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0BD32BE"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E27-32</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5079A3"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Հանքաձյութով տոգորված խճային ծածկույթների քանդում/20քմ/ </w:t>
            </w:r>
            <w:r w:rsidRPr="00535A6B">
              <w:rPr>
                <w:rFonts w:ascii="Calibri" w:hAnsi="Calibri" w:cs="Calibri"/>
                <w:sz w:val="16"/>
                <w:szCs w:val="16"/>
              </w:rPr>
              <w:t>Снос</w:t>
            </w:r>
            <w:r w:rsidRPr="00535A6B">
              <w:rPr>
                <w:rFonts w:ascii="Arial AMU" w:hAnsi="Arial AMU" w:cs="Arial"/>
                <w:sz w:val="16"/>
                <w:szCs w:val="16"/>
              </w:rPr>
              <w:t xml:space="preserve"> </w:t>
            </w:r>
            <w:r w:rsidRPr="00535A6B">
              <w:rPr>
                <w:rFonts w:ascii="Calibri" w:hAnsi="Calibri" w:cs="Calibri"/>
                <w:sz w:val="16"/>
                <w:szCs w:val="16"/>
              </w:rPr>
              <w:t>битумно</w:t>
            </w:r>
            <w:r w:rsidRPr="00535A6B">
              <w:rPr>
                <w:rFonts w:ascii="Arial AMU" w:hAnsi="Arial AMU" w:cs="Arial"/>
                <w:sz w:val="16"/>
                <w:szCs w:val="16"/>
              </w:rPr>
              <w:t>-</w:t>
            </w:r>
            <w:r w:rsidRPr="00535A6B">
              <w:rPr>
                <w:rFonts w:ascii="Calibri" w:hAnsi="Calibri" w:cs="Calibri"/>
                <w:sz w:val="16"/>
                <w:szCs w:val="16"/>
              </w:rPr>
              <w:t>битумной</w:t>
            </w:r>
            <w:r w:rsidRPr="00535A6B">
              <w:rPr>
                <w:rFonts w:ascii="Arial AMU" w:hAnsi="Arial AMU" w:cs="Arial"/>
                <w:sz w:val="16"/>
                <w:szCs w:val="16"/>
              </w:rPr>
              <w:t xml:space="preserve"> </w:t>
            </w:r>
            <w:r w:rsidRPr="00535A6B">
              <w:rPr>
                <w:rFonts w:ascii="Calibri" w:hAnsi="Calibri" w:cs="Calibri"/>
                <w:sz w:val="16"/>
                <w:szCs w:val="16"/>
              </w:rPr>
              <w:t>пропитки</w:t>
            </w:r>
            <w:r w:rsidRPr="00535A6B">
              <w:rPr>
                <w:rFonts w:ascii="Arial AMU" w:hAnsi="Arial AMU" w:cs="Arial"/>
                <w:sz w:val="16"/>
                <w:szCs w:val="16"/>
              </w:rPr>
              <w:t xml:space="preserve"> /20</w:t>
            </w:r>
            <w:r w:rsidRPr="00535A6B">
              <w:rPr>
                <w:rFonts w:ascii="Arial AMU" w:hAnsi="Arial AMU" w:cs="Arial AMU"/>
                <w:sz w:val="16"/>
                <w:szCs w:val="16"/>
              </w:rPr>
              <w:t>քմ</w:t>
            </w:r>
            <w:r w:rsidRPr="00535A6B">
              <w:rPr>
                <w:rFonts w:ascii="Arial AMU" w:hAnsi="Arial AMU" w:cs="Arial"/>
                <w:sz w:val="16"/>
                <w:szCs w:val="16"/>
              </w:rPr>
              <w:t xml:space="preserve">/ </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B57618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3</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244F618"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2.4</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6AA1DB32"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0.83000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5E62FD41"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1.992000</w:t>
            </w:r>
          </w:p>
        </w:tc>
        <w:tc>
          <w:tcPr>
            <w:tcW w:w="36" w:type="dxa"/>
            <w:vAlign w:val="center"/>
            <w:hideMark/>
          </w:tcPr>
          <w:p w14:paraId="169A9CA1" w14:textId="77777777" w:rsidR="00DB6DC5" w:rsidRPr="00535A6B" w:rsidRDefault="00DB6DC5" w:rsidP="00AB3E0B">
            <w:pPr>
              <w:rPr>
                <w:rFonts w:ascii="Arial AMU" w:hAnsi="Arial AMU"/>
                <w:sz w:val="20"/>
                <w:szCs w:val="20"/>
              </w:rPr>
            </w:pPr>
          </w:p>
        </w:tc>
      </w:tr>
      <w:tr w:rsidR="00DB6DC5" w:rsidRPr="00535A6B" w14:paraId="0E3DB0AC"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7F092D8"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33E2A1C"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22E22C25"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59C45537"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5C060DA6"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6F467E01"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7E5CF15C"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4EA44025" w14:textId="77777777" w:rsidR="00DB6DC5" w:rsidRPr="00535A6B" w:rsidRDefault="00DB6DC5" w:rsidP="00AB3E0B">
            <w:pPr>
              <w:jc w:val="center"/>
              <w:rPr>
                <w:rFonts w:ascii="Arial AMU" w:hAnsi="Arial AMU" w:cs="Arial"/>
                <w:b/>
                <w:bCs/>
                <w:sz w:val="16"/>
                <w:szCs w:val="16"/>
              </w:rPr>
            </w:pPr>
          </w:p>
        </w:tc>
      </w:tr>
      <w:tr w:rsidR="00DB6DC5" w:rsidRPr="00535A6B" w14:paraId="1A0BD11F"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6FAF792B"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39C859C9"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562954E7"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0AAAF671"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5BBCFC54"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C2913F4"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EEF77FE"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3DB2AF5" w14:textId="77777777" w:rsidR="00DB6DC5" w:rsidRPr="00535A6B" w:rsidRDefault="00DB6DC5" w:rsidP="00AB3E0B">
            <w:pPr>
              <w:rPr>
                <w:rFonts w:ascii="Arial AMU" w:hAnsi="Arial AMU"/>
                <w:sz w:val="20"/>
                <w:szCs w:val="20"/>
              </w:rPr>
            </w:pPr>
          </w:p>
        </w:tc>
      </w:tr>
      <w:tr w:rsidR="00DB6DC5" w:rsidRPr="00535A6B" w14:paraId="7BA00914"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2625D1D"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29B0CFC"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314DE528"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145CFF8F"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EC4C420"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6DA4DBC9"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89097E4"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0E1FF8FF" w14:textId="77777777" w:rsidR="00DB6DC5" w:rsidRPr="00535A6B" w:rsidRDefault="00DB6DC5" w:rsidP="00AB3E0B">
            <w:pPr>
              <w:rPr>
                <w:rFonts w:ascii="Arial AMU" w:hAnsi="Arial AMU"/>
                <w:sz w:val="20"/>
                <w:szCs w:val="20"/>
              </w:rPr>
            </w:pPr>
          </w:p>
        </w:tc>
      </w:tr>
      <w:tr w:rsidR="00DB6DC5" w:rsidRPr="00535A6B" w14:paraId="6EAEF3DC"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589382E"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3</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C3D168D"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C310-13</w:t>
            </w:r>
            <w:r w:rsidRPr="00535A6B">
              <w:rPr>
                <w:rFonts w:ascii="Arial AMU" w:hAnsi="Arial AMU" w:cs="Arial"/>
                <w:sz w:val="16"/>
                <w:szCs w:val="16"/>
              </w:rPr>
              <w:br/>
              <w:t>ï.Ù.Ï. 29</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96F0E6"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ÞÇÝ. ³ÕµÇ Ñ³í³ùáõÙ, µ³ñÓáõÙ ÇÝùÝ³Ã³÷»ñÇ íñ³ »õ ï»Õ³÷áËáõÙ 13ÏÙ </w:t>
            </w:r>
            <w:r w:rsidRPr="00535A6B">
              <w:rPr>
                <w:rFonts w:ascii="Calibri" w:hAnsi="Calibri" w:cs="Calibri"/>
                <w:sz w:val="16"/>
                <w:szCs w:val="16"/>
              </w:rPr>
              <w:t>Погрузка</w:t>
            </w:r>
            <w:r w:rsidRPr="00535A6B">
              <w:rPr>
                <w:rFonts w:ascii="Arial AMU" w:hAnsi="Arial AMU" w:cs="Arial"/>
                <w:sz w:val="16"/>
                <w:szCs w:val="16"/>
              </w:rPr>
              <w:t xml:space="preserve"> </w:t>
            </w:r>
            <w:r w:rsidRPr="00535A6B">
              <w:rPr>
                <w:rFonts w:ascii="Calibri" w:hAnsi="Calibri" w:cs="Calibri"/>
                <w:sz w:val="16"/>
                <w:szCs w:val="16"/>
              </w:rPr>
              <w:t>строй</w:t>
            </w:r>
            <w:r w:rsidRPr="00535A6B">
              <w:rPr>
                <w:rFonts w:ascii="Arial AMU" w:hAnsi="Arial AMU" w:cs="Arial"/>
                <w:sz w:val="16"/>
                <w:szCs w:val="16"/>
              </w:rPr>
              <w:t xml:space="preserve">. </w:t>
            </w:r>
            <w:r w:rsidRPr="00535A6B">
              <w:rPr>
                <w:rFonts w:ascii="Calibri" w:hAnsi="Calibri" w:cs="Calibri"/>
                <w:sz w:val="16"/>
                <w:szCs w:val="16"/>
              </w:rPr>
              <w:t>мусора</w:t>
            </w:r>
            <w:r w:rsidRPr="00535A6B">
              <w:rPr>
                <w:rFonts w:ascii="Arial AMU" w:hAnsi="Arial AMU" w:cs="Arial"/>
                <w:sz w:val="16"/>
                <w:szCs w:val="16"/>
              </w:rPr>
              <w:t xml:space="preserve">, </w:t>
            </w:r>
            <w:r w:rsidRPr="00535A6B">
              <w:rPr>
                <w:rFonts w:ascii="Calibri" w:hAnsi="Calibri" w:cs="Calibri"/>
                <w:sz w:val="16"/>
                <w:szCs w:val="16"/>
              </w:rPr>
              <w:t>излишной</w:t>
            </w:r>
            <w:r w:rsidRPr="00535A6B">
              <w:rPr>
                <w:rFonts w:ascii="Arial AMU" w:hAnsi="Arial AMU" w:cs="Arial"/>
                <w:sz w:val="16"/>
                <w:szCs w:val="16"/>
              </w:rPr>
              <w:t xml:space="preserve"> </w:t>
            </w:r>
            <w:r w:rsidRPr="00535A6B">
              <w:rPr>
                <w:rFonts w:ascii="Calibri" w:hAnsi="Calibri" w:cs="Calibri"/>
                <w:sz w:val="16"/>
                <w:szCs w:val="16"/>
              </w:rPr>
              <w:t>почвы</w:t>
            </w:r>
            <w:r w:rsidRPr="00535A6B">
              <w:rPr>
                <w:rFonts w:ascii="Arial AMU" w:hAnsi="Arial AMU" w:cs="Arial"/>
                <w:sz w:val="16"/>
                <w:szCs w:val="16"/>
              </w:rPr>
              <w:t xml:space="preserve">, </w:t>
            </w:r>
            <w:r w:rsidRPr="00535A6B">
              <w:rPr>
                <w:rFonts w:ascii="Calibri" w:hAnsi="Calibri" w:cs="Calibri"/>
                <w:sz w:val="16"/>
                <w:szCs w:val="16"/>
              </w:rPr>
              <w:t>на</w:t>
            </w:r>
            <w:r w:rsidRPr="00535A6B">
              <w:rPr>
                <w:rFonts w:ascii="Arial AMU" w:hAnsi="Arial AMU" w:cs="Arial"/>
                <w:sz w:val="16"/>
                <w:szCs w:val="16"/>
              </w:rPr>
              <w:t xml:space="preserve"> </w:t>
            </w:r>
            <w:r w:rsidRPr="00535A6B">
              <w:rPr>
                <w:rFonts w:ascii="Calibri" w:hAnsi="Calibri" w:cs="Calibri"/>
                <w:sz w:val="16"/>
                <w:szCs w:val="16"/>
              </w:rPr>
              <w:t>самосвалы</w:t>
            </w:r>
            <w:r w:rsidRPr="00535A6B">
              <w:rPr>
                <w:rFonts w:ascii="Arial AMU" w:hAnsi="Arial AMU" w:cs="Arial"/>
                <w:sz w:val="16"/>
                <w:szCs w:val="16"/>
              </w:rPr>
              <w:t xml:space="preserve"> </w:t>
            </w:r>
            <w:r w:rsidRPr="00535A6B">
              <w:rPr>
                <w:rFonts w:ascii="Calibri" w:hAnsi="Calibri" w:cs="Calibri"/>
                <w:sz w:val="16"/>
                <w:szCs w:val="16"/>
              </w:rPr>
              <w:t>и</w:t>
            </w:r>
            <w:r w:rsidRPr="00535A6B">
              <w:rPr>
                <w:rFonts w:ascii="Arial AMU" w:hAnsi="Arial AMU" w:cs="Arial"/>
                <w:sz w:val="16"/>
                <w:szCs w:val="16"/>
              </w:rPr>
              <w:t xml:space="preserve"> </w:t>
            </w:r>
            <w:r w:rsidRPr="00535A6B">
              <w:rPr>
                <w:rFonts w:ascii="Calibri" w:hAnsi="Calibri" w:cs="Calibri"/>
                <w:sz w:val="16"/>
                <w:szCs w:val="16"/>
              </w:rPr>
              <w:t>транспортировка</w:t>
            </w:r>
            <w:r w:rsidRPr="00535A6B">
              <w:rPr>
                <w:rFonts w:ascii="Arial AMU" w:hAnsi="Arial AMU" w:cs="Arial"/>
                <w:sz w:val="16"/>
                <w:szCs w:val="16"/>
              </w:rPr>
              <w:t xml:space="preserve"> </w:t>
            </w:r>
            <w:r w:rsidRPr="00535A6B">
              <w:rPr>
                <w:rFonts w:ascii="Calibri" w:hAnsi="Calibri" w:cs="Calibri"/>
                <w:sz w:val="16"/>
                <w:szCs w:val="16"/>
              </w:rPr>
              <w:lastRenderedPageBreak/>
              <w:t>до</w:t>
            </w:r>
            <w:r w:rsidRPr="00535A6B">
              <w:rPr>
                <w:rFonts w:ascii="Arial AMU" w:hAnsi="Arial AMU" w:cs="Arial"/>
                <w:sz w:val="16"/>
                <w:szCs w:val="16"/>
              </w:rPr>
              <w:t xml:space="preserve"> 13 </w:t>
            </w:r>
            <w:r w:rsidRPr="00535A6B">
              <w:rPr>
                <w:rFonts w:ascii="Calibri" w:hAnsi="Calibri" w:cs="Calibri"/>
                <w:sz w:val="16"/>
                <w:szCs w:val="16"/>
              </w:rPr>
              <w:t>км</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FA45A9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lastRenderedPageBreak/>
              <w:t>ï</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F33D45A"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5.78</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326672D0"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4.24000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1F4F619E"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24.507200</w:t>
            </w:r>
          </w:p>
        </w:tc>
        <w:tc>
          <w:tcPr>
            <w:tcW w:w="36" w:type="dxa"/>
            <w:vAlign w:val="center"/>
            <w:hideMark/>
          </w:tcPr>
          <w:p w14:paraId="4360ABE3" w14:textId="77777777" w:rsidR="00DB6DC5" w:rsidRPr="00535A6B" w:rsidRDefault="00DB6DC5" w:rsidP="00AB3E0B">
            <w:pPr>
              <w:rPr>
                <w:rFonts w:ascii="Arial AMU" w:hAnsi="Arial AMU"/>
                <w:sz w:val="20"/>
                <w:szCs w:val="20"/>
              </w:rPr>
            </w:pPr>
          </w:p>
        </w:tc>
      </w:tr>
      <w:tr w:rsidR="00DB6DC5" w:rsidRPr="00535A6B" w14:paraId="34A1AFDC"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48CE3B4D"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2AC5E6E5"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0537A494"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42B17CE2"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E10D001"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6089166"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1BEEA7F"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436C7F4" w14:textId="77777777" w:rsidR="00DB6DC5" w:rsidRPr="00535A6B" w:rsidRDefault="00DB6DC5" w:rsidP="00AB3E0B">
            <w:pPr>
              <w:jc w:val="center"/>
              <w:rPr>
                <w:rFonts w:ascii="Arial AMU" w:hAnsi="Arial AMU" w:cs="Arial"/>
                <w:b/>
                <w:bCs/>
                <w:sz w:val="16"/>
                <w:szCs w:val="16"/>
              </w:rPr>
            </w:pPr>
          </w:p>
        </w:tc>
      </w:tr>
      <w:tr w:rsidR="00DB6DC5" w:rsidRPr="00535A6B" w14:paraId="2EFBF1F3"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9E46B0E"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0AEBD3A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14235FCC"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2C1EDC71"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6FBB1E5"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0E465AC"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051D5C44"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52695C04" w14:textId="77777777" w:rsidR="00DB6DC5" w:rsidRPr="00535A6B" w:rsidRDefault="00DB6DC5" w:rsidP="00AB3E0B">
            <w:pPr>
              <w:rPr>
                <w:rFonts w:ascii="Arial AMU" w:hAnsi="Arial AMU"/>
                <w:sz w:val="20"/>
                <w:szCs w:val="20"/>
              </w:rPr>
            </w:pPr>
          </w:p>
        </w:tc>
      </w:tr>
      <w:tr w:rsidR="00DB6DC5" w:rsidRPr="00535A6B" w14:paraId="18580995"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127DD1B8"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FE33C88"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B96328E"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5C1E42E2"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0FF8B504"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34516EB"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1C8D259E"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DE8D59E" w14:textId="77777777" w:rsidR="00DB6DC5" w:rsidRPr="00535A6B" w:rsidRDefault="00DB6DC5" w:rsidP="00AB3E0B">
            <w:pPr>
              <w:rPr>
                <w:rFonts w:ascii="Arial AMU" w:hAnsi="Arial AMU"/>
                <w:sz w:val="20"/>
                <w:szCs w:val="20"/>
              </w:rPr>
            </w:pPr>
          </w:p>
        </w:tc>
      </w:tr>
      <w:tr w:rsidR="00DB6DC5" w:rsidRPr="00535A6B" w14:paraId="4E01E8DE"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474644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4</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37FF1E"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E7-21</w:t>
            </w:r>
            <w:r w:rsidRPr="00535A6B">
              <w:rPr>
                <w:rFonts w:ascii="Arial AMU" w:hAnsi="Arial AMU" w:cs="Arial"/>
                <w:sz w:val="16"/>
                <w:szCs w:val="16"/>
              </w:rPr>
              <w:br/>
              <w:t>K=0.8</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42D70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Անձրևատարերի ³å³ÙáÝï³ÅáõÙ  </w:t>
            </w:r>
            <w:r w:rsidRPr="00535A6B">
              <w:rPr>
                <w:rFonts w:ascii="Calibri" w:hAnsi="Calibri" w:cs="Calibri"/>
                <w:sz w:val="16"/>
                <w:szCs w:val="16"/>
              </w:rPr>
              <w:t>Демонтаж</w:t>
            </w:r>
            <w:r w:rsidRPr="00535A6B">
              <w:rPr>
                <w:rFonts w:ascii="Arial AMU" w:hAnsi="Arial AMU" w:cs="Arial"/>
                <w:sz w:val="16"/>
                <w:szCs w:val="16"/>
              </w:rPr>
              <w:t xml:space="preserve"> </w:t>
            </w:r>
            <w:r w:rsidRPr="00535A6B">
              <w:rPr>
                <w:rFonts w:ascii="Calibri" w:hAnsi="Calibri" w:cs="Calibri"/>
                <w:sz w:val="16"/>
                <w:szCs w:val="16"/>
              </w:rPr>
              <w:t>дождевиков</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23FD2B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Ñ³ï</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5831D3B"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3205321B"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5.79000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0C600F34"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11.580000</w:t>
            </w:r>
          </w:p>
        </w:tc>
        <w:tc>
          <w:tcPr>
            <w:tcW w:w="36" w:type="dxa"/>
            <w:vAlign w:val="center"/>
            <w:hideMark/>
          </w:tcPr>
          <w:p w14:paraId="5C33E5C0" w14:textId="77777777" w:rsidR="00DB6DC5" w:rsidRPr="00535A6B" w:rsidRDefault="00DB6DC5" w:rsidP="00AB3E0B">
            <w:pPr>
              <w:rPr>
                <w:rFonts w:ascii="Arial AMU" w:hAnsi="Arial AMU"/>
                <w:sz w:val="20"/>
                <w:szCs w:val="20"/>
              </w:rPr>
            </w:pPr>
          </w:p>
        </w:tc>
      </w:tr>
      <w:tr w:rsidR="00DB6DC5" w:rsidRPr="00535A6B" w14:paraId="4BB3C803"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A4F58A0"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107D303"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436C83E"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4ACEE87"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947A290"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C3428FB"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81507A4"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9D2EBFB" w14:textId="77777777" w:rsidR="00DB6DC5" w:rsidRPr="00535A6B" w:rsidRDefault="00DB6DC5" w:rsidP="00AB3E0B">
            <w:pPr>
              <w:jc w:val="center"/>
              <w:rPr>
                <w:rFonts w:ascii="Arial AMU" w:hAnsi="Arial AMU" w:cs="Arial"/>
                <w:b/>
                <w:bCs/>
                <w:sz w:val="16"/>
                <w:szCs w:val="16"/>
              </w:rPr>
            </w:pPr>
          </w:p>
        </w:tc>
      </w:tr>
      <w:tr w:rsidR="00DB6DC5" w:rsidRPr="00535A6B" w14:paraId="473508B4"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4B0CEE09"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A14AC08"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161883CE"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45852198"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1F66A10F"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F3D71F3"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33494547"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CF39202" w14:textId="77777777" w:rsidR="00DB6DC5" w:rsidRPr="00535A6B" w:rsidRDefault="00DB6DC5" w:rsidP="00AB3E0B">
            <w:pPr>
              <w:rPr>
                <w:rFonts w:ascii="Arial AMU" w:hAnsi="Arial AMU"/>
                <w:sz w:val="20"/>
                <w:szCs w:val="20"/>
              </w:rPr>
            </w:pPr>
          </w:p>
        </w:tc>
      </w:tr>
      <w:tr w:rsidR="00DB6DC5" w:rsidRPr="00535A6B" w14:paraId="4F23368F"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89BC126"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6A4DADE3"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114CA90"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55ABBBC5"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384F5D04"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7B0443C"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0368D36"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67D41B2B" w14:textId="77777777" w:rsidR="00DB6DC5" w:rsidRPr="00535A6B" w:rsidRDefault="00DB6DC5" w:rsidP="00AB3E0B">
            <w:pPr>
              <w:rPr>
                <w:rFonts w:ascii="Arial AMU" w:hAnsi="Arial AMU"/>
                <w:sz w:val="20"/>
                <w:szCs w:val="20"/>
              </w:rPr>
            </w:pPr>
          </w:p>
        </w:tc>
      </w:tr>
      <w:tr w:rsidR="00DB6DC5" w:rsidRPr="00535A6B" w14:paraId="418CD0B8"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F0E20B"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5</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81C8E85"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E6-127</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7A946BF0"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Անձրևատարերի å³ï»ñÇ µ³ñÓñ³óáõÙ ÙÇ³ÓáõÛÉ B20 ¹³ëÇ µ»ïáÝáí </w:t>
            </w:r>
            <w:r w:rsidRPr="00535A6B">
              <w:rPr>
                <w:rFonts w:ascii="Calibri" w:hAnsi="Calibri" w:cs="Calibri"/>
                <w:sz w:val="16"/>
                <w:szCs w:val="16"/>
              </w:rPr>
              <w:t>Подъем</w:t>
            </w:r>
            <w:r w:rsidRPr="00535A6B">
              <w:rPr>
                <w:rFonts w:ascii="Arial AMU" w:hAnsi="Arial AMU" w:cs="Arial"/>
                <w:sz w:val="16"/>
                <w:szCs w:val="16"/>
              </w:rPr>
              <w:t xml:space="preserve"> </w:t>
            </w:r>
            <w:r w:rsidRPr="00535A6B">
              <w:rPr>
                <w:rFonts w:ascii="Calibri" w:hAnsi="Calibri" w:cs="Calibri"/>
                <w:sz w:val="16"/>
                <w:szCs w:val="16"/>
              </w:rPr>
              <w:t>перекрытия</w:t>
            </w:r>
            <w:r w:rsidRPr="00535A6B">
              <w:rPr>
                <w:rFonts w:ascii="Arial AMU" w:hAnsi="Arial AMU" w:cs="Arial"/>
                <w:sz w:val="16"/>
                <w:szCs w:val="16"/>
              </w:rPr>
              <w:t xml:space="preserve"> </w:t>
            </w:r>
            <w:r w:rsidRPr="00535A6B">
              <w:rPr>
                <w:rFonts w:ascii="Calibri" w:hAnsi="Calibri" w:cs="Calibri"/>
                <w:sz w:val="16"/>
                <w:szCs w:val="16"/>
              </w:rPr>
              <w:t>дождевиков</w:t>
            </w:r>
            <w:r w:rsidRPr="00535A6B">
              <w:rPr>
                <w:rFonts w:ascii="Arial AMU" w:hAnsi="Arial AMU" w:cs="Arial"/>
                <w:sz w:val="16"/>
                <w:szCs w:val="16"/>
              </w:rPr>
              <w:t xml:space="preserve"> </w:t>
            </w:r>
            <w:r w:rsidRPr="00535A6B">
              <w:rPr>
                <w:rFonts w:ascii="Calibri" w:hAnsi="Calibri" w:cs="Calibri"/>
                <w:sz w:val="16"/>
                <w:szCs w:val="16"/>
              </w:rPr>
              <w:t>монолитным</w:t>
            </w:r>
            <w:r w:rsidRPr="00535A6B">
              <w:rPr>
                <w:rFonts w:ascii="Arial AMU" w:hAnsi="Arial AMU" w:cs="Arial"/>
                <w:sz w:val="16"/>
                <w:szCs w:val="16"/>
              </w:rPr>
              <w:t xml:space="preserve"> </w:t>
            </w:r>
            <w:r w:rsidRPr="00535A6B">
              <w:rPr>
                <w:rFonts w:ascii="Calibri" w:hAnsi="Calibri" w:cs="Calibri"/>
                <w:sz w:val="16"/>
                <w:szCs w:val="16"/>
              </w:rPr>
              <w:t>бетоном</w:t>
            </w:r>
            <w:r w:rsidRPr="00535A6B">
              <w:rPr>
                <w:rFonts w:ascii="Arial AMU" w:hAnsi="Arial AMU" w:cs="Arial"/>
                <w:sz w:val="16"/>
                <w:szCs w:val="16"/>
              </w:rPr>
              <w:t xml:space="preserve"> </w:t>
            </w:r>
            <w:r w:rsidRPr="00535A6B">
              <w:rPr>
                <w:rFonts w:ascii="Calibri" w:hAnsi="Calibri" w:cs="Calibri"/>
                <w:sz w:val="16"/>
                <w:szCs w:val="16"/>
              </w:rPr>
              <w:t>класса</w:t>
            </w:r>
            <w:r w:rsidRPr="00535A6B">
              <w:rPr>
                <w:rFonts w:ascii="Arial AMU" w:hAnsi="Arial AMU" w:cs="Arial"/>
                <w:sz w:val="16"/>
                <w:szCs w:val="16"/>
              </w:rPr>
              <w:t xml:space="preserve"> B 20</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AFDDE7C"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Ù</w:t>
            </w:r>
            <w:r w:rsidRPr="00535A6B">
              <w:rPr>
                <w:rFonts w:ascii="Arial AMU" w:hAnsi="Arial AMU" w:cs="Arial"/>
                <w:sz w:val="16"/>
                <w:szCs w:val="16"/>
                <w:vertAlign w:val="superscript"/>
              </w:rPr>
              <w:t>3</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84CFE1B"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0.64</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6CBD4173"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81.73000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3384CB58"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52.307200</w:t>
            </w:r>
          </w:p>
        </w:tc>
        <w:tc>
          <w:tcPr>
            <w:tcW w:w="36" w:type="dxa"/>
            <w:vAlign w:val="center"/>
            <w:hideMark/>
          </w:tcPr>
          <w:p w14:paraId="0879BE79" w14:textId="77777777" w:rsidR="00DB6DC5" w:rsidRPr="00535A6B" w:rsidRDefault="00DB6DC5" w:rsidP="00AB3E0B">
            <w:pPr>
              <w:rPr>
                <w:rFonts w:ascii="Arial AMU" w:hAnsi="Arial AMU"/>
                <w:sz w:val="20"/>
                <w:szCs w:val="20"/>
              </w:rPr>
            </w:pPr>
          </w:p>
        </w:tc>
      </w:tr>
      <w:tr w:rsidR="00DB6DC5" w:rsidRPr="00535A6B" w14:paraId="026D29E5"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22FF57D"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4E9A3AA"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62386FC5"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2A24CF8E"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13B3F25"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8F25000"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2F3D682"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1F791025" w14:textId="77777777" w:rsidR="00DB6DC5" w:rsidRPr="00535A6B" w:rsidRDefault="00DB6DC5" w:rsidP="00AB3E0B">
            <w:pPr>
              <w:jc w:val="center"/>
              <w:rPr>
                <w:rFonts w:ascii="Arial AMU" w:hAnsi="Arial AMU" w:cs="Arial"/>
                <w:b/>
                <w:bCs/>
                <w:sz w:val="16"/>
                <w:szCs w:val="16"/>
              </w:rPr>
            </w:pPr>
          </w:p>
        </w:tc>
      </w:tr>
      <w:tr w:rsidR="00DB6DC5" w:rsidRPr="00535A6B" w14:paraId="4C8D1FFD"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0ECF07D"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0CD2AB08"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08F7FE31"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2CDF5EB1"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10406B52"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1261D30D"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DEA5E48"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32FD1B7" w14:textId="77777777" w:rsidR="00DB6DC5" w:rsidRPr="00535A6B" w:rsidRDefault="00DB6DC5" w:rsidP="00AB3E0B">
            <w:pPr>
              <w:rPr>
                <w:rFonts w:ascii="Arial AMU" w:hAnsi="Arial AMU"/>
                <w:sz w:val="20"/>
                <w:szCs w:val="20"/>
              </w:rPr>
            </w:pPr>
          </w:p>
        </w:tc>
      </w:tr>
      <w:tr w:rsidR="00DB6DC5" w:rsidRPr="00535A6B" w14:paraId="4D785E3E"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5D1103D3"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0CCAA7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76B477E3"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04682599"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2A7701E0"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328FB70E"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4E6E7544"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E95A218" w14:textId="77777777" w:rsidR="00DB6DC5" w:rsidRPr="00535A6B" w:rsidRDefault="00DB6DC5" w:rsidP="00AB3E0B">
            <w:pPr>
              <w:rPr>
                <w:rFonts w:ascii="Arial AMU" w:hAnsi="Arial AMU"/>
                <w:sz w:val="20"/>
                <w:szCs w:val="20"/>
              </w:rPr>
            </w:pPr>
          </w:p>
        </w:tc>
      </w:tr>
      <w:tr w:rsidR="00DB6DC5" w:rsidRPr="00535A6B" w14:paraId="22B5E45E" w14:textId="77777777" w:rsidTr="00AB3E0B">
        <w:trPr>
          <w:trHeight w:val="255"/>
        </w:trPr>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C43D2D"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6</w:t>
            </w:r>
          </w:p>
        </w:tc>
        <w:tc>
          <w:tcPr>
            <w:tcW w:w="83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6BBA3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E7-21</w:t>
            </w:r>
          </w:p>
        </w:tc>
        <w:tc>
          <w:tcPr>
            <w:tcW w:w="3211"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D3CC24"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xml:space="preserve">Անձրևատարերի վերաï»Õ³¹ñáõÙ </w:t>
            </w:r>
            <w:r w:rsidRPr="00535A6B">
              <w:rPr>
                <w:rFonts w:ascii="Calibri" w:hAnsi="Calibri" w:cs="Calibri"/>
                <w:sz w:val="16"/>
                <w:szCs w:val="16"/>
              </w:rPr>
              <w:t>переустановка</w:t>
            </w:r>
            <w:r w:rsidRPr="00535A6B">
              <w:rPr>
                <w:rFonts w:ascii="Arial AMU" w:hAnsi="Arial AMU" w:cs="Arial"/>
                <w:sz w:val="16"/>
                <w:szCs w:val="16"/>
              </w:rPr>
              <w:t xml:space="preserve"> </w:t>
            </w:r>
            <w:r w:rsidRPr="00535A6B">
              <w:rPr>
                <w:rFonts w:ascii="Calibri" w:hAnsi="Calibri" w:cs="Calibri"/>
                <w:sz w:val="16"/>
                <w:szCs w:val="16"/>
              </w:rPr>
              <w:t>разобранной</w:t>
            </w:r>
            <w:r w:rsidRPr="00535A6B">
              <w:rPr>
                <w:rFonts w:ascii="Arial AMU" w:hAnsi="Arial AMU" w:cs="Arial"/>
                <w:sz w:val="16"/>
                <w:szCs w:val="16"/>
              </w:rPr>
              <w:t xml:space="preserve"> </w:t>
            </w:r>
            <w:r w:rsidRPr="00535A6B">
              <w:rPr>
                <w:rFonts w:ascii="Calibri" w:hAnsi="Calibri" w:cs="Calibri"/>
                <w:sz w:val="16"/>
                <w:szCs w:val="16"/>
              </w:rPr>
              <w:t>дождевиков</w:t>
            </w:r>
          </w:p>
        </w:tc>
        <w:tc>
          <w:tcPr>
            <w:tcW w:w="756"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74B33BB"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Ñ³ï</w:t>
            </w:r>
          </w:p>
        </w:tc>
        <w:tc>
          <w:tcPr>
            <w:tcW w:w="83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B0C5EAF"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2</w:t>
            </w:r>
          </w:p>
        </w:tc>
        <w:tc>
          <w:tcPr>
            <w:tcW w:w="1751" w:type="dxa"/>
            <w:vMerge w:val="restart"/>
            <w:tcBorders>
              <w:top w:val="nil"/>
              <w:left w:val="single" w:sz="4" w:space="0" w:color="auto"/>
              <w:bottom w:val="single" w:sz="4" w:space="0" w:color="000000"/>
              <w:right w:val="single" w:sz="4" w:space="0" w:color="auto"/>
            </w:tcBorders>
            <w:shd w:val="clear" w:color="auto" w:fill="auto"/>
            <w:vAlign w:val="center"/>
            <w:hideMark/>
          </w:tcPr>
          <w:p w14:paraId="74991991"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14.12000</w:t>
            </w:r>
          </w:p>
        </w:tc>
        <w:tc>
          <w:tcPr>
            <w:tcW w:w="1674" w:type="dxa"/>
            <w:vMerge w:val="restart"/>
            <w:tcBorders>
              <w:top w:val="nil"/>
              <w:left w:val="single" w:sz="4" w:space="0" w:color="auto"/>
              <w:bottom w:val="single" w:sz="4" w:space="0" w:color="000000"/>
              <w:right w:val="single" w:sz="4" w:space="0" w:color="auto"/>
            </w:tcBorders>
            <w:shd w:val="clear" w:color="auto" w:fill="auto"/>
            <w:vAlign w:val="center"/>
            <w:hideMark/>
          </w:tcPr>
          <w:p w14:paraId="3076C025"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28.240000</w:t>
            </w:r>
          </w:p>
        </w:tc>
        <w:tc>
          <w:tcPr>
            <w:tcW w:w="36" w:type="dxa"/>
            <w:vAlign w:val="center"/>
            <w:hideMark/>
          </w:tcPr>
          <w:p w14:paraId="56B617A4" w14:textId="77777777" w:rsidR="00DB6DC5" w:rsidRPr="00535A6B" w:rsidRDefault="00DB6DC5" w:rsidP="00AB3E0B">
            <w:pPr>
              <w:rPr>
                <w:rFonts w:ascii="Arial AMU" w:hAnsi="Arial AMU"/>
                <w:sz w:val="20"/>
                <w:szCs w:val="20"/>
              </w:rPr>
            </w:pPr>
          </w:p>
        </w:tc>
      </w:tr>
      <w:tr w:rsidR="00DB6DC5" w:rsidRPr="00535A6B" w14:paraId="0EFD8620"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3706B24E"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16F3311B"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0AAF9953"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0D99C7B1"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5F8E902A"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7B3D844E"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02099781"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4505EA62" w14:textId="77777777" w:rsidR="00DB6DC5" w:rsidRPr="00535A6B" w:rsidRDefault="00DB6DC5" w:rsidP="00AB3E0B">
            <w:pPr>
              <w:jc w:val="center"/>
              <w:rPr>
                <w:rFonts w:ascii="Arial AMU" w:hAnsi="Arial AMU" w:cs="Arial"/>
                <w:b/>
                <w:bCs/>
                <w:sz w:val="16"/>
                <w:szCs w:val="16"/>
              </w:rPr>
            </w:pPr>
          </w:p>
        </w:tc>
      </w:tr>
      <w:tr w:rsidR="00DB6DC5" w:rsidRPr="00535A6B" w14:paraId="0BC3611C"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2F0F3FE9"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77138FA7"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47AFAD8"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3CF61001"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46D0C08B"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51776797"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6CCDF68D"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3478723D" w14:textId="77777777" w:rsidR="00DB6DC5" w:rsidRPr="00535A6B" w:rsidRDefault="00DB6DC5" w:rsidP="00AB3E0B">
            <w:pPr>
              <w:rPr>
                <w:rFonts w:ascii="Arial AMU" w:hAnsi="Arial AMU"/>
                <w:sz w:val="20"/>
                <w:szCs w:val="20"/>
              </w:rPr>
            </w:pPr>
          </w:p>
        </w:tc>
      </w:tr>
      <w:tr w:rsidR="00DB6DC5" w:rsidRPr="00535A6B" w14:paraId="7C29AB3B" w14:textId="77777777" w:rsidTr="00AB3E0B">
        <w:trPr>
          <w:trHeight w:val="255"/>
        </w:trPr>
        <w:tc>
          <w:tcPr>
            <w:tcW w:w="398" w:type="dxa"/>
            <w:vMerge/>
            <w:tcBorders>
              <w:top w:val="nil"/>
              <w:left w:val="single" w:sz="4" w:space="0" w:color="auto"/>
              <w:bottom w:val="single" w:sz="4" w:space="0" w:color="000000"/>
              <w:right w:val="single" w:sz="4" w:space="0" w:color="auto"/>
            </w:tcBorders>
            <w:vAlign w:val="center"/>
            <w:hideMark/>
          </w:tcPr>
          <w:p w14:paraId="61712591" w14:textId="77777777" w:rsidR="00DB6DC5" w:rsidRPr="00535A6B" w:rsidRDefault="00DB6DC5" w:rsidP="00AB3E0B">
            <w:pPr>
              <w:rPr>
                <w:rFonts w:ascii="Arial AMU" w:hAnsi="Arial AMU" w:cs="Arial"/>
                <w:sz w:val="16"/>
                <w:szCs w:val="16"/>
              </w:rPr>
            </w:pPr>
          </w:p>
        </w:tc>
        <w:tc>
          <w:tcPr>
            <w:tcW w:w="836" w:type="dxa"/>
            <w:vMerge/>
            <w:tcBorders>
              <w:top w:val="nil"/>
              <w:left w:val="single" w:sz="4" w:space="0" w:color="auto"/>
              <w:bottom w:val="single" w:sz="4" w:space="0" w:color="000000"/>
              <w:right w:val="single" w:sz="4" w:space="0" w:color="auto"/>
            </w:tcBorders>
            <w:vAlign w:val="center"/>
            <w:hideMark/>
          </w:tcPr>
          <w:p w14:paraId="4CBB26EF" w14:textId="77777777" w:rsidR="00DB6DC5" w:rsidRPr="00535A6B" w:rsidRDefault="00DB6DC5" w:rsidP="00AB3E0B">
            <w:pPr>
              <w:rPr>
                <w:rFonts w:ascii="Arial AMU" w:hAnsi="Arial AMU" w:cs="Arial"/>
                <w:sz w:val="16"/>
                <w:szCs w:val="16"/>
              </w:rPr>
            </w:pPr>
          </w:p>
        </w:tc>
        <w:tc>
          <w:tcPr>
            <w:tcW w:w="3211" w:type="dxa"/>
            <w:vMerge/>
            <w:tcBorders>
              <w:top w:val="nil"/>
              <w:left w:val="single" w:sz="4" w:space="0" w:color="auto"/>
              <w:bottom w:val="single" w:sz="4" w:space="0" w:color="auto"/>
              <w:right w:val="single" w:sz="4" w:space="0" w:color="auto"/>
            </w:tcBorders>
            <w:vAlign w:val="center"/>
            <w:hideMark/>
          </w:tcPr>
          <w:p w14:paraId="42D170F2" w14:textId="77777777" w:rsidR="00DB6DC5" w:rsidRPr="00535A6B" w:rsidRDefault="00DB6DC5" w:rsidP="00AB3E0B">
            <w:pPr>
              <w:rPr>
                <w:rFonts w:ascii="Arial AMU" w:hAnsi="Arial AMU" w:cs="Arial"/>
                <w:sz w:val="16"/>
                <w:szCs w:val="16"/>
              </w:rPr>
            </w:pPr>
          </w:p>
        </w:tc>
        <w:tc>
          <w:tcPr>
            <w:tcW w:w="756" w:type="dxa"/>
            <w:vMerge/>
            <w:tcBorders>
              <w:top w:val="nil"/>
              <w:left w:val="single" w:sz="4" w:space="0" w:color="auto"/>
              <w:bottom w:val="single" w:sz="4" w:space="0" w:color="000000"/>
              <w:right w:val="single" w:sz="4" w:space="0" w:color="auto"/>
            </w:tcBorders>
            <w:vAlign w:val="center"/>
            <w:hideMark/>
          </w:tcPr>
          <w:p w14:paraId="77E6D0BF" w14:textId="77777777" w:rsidR="00DB6DC5" w:rsidRPr="00535A6B" w:rsidRDefault="00DB6DC5" w:rsidP="00AB3E0B">
            <w:pPr>
              <w:rPr>
                <w:rFonts w:ascii="Arial AMU" w:hAnsi="Arial AMU" w:cs="Arial"/>
                <w:sz w:val="16"/>
                <w:szCs w:val="16"/>
              </w:rPr>
            </w:pPr>
          </w:p>
        </w:tc>
        <w:tc>
          <w:tcPr>
            <w:tcW w:w="838" w:type="dxa"/>
            <w:vMerge/>
            <w:tcBorders>
              <w:top w:val="nil"/>
              <w:left w:val="single" w:sz="4" w:space="0" w:color="auto"/>
              <w:bottom w:val="single" w:sz="4" w:space="0" w:color="000000"/>
              <w:right w:val="single" w:sz="4" w:space="0" w:color="auto"/>
            </w:tcBorders>
            <w:vAlign w:val="center"/>
            <w:hideMark/>
          </w:tcPr>
          <w:p w14:paraId="6CE3319C" w14:textId="77777777" w:rsidR="00DB6DC5" w:rsidRPr="00535A6B" w:rsidRDefault="00DB6DC5" w:rsidP="00AB3E0B">
            <w:pPr>
              <w:rPr>
                <w:rFonts w:ascii="Arial AMU" w:hAnsi="Arial AMU" w:cs="Arial"/>
                <w:sz w:val="16"/>
                <w:szCs w:val="16"/>
              </w:rPr>
            </w:pPr>
          </w:p>
        </w:tc>
        <w:tc>
          <w:tcPr>
            <w:tcW w:w="1751" w:type="dxa"/>
            <w:vMerge/>
            <w:tcBorders>
              <w:top w:val="nil"/>
              <w:left w:val="single" w:sz="4" w:space="0" w:color="auto"/>
              <w:bottom w:val="single" w:sz="4" w:space="0" w:color="000000"/>
              <w:right w:val="single" w:sz="4" w:space="0" w:color="auto"/>
            </w:tcBorders>
            <w:vAlign w:val="center"/>
            <w:hideMark/>
          </w:tcPr>
          <w:p w14:paraId="62F3222F" w14:textId="77777777" w:rsidR="00DB6DC5" w:rsidRPr="00535A6B" w:rsidRDefault="00DB6DC5" w:rsidP="00AB3E0B">
            <w:pPr>
              <w:rPr>
                <w:rFonts w:ascii="Arial AMU" w:hAnsi="Arial AMU" w:cs="Arial"/>
                <w:b/>
                <w:bCs/>
                <w:sz w:val="16"/>
                <w:szCs w:val="16"/>
              </w:rPr>
            </w:pPr>
          </w:p>
        </w:tc>
        <w:tc>
          <w:tcPr>
            <w:tcW w:w="1674" w:type="dxa"/>
            <w:vMerge/>
            <w:tcBorders>
              <w:top w:val="nil"/>
              <w:left w:val="single" w:sz="4" w:space="0" w:color="auto"/>
              <w:bottom w:val="single" w:sz="4" w:space="0" w:color="000000"/>
              <w:right w:val="single" w:sz="4" w:space="0" w:color="auto"/>
            </w:tcBorders>
            <w:vAlign w:val="center"/>
            <w:hideMark/>
          </w:tcPr>
          <w:p w14:paraId="2473504C" w14:textId="77777777" w:rsidR="00DB6DC5" w:rsidRPr="00535A6B" w:rsidRDefault="00DB6DC5" w:rsidP="00AB3E0B">
            <w:pPr>
              <w:rPr>
                <w:rFonts w:ascii="Arial AMU" w:hAnsi="Arial AMU" w:cs="Arial"/>
                <w:b/>
                <w:bCs/>
                <w:sz w:val="16"/>
                <w:szCs w:val="16"/>
              </w:rPr>
            </w:pPr>
          </w:p>
        </w:tc>
        <w:tc>
          <w:tcPr>
            <w:tcW w:w="36" w:type="dxa"/>
            <w:tcBorders>
              <w:top w:val="nil"/>
              <w:left w:val="nil"/>
              <w:bottom w:val="nil"/>
              <w:right w:val="nil"/>
            </w:tcBorders>
            <w:shd w:val="clear" w:color="auto" w:fill="auto"/>
            <w:noWrap/>
            <w:vAlign w:val="bottom"/>
            <w:hideMark/>
          </w:tcPr>
          <w:p w14:paraId="76DC4AAC" w14:textId="77777777" w:rsidR="00DB6DC5" w:rsidRPr="00535A6B" w:rsidRDefault="00DB6DC5" w:rsidP="00AB3E0B">
            <w:pPr>
              <w:rPr>
                <w:rFonts w:ascii="Arial AMU" w:hAnsi="Arial AMU"/>
                <w:sz w:val="20"/>
                <w:szCs w:val="20"/>
              </w:rPr>
            </w:pPr>
          </w:p>
        </w:tc>
      </w:tr>
      <w:tr w:rsidR="00DB6DC5" w:rsidRPr="00535A6B" w14:paraId="163FCF30" w14:textId="77777777" w:rsidTr="00AB3E0B">
        <w:trPr>
          <w:trHeight w:val="330"/>
        </w:trPr>
        <w:tc>
          <w:tcPr>
            <w:tcW w:w="398" w:type="dxa"/>
            <w:tcBorders>
              <w:top w:val="nil"/>
              <w:left w:val="single" w:sz="4" w:space="0" w:color="auto"/>
              <w:bottom w:val="single" w:sz="4" w:space="0" w:color="auto"/>
              <w:right w:val="single" w:sz="4" w:space="0" w:color="auto"/>
            </w:tcBorders>
            <w:shd w:val="clear" w:color="000000" w:fill="B8CCE4"/>
            <w:noWrap/>
            <w:vAlign w:val="center"/>
            <w:hideMark/>
          </w:tcPr>
          <w:p w14:paraId="659AF549"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836" w:type="dxa"/>
            <w:tcBorders>
              <w:top w:val="nil"/>
              <w:left w:val="nil"/>
              <w:bottom w:val="single" w:sz="4" w:space="0" w:color="auto"/>
              <w:right w:val="single" w:sz="4" w:space="0" w:color="auto"/>
            </w:tcBorders>
            <w:shd w:val="clear" w:color="000000" w:fill="B8CCE4"/>
            <w:noWrap/>
            <w:vAlign w:val="center"/>
            <w:hideMark/>
          </w:tcPr>
          <w:p w14:paraId="04C0DF4B"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4805" w:type="dxa"/>
            <w:gridSpan w:val="3"/>
            <w:tcBorders>
              <w:top w:val="single" w:sz="4" w:space="0" w:color="auto"/>
              <w:left w:val="nil"/>
              <w:bottom w:val="single" w:sz="4" w:space="0" w:color="auto"/>
              <w:right w:val="single" w:sz="4" w:space="0" w:color="000000"/>
            </w:tcBorders>
            <w:shd w:val="clear" w:color="000000" w:fill="B8CCE4"/>
            <w:vAlign w:val="center"/>
            <w:hideMark/>
          </w:tcPr>
          <w:p w14:paraId="7642F7B1" w14:textId="77777777" w:rsidR="00DB6DC5" w:rsidRPr="00535A6B" w:rsidRDefault="00DB6DC5" w:rsidP="00AB3E0B">
            <w:pPr>
              <w:rPr>
                <w:rFonts w:ascii="Arial AMU" w:hAnsi="Arial AMU" w:cs="Arial"/>
                <w:b/>
                <w:bCs/>
                <w:sz w:val="20"/>
                <w:szCs w:val="20"/>
              </w:rPr>
            </w:pPr>
            <w:r w:rsidRPr="00535A6B">
              <w:rPr>
                <w:rFonts w:ascii="Arial AMU" w:hAnsi="Arial AMU" w:cs="Arial"/>
                <w:b/>
                <w:bCs/>
                <w:sz w:val="20"/>
                <w:szCs w:val="20"/>
              </w:rPr>
              <w:t>ÀÝ¹³Ù»ÝÁ</w:t>
            </w:r>
          </w:p>
        </w:tc>
        <w:tc>
          <w:tcPr>
            <w:tcW w:w="1751" w:type="dxa"/>
            <w:tcBorders>
              <w:top w:val="nil"/>
              <w:left w:val="nil"/>
              <w:bottom w:val="single" w:sz="4" w:space="0" w:color="auto"/>
              <w:right w:val="single" w:sz="4" w:space="0" w:color="auto"/>
            </w:tcBorders>
            <w:shd w:val="clear" w:color="000000" w:fill="B8CCE4"/>
            <w:vAlign w:val="center"/>
            <w:hideMark/>
          </w:tcPr>
          <w:p w14:paraId="02252B07"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1674" w:type="dxa"/>
            <w:tcBorders>
              <w:top w:val="nil"/>
              <w:left w:val="nil"/>
              <w:bottom w:val="single" w:sz="4" w:space="0" w:color="auto"/>
              <w:right w:val="single" w:sz="4" w:space="0" w:color="auto"/>
            </w:tcBorders>
            <w:shd w:val="clear" w:color="000000" w:fill="B8CCE4"/>
            <w:vAlign w:val="center"/>
            <w:hideMark/>
          </w:tcPr>
          <w:p w14:paraId="66F06A68"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98191.58762</w:t>
            </w:r>
          </w:p>
        </w:tc>
        <w:tc>
          <w:tcPr>
            <w:tcW w:w="36" w:type="dxa"/>
            <w:vAlign w:val="center"/>
            <w:hideMark/>
          </w:tcPr>
          <w:p w14:paraId="302F00D6" w14:textId="77777777" w:rsidR="00DB6DC5" w:rsidRPr="00535A6B" w:rsidRDefault="00DB6DC5" w:rsidP="00AB3E0B">
            <w:pPr>
              <w:rPr>
                <w:rFonts w:ascii="Arial AMU" w:hAnsi="Arial AMU"/>
                <w:sz w:val="20"/>
                <w:szCs w:val="20"/>
              </w:rPr>
            </w:pPr>
          </w:p>
        </w:tc>
      </w:tr>
      <w:tr w:rsidR="00DB6DC5" w:rsidRPr="00535A6B" w14:paraId="6E2C79C5" w14:textId="77777777" w:rsidTr="00AB3E0B">
        <w:trPr>
          <w:trHeight w:val="330"/>
        </w:trPr>
        <w:tc>
          <w:tcPr>
            <w:tcW w:w="398" w:type="dxa"/>
            <w:tcBorders>
              <w:top w:val="nil"/>
              <w:left w:val="single" w:sz="4" w:space="0" w:color="auto"/>
              <w:bottom w:val="single" w:sz="4" w:space="0" w:color="auto"/>
              <w:right w:val="single" w:sz="4" w:space="0" w:color="auto"/>
            </w:tcBorders>
            <w:shd w:val="clear" w:color="000000" w:fill="B8CCE4"/>
            <w:noWrap/>
            <w:vAlign w:val="center"/>
            <w:hideMark/>
          </w:tcPr>
          <w:p w14:paraId="28FC15D1"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836" w:type="dxa"/>
            <w:tcBorders>
              <w:top w:val="nil"/>
              <w:left w:val="nil"/>
              <w:bottom w:val="single" w:sz="4" w:space="0" w:color="auto"/>
              <w:right w:val="single" w:sz="4" w:space="0" w:color="auto"/>
            </w:tcBorders>
            <w:shd w:val="clear" w:color="000000" w:fill="B8CCE4"/>
            <w:noWrap/>
            <w:vAlign w:val="center"/>
            <w:hideMark/>
          </w:tcPr>
          <w:p w14:paraId="69DDC14C"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4805" w:type="dxa"/>
            <w:gridSpan w:val="3"/>
            <w:tcBorders>
              <w:top w:val="single" w:sz="4" w:space="0" w:color="auto"/>
              <w:left w:val="nil"/>
              <w:bottom w:val="single" w:sz="4" w:space="0" w:color="auto"/>
              <w:right w:val="single" w:sz="4" w:space="0" w:color="000000"/>
            </w:tcBorders>
            <w:shd w:val="clear" w:color="000000" w:fill="B8CCE4"/>
            <w:vAlign w:val="center"/>
            <w:hideMark/>
          </w:tcPr>
          <w:p w14:paraId="7B4D80A9" w14:textId="77777777" w:rsidR="00DB6DC5" w:rsidRPr="00535A6B" w:rsidRDefault="00DB6DC5" w:rsidP="00AB3E0B">
            <w:pPr>
              <w:rPr>
                <w:rFonts w:ascii="Arial AMU" w:hAnsi="Arial AMU" w:cs="Arial"/>
                <w:b/>
                <w:bCs/>
                <w:sz w:val="20"/>
                <w:szCs w:val="20"/>
              </w:rPr>
            </w:pPr>
            <w:r w:rsidRPr="00535A6B">
              <w:rPr>
                <w:rFonts w:ascii="Arial AMU" w:hAnsi="Arial AMU" w:cs="Arial"/>
                <w:b/>
                <w:bCs/>
                <w:sz w:val="20"/>
                <w:szCs w:val="20"/>
              </w:rPr>
              <w:t>²²Ð, 20%</w:t>
            </w:r>
          </w:p>
        </w:tc>
        <w:tc>
          <w:tcPr>
            <w:tcW w:w="1751" w:type="dxa"/>
            <w:tcBorders>
              <w:top w:val="nil"/>
              <w:left w:val="nil"/>
              <w:bottom w:val="single" w:sz="4" w:space="0" w:color="auto"/>
              <w:right w:val="single" w:sz="4" w:space="0" w:color="auto"/>
            </w:tcBorders>
            <w:shd w:val="clear" w:color="000000" w:fill="B8CCE4"/>
            <w:vAlign w:val="center"/>
            <w:hideMark/>
          </w:tcPr>
          <w:p w14:paraId="674DBD7E"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1674" w:type="dxa"/>
            <w:tcBorders>
              <w:top w:val="nil"/>
              <w:left w:val="nil"/>
              <w:bottom w:val="single" w:sz="4" w:space="0" w:color="auto"/>
              <w:right w:val="single" w:sz="4" w:space="0" w:color="auto"/>
            </w:tcBorders>
            <w:shd w:val="clear" w:color="000000" w:fill="B8CCE4"/>
            <w:vAlign w:val="center"/>
            <w:hideMark/>
          </w:tcPr>
          <w:p w14:paraId="2C6B6C68"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19638.31752</w:t>
            </w:r>
          </w:p>
        </w:tc>
        <w:tc>
          <w:tcPr>
            <w:tcW w:w="36" w:type="dxa"/>
            <w:vAlign w:val="center"/>
            <w:hideMark/>
          </w:tcPr>
          <w:p w14:paraId="302A9F42" w14:textId="77777777" w:rsidR="00DB6DC5" w:rsidRPr="00535A6B" w:rsidRDefault="00DB6DC5" w:rsidP="00AB3E0B">
            <w:pPr>
              <w:rPr>
                <w:rFonts w:ascii="Arial AMU" w:hAnsi="Arial AMU"/>
                <w:sz w:val="20"/>
                <w:szCs w:val="20"/>
              </w:rPr>
            </w:pPr>
          </w:p>
        </w:tc>
      </w:tr>
      <w:tr w:rsidR="00DB6DC5" w:rsidRPr="00535A6B" w14:paraId="7115BEC7" w14:textId="77777777" w:rsidTr="00AB3E0B">
        <w:trPr>
          <w:trHeight w:val="330"/>
        </w:trPr>
        <w:tc>
          <w:tcPr>
            <w:tcW w:w="398" w:type="dxa"/>
            <w:tcBorders>
              <w:top w:val="nil"/>
              <w:left w:val="single" w:sz="4" w:space="0" w:color="auto"/>
              <w:bottom w:val="single" w:sz="4" w:space="0" w:color="auto"/>
              <w:right w:val="single" w:sz="4" w:space="0" w:color="auto"/>
            </w:tcBorders>
            <w:shd w:val="clear" w:color="000000" w:fill="B8CCE4"/>
            <w:noWrap/>
            <w:vAlign w:val="center"/>
            <w:hideMark/>
          </w:tcPr>
          <w:p w14:paraId="3B486FC1"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836" w:type="dxa"/>
            <w:tcBorders>
              <w:top w:val="nil"/>
              <w:left w:val="nil"/>
              <w:bottom w:val="single" w:sz="4" w:space="0" w:color="auto"/>
              <w:right w:val="single" w:sz="4" w:space="0" w:color="auto"/>
            </w:tcBorders>
            <w:shd w:val="clear" w:color="000000" w:fill="B8CCE4"/>
            <w:noWrap/>
            <w:vAlign w:val="center"/>
            <w:hideMark/>
          </w:tcPr>
          <w:p w14:paraId="64F41C3F" w14:textId="77777777" w:rsidR="00DB6DC5" w:rsidRPr="00535A6B" w:rsidRDefault="00DB6DC5" w:rsidP="00AB3E0B">
            <w:pPr>
              <w:rPr>
                <w:rFonts w:ascii="Arial AMU" w:hAnsi="Arial AMU" w:cs="Arial"/>
                <w:sz w:val="16"/>
                <w:szCs w:val="16"/>
              </w:rPr>
            </w:pPr>
            <w:r w:rsidRPr="00535A6B">
              <w:rPr>
                <w:rFonts w:ascii="Arial AMU" w:hAnsi="Arial AMU" w:cs="Arial"/>
                <w:sz w:val="16"/>
                <w:szCs w:val="16"/>
              </w:rPr>
              <w:t> </w:t>
            </w:r>
          </w:p>
        </w:tc>
        <w:tc>
          <w:tcPr>
            <w:tcW w:w="4805" w:type="dxa"/>
            <w:gridSpan w:val="3"/>
            <w:tcBorders>
              <w:top w:val="single" w:sz="4" w:space="0" w:color="auto"/>
              <w:left w:val="nil"/>
              <w:bottom w:val="single" w:sz="4" w:space="0" w:color="auto"/>
              <w:right w:val="single" w:sz="4" w:space="0" w:color="000000"/>
            </w:tcBorders>
            <w:shd w:val="clear" w:color="000000" w:fill="B8CCE4"/>
            <w:vAlign w:val="center"/>
            <w:hideMark/>
          </w:tcPr>
          <w:p w14:paraId="03EC94A0" w14:textId="77777777" w:rsidR="00DB6DC5" w:rsidRPr="00535A6B" w:rsidRDefault="00DB6DC5" w:rsidP="00AB3E0B">
            <w:pPr>
              <w:rPr>
                <w:rFonts w:ascii="Arial AMU" w:hAnsi="Arial AMU" w:cs="Arial"/>
                <w:b/>
                <w:bCs/>
                <w:sz w:val="20"/>
                <w:szCs w:val="20"/>
              </w:rPr>
            </w:pPr>
            <w:r w:rsidRPr="00535A6B">
              <w:rPr>
                <w:rFonts w:ascii="Arial AMU" w:hAnsi="Arial AMU" w:cs="Arial"/>
                <w:b/>
                <w:bCs/>
                <w:sz w:val="20"/>
                <w:szCs w:val="20"/>
              </w:rPr>
              <w:t>ÀÝ¹³Ù»ÝÁ</w:t>
            </w:r>
          </w:p>
        </w:tc>
        <w:tc>
          <w:tcPr>
            <w:tcW w:w="1751" w:type="dxa"/>
            <w:tcBorders>
              <w:top w:val="nil"/>
              <w:left w:val="nil"/>
              <w:bottom w:val="single" w:sz="4" w:space="0" w:color="auto"/>
              <w:right w:val="single" w:sz="4" w:space="0" w:color="auto"/>
            </w:tcBorders>
            <w:shd w:val="clear" w:color="000000" w:fill="B8CCE4"/>
            <w:vAlign w:val="center"/>
            <w:hideMark/>
          </w:tcPr>
          <w:p w14:paraId="260E7BA5" w14:textId="77777777" w:rsidR="00DB6DC5" w:rsidRPr="00535A6B" w:rsidRDefault="00DB6DC5" w:rsidP="00AB3E0B">
            <w:pPr>
              <w:jc w:val="center"/>
              <w:rPr>
                <w:rFonts w:ascii="Arial AMU" w:hAnsi="Arial AMU" w:cs="Arial"/>
                <w:sz w:val="16"/>
                <w:szCs w:val="16"/>
              </w:rPr>
            </w:pPr>
            <w:r w:rsidRPr="00535A6B">
              <w:rPr>
                <w:rFonts w:ascii="Arial AMU" w:hAnsi="Arial AMU" w:cs="Arial"/>
                <w:sz w:val="16"/>
                <w:szCs w:val="16"/>
              </w:rPr>
              <w:t> </w:t>
            </w:r>
          </w:p>
        </w:tc>
        <w:tc>
          <w:tcPr>
            <w:tcW w:w="1674" w:type="dxa"/>
            <w:tcBorders>
              <w:top w:val="nil"/>
              <w:left w:val="nil"/>
              <w:bottom w:val="single" w:sz="4" w:space="0" w:color="auto"/>
              <w:right w:val="single" w:sz="4" w:space="0" w:color="auto"/>
            </w:tcBorders>
            <w:shd w:val="clear" w:color="000000" w:fill="B8CCE4"/>
            <w:vAlign w:val="center"/>
            <w:hideMark/>
          </w:tcPr>
          <w:p w14:paraId="14AA214A" w14:textId="77777777" w:rsidR="00DB6DC5" w:rsidRPr="00535A6B" w:rsidRDefault="00DB6DC5" w:rsidP="00AB3E0B">
            <w:pPr>
              <w:jc w:val="center"/>
              <w:rPr>
                <w:rFonts w:ascii="Arial AMU" w:hAnsi="Arial AMU" w:cs="Arial"/>
                <w:b/>
                <w:bCs/>
                <w:sz w:val="16"/>
                <w:szCs w:val="16"/>
              </w:rPr>
            </w:pPr>
            <w:r w:rsidRPr="00535A6B">
              <w:rPr>
                <w:rFonts w:ascii="Arial AMU" w:hAnsi="Arial AMU" w:cs="Arial"/>
                <w:b/>
                <w:bCs/>
                <w:sz w:val="16"/>
                <w:szCs w:val="16"/>
              </w:rPr>
              <w:t>117829.90514</w:t>
            </w:r>
          </w:p>
        </w:tc>
        <w:tc>
          <w:tcPr>
            <w:tcW w:w="36" w:type="dxa"/>
            <w:vAlign w:val="center"/>
            <w:hideMark/>
          </w:tcPr>
          <w:p w14:paraId="5DCBDE23" w14:textId="77777777" w:rsidR="00DB6DC5" w:rsidRPr="00535A6B" w:rsidRDefault="00DB6DC5" w:rsidP="00AB3E0B">
            <w:pPr>
              <w:rPr>
                <w:rFonts w:ascii="Arial AMU" w:hAnsi="Arial AMU"/>
                <w:sz w:val="20"/>
                <w:szCs w:val="20"/>
              </w:rPr>
            </w:pPr>
          </w:p>
        </w:tc>
      </w:tr>
    </w:tbl>
    <w:p w14:paraId="3E97B62D" w14:textId="157E326D" w:rsidR="0095106A" w:rsidRDefault="0095106A" w:rsidP="003C69D1">
      <w:pPr>
        <w:widowControl w:val="0"/>
        <w:ind w:firstLine="567"/>
        <w:jc w:val="center"/>
        <w:rPr>
          <w:rFonts w:ascii="GHEA Grapalat" w:hAnsi="GHEA Grapalat"/>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2A3D74CF" w14:textId="77777777" w:rsidR="00BB28C8" w:rsidRDefault="00BB28C8" w:rsidP="003C69D1">
      <w:pPr>
        <w:widowControl w:val="0"/>
        <w:ind w:firstLine="567"/>
        <w:jc w:val="right"/>
        <w:rPr>
          <w:rFonts w:ascii="GHEA Grapalat" w:hAnsi="GHEA Grapalat"/>
          <w:i/>
        </w:rPr>
      </w:pPr>
    </w:p>
    <w:p w14:paraId="7E23FCED" w14:textId="58A9F160" w:rsidR="00BD5031" w:rsidRDefault="00BD5031" w:rsidP="003C69D1">
      <w:pPr>
        <w:jc w:val="right"/>
        <w:rPr>
          <w:rFonts w:ascii="GHEA Grapalat" w:hAnsi="GHEA Grapalat"/>
          <w:i/>
        </w:rPr>
      </w:pPr>
    </w:p>
    <w:p w14:paraId="62B3A0EE" w14:textId="77777777" w:rsidR="009E0719" w:rsidRDefault="009E0719" w:rsidP="003C69D1">
      <w:pPr>
        <w:jc w:val="right"/>
        <w:rPr>
          <w:rFonts w:ascii="GHEA Grapalat" w:hAnsi="GHEA Grapalat"/>
          <w:i/>
        </w:rPr>
      </w:pPr>
    </w:p>
    <w:p w14:paraId="2C5085F2" w14:textId="77777777" w:rsidR="009E0719" w:rsidRDefault="009E0719" w:rsidP="003C69D1">
      <w:pPr>
        <w:jc w:val="right"/>
        <w:rPr>
          <w:rFonts w:ascii="GHEA Grapalat" w:hAnsi="GHEA Grapalat"/>
          <w:i/>
        </w:rPr>
      </w:pPr>
    </w:p>
    <w:p w14:paraId="3E541850" w14:textId="77777777" w:rsidR="009E0719" w:rsidRDefault="009E0719" w:rsidP="003C69D1">
      <w:pPr>
        <w:jc w:val="right"/>
        <w:rPr>
          <w:rFonts w:ascii="GHEA Grapalat" w:hAnsi="GHEA Grapalat"/>
          <w:i/>
        </w:rPr>
      </w:pPr>
    </w:p>
    <w:p w14:paraId="0F453647" w14:textId="77777777" w:rsidR="009E0719" w:rsidRDefault="009E0719" w:rsidP="003C69D1">
      <w:pPr>
        <w:jc w:val="right"/>
        <w:rPr>
          <w:rFonts w:ascii="GHEA Grapalat" w:hAnsi="GHEA Grapalat"/>
          <w:i/>
        </w:rPr>
      </w:pPr>
    </w:p>
    <w:p w14:paraId="48CE13F4" w14:textId="77777777" w:rsidR="009E0719" w:rsidRDefault="009E0719" w:rsidP="003C69D1">
      <w:pPr>
        <w:jc w:val="right"/>
        <w:rPr>
          <w:rFonts w:ascii="GHEA Grapalat" w:hAnsi="GHEA Grapalat"/>
          <w:i/>
        </w:rPr>
      </w:pPr>
    </w:p>
    <w:p w14:paraId="4F600DCD" w14:textId="77777777" w:rsidR="009E0719" w:rsidRDefault="009E0719" w:rsidP="003C69D1">
      <w:pPr>
        <w:jc w:val="right"/>
        <w:rPr>
          <w:rFonts w:ascii="GHEA Grapalat" w:hAnsi="GHEA Grapalat"/>
          <w:i/>
        </w:rPr>
      </w:pPr>
    </w:p>
    <w:p w14:paraId="567FF631" w14:textId="77777777" w:rsidR="002D1AB3" w:rsidRDefault="002D1AB3" w:rsidP="003C69D1">
      <w:pPr>
        <w:jc w:val="right"/>
        <w:rPr>
          <w:rFonts w:ascii="GHEA Grapalat" w:hAnsi="GHEA Grapalat"/>
          <w:i/>
        </w:rPr>
      </w:pPr>
    </w:p>
    <w:p w14:paraId="5D811C21" w14:textId="77777777" w:rsidR="002D1AB3" w:rsidRDefault="002D1AB3" w:rsidP="003C69D1">
      <w:pPr>
        <w:jc w:val="right"/>
        <w:rPr>
          <w:rFonts w:ascii="GHEA Grapalat" w:hAnsi="GHEA Grapalat"/>
          <w:i/>
        </w:rPr>
      </w:pPr>
    </w:p>
    <w:p w14:paraId="3606C3B9" w14:textId="77777777" w:rsidR="002D1AB3" w:rsidRDefault="002D1AB3" w:rsidP="003C69D1">
      <w:pPr>
        <w:jc w:val="right"/>
        <w:rPr>
          <w:rFonts w:ascii="GHEA Grapalat" w:hAnsi="GHEA Grapalat"/>
          <w:i/>
        </w:rPr>
      </w:pPr>
    </w:p>
    <w:p w14:paraId="615D88A3" w14:textId="77777777" w:rsidR="002D1AB3" w:rsidRDefault="002D1AB3" w:rsidP="003C69D1">
      <w:pPr>
        <w:jc w:val="right"/>
        <w:rPr>
          <w:rFonts w:ascii="GHEA Grapalat" w:hAnsi="GHEA Grapalat"/>
          <w:i/>
        </w:rPr>
      </w:pPr>
    </w:p>
    <w:p w14:paraId="1CF4C466" w14:textId="77777777" w:rsidR="005C6809" w:rsidRDefault="005C6809" w:rsidP="003C69D1">
      <w:pPr>
        <w:jc w:val="right"/>
        <w:rPr>
          <w:rFonts w:ascii="GHEA Grapalat" w:hAnsi="GHEA Grapalat"/>
          <w:i/>
        </w:rPr>
      </w:pPr>
    </w:p>
    <w:p w14:paraId="4867A526" w14:textId="77777777" w:rsidR="005C6809" w:rsidRDefault="005C6809" w:rsidP="003C69D1">
      <w:pPr>
        <w:jc w:val="right"/>
        <w:rPr>
          <w:rFonts w:ascii="GHEA Grapalat" w:hAnsi="GHEA Grapalat"/>
          <w:i/>
        </w:rPr>
      </w:pPr>
    </w:p>
    <w:p w14:paraId="290C2AC1" w14:textId="77777777" w:rsidR="005C6809" w:rsidRDefault="005C6809" w:rsidP="003C69D1">
      <w:pPr>
        <w:jc w:val="right"/>
        <w:rPr>
          <w:rFonts w:ascii="GHEA Grapalat" w:hAnsi="GHEA Grapalat"/>
          <w:i/>
        </w:rPr>
      </w:pPr>
    </w:p>
    <w:p w14:paraId="378434D0" w14:textId="77777777" w:rsidR="005C6809" w:rsidRDefault="005C6809" w:rsidP="003C69D1">
      <w:pPr>
        <w:jc w:val="right"/>
        <w:rPr>
          <w:rFonts w:ascii="GHEA Grapalat" w:hAnsi="GHEA Grapalat"/>
          <w:i/>
        </w:rPr>
      </w:pPr>
    </w:p>
    <w:p w14:paraId="014AD79C" w14:textId="77777777" w:rsidR="005C6809" w:rsidRDefault="005C6809" w:rsidP="003C69D1">
      <w:pPr>
        <w:jc w:val="right"/>
        <w:rPr>
          <w:rFonts w:ascii="GHEA Grapalat" w:hAnsi="GHEA Grapalat"/>
          <w:i/>
        </w:rPr>
      </w:pPr>
    </w:p>
    <w:p w14:paraId="7F645952" w14:textId="77777777" w:rsidR="005C6809" w:rsidRDefault="005C6809" w:rsidP="003C69D1">
      <w:pPr>
        <w:jc w:val="right"/>
        <w:rPr>
          <w:rFonts w:ascii="GHEA Grapalat" w:hAnsi="GHEA Grapalat"/>
          <w:i/>
        </w:rPr>
      </w:pPr>
    </w:p>
    <w:p w14:paraId="34B62F25" w14:textId="77777777" w:rsidR="005C6809" w:rsidRDefault="005C6809" w:rsidP="003C69D1">
      <w:pPr>
        <w:jc w:val="right"/>
        <w:rPr>
          <w:rFonts w:ascii="GHEA Grapalat" w:hAnsi="GHEA Grapalat"/>
          <w:i/>
        </w:rPr>
      </w:pPr>
    </w:p>
    <w:p w14:paraId="1D437935" w14:textId="77777777" w:rsidR="005C6809" w:rsidRDefault="005C6809" w:rsidP="003C69D1">
      <w:pPr>
        <w:jc w:val="right"/>
        <w:rPr>
          <w:rFonts w:ascii="GHEA Grapalat" w:hAnsi="GHEA Grapalat"/>
          <w:i/>
        </w:rPr>
      </w:pPr>
    </w:p>
    <w:p w14:paraId="13804A69" w14:textId="77777777" w:rsidR="005C6809" w:rsidRDefault="005C6809" w:rsidP="003C69D1">
      <w:pPr>
        <w:jc w:val="right"/>
        <w:rPr>
          <w:rFonts w:ascii="GHEA Grapalat" w:hAnsi="GHEA Grapalat"/>
          <w:i/>
        </w:rPr>
      </w:pPr>
    </w:p>
    <w:p w14:paraId="6A3DA7B2" w14:textId="77777777" w:rsidR="005C6809" w:rsidRDefault="005C6809" w:rsidP="003C69D1">
      <w:pPr>
        <w:jc w:val="right"/>
        <w:rPr>
          <w:rFonts w:ascii="GHEA Grapalat" w:hAnsi="GHEA Grapalat"/>
          <w:i/>
        </w:rPr>
      </w:pPr>
    </w:p>
    <w:p w14:paraId="4607AFA1" w14:textId="77777777" w:rsidR="00F115E6" w:rsidRDefault="00F115E6" w:rsidP="003C69D1">
      <w:pPr>
        <w:jc w:val="right"/>
        <w:rPr>
          <w:rFonts w:ascii="GHEA Grapalat" w:hAnsi="GHEA Grapalat"/>
          <w:i/>
        </w:rPr>
      </w:pPr>
    </w:p>
    <w:p w14:paraId="2D27A977" w14:textId="77777777" w:rsidR="00F115E6" w:rsidRDefault="00F115E6" w:rsidP="003C69D1">
      <w:pPr>
        <w:jc w:val="right"/>
        <w:rPr>
          <w:rFonts w:ascii="GHEA Grapalat" w:hAnsi="GHEA Grapalat"/>
          <w:i/>
        </w:rPr>
      </w:pPr>
    </w:p>
    <w:p w14:paraId="10729A07" w14:textId="34C345CA" w:rsidR="00BB28C8" w:rsidRPr="009F3DC7" w:rsidRDefault="00BB28C8" w:rsidP="003C69D1">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C69D1">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4"/>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3C69D1">
            <w:pPr>
              <w:widowControl w:val="0"/>
              <w:jc w:val="both"/>
              <w:rPr>
                <w:rFonts w:ascii="GHEA Grapalat" w:hAnsi="GHEA Grapalat"/>
                <w:sz w:val="20"/>
                <w:szCs w:val="20"/>
              </w:rPr>
            </w:pPr>
          </w:p>
        </w:tc>
        <w:tc>
          <w:tcPr>
            <w:tcW w:w="4142" w:type="dxa"/>
            <w:vMerge/>
          </w:tcPr>
          <w:p w14:paraId="45988DF6" w14:textId="77777777" w:rsidR="00BB28C8" w:rsidRPr="00517562" w:rsidRDefault="00BB28C8" w:rsidP="003C69D1">
            <w:pPr>
              <w:widowControl w:val="0"/>
              <w:rPr>
                <w:rFonts w:ascii="GHEA Grapalat" w:hAnsi="GHEA Grapalat"/>
                <w:sz w:val="20"/>
                <w:szCs w:val="20"/>
              </w:rPr>
            </w:pPr>
          </w:p>
        </w:tc>
        <w:tc>
          <w:tcPr>
            <w:tcW w:w="3060" w:type="dxa"/>
            <w:vAlign w:val="center"/>
          </w:tcPr>
          <w:p w14:paraId="088AE62B"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Конец</w:t>
            </w:r>
          </w:p>
        </w:tc>
      </w:tr>
      <w:tr w:rsidR="008164BA" w:rsidRPr="009F3DC7" w14:paraId="7DFF6DC1" w14:textId="77777777" w:rsidTr="00BD5031">
        <w:trPr>
          <w:trHeight w:val="586"/>
          <w:jc w:val="center"/>
        </w:trPr>
        <w:tc>
          <w:tcPr>
            <w:tcW w:w="816" w:type="dxa"/>
            <w:vAlign w:val="center"/>
          </w:tcPr>
          <w:p w14:paraId="0B08565D" w14:textId="2030A33F" w:rsidR="008164BA" w:rsidRPr="00521B73" w:rsidRDefault="0029416F" w:rsidP="003C69D1">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18B7B8F4" w:rsidR="008164BA" w:rsidRPr="00DB6DC5" w:rsidRDefault="0032221D" w:rsidP="003C69D1">
            <w:pPr>
              <w:widowControl w:val="0"/>
              <w:rPr>
                <w:rFonts w:ascii="GHEA Grapalat" w:hAnsi="GHEA Grapalat" w:cs="Sylfaen"/>
                <w:bCs/>
                <w:sz w:val="20"/>
                <w:szCs w:val="22"/>
              </w:rPr>
            </w:pPr>
            <w:r w:rsidRPr="0032221D">
              <w:rPr>
                <w:rFonts w:ascii="GHEA Grapalat" w:hAnsi="GHEA Grapalat" w:cs="Sylfaen"/>
                <w:bCs/>
                <w:sz w:val="20"/>
                <w:szCs w:val="22"/>
                <w:lang w:val="hy-AM"/>
              </w:rPr>
              <w:t xml:space="preserve">ремонт и содержание асфальтобетонного покрытия для административного района </w:t>
            </w:r>
            <w:r w:rsidR="00DB6DC5">
              <w:rPr>
                <w:rFonts w:ascii="GHEA Grapalat" w:hAnsi="GHEA Grapalat" w:cs="Sylfaen"/>
                <w:bCs/>
                <w:sz w:val="20"/>
                <w:szCs w:val="22"/>
              </w:rPr>
              <w:t>Нор Норк</w:t>
            </w:r>
          </w:p>
        </w:tc>
        <w:tc>
          <w:tcPr>
            <w:tcW w:w="3060" w:type="dxa"/>
          </w:tcPr>
          <w:p w14:paraId="643336AC" w14:textId="22C82A65" w:rsidR="008164BA" w:rsidRPr="00BD5031" w:rsidRDefault="005B3335" w:rsidP="003C69D1">
            <w:pPr>
              <w:widowControl w:val="0"/>
              <w:rPr>
                <w:rFonts w:ascii="GHEA Grapalat" w:hAnsi="GHEA Grapalat" w:cs="Sylfaen"/>
                <w:bCs/>
                <w:sz w:val="20"/>
                <w:szCs w:val="22"/>
                <w:lang w:val="hy-AM"/>
              </w:rPr>
            </w:pPr>
            <w:r w:rsidRPr="005B3335">
              <w:rPr>
                <w:rFonts w:ascii="GHEA Grapalat" w:hAnsi="GHEA Grapalat" w:cs="Sylfaen"/>
                <w:bCs/>
                <w:sz w:val="20"/>
                <w:szCs w:val="22"/>
                <w:lang w:val="hy-AM"/>
              </w:rPr>
              <w:t>Контракт вступает в силу с даты вступления в силу контракта</w:t>
            </w:r>
            <w:r w:rsidR="00355792">
              <w:rPr>
                <w:rFonts w:ascii="GHEA Grapalat" w:hAnsi="GHEA Grapalat" w:cs="Sylfaen"/>
                <w:bCs/>
                <w:sz w:val="20"/>
                <w:szCs w:val="22"/>
              </w:rPr>
              <w:t xml:space="preserve"> (соглашения)</w:t>
            </w:r>
            <w:r w:rsidRPr="005B3335">
              <w:rPr>
                <w:rFonts w:ascii="GHEA Grapalat" w:hAnsi="GHEA Grapalat" w:cs="Sylfaen"/>
                <w:bCs/>
                <w:sz w:val="20"/>
                <w:szCs w:val="22"/>
                <w:lang w:val="hy-AM"/>
              </w:rPr>
              <w:t xml:space="preserve"> на оказание услуг по техническому надзору за строительными работами </w:t>
            </w:r>
          </w:p>
        </w:tc>
        <w:tc>
          <w:tcPr>
            <w:tcW w:w="1980" w:type="dxa"/>
            <w:vAlign w:val="center"/>
          </w:tcPr>
          <w:p w14:paraId="1BC55FF8" w14:textId="6632A240" w:rsidR="008164BA" w:rsidRPr="00BD5031" w:rsidRDefault="002D1AB3" w:rsidP="003C69D1">
            <w:pPr>
              <w:widowControl w:val="0"/>
              <w:jc w:val="center"/>
              <w:rPr>
                <w:rFonts w:ascii="GHEA Grapalat" w:hAnsi="GHEA Grapalat" w:cs="Sylfaen"/>
                <w:bCs/>
                <w:sz w:val="20"/>
                <w:szCs w:val="22"/>
                <w:lang w:val="hy-AM"/>
              </w:rPr>
            </w:pPr>
            <w:r>
              <w:rPr>
                <w:rFonts w:ascii="GHEA Grapalat" w:hAnsi="GHEA Grapalat" w:cs="Sylfaen"/>
                <w:bCs/>
                <w:sz w:val="20"/>
                <w:szCs w:val="22"/>
              </w:rPr>
              <w:t>2</w:t>
            </w:r>
            <w:r w:rsidR="00F115E6">
              <w:rPr>
                <w:rFonts w:ascii="GHEA Grapalat" w:hAnsi="GHEA Grapalat" w:cs="Sylfaen"/>
                <w:bCs/>
                <w:sz w:val="20"/>
                <w:szCs w:val="22"/>
              </w:rPr>
              <w:t>0</w:t>
            </w:r>
            <w:r w:rsidR="00830C62" w:rsidRPr="00064120">
              <w:rPr>
                <w:rFonts w:ascii="GHEA Grapalat" w:hAnsi="GHEA Grapalat" w:cs="Sylfaen"/>
                <w:bCs/>
                <w:sz w:val="20"/>
                <w:szCs w:val="22"/>
                <w:lang w:val="hy-AM"/>
              </w:rPr>
              <w:t xml:space="preserve">0 календарных дней </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3C69D1">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3C69D1">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3C69D1">
            <w:pPr>
              <w:widowControl w:val="0"/>
              <w:jc w:val="center"/>
              <w:rPr>
                <w:rFonts w:ascii="GHEA Grapalat" w:hAnsi="GHEA Grapalat"/>
                <w:b/>
                <w:sz w:val="20"/>
                <w:szCs w:val="20"/>
              </w:rPr>
            </w:pPr>
          </w:p>
        </w:tc>
      </w:tr>
    </w:tbl>
    <w:p w14:paraId="19BE512C" w14:textId="77777777" w:rsidR="00BB28C8" w:rsidRPr="009F3DC7" w:rsidRDefault="00BB28C8"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172C9A7C" w14:textId="77777777" w:rsidR="005F4F37" w:rsidRDefault="005F4F37" w:rsidP="003C69D1">
      <w:pPr>
        <w:widowControl w:val="0"/>
        <w:ind w:firstLine="567"/>
        <w:jc w:val="right"/>
        <w:rPr>
          <w:rFonts w:ascii="GHEA Grapalat" w:hAnsi="GHEA Grapalat"/>
          <w:i/>
        </w:rPr>
      </w:pPr>
    </w:p>
    <w:p w14:paraId="1ED104C5" w14:textId="77777777" w:rsidR="005F4F37" w:rsidRDefault="005F4F37" w:rsidP="003C69D1">
      <w:pPr>
        <w:widowControl w:val="0"/>
        <w:ind w:firstLine="567"/>
        <w:jc w:val="right"/>
        <w:rPr>
          <w:rFonts w:ascii="GHEA Grapalat" w:hAnsi="GHEA Grapalat"/>
          <w:i/>
        </w:rPr>
      </w:pPr>
    </w:p>
    <w:p w14:paraId="3DA5FCC1" w14:textId="77777777" w:rsidR="005F4F37" w:rsidRDefault="005F4F37" w:rsidP="003C69D1">
      <w:pPr>
        <w:widowControl w:val="0"/>
        <w:ind w:firstLine="567"/>
        <w:jc w:val="right"/>
        <w:rPr>
          <w:rFonts w:ascii="GHEA Grapalat" w:hAnsi="GHEA Grapalat"/>
          <w:i/>
        </w:rPr>
      </w:pPr>
    </w:p>
    <w:p w14:paraId="1FCA740B" w14:textId="77777777" w:rsidR="005F4F37" w:rsidRDefault="005F4F37" w:rsidP="003C69D1">
      <w:pPr>
        <w:widowControl w:val="0"/>
        <w:ind w:firstLine="567"/>
        <w:jc w:val="right"/>
        <w:rPr>
          <w:rFonts w:ascii="GHEA Grapalat" w:hAnsi="GHEA Grapalat"/>
          <w:i/>
        </w:rPr>
      </w:pPr>
    </w:p>
    <w:p w14:paraId="0CFE7BC9" w14:textId="77777777" w:rsidR="005F4F37" w:rsidRDefault="005F4F37" w:rsidP="003C69D1">
      <w:pPr>
        <w:widowControl w:val="0"/>
        <w:ind w:firstLine="567"/>
        <w:jc w:val="right"/>
        <w:rPr>
          <w:rFonts w:ascii="GHEA Grapalat" w:hAnsi="GHEA Grapalat"/>
          <w:i/>
        </w:rPr>
      </w:pPr>
    </w:p>
    <w:p w14:paraId="2CC2CA78" w14:textId="77777777" w:rsidR="005F4F37" w:rsidRDefault="005F4F37" w:rsidP="003C69D1">
      <w:pPr>
        <w:widowControl w:val="0"/>
        <w:ind w:firstLine="567"/>
        <w:jc w:val="right"/>
        <w:rPr>
          <w:rFonts w:ascii="GHEA Grapalat" w:hAnsi="GHEA Grapalat"/>
          <w:i/>
        </w:rPr>
      </w:pPr>
    </w:p>
    <w:p w14:paraId="2F135C43" w14:textId="77777777" w:rsidR="005F4F37" w:rsidRDefault="005F4F37" w:rsidP="003C69D1">
      <w:pPr>
        <w:widowControl w:val="0"/>
        <w:ind w:firstLine="567"/>
        <w:jc w:val="right"/>
        <w:rPr>
          <w:rFonts w:ascii="GHEA Grapalat" w:hAnsi="GHEA Grapalat"/>
          <w:i/>
        </w:rPr>
      </w:pPr>
    </w:p>
    <w:p w14:paraId="3AFA61CD" w14:textId="77777777" w:rsidR="005F4F37" w:rsidRDefault="005F4F37" w:rsidP="003C69D1">
      <w:pPr>
        <w:widowControl w:val="0"/>
        <w:ind w:firstLine="567"/>
        <w:jc w:val="right"/>
        <w:rPr>
          <w:rFonts w:ascii="GHEA Grapalat" w:hAnsi="GHEA Grapalat"/>
          <w:i/>
        </w:rPr>
      </w:pPr>
    </w:p>
    <w:p w14:paraId="776D5182" w14:textId="77777777" w:rsidR="005F4F37" w:rsidRDefault="005F4F37" w:rsidP="003C69D1">
      <w:pPr>
        <w:widowControl w:val="0"/>
        <w:ind w:firstLine="567"/>
        <w:jc w:val="right"/>
        <w:rPr>
          <w:rFonts w:ascii="GHEA Grapalat" w:hAnsi="GHEA Grapalat"/>
          <w:i/>
        </w:rPr>
      </w:pPr>
    </w:p>
    <w:p w14:paraId="31578F80" w14:textId="77777777" w:rsidR="005F4F37" w:rsidRDefault="005F4F37" w:rsidP="003C69D1">
      <w:pPr>
        <w:widowControl w:val="0"/>
        <w:ind w:firstLine="567"/>
        <w:jc w:val="right"/>
        <w:rPr>
          <w:rFonts w:ascii="GHEA Grapalat" w:hAnsi="GHEA Grapalat"/>
          <w:i/>
        </w:rPr>
      </w:pPr>
    </w:p>
    <w:p w14:paraId="63BCCBDE" w14:textId="77777777" w:rsidR="00B81EDB" w:rsidRDefault="00B81EDB" w:rsidP="003C69D1">
      <w:pPr>
        <w:widowControl w:val="0"/>
        <w:ind w:firstLine="567"/>
        <w:jc w:val="right"/>
        <w:rPr>
          <w:rFonts w:ascii="GHEA Grapalat" w:hAnsi="GHEA Grapalat"/>
          <w:i/>
        </w:rPr>
      </w:pPr>
    </w:p>
    <w:p w14:paraId="7BD31A88" w14:textId="77777777" w:rsidR="00B81EDB" w:rsidRDefault="00B81EDB" w:rsidP="003C69D1">
      <w:pPr>
        <w:widowControl w:val="0"/>
        <w:ind w:firstLine="567"/>
        <w:jc w:val="right"/>
        <w:rPr>
          <w:rFonts w:ascii="GHEA Grapalat" w:hAnsi="GHEA Grapalat"/>
          <w:i/>
        </w:rPr>
      </w:pPr>
    </w:p>
    <w:p w14:paraId="6439F261" w14:textId="77777777" w:rsidR="00B81EDB" w:rsidRDefault="00B81EDB" w:rsidP="003C69D1">
      <w:pPr>
        <w:widowControl w:val="0"/>
        <w:ind w:firstLine="567"/>
        <w:jc w:val="right"/>
        <w:rPr>
          <w:rFonts w:ascii="GHEA Grapalat" w:hAnsi="GHEA Grapalat"/>
          <w:i/>
        </w:rPr>
      </w:pPr>
    </w:p>
    <w:p w14:paraId="3445BA27" w14:textId="6CADD7B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5"/>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5FD3D724"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44FBF">
              <w:rPr>
                <w:rFonts w:ascii="GHEA Grapalat" w:eastAsia="Calibri" w:hAnsi="GHEA Grapalat" w:cs="Calibri"/>
                <w:sz w:val="16"/>
                <w:szCs w:val="16"/>
              </w:rPr>
              <w:t>5</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6"/>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32221D" w:rsidRPr="0084361A" w14:paraId="2532CE43" w14:textId="77777777" w:rsidTr="00897352">
        <w:trPr>
          <w:cantSplit/>
          <w:trHeight w:val="1367"/>
        </w:trPr>
        <w:tc>
          <w:tcPr>
            <w:tcW w:w="708" w:type="dxa"/>
            <w:vAlign w:val="center"/>
          </w:tcPr>
          <w:p w14:paraId="795342E8" w14:textId="77777777" w:rsidR="0032221D" w:rsidRPr="0084361A" w:rsidRDefault="0032221D" w:rsidP="0032221D">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0A3AAF80" w14:textId="677EE912" w:rsidR="0032221D" w:rsidRPr="003D7FDF" w:rsidRDefault="00B81EDB" w:rsidP="0032221D">
            <w:pPr>
              <w:suppressAutoHyphens/>
              <w:ind w:left="-158" w:right="-108"/>
              <w:jc w:val="center"/>
              <w:rPr>
                <w:rFonts w:ascii="Calibri" w:eastAsia="Calibri" w:hAnsi="Calibri" w:cs="Calibri"/>
                <w:lang w:val="hy-AM"/>
              </w:rPr>
            </w:pPr>
            <w:r>
              <w:rPr>
                <w:rFonts w:ascii="GHEA Grapalat" w:hAnsi="GHEA Grapalat" w:cs="Calibri"/>
                <w:sz w:val="22"/>
                <w:szCs w:val="22"/>
              </w:rPr>
              <w:t>45231187/567</w:t>
            </w:r>
          </w:p>
        </w:tc>
        <w:tc>
          <w:tcPr>
            <w:tcW w:w="1276" w:type="dxa"/>
            <w:vAlign w:val="center"/>
          </w:tcPr>
          <w:p w14:paraId="086B86AA" w14:textId="115FA46C" w:rsidR="0032221D" w:rsidRPr="00B81EDB" w:rsidRDefault="0032221D" w:rsidP="0032221D">
            <w:pPr>
              <w:suppressAutoHyphens/>
              <w:jc w:val="center"/>
              <w:rPr>
                <w:rFonts w:ascii="Calibri" w:eastAsia="Calibri" w:hAnsi="Calibri" w:cs="Calibri"/>
              </w:rPr>
            </w:pPr>
            <w:r w:rsidRPr="0032221D">
              <w:rPr>
                <w:rFonts w:ascii="GHEA Grapalat" w:hAnsi="GHEA Grapalat" w:cs="Sylfaen"/>
                <w:bCs/>
                <w:sz w:val="20"/>
                <w:szCs w:val="22"/>
                <w:lang w:val="hy-AM"/>
              </w:rPr>
              <w:t xml:space="preserve">ремонт и содержание асфальтобетонного покрытия для административного района </w:t>
            </w:r>
            <w:r w:rsidR="00B81EDB">
              <w:rPr>
                <w:rFonts w:ascii="GHEA Grapalat" w:hAnsi="GHEA Grapalat" w:cs="Sylfaen"/>
                <w:bCs/>
                <w:sz w:val="20"/>
                <w:szCs w:val="22"/>
              </w:rPr>
              <w:t>Нор Норк</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4A6B8A4E" w:rsidR="0032221D" w:rsidRPr="008B30E0" w:rsidRDefault="00C44FBF" w:rsidP="0032221D">
            <w:pPr>
              <w:jc w:val="center"/>
              <w:rPr>
                <w:rFonts w:ascii="GHEA Grapalat" w:hAnsi="GHEA Grapalat" w:cs="Calibri"/>
                <w:color w:val="000000"/>
                <w:sz w:val="20"/>
                <w:szCs w:val="20"/>
              </w:rPr>
            </w:pPr>
            <w:r w:rsidRPr="0089784C">
              <w:rPr>
                <w:rFonts w:ascii="GHEA Grapalat" w:hAnsi="GHEA Grapalat"/>
                <w:sz w:val="16"/>
                <w:szCs w:val="16"/>
                <w:lang w:val="pt-BR"/>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1F0051DD" w:rsidR="0032221D" w:rsidRPr="008B30E0" w:rsidRDefault="00C44FBF" w:rsidP="0032221D">
            <w:pPr>
              <w:jc w:val="center"/>
              <w:rPr>
                <w:rFonts w:ascii="GHEA Grapalat" w:hAnsi="GHEA Grapalat" w:cs="Calibri"/>
                <w:color w:val="000000"/>
                <w:sz w:val="20"/>
                <w:szCs w:val="20"/>
              </w:rPr>
            </w:pPr>
            <w:r w:rsidRPr="0089784C">
              <w:rPr>
                <w:rFonts w:ascii="GHEA Grapalat" w:hAnsi="GHEA Grapalat"/>
                <w:sz w:val="16"/>
                <w:szCs w:val="16"/>
                <w:lang w:val="pt-BR"/>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136E0A68" w:rsidR="0032221D" w:rsidRPr="00B47695" w:rsidRDefault="00C44FBF"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w:t>
            </w:r>
          </w:p>
        </w:tc>
        <w:tc>
          <w:tcPr>
            <w:tcW w:w="567" w:type="dxa"/>
            <w:tcBorders>
              <w:top w:val="single" w:sz="4" w:space="0" w:color="auto"/>
              <w:left w:val="nil"/>
              <w:bottom w:val="single" w:sz="4" w:space="0" w:color="auto"/>
              <w:right w:val="single" w:sz="4" w:space="0" w:color="auto"/>
            </w:tcBorders>
            <w:shd w:val="clear" w:color="000000" w:fill="FFFFFF"/>
          </w:tcPr>
          <w:p w14:paraId="68E294E3" w14:textId="77777777" w:rsidR="0032221D" w:rsidRPr="0089784C" w:rsidRDefault="0032221D" w:rsidP="0032221D">
            <w:pPr>
              <w:jc w:val="center"/>
              <w:rPr>
                <w:rFonts w:ascii="GHEA Grapalat" w:hAnsi="GHEA Grapalat"/>
                <w:sz w:val="16"/>
                <w:szCs w:val="16"/>
                <w:lang w:val="pt-BR"/>
              </w:rPr>
            </w:pPr>
          </w:p>
          <w:p w14:paraId="5776BB07" w14:textId="77777777" w:rsidR="0032221D" w:rsidRPr="0089784C" w:rsidRDefault="0032221D" w:rsidP="0032221D">
            <w:pPr>
              <w:jc w:val="center"/>
              <w:rPr>
                <w:rFonts w:ascii="GHEA Grapalat" w:hAnsi="GHEA Grapalat"/>
                <w:sz w:val="16"/>
                <w:szCs w:val="16"/>
                <w:lang w:val="pt-BR"/>
              </w:rPr>
            </w:pPr>
          </w:p>
          <w:p w14:paraId="64A5EFE1" w14:textId="0F4B0C6F" w:rsidR="0032221D" w:rsidRPr="006F5DE0"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5CC41209" w14:textId="77777777" w:rsidR="0032221D" w:rsidRPr="0089784C" w:rsidRDefault="0032221D" w:rsidP="0032221D">
            <w:pPr>
              <w:jc w:val="center"/>
              <w:rPr>
                <w:rFonts w:ascii="GHEA Grapalat" w:hAnsi="GHEA Grapalat"/>
                <w:sz w:val="16"/>
                <w:szCs w:val="16"/>
                <w:lang w:val="pt-BR"/>
              </w:rPr>
            </w:pPr>
          </w:p>
          <w:p w14:paraId="68F4BA09" w14:textId="77777777" w:rsidR="0032221D" w:rsidRPr="0089784C" w:rsidRDefault="0032221D" w:rsidP="0032221D">
            <w:pPr>
              <w:jc w:val="center"/>
              <w:rPr>
                <w:rFonts w:ascii="GHEA Grapalat" w:hAnsi="GHEA Grapalat"/>
                <w:sz w:val="16"/>
                <w:szCs w:val="16"/>
                <w:lang w:val="pt-BR"/>
              </w:rPr>
            </w:pPr>
          </w:p>
          <w:p w14:paraId="4CF0865F" w14:textId="2F7E7D06" w:rsidR="0032221D" w:rsidRPr="00A14496" w:rsidRDefault="0032221D" w:rsidP="0032221D">
            <w:pPr>
              <w:ind w:left="113" w:right="113"/>
              <w:jc w:val="center"/>
              <w:rPr>
                <w:rFonts w:ascii="GHEA Grapalat" w:hAnsi="GHEA Grapalat" w:cs="Calibri"/>
                <w:color w:val="000000"/>
                <w:sz w:val="20"/>
                <w:szCs w:val="20"/>
                <w:lang w:val="hy-AM"/>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000000" w:fill="FFFFFF"/>
          </w:tcPr>
          <w:p w14:paraId="69EF8A8D" w14:textId="77777777" w:rsidR="0032221D" w:rsidRPr="0089784C" w:rsidRDefault="0032221D" w:rsidP="0032221D">
            <w:pPr>
              <w:jc w:val="center"/>
              <w:rPr>
                <w:rFonts w:ascii="GHEA Grapalat" w:hAnsi="GHEA Grapalat"/>
                <w:sz w:val="16"/>
                <w:szCs w:val="16"/>
                <w:lang w:val="pt-BR"/>
              </w:rPr>
            </w:pPr>
          </w:p>
          <w:p w14:paraId="25A33E1B" w14:textId="77777777" w:rsidR="0032221D" w:rsidRPr="0089784C" w:rsidRDefault="0032221D" w:rsidP="0032221D">
            <w:pPr>
              <w:jc w:val="center"/>
              <w:rPr>
                <w:rFonts w:ascii="GHEA Grapalat" w:hAnsi="GHEA Grapalat"/>
                <w:sz w:val="16"/>
                <w:szCs w:val="16"/>
                <w:lang w:val="pt-BR"/>
              </w:rPr>
            </w:pPr>
          </w:p>
          <w:p w14:paraId="425FB91D" w14:textId="650F2590"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51" w:type="dxa"/>
            <w:tcBorders>
              <w:top w:val="single" w:sz="4" w:space="0" w:color="auto"/>
              <w:left w:val="nil"/>
              <w:bottom w:val="single" w:sz="4" w:space="0" w:color="auto"/>
              <w:right w:val="single" w:sz="4" w:space="0" w:color="auto"/>
            </w:tcBorders>
            <w:shd w:val="clear" w:color="auto" w:fill="auto"/>
          </w:tcPr>
          <w:p w14:paraId="45979838" w14:textId="77777777" w:rsidR="0032221D" w:rsidRPr="0089784C" w:rsidRDefault="0032221D" w:rsidP="0032221D">
            <w:pPr>
              <w:jc w:val="center"/>
              <w:rPr>
                <w:rFonts w:ascii="GHEA Grapalat" w:hAnsi="GHEA Grapalat"/>
                <w:sz w:val="16"/>
                <w:szCs w:val="16"/>
                <w:lang w:val="pt-BR"/>
              </w:rPr>
            </w:pPr>
          </w:p>
          <w:p w14:paraId="63B77655" w14:textId="77777777" w:rsidR="0032221D" w:rsidRPr="0089784C" w:rsidRDefault="0032221D" w:rsidP="0032221D">
            <w:pPr>
              <w:jc w:val="center"/>
              <w:rPr>
                <w:rFonts w:ascii="GHEA Grapalat" w:hAnsi="GHEA Grapalat"/>
                <w:sz w:val="16"/>
                <w:szCs w:val="16"/>
                <w:lang w:val="pt-BR"/>
              </w:rPr>
            </w:pPr>
          </w:p>
          <w:p w14:paraId="6D4D55C3" w14:textId="35A1E6E4"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83" w:type="dxa"/>
            <w:tcBorders>
              <w:top w:val="single" w:sz="4" w:space="0" w:color="auto"/>
              <w:left w:val="nil"/>
              <w:bottom w:val="single" w:sz="4" w:space="0" w:color="auto"/>
              <w:right w:val="single" w:sz="4" w:space="0" w:color="auto"/>
            </w:tcBorders>
            <w:shd w:val="clear" w:color="auto" w:fill="auto"/>
          </w:tcPr>
          <w:p w14:paraId="0B3156DC" w14:textId="77777777" w:rsidR="0032221D" w:rsidRPr="0089784C" w:rsidRDefault="0032221D" w:rsidP="0032221D">
            <w:pPr>
              <w:jc w:val="center"/>
              <w:rPr>
                <w:rFonts w:ascii="GHEA Grapalat" w:hAnsi="GHEA Grapalat"/>
                <w:sz w:val="16"/>
                <w:szCs w:val="16"/>
                <w:lang w:val="pt-BR"/>
              </w:rPr>
            </w:pPr>
          </w:p>
          <w:p w14:paraId="7EDDDF5B" w14:textId="77777777" w:rsidR="0032221D" w:rsidRPr="0089784C" w:rsidRDefault="0032221D" w:rsidP="0032221D">
            <w:pPr>
              <w:jc w:val="center"/>
              <w:rPr>
                <w:rFonts w:ascii="GHEA Grapalat" w:hAnsi="GHEA Grapalat"/>
                <w:sz w:val="16"/>
                <w:szCs w:val="16"/>
                <w:lang w:val="pt-BR"/>
              </w:rPr>
            </w:pPr>
          </w:p>
          <w:p w14:paraId="4AE01DF0" w14:textId="330378B1"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2F9FAE9D" w14:textId="77777777" w:rsidR="0032221D" w:rsidRPr="0089784C" w:rsidRDefault="0032221D" w:rsidP="0032221D">
            <w:pPr>
              <w:jc w:val="center"/>
              <w:rPr>
                <w:rFonts w:ascii="GHEA Grapalat" w:hAnsi="GHEA Grapalat"/>
                <w:sz w:val="16"/>
                <w:szCs w:val="16"/>
                <w:lang w:val="pt-BR"/>
              </w:rPr>
            </w:pPr>
          </w:p>
          <w:p w14:paraId="1BFA7F6D" w14:textId="77777777" w:rsidR="0032221D" w:rsidRPr="0089784C" w:rsidRDefault="0032221D" w:rsidP="0032221D">
            <w:pPr>
              <w:jc w:val="center"/>
              <w:rPr>
                <w:rFonts w:ascii="GHEA Grapalat" w:hAnsi="GHEA Grapalat"/>
                <w:sz w:val="16"/>
                <w:szCs w:val="16"/>
                <w:lang w:val="pt-BR"/>
              </w:rPr>
            </w:pPr>
          </w:p>
          <w:p w14:paraId="12E96305" w14:textId="728D35CE"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6C00EAF8" w14:textId="77777777" w:rsidR="0032221D" w:rsidRPr="0089784C" w:rsidRDefault="0032221D" w:rsidP="0032221D">
            <w:pPr>
              <w:jc w:val="center"/>
              <w:rPr>
                <w:rFonts w:ascii="GHEA Grapalat" w:hAnsi="GHEA Grapalat"/>
                <w:sz w:val="16"/>
                <w:szCs w:val="16"/>
                <w:lang w:val="pt-BR"/>
              </w:rPr>
            </w:pPr>
          </w:p>
          <w:p w14:paraId="7A431E82" w14:textId="77777777" w:rsidR="0032221D" w:rsidRPr="0089784C" w:rsidRDefault="0032221D" w:rsidP="0032221D">
            <w:pPr>
              <w:jc w:val="center"/>
              <w:rPr>
                <w:rFonts w:ascii="GHEA Grapalat" w:hAnsi="GHEA Grapalat"/>
                <w:sz w:val="16"/>
                <w:szCs w:val="16"/>
                <w:lang w:val="pt-BR"/>
              </w:rPr>
            </w:pPr>
          </w:p>
          <w:p w14:paraId="1E8880B3" w14:textId="1E432E86" w:rsidR="0032221D" w:rsidRPr="00E71B18"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425" w:type="dxa"/>
            <w:tcBorders>
              <w:top w:val="single" w:sz="4" w:space="0" w:color="auto"/>
              <w:left w:val="nil"/>
              <w:bottom w:val="single" w:sz="4" w:space="0" w:color="auto"/>
              <w:right w:val="single" w:sz="4" w:space="0" w:color="auto"/>
            </w:tcBorders>
            <w:shd w:val="clear" w:color="auto" w:fill="auto"/>
          </w:tcPr>
          <w:p w14:paraId="3261349C" w14:textId="77777777" w:rsidR="0032221D" w:rsidRPr="0089784C" w:rsidRDefault="0032221D" w:rsidP="0032221D">
            <w:pPr>
              <w:jc w:val="center"/>
              <w:rPr>
                <w:rFonts w:ascii="GHEA Grapalat" w:hAnsi="GHEA Grapalat"/>
                <w:sz w:val="16"/>
                <w:szCs w:val="16"/>
                <w:lang w:val="pt-BR"/>
              </w:rPr>
            </w:pPr>
          </w:p>
          <w:p w14:paraId="562C1D9C" w14:textId="77777777" w:rsidR="0032221D" w:rsidRPr="0089784C" w:rsidRDefault="0032221D" w:rsidP="0032221D">
            <w:pPr>
              <w:jc w:val="center"/>
              <w:rPr>
                <w:rFonts w:ascii="GHEA Grapalat" w:hAnsi="GHEA Grapalat"/>
                <w:sz w:val="16"/>
                <w:szCs w:val="16"/>
                <w:lang w:val="pt-BR"/>
              </w:rPr>
            </w:pPr>
          </w:p>
          <w:p w14:paraId="75BE0A3F" w14:textId="45677CF3" w:rsidR="0032221D" w:rsidRPr="00B47695" w:rsidRDefault="0032221D" w:rsidP="0032221D">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 xml:space="preserve"> %</w:t>
            </w:r>
          </w:p>
        </w:tc>
        <w:tc>
          <w:tcPr>
            <w:tcW w:w="567" w:type="dxa"/>
            <w:tcBorders>
              <w:top w:val="single" w:sz="4" w:space="0" w:color="auto"/>
              <w:left w:val="nil"/>
              <w:bottom w:val="single" w:sz="4" w:space="0" w:color="auto"/>
              <w:right w:val="single" w:sz="4" w:space="0" w:color="auto"/>
            </w:tcBorders>
            <w:shd w:val="clear" w:color="auto" w:fill="auto"/>
          </w:tcPr>
          <w:p w14:paraId="386F420B" w14:textId="77777777" w:rsidR="0032221D" w:rsidRPr="0089784C" w:rsidRDefault="0032221D" w:rsidP="0032221D">
            <w:pPr>
              <w:jc w:val="center"/>
              <w:rPr>
                <w:rFonts w:ascii="GHEA Grapalat" w:hAnsi="GHEA Grapalat"/>
                <w:sz w:val="16"/>
                <w:szCs w:val="16"/>
                <w:lang w:val="pt-BR"/>
              </w:rPr>
            </w:pPr>
          </w:p>
          <w:p w14:paraId="1F4569CE" w14:textId="77777777" w:rsidR="0032221D" w:rsidRPr="0089784C" w:rsidRDefault="0032221D" w:rsidP="0032221D">
            <w:pPr>
              <w:jc w:val="center"/>
              <w:rPr>
                <w:rFonts w:ascii="GHEA Grapalat" w:hAnsi="GHEA Grapalat"/>
                <w:sz w:val="16"/>
                <w:szCs w:val="16"/>
                <w:lang w:val="pt-BR"/>
              </w:rPr>
            </w:pPr>
          </w:p>
          <w:p w14:paraId="169C0E12" w14:textId="17D0EAAC" w:rsidR="0032221D" w:rsidRPr="00B47695" w:rsidRDefault="0032221D" w:rsidP="0032221D">
            <w:pPr>
              <w:ind w:left="113" w:right="113"/>
              <w:jc w:val="center"/>
              <w:rPr>
                <w:rFonts w:ascii="GHEA Grapalat" w:hAnsi="GHEA Grapalat" w:cs="Calibri"/>
                <w:color w:val="000000"/>
                <w:sz w:val="20"/>
                <w:szCs w:val="20"/>
              </w:rPr>
            </w:pPr>
            <w:r>
              <w:rPr>
                <w:rFonts w:ascii="GHEA Grapalat" w:hAnsi="GHEA Grapalat"/>
                <w:sz w:val="16"/>
                <w:szCs w:val="16"/>
                <w:lang w:val="hy-AM"/>
              </w:rPr>
              <w:t xml:space="preserve"> </w:t>
            </w:r>
            <w:r w:rsidRPr="0089784C">
              <w:rPr>
                <w:rFonts w:ascii="GHEA Grapalat" w:hAnsi="GHEA Grapalat"/>
                <w:sz w:val="16"/>
                <w:szCs w:val="16"/>
                <w:lang w:val="pt-BR"/>
              </w:rPr>
              <w:t>%</w:t>
            </w:r>
          </w:p>
        </w:tc>
        <w:tc>
          <w:tcPr>
            <w:tcW w:w="713" w:type="dxa"/>
            <w:tcBorders>
              <w:top w:val="single" w:sz="4" w:space="0" w:color="auto"/>
              <w:left w:val="nil"/>
              <w:bottom w:val="single" w:sz="4" w:space="0" w:color="auto"/>
              <w:right w:val="single" w:sz="4" w:space="0" w:color="auto"/>
            </w:tcBorders>
            <w:shd w:val="clear" w:color="000000" w:fill="FFFFFF"/>
            <w:textDirection w:val="btLr"/>
          </w:tcPr>
          <w:p w14:paraId="7BD493B0" w14:textId="414CFB4F" w:rsidR="0032221D" w:rsidRPr="00C44FBF" w:rsidRDefault="00C44FBF" w:rsidP="00C44FBF">
            <w:pPr>
              <w:ind w:left="113" w:right="113"/>
              <w:jc w:val="center"/>
              <w:rPr>
                <w:rFonts w:ascii="GHEA Grapalat" w:hAnsi="GHEA Grapalat" w:cs="Calibri"/>
                <w:color w:val="000000"/>
                <w:sz w:val="20"/>
                <w:szCs w:val="20"/>
              </w:rPr>
            </w:pPr>
            <w:r w:rsidRPr="0089784C">
              <w:rPr>
                <w:rFonts w:ascii="GHEA Grapalat" w:hAnsi="GHEA Grapalat"/>
                <w:sz w:val="16"/>
                <w:szCs w:val="16"/>
                <w:lang w:val="pt-BR"/>
              </w:rPr>
              <w:t>%</w:t>
            </w: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A1398E">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A1398E">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7FC3B" w14:textId="77777777" w:rsidR="00AB5EEC" w:rsidRDefault="00AB5EEC">
      <w:r>
        <w:separator/>
      </w:r>
    </w:p>
  </w:endnote>
  <w:endnote w:type="continuationSeparator" w:id="0">
    <w:p w14:paraId="65D9A7CE" w14:textId="77777777" w:rsidR="00AB5EEC" w:rsidRDefault="00AB5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AA7EC" w14:textId="77777777" w:rsidR="00AB5EEC" w:rsidRDefault="00AB5EEC">
      <w:r>
        <w:separator/>
      </w:r>
    </w:p>
  </w:footnote>
  <w:footnote w:type="continuationSeparator" w:id="0">
    <w:p w14:paraId="635BCCCB" w14:textId="77777777" w:rsidR="00AB5EEC" w:rsidRDefault="00AB5EEC">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65E6B9D2" w14:textId="77777777" w:rsidR="00DE0FA1" w:rsidRPr="003B5BE3" w:rsidRDefault="00DE0FA1"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DE0FA1" w:rsidRDefault="00DE0FA1" w:rsidP="00DE0FA1">
      <w:pPr>
        <w:pStyle w:val="FootnoteText"/>
        <w:jc w:val="both"/>
        <w:rPr>
          <w:rFonts w:asciiTheme="minorHAnsi" w:hAnsiTheme="minorHAnsi"/>
        </w:rPr>
      </w:pPr>
    </w:p>
    <w:p w14:paraId="6ECBC661" w14:textId="77777777" w:rsidR="00DE0FA1" w:rsidRPr="00D3436F" w:rsidRDefault="00DE0FA1"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DE0FA1" w:rsidRPr="000811C1" w:rsidRDefault="00DE0FA1" w:rsidP="00DE0FA1">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064451EC" w14:textId="77777777" w:rsidR="00037EB1" w:rsidRPr="008842CE" w:rsidRDefault="00037EB1" w:rsidP="00037EB1">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60791C5" w14:textId="77777777" w:rsidR="00037EB1" w:rsidRPr="008842CE" w:rsidRDefault="00037EB1" w:rsidP="00037EB1">
      <w:pPr>
        <w:pStyle w:val="FootnoteText"/>
        <w:jc w:val="both"/>
        <w:rPr>
          <w:rFonts w:ascii="GHEA Grapalat" w:hAnsi="GHEA Grapalat"/>
        </w:rPr>
      </w:pPr>
    </w:p>
  </w:footnote>
  <w:footnote w:id="21">
    <w:p w14:paraId="6B6FED88" w14:textId="77777777" w:rsidR="00037EB1" w:rsidRPr="008842CE" w:rsidRDefault="00037EB1" w:rsidP="00037EB1">
      <w:pPr>
        <w:pStyle w:val="FootnoteText"/>
        <w:jc w:val="both"/>
      </w:pPr>
    </w:p>
  </w:footnote>
  <w:footnote w:id="22">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ACDE81B" w14:textId="77777777" w:rsidR="009237AC" w:rsidRPr="008842CE" w:rsidRDefault="009237AC" w:rsidP="009237A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4E3330" w14:textId="77777777" w:rsidR="009237AC" w:rsidRPr="008842CE" w:rsidRDefault="009237AC" w:rsidP="009237AC">
      <w:pPr>
        <w:pStyle w:val="FootnoteText"/>
        <w:jc w:val="both"/>
        <w:rPr>
          <w:rFonts w:ascii="GHEA Grapalat" w:hAnsi="GHEA Grapalat"/>
        </w:rPr>
      </w:pPr>
    </w:p>
  </w:footnote>
  <w:footnote w:id="24">
    <w:p w14:paraId="6B0EC17B" w14:textId="77777777" w:rsidR="009237AC" w:rsidRPr="008842CE" w:rsidRDefault="009237AC" w:rsidP="009237AC">
      <w:pPr>
        <w:pStyle w:val="FootnoteText"/>
        <w:jc w:val="both"/>
      </w:pPr>
    </w:p>
  </w:footnote>
  <w:footnote w:id="25">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6">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7">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8">
    <w:p w14:paraId="7BFC82F4" w14:textId="77777777" w:rsidR="0061787C" w:rsidRPr="000A504A" w:rsidRDefault="0061787C" w:rsidP="00BB28C8">
      <w:pPr>
        <w:pStyle w:val="FootnoteText"/>
        <w:widowControl w:val="0"/>
        <w:jc w:val="both"/>
        <w:rPr>
          <w:ins w:id="17"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9">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0">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1">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2">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3">
    <w:p w14:paraId="5CAC5035" w14:textId="77777777" w:rsidR="00E6153D" w:rsidRPr="00124BE9" w:rsidRDefault="00E6153D" w:rsidP="00E6153D">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605075">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 xml:space="preserve">5-ое </w:t>
      </w:r>
      <w:r w:rsidRPr="00124BE9">
        <w:rPr>
          <w:rFonts w:ascii="GHEA Grapalat" w:hAnsi="GHEA Grapalat"/>
          <w:i/>
        </w:rPr>
        <w:t>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14:paraId="598DF158" w14:textId="77777777" w:rsidR="00E6153D" w:rsidRPr="00124BE9" w:rsidRDefault="00E6153D" w:rsidP="00E6153D">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4">
    <w:p w14:paraId="032FE955" w14:textId="77777777" w:rsidR="0061787C" w:rsidRPr="00124BE9" w:rsidRDefault="0061787C" w:rsidP="00BB28C8">
      <w:pPr>
        <w:pStyle w:val="FootnoteText"/>
        <w:widowControl w:val="0"/>
      </w:pPr>
      <w:r w:rsidRPr="00124BE9">
        <w:rPr>
          <w:rStyle w:val="FootnoteReference"/>
        </w:rPr>
        <w:t>*</w:t>
      </w: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5">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6">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3"/>
  </w:num>
  <w:num w:numId="3" w16cid:durableId="2030718160">
    <w:abstractNumId w:val="29"/>
  </w:num>
  <w:num w:numId="4" w16cid:durableId="1350065238">
    <w:abstractNumId w:val="23"/>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6"/>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8"/>
  </w:num>
  <w:num w:numId="15" w16cid:durableId="1236206832">
    <w:abstractNumId w:val="40"/>
  </w:num>
  <w:num w:numId="16" w16cid:durableId="2063365679">
    <w:abstractNumId w:val="22"/>
  </w:num>
  <w:num w:numId="17" w16cid:durableId="1482577645">
    <w:abstractNumId w:val="7"/>
  </w:num>
  <w:num w:numId="18" w16cid:durableId="985817729">
    <w:abstractNumId w:val="1"/>
  </w:num>
  <w:num w:numId="19" w16cid:durableId="1684281838">
    <w:abstractNumId w:val="24"/>
  </w:num>
  <w:num w:numId="20" w16cid:durableId="873427336">
    <w:abstractNumId w:val="24"/>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1"/>
  </w:num>
  <w:num w:numId="27" w16cid:durableId="175968425">
    <w:abstractNumId w:val="8"/>
  </w:num>
  <w:num w:numId="28" w16cid:durableId="1969243940">
    <w:abstractNumId w:val="14"/>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5"/>
  </w:num>
  <w:num w:numId="37" w16cid:durableId="1615596204">
    <w:abstractNumId w:val="17"/>
  </w:num>
  <w:num w:numId="38" w16cid:durableId="276059773">
    <w:abstractNumId w:val="37"/>
  </w:num>
  <w:num w:numId="39" w16cid:durableId="927930428">
    <w:abstractNumId w:val="32"/>
  </w:num>
  <w:num w:numId="40" w16cid:durableId="2109036091">
    <w:abstractNumId w:val="2"/>
  </w:num>
  <w:num w:numId="41" w16cid:durableId="1546330101">
    <w:abstractNumId w:val="19"/>
  </w:num>
  <w:num w:numId="42" w16cid:durableId="861406082">
    <w:abstractNumId w:val="41"/>
  </w:num>
  <w:num w:numId="43" w16cid:durableId="1093359620">
    <w:abstractNumId w:val="25"/>
  </w:num>
  <w:num w:numId="44" w16cid:durableId="1396321813">
    <w:abstractNumId w:val="27"/>
  </w:num>
  <w:num w:numId="45" w16cid:durableId="595601600">
    <w:abstractNumId w:val="5"/>
  </w:num>
  <w:num w:numId="46" w16cid:durableId="2069650865">
    <w:abstractNumId w:val="16"/>
  </w:num>
  <w:num w:numId="47" w16cid:durableId="676273256">
    <w:abstractNumId w:val="20"/>
  </w:num>
  <w:num w:numId="48" w16cid:durableId="3339924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6E58"/>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82"/>
    <w:rsid w:val="000313A6"/>
    <w:rsid w:val="000315AA"/>
    <w:rsid w:val="000316DF"/>
    <w:rsid w:val="000320D9"/>
    <w:rsid w:val="000330A3"/>
    <w:rsid w:val="00033946"/>
    <w:rsid w:val="00033B20"/>
    <w:rsid w:val="00033C85"/>
    <w:rsid w:val="00033ED4"/>
    <w:rsid w:val="00034CED"/>
    <w:rsid w:val="00036F12"/>
    <w:rsid w:val="00037DDE"/>
    <w:rsid w:val="00037EB1"/>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D30"/>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7C7"/>
    <w:rsid w:val="000D18B8"/>
    <w:rsid w:val="000D1BED"/>
    <w:rsid w:val="000D2527"/>
    <w:rsid w:val="000D273F"/>
    <w:rsid w:val="000D2B3D"/>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BD4"/>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1FD"/>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5FF"/>
    <w:rsid w:val="00193871"/>
    <w:rsid w:val="00194598"/>
    <w:rsid w:val="00195A47"/>
    <w:rsid w:val="00195F24"/>
    <w:rsid w:val="00196487"/>
    <w:rsid w:val="00196A56"/>
    <w:rsid w:val="00196F14"/>
    <w:rsid w:val="00197051"/>
    <w:rsid w:val="001A070B"/>
    <w:rsid w:val="001A1CC1"/>
    <w:rsid w:val="001A21E7"/>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899"/>
    <w:rsid w:val="001B6FCF"/>
    <w:rsid w:val="001B708D"/>
    <w:rsid w:val="001B7ED2"/>
    <w:rsid w:val="001C07C6"/>
    <w:rsid w:val="001C0849"/>
    <w:rsid w:val="001C1570"/>
    <w:rsid w:val="001C1C0C"/>
    <w:rsid w:val="001C1DD9"/>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7BD"/>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AB3"/>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031"/>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378"/>
    <w:rsid w:val="00310A82"/>
    <w:rsid w:val="00310B6E"/>
    <w:rsid w:val="00310ED2"/>
    <w:rsid w:val="00311076"/>
    <w:rsid w:val="003117FE"/>
    <w:rsid w:val="0031181C"/>
    <w:rsid w:val="00311C27"/>
    <w:rsid w:val="00312737"/>
    <w:rsid w:val="003141B6"/>
    <w:rsid w:val="00315BF2"/>
    <w:rsid w:val="00316381"/>
    <w:rsid w:val="003163A5"/>
    <w:rsid w:val="003169A4"/>
    <w:rsid w:val="00316A13"/>
    <w:rsid w:val="003172A5"/>
    <w:rsid w:val="00317BD2"/>
    <w:rsid w:val="0032071C"/>
    <w:rsid w:val="00321A56"/>
    <w:rsid w:val="00321B20"/>
    <w:rsid w:val="0032221D"/>
    <w:rsid w:val="003240F7"/>
    <w:rsid w:val="00325043"/>
    <w:rsid w:val="00325546"/>
    <w:rsid w:val="003259C5"/>
    <w:rsid w:val="00325CC0"/>
    <w:rsid w:val="00326507"/>
    <w:rsid w:val="00326584"/>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792"/>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872"/>
    <w:rsid w:val="00364E7A"/>
    <w:rsid w:val="003650C5"/>
    <w:rsid w:val="00365152"/>
    <w:rsid w:val="0036520F"/>
    <w:rsid w:val="003653B7"/>
    <w:rsid w:val="0036570F"/>
    <w:rsid w:val="00365AD5"/>
    <w:rsid w:val="00366C4E"/>
    <w:rsid w:val="00367A9A"/>
    <w:rsid w:val="00367EDA"/>
    <w:rsid w:val="00367F26"/>
    <w:rsid w:val="003708EE"/>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F45"/>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5DA0"/>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3E1"/>
    <w:rsid w:val="00500780"/>
    <w:rsid w:val="00500C1E"/>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095"/>
    <w:rsid w:val="00576B25"/>
    <w:rsid w:val="00577582"/>
    <w:rsid w:val="00577DC1"/>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1D5"/>
    <w:rsid w:val="005856C5"/>
    <w:rsid w:val="00585DD4"/>
    <w:rsid w:val="00585E16"/>
    <w:rsid w:val="00587072"/>
    <w:rsid w:val="00587521"/>
    <w:rsid w:val="00587699"/>
    <w:rsid w:val="005876A3"/>
    <w:rsid w:val="005876AD"/>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C6809"/>
    <w:rsid w:val="005D00A5"/>
    <w:rsid w:val="005D00D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2EC"/>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510"/>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BAE"/>
    <w:rsid w:val="008A4DA3"/>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37AC"/>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59E2"/>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98E"/>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28BF"/>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3FDE"/>
    <w:rsid w:val="00A86287"/>
    <w:rsid w:val="00A863CC"/>
    <w:rsid w:val="00A863E1"/>
    <w:rsid w:val="00A86F00"/>
    <w:rsid w:val="00A9038F"/>
    <w:rsid w:val="00A90E28"/>
    <w:rsid w:val="00A90FCD"/>
    <w:rsid w:val="00A91B57"/>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665"/>
    <w:rsid w:val="00AB3FFE"/>
    <w:rsid w:val="00AB4EAB"/>
    <w:rsid w:val="00AB54C3"/>
    <w:rsid w:val="00AB5AF2"/>
    <w:rsid w:val="00AB5D5B"/>
    <w:rsid w:val="00AB5E50"/>
    <w:rsid w:val="00AB5EEC"/>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1EDB"/>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2810"/>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1762A"/>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4FBF"/>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A1C"/>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D68"/>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3E2A"/>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A70"/>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6DC5"/>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D7F6C"/>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4F53"/>
    <w:rsid w:val="00E45007"/>
    <w:rsid w:val="00E45ACA"/>
    <w:rsid w:val="00E45C7F"/>
    <w:rsid w:val="00E46422"/>
    <w:rsid w:val="00E46DBA"/>
    <w:rsid w:val="00E51117"/>
    <w:rsid w:val="00E51CD0"/>
    <w:rsid w:val="00E51D3B"/>
    <w:rsid w:val="00E51D78"/>
    <w:rsid w:val="00E51EEA"/>
    <w:rsid w:val="00E53782"/>
    <w:rsid w:val="00E53BE6"/>
    <w:rsid w:val="00E54297"/>
    <w:rsid w:val="00E5471A"/>
    <w:rsid w:val="00E54B2C"/>
    <w:rsid w:val="00E5510F"/>
    <w:rsid w:val="00E55C63"/>
    <w:rsid w:val="00E55D53"/>
    <w:rsid w:val="00E55EBF"/>
    <w:rsid w:val="00E560CB"/>
    <w:rsid w:val="00E569EA"/>
    <w:rsid w:val="00E6008B"/>
    <w:rsid w:val="00E60239"/>
    <w:rsid w:val="00E6044F"/>
    <w:rsid w:val="00E60526"/>
    <w:rsid w:val="00E6153D"/>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CF3"/>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5E6"/>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866"/>
    <w:rsid w:val="00F839B3"/>
    <w:rsid w:val="00F83B76"/>
    <w:rsid w:val="00F83E0A"/>
    <w:rsid w:val="00F8462A"/>
    <w:rsid w:val="00F855BB"/>
    <w:rsid w:val="00F85DFC"/>
    <w:rsid w:val="00F85F62"/>
    <w:rsid w:val="00F86162"/>
    <w:rsid w:val="00F86ED5"/>
    <w:rsid w:val="00F871C2"/>
    <w:rsid w:val="00F87FD4"/>
    <w:rsid w:val="00F914CF"/>
    <w:rsid w:val="00F91818"/>
    <w:rsid w:val="00F919EA"/>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1893406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466348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4333</TotalTime>
  <Pages>93</Pages>
  <Words>24914</Words>
  <Characters>142012</Characters>
  <Application>Microsoft Office Word</Application>
  <DocSecurity>0</DocSecurity>
  <Lines>1183</Lines>
  <Paragraphs>333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166593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1914</cp:revision>
  <cp:lastPrinted>2018-02-16T07:12:00Z</cp:lastPrinted>
  <dcterms:created xsi:type="dcterms:W3CDTF">2019-10-28T07:04:00Z</dcterms:created>
  <dcterms:modified xsi:type="dcterms:W3CDTF">2024-11-26T08:22:00Z</dcterms:modified>
</cp:coreProperties>
</file>