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09DBDC39"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E386F78" w14:textId="77777777" w:rsidR="009C56EE" w:rsidRDefault="009C56EE" w:rsidP="005727A9">
      <w:pPr>
        <w:pStyle w:val="BodyTextIndent"/>
        <w:spacing w:line="240" w:lineRule="auto"/>
        <w:jc w:val="center"/>
        <w:rPr>
          <w:rFonts w:ascii="GHEA Grapalat" w:hAnsi="GHEA Grapalat"/>
          <w:i w:val="0"/>
          <w:lang w:val="af-ZA"/>
        </w:rPr>
      </w:pPr>
    </w:p>
    <w:p w14:paraId="46CA6EAF" w14:textId="3BF3ACC9"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F050BF6" w14:textId="471CD74A" w:rsidR="005727A9" w:rsidRDefault="005727A9" w:rsidP="005727A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5F25B544" w14:textId="77777777" w:rsidR="0033101A" w:rsidRDefault="0033101A" w:rsidP="005727A9">
      <w:pPr>
        <w:pStyle w:val="BodyTextIndent"/>
        <w:spacing w:line="240" w:lineRule="auto"/>
        <w:jc w:val="center"/>
        <w:rPr>
          <w:rFonts w:ascii="GHEA Grapalat" w:hAnsi="GHEA Grapalat"/>
          <w:i w:val="0"/>
          <w:lang w:val="af-ZA"/>
        </w:rPr>
      </w:pPr>
    </w:p>
    <w:p w14:paraId="67BABE56" w14:textId="77777777" w:rsidR="0033101A" w:rsidRPr="00221BAB" w:rsidRDefault="0033101A" w:rsidP="0033101A">
      <w:pPr>
        <w:pStyle w:val="BodyTextIndent"/>
        <w:spacing w:line="240" w:lineRule="auto"/>
        <w:jc w:val="center"/>
        <w:rPr>
          <w:rFonts w:ascii="GHEA Grapalat" w:hAnsi="GHEA Grapalat"/>
          <w:b/>
          <w:bCs/>
          <w:i w:val="0"/>
          <w:iCs/>
          <w:lang w:val="af-ZA"/>
        </w:rPr>
      </w:pPr>
      <w:r w:rsidRPr="00221BAB">
        <w:rPr>
          <w:rFonts w:ascii="GHEA Grapalat" w:hAnsi="GHEA Grapalat"/>
          <w:b/>
          <w:bCs/>
          <w:i w:val="0"/>
          <w:iCs/>
          <w:lang w:val="hy-AM"/>
        </w:rPr>
        <w:t>«Գնումների մասին» օրենքի</w:t>
      </w:r>
      <w:r w:rsidRPr="00221BAB">
        <w:rPr>
          <w:rFonts w:ascii="GHEA Grapalat" w:hAnsi="GHEA Grapalat"/>
          <w:b/>
          <w:bCs/>
          <w:i w:val="0"/>
          <w:iCs/>
          <w:lang w:val="af-ZA"/>
        </w:rPr>
        <w:t xml:space="preserve"> 15-</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հոդվածի</w:t>
      </w:r>
      <w:r w:rsidRPr="00221BAB">
        <w:rPr>
          <w:rFonts w:ascii="GHEA Grapalat" w:hAnsi="GHEA Grapalat"/>
          <w:b/>
          <w:bCs/>
          <w:i w:val="0"/>
          <w:iCs/>
          <w:lang w:val="af-ZA"/>
        </w:rPr>
        <w:t xml:space="preserve"> 6-</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մասի</w:t>
      </w:r>
      <w:r w:rsidRPr="00221BAB">
        <w:rPr>
          <w:rFonts w:ascii="GHEA Grapalat" w:hAnsi="GHEA Grapalat"/>
          <w:b/>
          <w:bCs/>
          <w:i w:val="0"/>
          <w:iCs/>
          <w:lang w:val="af-ZA"/>
        </w:rPr>
        <w:t xml:space="preserve"> 2-</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կետի կիրառմամբ</w:t>
      </w:r>
    </w:p>
    <w:p w14:paraId="742FC58E" w14:textId="77777777" w:rsidR="0033101A" w:rsidRPr="00F566BF" w:rsidRDefault="0033101A" w:rsidP="005727A9">
      <w:pPr>
        <w:pStyle w:val="BodyTextIndent"/>
        <w:spacing w:line="240" w:lineRule="auto"/>
        <w:jc w:val="center"/>
        <w:rPr>
          <w:rFonts w:ascii="GHEA Grapalat" w:hAnsi="GHEA Grapalat"/>
          <w:i w:val="0"/>
          <w:lang w:val="af-ZA"/>
        </w:rPr>
      </w:pPr>
    </w:p>
    <w:p w14:paraId="5FA8B4C8" w14:textId="77777777"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62C4362" w14:textId="376486DC" w:rsidR="005727A9"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B92217">
        <w:rPr>
          <w:rFonts w:ascii="GHEA Grapalat" w:hAnsi="GHEA Grapalat"/>
          <w:i w:val="0"/>
          <w:lang w:val="hy-AM"/>
        </w:rPr>
        <w:t>5</w:t>
      </w:r>
      <w:r w:rsidRPr="00F566BF">
        <w:rPr>
          <w:rFonts w:ascii="GHEA Grapalat" w:hAnsi="GHEA Grapalat"/>
          <w:i w:val="0"/>
          <w:lang w:val="af-ZA"/>
        </w:rPr>
        <w:t xml:space="preserve"> թվականի «</w:t>
      </w:r>
      <w:r w:rsidR="0025098F">
        <w:rPr>
          <w:rFonts w:ascii="GHEA Grapalat" w:hAnsi="GHEA Grapalat"/>
          <w:i w:val="0"/>
          <w:lang w:val="af-ZA"/>
        </w:rPr>
        <w:t>դեկտ</w:t>
      </w:r>
      <w:r w:rsidR="00023F8D">
        <w:rPr>
          <w:rFonts w:ascii="GHEA Grapalat" w:hAnsi="GHEA Grapalat"/>
          <w:i w:val="0"/>
          <w:lang w:val="hy-AM"/>
        </w:rPr>
        <w:t>եմբերի</w:t>
      </w:r>
      <w:r w:rsidRPr="00F566BF">
        <w:rPr>
          <w:rFonts w:ascii="GHEA Grapalat" w:hAnsi="GHEA Grapalat"/>
          <w:i w:val="0"/>
          <w:lang w:val="af-ZA"/>
        </w:rPr>
        <w:t>» «</w:t>
      </w:r>
      <w:r w:rsidR="0025098F">
        <w:rPr>
          <w:rFonts w:ascii="GHEA Grapalat" w:hAnsi="GHEA Grapalat"/>
          <w:i w:val="0"/>
          <w:lang w:val="af-ZA"/>
        </w:rPr>
        <w:t>4</w:t>
      </w:r>
      <w:r w:rsidRPr="00F566BF">
        <w:rPr>
          <w:rFonts w:ascii="GHEA Grapalat" w:hAnsi="GHEA Grapalat"/>
          <w:i w:val="0"/>
          <w:lang w:val="af-ZA"/>
        </w:rPr>
        <w:t>» «</w:t>
      </w:r>
      <w:r>
        <w:rPr>
          <w:rFonts w:ascii="GHEA Grapalat" w:hAnsi="GHEA Grapalat"/>
          <w:i w:val="0"/>
          <w:lang w:val="af-ZA"/>
        </w:rPr>
        <w:t>2</w:t>
      </w:r>
      <w:r w:rsidRPr="00F566BF">
        <w:rPr>
          <w:rFonts w:ascii="GHEA Grapalat" w:hAnsi="GHEA Grapalat"/>
          <w:i w:val="0"/>
          <w:lang w:val="af-ZA"/>
        </w:rPr>
        <w:t>» որոշմամբ</w:t>
      </w:r>
    </w:p>
    <w:p w14:paraId="4B21E190" w14:textId="2457D6A6" w:rsidR="005727A9" w:rsidRPr="00221BAB" w:rsidRDefault="005727A9" w:rsidP="005727A9">
      <w:pPr>
        <w:pStyle w:val="BodyTextIndent"/>
        <w:spacing w:line="240" w:lineRule="auto"/>
        <w:jc w:val="center"/>
        <w:rPr>
          <w:rFonts w:ascii="GHEA Grapalat" w:hAnsi="GHEA Grapalat"/>
          <w:b/>
          <w:bCs/>
          <w:i w:val="0"/>
          <w:iCs/>
          <w:lang w:val="af-ZA"/>
        </w:rPr>
      </w:pPr>
      <w:r w:rsidRPr="00F566BF">
        <w:rPr>
          <w:rFonts w:ascii="GHEA Grapalat" w:hAnsi="GHEA Grapalat"/>
          <w:i w:val="0"/>
          <w:lang w:val="af-ZA"/>
        </w:rPr>
        <w:t xml:space="preserve"> </w:t>
      </w:r>
    </w:p>
    <w:p w14:paraId="759066F4" w14:textId="7E17BAD3"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Ընթացակարգի ծածկագիրը</w:t>
      </w:r>
      <w:r w:rsidRPr="00ED70E7">
        <w:rPr>
          <w:rFonts w:ascii="GHEA Grapalat" w:hAnsi="GHEA Grapalat"/>
          <w:i w:val="0"/>
          <w:lang w:val="af-ZA"/>
        </w:rPr>
        <w:t xml:space="preserve">` </w:t>
      </w:r>
      <w:r w:rsidR="00ED70E7">
        <w:rPr>
          <w:rFonts w:ascii="GHEA Grapalat" w:hAnsi="GHEA Grapalat"/>
          <w:i w:val="0"/>
          <w:lang w:val="hy-AM"/>
        </w:rPr>
        <w:t>ԵՔ-ԳՀԾՁԲ-</w:t>
      </w:r>
      <w:r w:rsidR="0025098F">
        <w:rPr>
          <w:rFonts w:ascii="GHEA Grapalat" w:hAnsi="GHEA Grapalat"/>
          <w:i w:val="0"/>
          <w:lang w:val="hy-AM"/>
        </w:rPr>
        <w:t>26/18</w:t>
      </w:r>
      <w:r>
        <w:rPr>
          <w:rFonts w:ascii="GHEA Grapalat" w:hAnsi="GHEA Grapalat"/>
          <w:i w:val="0"/>
          <w:lang w:val="hy-AM"/>
        </w:rPr>
        <w:t xml:space="preserve">    </w:t>
      </w:r>
    </w:p>
    <w:p w14:paraId="1F4B7087" w14:textId="77777777" w:rsidR="005727A9" w:rsidRPr="00F566BF" w:rsidRDefault="005727A9" w:rsidP="005727A9">
      <w:pPr>
        <w:pStyle w:val="BodyTextIndent"/>
        <w:spacing w:line="240" w:lineRule="auto"/>
        <w:rPr>
          <w:rFonts w:ascii="GHEA Grapalat" w:hAnsi="GHEA Grapalat"/>
          <w:i w:val="0"/>
          <w:lang w:val="af-ZA"/>
        </w:rPr>
      </w:pPr>
    </w:p>
    <w:p w14:paraId="2C28C003" w14:textId="77777777" w:rsidR="005727A9" w:rsidRDefault="005727A9" w:rsidP="005727A9">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325B0C2E" w14:textId="57EBA8D6" w:rsidR="005727A9" w:rsidRPr="00F566BF" w:rsidRDefault="005727A9" w:rsidP="005727A9">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6F2123">
        <w:rPr>
          <w:rFonts w:ascii="GHEA Grapalat" w:hAnsi="GHEA Grapalat"/>
          <w:b/>
          <w:bCs/>
          <w:i w:val="0"/>
          <w:lang w:val="hy-AM"/>
        </w:rPr>
        <w:t xml:space="preserve">Երևան քաղաքի </w:t>
      </w:r>
      <w:r w:rsidR="0025098F">
        <w:rPr>
          <w:rFonts w:ascii="GHEA Grapalat" w:hAnsi="GHEA Grapalat"/>
          <w:b/>
          <w:bCs/>
          <w:i w:val="0"/>
          <w:lang w:val="hy-AM"/>
        </w:rPr>
        <w:t>Արաբկիր</w:t>
      </w:r>
      <w:r w:rsidR="006F2123">
        <w:rPr>
          <w:rFonts w:ascii="GHEA Grapalat" w:hAnsi="GHEA Grapalat"/>
          <w:b/>
          <w:bCs/>
          <w:i w:val="0"/>
          <w:lang w:val="hy-AM"/>
        </w:rPr>
        <w:t xml:space="preserve"> վարչական շրջան</w:t>
      </w:r>
      <w:r w:rsidR="00E76E2F">
        <w:rPr>
          <w:rFonts w:ascii="GHEA Grapalat" w:hAnsi="GHEA Grapalat"/>
          <w:b/>
          <w:bCs/>
          <w:i w:val="0"/>
          <w:lang w:val="hy-AM"/>
        </w:rPr>
        <w:t>ի</w:t>
      </w:r>
      <w:r w:rsidR="006F2123">
        <w:rPr>
          <w:rFonts w:ascii="GHEA Grapalat" w:hAnsi="GHEA Grapalat"/>
          <w:b/>
          <w:bCs/>
          <w:i w:val="0"/>
          <w:lang w:val="hy-AM"/>
        </w:rPr>
        <w:t xml:space="preserve"> հրատապ լուծում պահանջող</w:t>
      </w:r>
      <w:r w:rsidR="004B45A5">
        <w:rPr>
          <w:rFonts w:ascii="GHEA Grapalat" w:hAnsi="GHEA Grapalat"/>
          <w:b/>
          <w:bCs/>
          <w:i w:val="0"/>
          <w:lang w:val="hy-AM"/>
        </w:rPr>
        <w:t xml:space="preserve"> </w:t>
      </w:r>
      <w:r w:rsidR="006F2123">
        <w:rPr>
          <w:rFonts w:ascii="GHEA Grapalat" w:hAnsi="GHEA Grapalat"/>
          <w:b/>
          <w:bCs/>
          <w:i w:val="0"/>
          <w:lang w:val="hy-AM"/>
        </w:rPr>
        <w:t>ծառայությունների</w:t>
      </w:r>
      <w:r>
        <w:rPr>
          <w:rFonts w:ascii="GHEA Grapalat" w:hAnsi="GHEA Grapalat"/>
          <w:b/>
          <w:bCs/>
          <w:i w:val="0"/>
          <w:lang w:val="hy-AM"/>
        </w:rPr>
        <w:t xml:space="preserve"> </w:t>
      </w:r>
      <w:r>
        <w:rPr>
          <w:rFonts w:ascii="GHEA Grapalat" w:hAnsi="GHEA Grapalat"/>
          <w:i w:val="0"/>
          <w:lang w:val="af-ZA"/>
        </w:rPr>
        <w:t xml:space="preserve">կատարման պայմանագիր (այսուհետ` պայմանագիր)։ </w:t>
      </w:r>
      <w:r w:rsidRPr="00F566BF">
        <w:rPr>
          <w:rFonts w:ascii="GHEA Grapalat" w:hAnsi="GHEA Grapalat"/>
          <w:i w:val="0"/>
          <w:sz w:val="16"/>
          <w:szCs w:val="16"/>
          <w:lang w:val="af-ZA"/>
        </w:rPr>
        <w:t xml:space="preserve">                 </w:t>
      </w:r>
    </w:p>
    <w:p w14:paraId="69EF196C" w14:textId="77777777" w:rsidR="005727A9" w:rsidRPr="00F566BF" w:rsidRDefault="005727A9" w:rsidP="005727A9">
      <w:pPr>
        <w:pStyle w:val="BodyTextIndent"/>
        <w:spacing w:line="240" w:lineRule="auto"/>
        <w:ind w:firstLine="0"/>
        <w:rPr>
          <w:rFonts w:ascii="GHEA Grapalat" w:hAnsi="GHEA Grapalat"/>
          <w:i w:val="0"/>
          <w:lang w:val="af-ZA"/>
        </w:rPr>
      </w:pPr>
      <w:r w:rsidRPr="00F566BF">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4AF46D6" w14:textId="77777777" w:rsidR="005727A9" w:rsidRPr="00F566BF" w:rsidRDefault="005727A9" w:rsidP="005727A9">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33D4A39" w14:textId="7F1D23F7" w:rsidR="005727A9" w:rsidRPr="00EE45C0" w:rsidRDefault="005727A9" w:rsidP="005727A9">
      <w:pPr>
        <w:pStyle w:val="BodyTextIndent"/>
        <w:spacing w:line="240" w:lineRule="auto"/>
        <w:rPr>
          <w:rFonts w:ascii="GHEA Grapalat" w:eastAsia="MS Mincho" w:hAnsi="GHEA Grapalat" w:cs="Sylfaen"/>
          <w:b/>
          <w:bCs/>
          <w:i w:val="0"/>
          <w:i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հայտեր ներկայացրած մասնակիցների թվից` նվազագույն</w:t>
      </w:r>
      <w:r w:rsidR="00EE45C0">
        <w:rPr>
          <w:rFonts w:ascii="GHEA Grapalat" w:hAnsi="GHEA Grapalat"/>
          <w:i w:val="0"/>
          <w:lang w:val="af-ZA"/>
        </w:rPr>
        <w:t xml:space="preserve"> </w:t>
      </w:r>
      <w:r w:rsidRPr="00EE45C0">
        <w:rPr>
          <w:rFonts w:ascii="GHEA Grapalat" w:eastAsia="MS Mincho" w:hAnsi="GHEA Grapalat" w:cs="Sylfaen"/>
          <w:b/>
          <w:bCs/>
          <w:i w:val="0"/>
          <w:iCs/>
          <w:lang w:val="hy-AM" w:eastAsia="ja-JP"/>
        </w:rPr>
        <w:t>միավորի առավելագույն գինը՝ տոկոսային արտահայտությամբ ներկայացրած մասնակցին նախապատվություն տալու սկզբունքով</w:t>
      </w:r>
      <w:r w:rsidRPr="00EE45C0">
        <w:rPr>
          <w:rFonts w:ascii="GHEA Grapalat" w:eastAsia="MS Mincho" w:hAnsi="GHEA Grapalat" w:cs="Sylfaen"/>
          <w:b/>
          <w:bCs/>
          <w:i w:val="0"/>
          <w:iCs/>
          <w:szCs w:val="24"/>
          <w:lang w:val="hy-AM" w:eastAsia="ja-JP"/>
        </w:rPr>
        <w:t>։</w:t>
      </w:r>
    </w:p>
    <w:p w14:paraId="01553551" w14:textId="77777777" w:rsidR="005727A9" w:rsidRPr="00F566BF" w:rsidRDefault="005727A9" w:rsidP="005727A9">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EB1847" w14:textId="78129F27"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202</w:t>
      </w:r>
      <w:r w:rsidR="0025098F">
        <w:rPr>
          <w:rFonts w:ascii="GHEA Grapalat" w:hAnsi="GHEA Grapalat"/>
          <w:b/>
          <w:i w:val="0"/>
          <w:lang w:val="af-ZA"/>
        </w:rPr>
        <w:t>6</w:t>
      </w:r>
      <w:r>
        <w:rPr>
          <w:rFonts w:ascii="GHEA Grapalat" w:hAnsi="GHEA Grapalat"/>
          <w:b/>
          <w:i w:val="0"/>
          <w:lang w:val="af-ZA"/>
        </w:rPr>
        <w:t xml:space="preserve"> թվականի </w:t>
      </w:r>
      <w:r w:rsidR="0025098F">
        <w:rPr>
          <w:rFonts w:ascii="GHEA Grapalat" w:hAnsi="GHEA Grapalat"/>
          <w:b/>
          <w:i w:val="0"/>
          <w:lang w:val="af-ZA"/>
        </w:rPr>
        <w:t>դեկտ</w:t>
      </w:r>
      <w:r w:rsidR="00894190">
        <w:rPr>
          <w:rFonts w:ascii="GHEA Grapalat" w:hAnsi="GHEA Grapalat"/>
          <w:b/>
          <w:i w:val="0"/>
          <w:lang w:val="af-ZA"/>
        </w:rPr>
        <w:t>եմբերի</w:t>
      </w:r>
      <w:r>
        <w:rPr>
          <w:rFonts w:ascii="GHEA Grapalat" w:hAnsi="GHEA Grapalat"/>
          <w:b/>
          <w:i w:val="0"/>
          <w:lang w:val="af-ZA"/>
        </w:rPr>
        <w:t xml:space="preserve"> </w:t>
      </w:r>
      <w:r w:rsidR="0025098F">
        <w:rPr>
          <w:rFonts w:ascii="GHEA Grapalat" w:hAnsi="GHEA Grapalat"/>
          <w:b/>
          <w:i w:val="0"/>
          <w:lang w:val="af-ZA"/>
        </w:rPr>
        <w:t>15</w:t>
      </w:r>
      <w:r>
        <w:rPr>
          <w:rFonts w:ascii="GHEA Grapalat" w:hAnsi="GHEA Grapalat"/>
          <w:b/>
          <w:i w:val="0"/>
          <w:lang w:val="hy-AM"/>
        </w:rPr>
        <w:t xml:space="preserve">-ը, ժամը </w:t>
      </w:r>
      <w:r w:rsidR="00335360">
        <w:rPr>
          <w:rFonts w:ascii="GHEA Grapalat" w:hAnsi="GHEA Grapalat"/>
          <w:b/>
          <w:i w:val="0"/>
          <w:lang w:val="hy-AM"/>
        </w:rPr>
        <w:t>11:00</w:t>
      </w:r>
      <w:r>
        <w:rPr>
          <w:rFonts w:ascii="GHEA Grapalat" w:hAnsi="GHEA Grapalat"/>
          <w:i w:val="0"/>
          <w:lang w:val="af-ZA"/>
        </w:rPr>
        <w:t xml:space="preserve">-ը: Հայտերը, հայերենից բացի, կարող են ներկայացվել նաև անգլերեն կամ ռուսերեն: </w:t>
      </w:r>
    </w:p>
    <w:p w14:paraId="220F29F2" w14:textId="27F1F550" w:rsidR="005727A9" w:rsidRDefault="005727A9" w:rsidP="005727A9">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sidR="0025098F">
        <w:rPr>
          <w:rFonts w:ascii="GHEA Grapalat" w:hAnsi="GHEA Grapalat"/>
          <w:b/>
          <w:i w:val="0"/>
          <w:lang w:val="af-ZA"/>
        </w:rPr>
        <w:t>2026 թվականի դեկտեմբերի</w:t>
      </w:r>
      <w:r w:rsidR="00335360">
        <w:rPr>
          <w:rFonts w:ascii="GHEA Grapalat" w:hAnsi="GHEA Grapalat"/>
          <w:b/>
          <w:i w:val="0"/>
          <w:lang w:val="af-ZA"/>
        </w:rPr>
        <w:t xml:space="preserve"> </w:t>
      </w:r>
      <w:r w:rsidR="0025098F">
        <w:rPr>
          <w:rFonts w:ascii="GHEA Grapalat" w:hAnsi="GHEA Grapalat"/>
          <w:b/>
          <w:i w:val="0"/>
          <w:lang w:val="af-ZA"/>
        </w:rPr>
        <w:t>15</w:t>
      </w:r>
      <w:r>
        <w:rPr>
          <w:rFonts w:ascii="GHEA Grapalat" w:hAnsi="GHEA Grapalat"/>
          <w:b/>
          <w:i w:val="0"/>
          <w:lang w:val="hy-AM"/>
        </w:rPr>
        <w:t xml:space="preserve">-ին, ժամը </w:t>
      </w:r>
      <w:r w:rsidR="00335360">
        <w:rPr>
          <w:rFonts w:ascii="GHEA Grapalat" w:hAnsi="GHEA Grapalat"/>
          <w:b/>
          <w:i w:val="0"/>
          <w:lang w:val="hy-AM"/>
        </w:rPr>
        <w:t>11:00</w:t>
      </w:r>
      <w:r>
        <w:rPr>
          <w:rFonts w:ascii="GHEA Grapalat" w:hAnsi="GHEA Grapalat"/>
          <w:b/>
          <w:i w:val="0"/>
          <w:lang w:val="af-ZA"/>
        </w:rPr>
        <w:t>-</w:t>
      </w:r>
      <w:r>
        <w:rPr>
          <w:rFonts w:ascii="GHEA Grapalat" w:hAnsi="GHEA Grapalat"/>
          <w:i w:val="0"/>
          <w:lang w:val="af-ZA"/>
        </w:rPr>
        <w:t xml:space="preserve">ին։ </w:t>
      </w:r>
    </w:p>
    <w:p w14:paraId="3AC8F92A" w14:textId="77777777" w:rsidR="005727A9" w:rsidRDefault="005727A9" w:rsidP="005727A9">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47A4168" w14:textId="00604F39"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sidR="00EF5972">
        <w:rPr>
          <w:rFonts w:ascii="GHEA Grapalat" w:hAnsi="GHEA Grapalat"/>
          <w:i w:val="0"/>
          <w:lang w:val="hy-AM"/>
        </w:rPr>
        <w:t>Գ.</w:t>
      </w:r>
      <w:r>
        <w:rPr>
          <w:rFonts w:ascii="GHEA Grapalat" w:hAnsi="GHEA Grapalat"/>
          <w:i w:val="0"/>
          <w:lang w:val="hy-AM"/>
        </w:rPr>
        <w:t xml:space="preserve"> </w:t>
      </w:r>
      <w:r w:rsidR="00EF5972">
        <w:rPr>
          <w:rFonts w:ascii="GHEA Grapalat" w:hAnsi="GHEA Grapalat"/>
          <w:i w:val="0"/>
          <w:lang w:val="hy-AM"/>
        </w:rPr>
        <w:t>Մուրադ</w:t>
      </w:r>
      <w:r>
        <w:rPr>
          <w:rFonts w:ascii="GHEA Grapalat" w:hAnsi="GHEA Grapalat"/>
          <w:i w:val="0"/>
          <w:lang w:val="hy-AM"/>
        </w:rPr>
        <w:t>յանին</w:t>
      </w:r>
      <w:r>
        <w:rPr>
          <w:rFonts w:ascii="GHEA Grapalat" w:hAnsi="GHEA Grapalat"/>
          <w:i w:val="0"/>
          <w:lang w:val="af-ZA"/>
        </w:rPr>
        <w:t>։</w:t>
      </w:r>
    </w:p>
    <w:p w14:paraId="312BF76B" w14:textId="6627690C"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011514-</w:t>
      </w:r>
      <w:r w:rsidR="00EF5972">
        <w:rPr>
          <w:rFonts w:ascii="GHEA Grapalat" w:hAnsi="GHEA Grapalat"/>
          <w:i w:val="0"/>
          <w:lang w:val="hy-AM"/>
        </w:rPr>
        <w:t>373</w:t>
      </w:r>
      <w:r>
        <w:rPr>
          <w:rFonts w:ascii="GHEA Grapalat" w:hAnsi="GHEA Grapalat"/>
          <w:i w:val="0"/>
          <w:lang w:val="af-ZA"/>
        </w:rPr>
        <w:t>։</w:t>
      </w:r>
    </w:p>
    <w:p w14:paraId="7EBF8607" w14:textId="0C14DD4E" w:rsidR="005727A9" w:rsidRDefault="005727A9" w:rsidP="005727A9">
      <w:pPr>
        <w:pStyle w:val="BodyTextIndent"/>
        <w:spacing w:line="240" w:lineRule="auto"/>
        <w:rPr>
          <w:rFonts w:ascii="GHEA Grapalat" w:hAnsi="GHEA Grapalat"/>
          <w:b/>
          <w:i w:val="0"/>
          <w:lang w:val="af-ZA"/>
        </w:rPr>
      </w:pPr>
      <w:r w:rsidRPr="00E61E53">
        <w:rPr>
          <w:rFonts w:ascii="GHEA Grapalat" w:hAnsi="GHEA Grapalat"/>
          <w:bCs/>
          <w:i w:val="0"/>
          <w:lang w:val="af-ZA"/>
        </w:rPr>
        <w:t>Էլ.փոստ`</w:t>
      </w:r>
      <w:r>
        <w:rPr>
          <w:rFonts w:ascii="GHEA Grapalat" w:hAnsi="GHEA Grapalat"/>
          <w:b/>
          <w:i w:val="0"/>
          <w:lang w:val="hy-AM"/>
        </w:rPr>
        <w:t xml:space="preserve"> </w:t>
      </w:r>
      <w:hyperlink r:id="rId8" w:history="1">
        <w:r w:rsidR="00EF5972">
          <w:rPr>
            <w:rStyle w:val="Hyperlink"/>
            <w:rFonts w:ascii="GHEA Grapalat" w:hAnsi="GHEA Grapalat"/>
            <w:b/>
            <w:i w:val="0"/>
            <w:lang w:val="af-ZA"/>
          </w:rPr>
          <w:t>gor.muradyan@yerevan.am</w:t>
        </w:r>
      </w:hyperlink>
      <w:r>
        <w:rPr>
          <w:rFonts w:ascii="GHEA Grapalat" w:hAnsi="GHEA Grapalat"/>
          <w:b/>
          <w:i w:val="0"/>
          <w:lang w:val="af-ZA"/>
        </w:rPr>
        <w:t>։</w:t>
      </w:r>
    </w:p>
    <w:p w14:paraId="1485C9A9" w14:textId="77777777"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6B960978" w14:textId="77777777" w:rsidR="005727A9" w:rsidRPr="00F566BF" w:rsidRDefault="005727A9" w:rsidP="005727A9">
      <w:pPr>
        <w:pStyle w:val="BodyTextIndent"/>
        <w:spacing w:line="240" w:lineRule="auto"/>
        <w:rPr>
          <w:rFonts w:ascii="GHEA Grapalat" w:hAnsi="GHEA Grapalat"/>
          <w:i w:val="0"/>
          <w:lang w:val="af-ZA"/>
        </w:rPr>
      </w:pPr>
    </w:p>
    <w:p w14:paraId="75F63FD2" w14:textId="77777777" w:rsidR="005727A9" w:rsidRPr="00F566BF" w:rsidRDefault="005727A9" w:rsidP="005727A9">
      <w:pPr>
        <w:pStyle w:val="BodyTextIndent"/>
        <w:spacing w:line="240" w:lineRule="auto"/>
        <w:rPr>
          <w:rFonts w:ascii="GHEA Grapalat" w:hAnsi="GHEA Grapalat"/>
          <w:i w:val="0"/>
          <w:lang w:val="af-ZA"/>
        </w:rPr>
      </w:pP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Default="00037DDE" w:rsidP="00EF3662">
      <w:pPr>
        <w:pStyle w:val="BodyText"/>
        <w:ind w:right="-7" w:firstLine="567"/>
        <w:jc w:val="right"/>
        <w:rPr>
          <w:rFonts w:ascii="GHEA Grapalat" w:hAnsi="GHEA Grapalat" w:cs="Sylfaen"/>
          <w:i/>
          <w:sz w:val="22"/>
          <w:lang w:val="af-ZA"/>
        </w:rPr>
      </w:pPr>
    </w:p>
    <w:p w14:paraId="3D4AA01F" w14:textId="77777777" w:rsidR="00564A13" w:rsidRPr="009B4BDE" w:rsidRDefault="00564A13" w:rsidP="007B743B">
      <w:pPr>
        <w:pStyle w:val="BodyText"/>
        <w:spacing w:after="0"/>
        <w:ind w:firstLine="567"/>
        <w:jc w:val="right"/>
        <w:rPr>
          <w:rFonts w:ascii="GHEA Grapalat" w:hAnsi="GHEA Grapalat" w:cs="Sylfaen"/>
          <w:iCs/>
          <w:sz w:val="20"/>
          <w:szCs w:val="20"/>
          <w:lang w:val="af-ZA"/>
        </w:rPr>
      </w:pPr>
    </w:p>
    <w:p w14:paraId="4089357B" w14:textId="247F28BD" w:rsidR="007B743B" w:rsidRDefault="007B743B" w:rsidP="007B743B">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6AD594C2" w14:textId="61FB73A3" w:rsidR="007B743B" w:rsidRDefault="00ED70E7" w:rsidP="007B743B">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ԵՔ-ԳՀԾՁԲ-</w:t>
      </w:r>
      <w:r w:rsidR="0025098F">
        <w:rPr>
          <w:rFonts w:ascii="GHEA Grapalat" w:hAnsi="GHEA Grapalat" w:cs="Sylfaen"/>
          <w:iCs/>
          <w:sz w:val="20"/>
          <w:szCs w:val="20"/>
          <w:lang w:val="af-ZA"/>
        </w:rPr>
        <w:t>26/18</w:t>
      </w:r>
      <w:r w:rsidR="007B743B">
        <w:rPr>
          <w:rFonts w:ascii="GHEA Grapalat" w:hAnsi="GHEA Grapalat" w:cs="Sylfaen"/>
          <w:iCs/>
          <w:sz w:val="20"/>
          <w:szCs w:val="20"/>
          <w:lang w:val="af-ZA"/>
        </w:rPr>
        <w:t xml:space="preserve"> </w:t>
      </w:r>
      <w:proofErr w:type="spellStart"/>
      <w:r w:rsidR="007B743B">
        <w:rPr>
          <w:rFonts w:ascii="GHEA Grapalat" w:hAnsi="GHEA Grapalat" w:cs="Sylfaen"/>
          <w:iCs/>
          <w:sz w:val="20"/>
          <w:szCs w:val="20"/>
        </w:rPr>
        <w:t>ծածկա</w:t>
      </w:r>
      <w:r w:rsidR="007B743B">
        <w:rPr>
          <w:rFonts w:ascii="GHEA Grapalat" w:hAnsi="GHEA Grapalat" w:cs="Times Armenian"/>
          <w:iCs/>
          <w:sz w:val="20"/>
          <w:szCs w:val="20"/>
        </w:rPr>
        <w:t>գ</w:t>
      </w:r>
      <w:r w:rsidR="007B743B">
        <w:rPr>
          <w:rFonts w:ascii="GHEA Grapalat" w:hAnsi="GHEA Grapalat" w:cs="Sylfaen"/>
          <w:iCs/>
          <w:sz w:val="20"/>
          <w:szCs w:val="20"/>
        </w:rPr>
        <w:t>րով</w:t>
      </w:r>
      <w:proofErr w:type="spellEnd"/>
      <w:r w:rsidR="007B743B">
        <w:rPr>
          <w:rFonts w:ascii="GHEA Grapalat" w:hAnsi="GHEA Grapalat" w:cs="Times Armenian"/>
          <w:iCs/>
          <w:sz w:val="20"/>
          <w:szCs w:val="20"/>
          <w:lang w:val="af-ZA"/>
        </w:rPr>
        <w:t xml:space="preserve"> </w:t>
      </w:r>
    </w:p>
    <w:p w14:paraId="1EB8D7F4" w14:textId="77777777" w:rsidR="007B743B" w:rsidRDefault="007B743B" w:rsidP="007B743B">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44180AF" w14:textId="2504D560" w:rsidR="007B743B" w:rsidRDefault="007B743B" w:rsidP="007B743B">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25</w:t>
      </w:r>
      <w:r>
        <w:rPr>
          <w:rFonts w:ascii="GHEA Grapalat" w:hAnsi="GHEA Grapalat" w:cs="Sylfaen"/>
          <w:iCs/>
          <w:sz w:val="20"/>
          <w:szCs w:val="20"/>
        </w:rPr>
        <w:t>թ</w:t>
      </w:r>
      <w:r>
        <w:rPr>
          <w:rFonts w:ascii="GHEA Grapalat" w:hAnsi="GHEA Grapalat" w:cs="Times Armenian"/>
          <w:iCs/>
          <w:sz w:val="20"/>
          <w:szCs w:val="20"/>
          <w:lang w:val="af-ZA"/>
        </w:rPr>
        <w:t xml:space="preserve">. </w:t>
      </w:r>
      <w:r w:rsidR="001D50CA">
        <w:rPr>
          <w:rFonts w:ascii="GHEA Grapalat" w:hAnsi="GHEA Grapalat" w:cs="Times Armenian"/>
          <w:iCs/>
          <w:sz w:val="20"/>
          <w:szCs w:val="20"/>
          <w:lang w:val="af-ZA"/>
        </w:rPr>
        <w:t>դեկտ</w:t>
      </w:r>
      <w:r w:rsidR="00FB506A">
        <w:rPr>
          <w:rFonts w:ascii="GHEA Grapalat" w:hAnsi="GHEA Grapalat" w:cs="Times Armenian"/>
          <w:iCs/>
          <w:sz w:val="20"/>
          <w:szCs w:val="20"/>
          <w:lang w:val="af-ZA"/>
        </w:rPr>
        <w:t>եմբերի</w:t>
      </w:r>
      <w:r>
        <w:rPr>
          <w:rFonts w:ascii="GHEA Grapalat" w:hAnsi="GHEA Grapalat" w:cs="Times Armenian"/>
          <w:iCs/>
          <w:sz w:val="20"/>
          <w:szCs w:val="20"/>
          <w:lang w:val="hy-AM"/>
        </w:rPr>
        <w:t xml:space="preserve"> </w:t>
      </w:r>
      <w:r w:rsidR="001D50CA">
        <w:rPr>
          <w:rFonts w:ascii="GHEA Grapalat" w:hAnsi="GHEA Grapalat" w:cs="Times Armenian"/>
          <w:iCs/>
          <w:sz w:val="20"/>
          <w:szCs w:val="20"/>
          <w:lang w:val="hy-AM"/>
        </w:rPr>
        <w:t>4</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4FF299A2" w14:textId="77777777" w:rsidR="007B743B" w:rsidRDefault="007B743B" w:rsidP="007B743B">
      <w:pPr>
        <w:pStyle w:val="BodyText"/>
        <w:ind w:right="-7" w:firstLine="567"/>
        <w:jc w:val="center"/>
        <w:rPr>
          <w:rFonts w:ascii="GHEA Grapalat" w:hAnsi="GHEA Grapalat"/>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58878143" w14:textId="77777777" w:rsidR="007B743B" w:rsidRPr="00E61E53" w:rsidRDefault="007B743B" w:rsidP="007B743B">
      <w:pPr>
        <w:pStyle w:val="BodyText"/>
        <w:ind w:right="-7" w:firstLine="567"/>
        <w:jc w:val="center"/>
        <w:rPr>
          <w:rFonts w:ascii="GHEA Grapalat" w:hAnsi="GHEA Grapalat"/>
          <w:iCs/>
          <w:lang w:val="af-ZA"/>
        </w:rPr>
      </w:pPr>
      <w:r w:rsidRPr="00E61E53">
        <w:rPr>
          <w:rFonts w:ascii="GHEA Grapalat" w:hAnsi="GHEA Grapalat" w:cs="Times Armenian"/>
          <w:b/>
          <w:iCs/>
          <w:lang w:val="hy-AM"/>
        </w:rPr>
        <w:t>Երևանի քաղաքապետարան</w:t>
      </w:r>
    </w:p>
    <w:p w14:paraId="7D1CA012" w14:textId="77777777" w:rsidR="00096865" w:rsidRPr="00F566BF" w:rsidRDefault="00096865" w:rsidP="00EF3662">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7D445BB8" w14:textId="77777777" w:rsidR="00096865" w:rsidRPr="00F566BF" w:rsidRDefault="00096865" w:rsidP="00EF3662">
      <w:pPr>
        <w:pStyle w:val="BodyText"/>
        <w:ind w:right="-7" w:firstLine="567"/>
        <w:jc w:val="center"/>
        <w:rPr>
          <w:rFonts w:ascii="GHEA Grapalat" w:hAnsi="GHEA Grapalat"/>
          <w:lang w:val="af-ZA"/>
        </w:rPr>
      </w:pPr>
    </w:p>
    <w:p w14:paraId="577ADC38" w14:textId="77777777" w:rsidR="007B743B" w:rsidRDefault="007B743B" w:rsidP="007B743B">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1F5F24DD" w14:textId="77777777" w:rsidR="007B743B" w:rsidRDefault="007B743B" w:rsidP="007B743B">
      <w:pPr>
        <w:pStyle w:val="BodyText"/>
        <w:ind w:right="-7" w:firstLine="567"/>
        <w:jc w:val="center"/>
        <w:rPr>
          <w:rFonts w:ascii="GHEA Grapalat" w:hAnsi="GHEA Grapalat" w:cs="Sylfaen"/>
          <w:lang w:val="af-ZA"/>
        </w:rPr>
      </w:pPr>
    </w:p>
    <w:p w14:paraId="201607EE" w14:textId="77777777" w:rsidR="007B743B" w:rsidRDefault="007B743B" w:rsidP="007B743B">
      <w:pPr>
        <w:pStyle w:val="BodyText"/>
        <w:ind w:right="-7" w:firstLine="567"/>
        <w:jc w:val="center"/>
        <w:rPr>
          <w:rFonts w:ascii="GHEA Grapalat" w:hAnsi="GHEA Grapalat" w:cs="Sylfaen"/>
          <w:lang w:val="af-ZA"/>
        </w:rPr>
      </w:pPr>
    </w:p>
    <w:p w14:paraId="083B008B" w14:textId="01E4D804" w:rsidR="007B743B" w:rsidRDefault="007B743B" w:rsidP="007B743B">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FE14B0" w:rsidRPr="00FE14B0">
        <w:rPr>
          <w:rFonts w:ascii="GHEA Grapalat" w:hAnsi="GHEA Grapalat"/>
          <w:lang w:val="hy-AM"/>
        </w:rPr>
        <w:t>ԵՐ</w:t>
      </w:r>
      <w:r w:rsidR="00FE14B0">
        <w:rPr>
          <w:rFonts w:ascii="GHEA Grapalat" w:hAnsi="GHEA Grapalat"/>
          <w:lang w:val="hy-AM"/>
        </w:rPr>
        <w:t>ԵՎ</w:t>
      </w:r>
      <w:r w:rsidR="00FE14B0" w:rsidRPr="00FE14B0">
        <w:rPr>
          <w:rFonts w:ascii="GHEA Grapalat" w:hAnsi="GHEA Grapalat"/>
          <w:lang w:val="hy-AM"/>
        </w:rPr>
        <w:t>ԱՆ ՔԱՂԱՔԻ ԱՐԱԲԿԻՐ ՎԱՐՉԱԿԱՆ ՇՐՋԱՆԻ ՀՐԱՏԱՊ ԼՈՒԾՈՒՄ ՊԱՀԱՆՋՈՂ ԾԱՌԱՅՈՒԹՅՈՒՆՆԵՐԻ</w:t>
      </w:r>
      <w:r w:rsidR="00FE14B0">
        <w:rPr>
          <w:rFonts w:ascii="GHEA Grapalat" w:hAnsi="GHEA Grapalat"/>
          <w:b/>
          <w:bCs/>
          <w:lang w:val="hy-AM"/>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6547AA4" w14:textId="2E0569CE"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203A2">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1"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2"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203A2">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3"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0456EB3D"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0528EC"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lastRenderedPageBreak/>
        <w:t>ԲՈՎԱՆԴԱԿՈւԹՅՈւՆ</w:t>
      </w:r>
      <w:proofErr w:type="spellEnd"/>
    </w:p>
    <w:p w14:paraId="621299C9" w14:textId="66C04818" w:rsidR="00096865" w:rsidRPr="004B45A5" w:rsidRDefault="007B743B" w:rsidP="00EF3662">
      <w:pPr>
        <w:ind w:firstLine="567"/>
        <w:jc w:val="center"/>
        <w:rPr>
          <w:rFonts w:ascii="GHEA Grapalat" w:hAnsi="GHEA Grapalat"/>
          <w:b/>
          <w:sz w:val="20"/>
          <w:lang w:val="af-ZA"/>
        </w:rPr>
      </w:pPr>
      <w:r w:rsidRPr="008F51F3">
        <w:rPr>
          <w:rFonts w:ascii="GHEA Grapalat" w:hAnsi="GHEA Grapalat"/>
          <w:b/>
          <w:sz w:val="20"/>
          <w:lang w:val="af-ZA"/>
        </w:rPr>
        <w:t xml:space="preserve">ԵՐԵՎԱՆԻ ՔԱՂԱՔԱՊԵՏԱՐԱՆԻ ԿԱՐԻՔՆԵՐԻ ՀԱՄԱՐ` </w:t>
      </w:r>
      <w:r w:rsidR="00FE14B0" w:rsidRPr="004B45A5">
        <w:rPr>
          <w:rFonts w:ascii="GHEA Grapalat" w:hAnsi="GHEA Grapalat"/>
          <w:b/>
          <w:sz w:val="20"/>
          <w:lang w:val="af-ZA"/>
        </w:rPr>
        <w:t>ԵՐ</w:t>
      </w:r>
      <w:r w:rsidR="00FE14B0">
        <w:rPr>
          <w:rFonts w:ascii="GHEA Grapalat" w:hAnsi="GHEA Grapalat"/>
          <w:b/>
          <w:sz w:val="20"/>
          <w:lang w:val="af-ZA"/>
        </w:rPr>
        <w:t>ԵՎ</w:t>
      </w:r>
      <w:r w:rsidR="00FE14B0" w:rsidRPr="004B45A5">
        <w:rPr>
          <w:rFonts w:ascii="GHEA Grapalat" w:hAnsi="GHEA Grapalat"/>
          <w:b/>
          <w:sz w:val="20"/>
          <w:lang w:val="af-ZA"/>
        </w:rPr>
        <w:t xml:space="preserve">ԱՆ ՔԱՂԱՔԻ </w:t>
      </w:r>
      <w:r w:rsidR="00FE14B0">
        <w:rPr>
          <w:rFonts w:ascii="GHEA Grapalat" w:hAnsi="GHEA Grapalat"/>
          <w:b/>
          <w:sz w:val="20"/>
          <w:lang w:val="af-ZA"/>
        </w:rPr>
        <w:t>ԱՐԱԲԿԻՐ</w:t>
      </w:r>
      <w:r w:rsidR="00FE14B0" w:rsidRPr="004B45A5">
        <w:rPr>
          <w:rFonts w:ascii="GHEA Grapalat" w:hAnsi="GHEA Grapalat"/>
          <w:b/>
          <w:sz w:val="20"/>
          <w:lang w:val="af-ZA"/>
        </w:rPr>
        <w:t xml:space="preserve"> ՎԱՐՉԱԿԱՆ ՇՐՋԱՆԻ ՀՐԱՏԱՊ ԼՈՒԾՈՒՄ ՊԱՀԱՆՋՈՂ ԾԱՌԱՅՈՒԹՅՈՒՆՆԵՐԻ</w:t>
      </w:r>
      <w:r w:rsidRPr="004B45A5">
        <w:rPr>
          <w:rFonts w:ascii="GHEA Grapalat" w:hAnsi="GHEA Grapalat"/>
          <w:b/>
          <w:sz w:val="20"/>
          <w:lang w:val="af-ZA"/>
        </w:rPr>
        <w:t xml:space="preserve"> </w:t>
      </w:r>
      <w:r w:rsidR="00160AE4" w:rsidRPr="004B45A5">
        <w:rPr>
          <w:rFonts w:ascii="GHEA Grapalat" w:hAnsi="GHEA Grapalat"/>
          <w:b/>
          <w:sz w:val="20"/>
          <w:lang w:val="af-ZA"/>
        </w:rPr>
        <w:t xml:space="preserve">ՁԵՌՔԲԵՐՄԱՆ ՆՊԱՏԱԿՈՎ ՀԱՅՏԱՐԱՐՎԱԾ </w:t>
      </w:r>
      <w:r w:rsidRPr="004B45A5">
        <w:rPr>
          <w:rFonts w:ascii="GHEA Grapalat" w:hAnsi="GHEA Grapalat"/>
          <w:b/>
          <w:sz w:val="20"/>
          <w:lang w:val="af-ZA"/>
        </w:rPr>
        <w:t>ԳՆԱՆՇՄԱՆ ՀԱՐՑՄԱՆ</w:t>
      </w:r>
      <w:r w:rsidR="00160AE4" w:rsidRPr="004B45A5">
        <w:rPr>
          <w:rFonts w:ascii="GHEA Grapalat" w:hAnsi="GHEA Grapalat"/>
          <w:b/>
          <w:sz w:val="20"/>
          <w:lang w:val="af-ZA"/>
        </w:rPr>
        <w:t xml:space="preserve">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3CB40F6" w14:textId="17466A32"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2C8D459F" w14:textId="77777777" w:rsidR="00720E85" w:rsidRDefault="00087A30" w:rsidP="00EF3662">
      <w:pPr>
        <w:ind w:firstLine="1134"/>
        <w:jc w:val="both"/>
        <w:rPr>
          <w:rFonts w:ascii="GHEA Grapalat" w:hAnsi="GHEA Grapalat" w:cs="Sylfaen"/>
          <w:sz w:val="20"/>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p>
    <w:p w14:paraId="3D2C5F3B" w14:textId="0D14CC84" w:rsidR="00096865" w:rsidRPr="00F566BF" w:rsidRDefault="00720E85" w:rsidP="00EF3662">
      <w:pPr>
        <w:ind w:firstLine="1134"/>
        <w:jc w:val="both"/>
        <w:rPr>
          <w:rFonts w:ascii="GHEA Grapalat" w:hAnsi="GHEA Grapalat"/>
          <w:sz w:val="20"/>
          <w:lang w:val="af-ZA"/>
        </w:rPr>
      </w:pPr>
      <w:r>
        <w:rPr>
          <w:rFonts w:ascii="GHEA Grapalat" w:hAnsi="GHEA Grapalat"/>
          <w:sz w:val="20"/>
          <w:lang w:val="af-ZA"/>
        </w:rPr>
        <w:t>7</w:t>
      </w:r>
      <w:r w:rsidRPr="00F566BF">
        <w:rPr>
          <w:rFonts w:ascii="GHEA Grapalat" w:hAnsi="GHEA Grapalat"/>
          <w:sz w:val="20"/>
          <w:lang w:val="af-ZA"/>
        </w:rPr>
        <w:t xml:space="preserve">.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ապահովումը</w:t>
      </w:r>
      <w:proofErr w:type="spellEnd"/>
      <w:r w:rsidRPr="00F566BF">
        <w:rPr>
          <w:rStyle w:val="FootnoteReference"/>
          <w:rFonts w:ascii="GHEA Grapalat" w:hAnsi="GHEA Grapalat" w:cs="Sylfaen"/>
          <w:sz w:val="20"/>
        </w:rPr>
        <w:footnoteReference w:id="1"/>
      </w:r>
      <w:r w:rsidRPr="00F566BF">
        <w:rPr>
          <w:rFonts w:ascii="GHEA Grapalat" w:hAnsi="GHEA Grapalat" w:cs="Times Armenian"/>
          <w:sz w:val="20"/>
          <w:lang w:val="af-ZA"/>
        </w:rPr>
        <w:tab/>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3FA6E089" w14:textId="18ADB02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7B743B">
        <w:rPr>
          <w:rFonts w:ascii="GHEA Grapalat" w:hAnsi="GHEA Grapalat"/>
          <w:b/>
          <w:sz w:val="20"/>
          <w:lang w:val="af-ZA"/>
        </w:rPr>
        <w:t>ԳՆԱՆՇՄԱՆ ՀԱՐՑՄԱՆ</w:t>
      </w:r>
      <w:r w:rsidR="007B743B" w:rsidRPr="00F566BF">
        <w:rPr>
          <w:rFonts w:ascii="GHEA Grapalat" w:hAnsi="GHEA Grapalat"/>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6969BE12"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5FA03EF2"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ED70E7">
        <w:rPr>
          <w:rFonts w:ascii="GHEA Grapalat" w:hAnsi="GHEA Grapalat"/>
          <w:b/>
          <w:bCs/>
          <w:sz w:val="20"/>
          <w:szCs w:val="20"/>
          <w:lang w:val="hy-AM"/>
        </w:rPr>
        <w:t>ԵՔ-ԳՀԾՁԲ-</w:t>
      </w:r>
      <w:r w:rsidR="0025098F">
        <w:rPr>
          <w:rFonts w:ascii="GHEA Grapalat" w:hAnsi="GHEA Grapalat"/>
          <w:b/>
          <w:bCs/>
          <w:sz w:val="20"/>
          <w:szCs w:val="20"/>
          <w:lang w:val="hy-AM"/>
        </w:rPr>
        <w:t>26/18</w:t>
      </w:r>
      <w:r w:rsidR="00EE45C0">
        <w:rPr>
          <w:rFonts w:ascii="GHEA Grapalat" w:hAnsi="GHEA Grapalat"/>
          <w:b/>
          <w:bCs/>
          <w:iCs/>
          <w:sz w:val="20"/>
          <w:szCs w:val="20"/>
          <w:lang w:val="hy-AM"/>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7B743B">
        <w:rPr>
          <w:rFonts w:ascii="GHEA Grapalat" w:hAnsi="GHEA Grapalat" w:cs="Sylfaen"/>
          <w:sz w:val="20"/>
        </w:rPr>
        <w:t>գնանշման</w:t>
      </w:r>
      <w:proofErr w:type="spellEnd"/>
      <w:r w:rsidR="007B743B" w:rsidRPr="007B743B">
        <w:rPr>
          <w:rFonts w:ascii="GHEA Grapalat" w:hAnsi="GHEA Grapalat" w:cs="Sylfaen"/>
          <w:sz w:val="20"/>
          <w:lang w:val="af-ZA"/>
        </w:rPr>
        <w:t xml:space="preserve"> </w:t>
      </w:r>
      <w:proofErr w:type="spellStart"/>
      <w:r w:rsidR="007B743B">
        <w:rPr>
          <w:rFonts w:ascii="GHEA Grapalat" w:hAnsi="GHEA Grapalat" w:cs="Sylfaen"/>
          <w:sz w:val="20"/>
        </w:rPr>
        <w:t>հարցման</w:t>
      </w:r>
      <w:proofErr w:type="spellEnd"/>
      <w:r w:rsidR="00E61E53" w:rsidRPr="00E61E53">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88B65EE"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proofErr w:type="spellStart"/>
      <w:r w:rsidR="007B743B" w:rsidRPr="00EE45C0">
        <w:rPr>
          <w:rFonts w:ascii="GHEA Grapalat" w:hAnsi="GHEA Grapalat" w:cs="Sylfaen"/>
          <w:sz w:val="20"/>
        </w:rPr>
        <w:t>Երևանի</w:t>
      </w:r>
      <w:proofErr w:type="spellEnd"/>
      <w:r w:rsidR="007B743B" w:rsidRPr="00EE45C0">
        <w:rPr>
          <w:rFonts w:ascii="GHEA Grapalat" w:hAnsi="GHEA Grapalat" w:cs="Sylfaen"/>
          <w:sz w:val="20"/>
          <w:lang w:val="af-ZA"/>
        </w:rPr>
        <w:t xml:space="preserve">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122EF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B2681D" w:rsidRPr="00F566BF">
        <w:rPr>
          <w:rFonts w:ascii="GHEA Grapalat" w:hAnsi="GHEA Grapalat"/>
          <w:sz w:val="24"/>
          <w:szCs w:val="24"/>
        </w:rPr>
        <w:t>«</w:t>
      </w:r>
      <w:hyperlink r:id="rId14" w:history="1">
        <w:r w:rsidR="00EF5972" w:rsidRPr="006B6D31">
          <w:rPr>
            <w:rStyle w:val="Hyperlink"/>
            <w:rFonts w:ascii="GHEA Grapalat" w:hAnsi="GHEA Grapalat"/>
            <w:sz w:val="28"/>
            <w:szCs w:val="28"/>
            <w:vertAlign w:val="subscript"/>
          </w:rPr>
          <w:t>gor.muradyan@yerevan.am</w:t>
        </w:r>
      </w:hyperlink>
      <w:r w:rsidR="00B2681D" w:rsidRPr="00F566BF">
        <w:rPr>
          <w:rFonts w:ascii="GHEA Grapalat" w:hAnsi="GHEA Grapalat"/>
          <w:sz w:val="24"/>
          <w:szCs w:val="24"/>
        </w:rPr>
        <w:t>»</w:t>
      </w:r>
    </w:p>
    <w:p w14:paraId="02394582" w14:textId="77777777" w:rsidR="00EE45C0"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3F9D222B" w14:textId="77777777" w:rsidR="00EE45C0" w:rsidRDefault="00EE45C0" w:rsidP="00EF3662">
      <w:pPr>
        <w:jc w:val="center"/>
        <w:rPr>
          <w:rFonts w:ascii="GHEA Grapalat" w:hAnsi="GHEA Grapalat"/>
          <w:sz w:val="16"/>
          <w:szCs w:val="16"/>
          <w:lang w:val="af-ZA"/>
        </w:rPr>
      </w:pPr>
    </w:p>
    <w:p w14:paraId="5A006036" w14:textId="0A349A26" w:rsidR="00096865" w:rsidRPr="00E61E53" w:rsidRDefault="00096865" w:rsidP="00EF3662">
      <w:pPr>
        <w:jc w:val="center"/>
        <w:rPr>
          <w:rFonts w:ascii="GHEA Grapalat" w:hAnsi="GHEA Grapalat" w:cs="Sylfaen"/>
          <w:b/>
          <w:sz w:val="20"/>
        </w:rPr>
      </w:pPr>
      <w:r w:rsidRPr="00E61E53">
        <w:rPr>
          <w:rFonts w:ascii="GHEA Grapalat" w:hAnsi="GHEA Grapalat" w:cs="Sylfaen"/>
          <w:b/>
          <w:sz w:val="20"/>
        </w:rPr>
        <w:t>ՄԱՍ I</w:t>
      </w:r>
    </w:p>
    <w:p w14:paraId="1E916858" w14:textId="0F0D35A6"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44AEBF8F" w:rsidR="00096865" w:rsidRDefault="00096865" w:rsidP="007B743B">
      <w:pPr>
        <w:pStyle w:val="Heading3"/>
        <w:numPr>
          <w:ilvl w:val="1"/>
          <w:numId w:val="33"/>
        </w:numPr>
        <w:spacing w:line="240" w:lineRule="auto"/>
        <w:ind w:left="90" w:firstLine="477"/>
        <w:jc w:val="both"/>
        <w:rPr>
          <w:rFonts w:ascii="GHEA Grapalat" w:hAnsi="GHEA Grapalat" w:cs="Times Armenian"/>
          <w:i w:val="0"/>
          <w:lang w:val="af-ZA"/>
        </w:rPr>
      </w:pP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sidR="007B743B">
        <w:rPr>
          <w:rFonts w:ascii="GHEA Grapalat" w:hAnsi="GHEA Grapalat" w:cs="Sylfaen"/>
          <w:i w:val="0"/>
          <w:lang w:val="hy-AM"/>
        </w:rPr>
        <w:t xml:space="preserve">Երևանի քաղաքապետարանի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sidR="00F2272B">
        <w:rPr>
          <w:rFonts w:ascii="GHEA Grapalat" w:hAnsi="GHEA Grapalat"/>
          <w:b/>
          <w:bCs/>
          <w:i w:val="0"/>
          <w:lang w:val="hy-AM"/>
        </w:rPr>
        <w:t xml:space="preserve">Երևան քաղաքի </w:t>
      </w:r>
      <w:r w:rsidR="0025098F">
        <w:rPr>
          <w:rFonts w:ascii="GHEA Grapalat" w:hAnsi="GHEA Grapalat"/>
          <w:b/>
          <w:bCs/>
          <w:i w:val="0"/>
          <w:lang w:val="hy-AM"/>
        </w:rPr>
        <w:t>Արաբկիր</w:t>
      </w:r>
      <w:r w:rsidR="00F2272B">
        <w:rPr>
          <w:rFonts w:ascii="GHEA Grapalat" w:hAnsi="GHEA Grapalat"/>
          <w:b/>
          <w:bCs/>
          <w:i w:val="0"/>
          <w:lang w:val="hy-AM"/>
        </w:rPr>
        <w:t xml:space="preserve"> վարչական շրջան</w:t>
      </w:r>
      <w:r w:rsidR="00CC289C">
        <w:rPr>
          <w:rFonts w:ascii="GHEA Grapalat" w:hAnsi="GHEA Grapalat"/>
          <w:b/>
          <w:bCs/>
          <w:i w:val="0"/>
          <w:lang w:val="hy-AM"/>
        </w:rPr>
        <w:t>ի</w:t>
      </w:r>
      <w:r w:rsidR="00F2272B">
        <w:rPr>
          <w:rFonts w:ascii="GHEA Grapalat" w:hAnsi="GHEA Grapalat"/>
          <w:b/>
          <w:bCs/>
          <w:i w:val="0"/>
          <w:lang w:val="hy-AM"/>
        </w:rPr>
        <w:t xml:space="preserve"> հրատապ լուծում պահանջող</w:t>
      </w:r>
      <w:r w:rsidR="004B45A5">
        <w:rPr>
          <w:rFonts w:ascii="GHEA Grapalat" w:hAnsi="GHEA Grapalat"/>
          <w:b/>
          <w:bCs/>
          <w:i w:val="0"/>
          <w:lang w:val="hy-AM"/>
        </w:rPr>
        <w:t xml:space="preserve"> </w:t>
      </w:r>
      <w:r w:rsidR="00F2272B">
        <w:rPr>
          <w:rFonts w:ascii="GHEA Grapalat" w:hAnsi="GHEA Grapalat"/>
          <w:b/>
          <w:bCs/>
          <w:i w:val="0"/>
          <w:lang w:val="hy-AM"/>
        </w:rPr>
        <w:t>ծառայությունների</w:t>
      </w:r>
      <w:r w:rsidR="007B743B">
        <w:rPr>
          <w:rFonts w:ascii="GHEA Grapalat" w:hAnsi="GHEA Grapalat"/>
          <w:b/>
          <w:bCs/>
          <w:i w:val="0"/>
          <w:lang w:val="hy-AM"/>
        </w:rPr>
        <w:t xml:space="preserve"> </w:t>
      </w:r>
      <w:proofErr w:type="spellStart"/>
      <w:r w:rsidRPr="00F566BF">
        <w:rPr>
          <w:rFonts w:ascii="GHEA Grapalat" w:hAnsi="GHEA Grapalat"/>
          <w:i w:val="0"/>
        </w:rPr>
        <w:t>ձեռքբերումը</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այսուհետ</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նաև</w:t>
      </w:r>
      <w:proofErr w:type="spellEnd"/>
      <w:r w:rsidR="00816505" w:rsidRPr="00F566BF">
        <w:rPr>
          <w:rFonts w:ascii="GHEA Grapalat" w:hAnsi="GHEA Grapalat"/>
          <w:i w:val="0"/>
        </w:rPr>
        <w:t xml:space="preserve"> </w:t>
      </w:r>
      <w:proofErr w:type="spellStart"/>
      <w:r w:rsidR="00E260D5" w:rsidRPr="00F566BF">
        <w:rPr>
          <w:rFonts w:ascii="GHEA Grapalat" w:hAnsi="GHEA Grapalat"/>
          <w:i w:val="0"/>
        </w:rPr>
        <w:t>ծառայություն</w:t>
      </w:r>
      <w:proofErr w:type="spellEnd"/>
      <w:r w:rsidR="00816505" w:rsidRPr="00F566BF">
        <w:rPr>
          <w:rFonts w:ascii="GHEA Grapalat" w:hAnsi="GHEA Grapalat"/>
          <w:i w:val="0"/>
        </w:rPr>
        <w:t>)</w:t>
      </w:r>
      <w:r w:rsidR="00C43524"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i w:val="0"/>
        </w:rPr>
        <w:t>որ</w:t>
      </w:r>
      <w:proofErr w:type="spellEnd"/>
      <w:r w:rsidR="00E61E53">
        <w:rPr>
          <w:rFonts w:ascii="GHEA Grapalat" w:hAnsi="GHEA Grapalat"/>
          <w:i w:val="0"/>
          <w:lang w:val="hy-AM"/>
        </w:rPr>
        <w:t>ը</w:t>
      </w:r>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r w:rsidR="007B743B">
        <w:rPr>
          <w:rFonts w:ascii="GHEA Grapalat" w:hAnsi="GHEA Grapalat"/>
          <w:i w:val="0"/>
          <w:lang w:val="af-ZA"/>
        </w:rPr>
        <w:t>է</w:t>
      </w:r>
      <w:r w:rsidRPr="00F566BF">
        <w:rPr>
          <w:rFonts w:ascii="GHEA Grapalat" w:hAnsi="GHEA Grapalat"/>
          <w:i w:val="0"/>
          <w:lang w:val="af-ZA"/>
        </w:rPr>
        <w:t xml:space="preserve"> </w:t>
      </w:r>
      <w:r w:rsidR="00A76C15" w:rsidRPr="00F566BF">
        <w:rPr>
          <w:rFonts w:ascii="GHEA Grapalat" w:hAnsi="GHEA Grapalat"/>
          <w:i w:val="0"/>
          <w:lang w:val="af-ZA"/>
        </w:rPr>
        <w:t>«</w:t>
      </w:r>
      <w:proofErr w:type="spellStart"/>
      <w:r w:rsidR="007B743B" w:rsidRPr="007B743B">
        <w:rPr>
          <w:rFonts w:ascii="GHEA Grapalat" w:hAnsi="GHEA Grapalat"/>
          <w:i w:val="0"/>
        </w:rPr>
        <w:t>մեկ</w:t>
      </w:r>
      <w:proofErr w:type="spellEnd"/>
      <w:r w:rsidR="00A76C15"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cs="Sylfaen"/>
          <w:i w:val="0"/>
        </w:rPr>
        <w:t>չափաբաժն</w:t>
      </w:r>
      <w:r w:rsidR="00753E6E" w:rsidRPr="00F566BF">
        <w:rPr>
          <w:rFonts w:ascii="GHEA Grapalat" w:hAnsi="GHEA Grapalat" w:cs="Sylfaen"/>
          <w:i w:val="0"/>
        </w:rPr>
        <w:t>ում</w:t>
      </w:r>
      <w:proofErr w:type="spellEnd"/>
      <w:r w:rsidRPr="00F566BF">
        <w:rPr>
          <w:rFonts w:ascii="GHEA Grapalat" w:hAnsi="GHEA Grapalat" w:cs="Times Armenian"/>
          <w:i w:val="0"/>
          <w:lang w:val="af-ZA"/>
        </w:rPr>
        <w:t>`</w:t>
      </w:r>
    </w:p>
    <w:p w14:paraId="4D5F4C4F" w14:textId="77777777" w:rsidR="007B743B" w:rsidRPr="007B743B" w:rsidRDefault="007B743B" w:rsidP="007B743B">
      <w:pPr>
        <w:ind w:left="56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B73FC">
              <w:rPr>
                <w:rFonts w:ascii="GHEA Grapalat" w:hAnsi="GHEA Grapalat"/>
                <w:b/>
                <w:bCs/>
                <w:i/>
                <w:iCs/>
                <w:sz w:val="16"/>
                <w:szCs w:val="16"/>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25098F" w14:paraId="382849A2" w14:textId="77777777" w:rsidTr="00FB73FC">
        <w:tc>
          <w:tcPr>
            <w:tcW w:w="1701" w:type="dxa"/>
            <w:vAlign w:val="center"/>
          </w:tcPr>
          <w:p w14:paraId="1CD05C68" w14:textId="77777777" w:rsidR="00AF1694" w:rsidRPr="007B743B" w:rsidRDefault="00AF1694" w:rsidP="00FB73FC">
            <w:pPr>
              <w:pStyle w:val="BodyTextIndent2"/>
              <w:spacing w:line="240" w:lineRule="auto"/>
              <w:ind w:firstLine="0"/>
              <w:jc w:val="center"/>
              <w:rPr>
                <w:rFonts w:ascii="GHEA Grapalat" w:hAnsi="GHEA Grapalat"/>
                <w:lang w:val="hy-AM"/>
              </w:rPr>
            </w:pPr>
            <w:r w:rsidRPr="007B743B">
              <w:rPr>
                <w:rFonts w:ascii="GHEA Grapalat" w:hAnsi="GHEA Grapalat"/>
                <w:lang w:val="hy-AM"/>
              </w:rPr>
              <w:t>1</w:t>
            </w:r>
          </w:p>
        </w:tc>
        <w:tc>
          <w:tcPr>
            <w:tcW w:w="1843" w:type="dxa"/>
            <w:vAlign w:val="center"/>
          </w:tcPr>
          <w:p w14:paraId="56CF0E0A" w14:textId="77777777" w:rsidR="00BE2D94" w:rsidRDefault="007B743B" w:rsidP="00BE2D94">
            <w:pPr>
              <w:pStyle w:val="BodyTextIndent2"/>
              <w:spacing w:line="240" w:lineRule="auto"/>
              <w:ind w:firstLine="0"/>
              <w:jc w:val="center"/>
              <w:rPr>
                <w:rFonts w:ascii="GHEA Grapalat" w:hAnsi="GHEA Grapalat"/>
                <w:lang w:val="hy-AM"/>
              </w:rPr>
            </w:pPr>
            <w:r w:rsidRPr="007B743B">
              <w:rPr>
                <w:rFonts w:ascii="GHEA Grapalat" w:hAnsi="GHEA Grapalat"/>
                <w:lang w:val="hy-AM"/>
              </w:rPr>
              <w:t xml:space="preserve">մինչև </w:t>
            </w:r>
          </w:p>
          <w:p w14:paraId="0075D375" w14:textId="4B3BF912" w:rsidR="00AF1694" w:rsidRPr="007B743B" w:rsidRDefault="00BE2D94" w:rsidP="00BE2D94">
            <w:pPr>
              <w:pStyle w:val="BodyTextIndent2"/>
              <w:spacing w:line="240" w:lineRule="auto"/>
              <w:ind w:firstLine="0"/>
              <w:jc w:val="center"/>
              <w:rPr>
                <w:rFonts w:ascii="GHEA Grapalat" w:hAnsi="GHEA Grapalat"/>
                <w:lang w:val="hy-AM"/>
              </w:rPr>
            </w:pPr>
            <w:r>
              <w:rPr>
                <w:rFonts w:ascii="GHEA Grapalat" w:hAnsi="GHEA Grapalat"/>
                <w:lang w:val="hy-AM"/>
              </w:rPr>
              <w:t>35</w:t>
            </w:r>
            <w:r w:rsidR="00F2272B">
              <w:rPr>
                <w:rFonts w:ascii="GHEA Grapalat" w:hAnsi="GHEA Grapalat"/>
                <w:lang w:val="hy-AM"/>
              </w:rPr>
              <w:t xml:space="preserve"> </w:t>
            </w:r>
            <w:r w:rsidR="007B743B" w:rsidRPr="007B743B">
              <w:rPr>
                <w:rFonts w:ascii="GHEA Grapalat" w:hAnsi="GHEA Grapalat"/>
                <w:lang w:val="hy-AM"/>
              </w:rPr>
              <w:t>000</w:t>
            </w:r>
            <w:r w:rsidR="00F2272B">
              <w:rPr>
                <w:rFonts w:ascii="GHEA Grapalat" w:hAnsi="GHEA Grapalat"/>
                <w:lang w:val="hy-AM"/>
              </w:rPr>
              <w:t xml:space="preserve"> </w:t>
            </w:r>
            <w:r w:rsidR="007B743B" w:rsidRPr="007B743B">
              <w:rPr>
                <w:rFonts w:ascii="GHEA Grapalat" w:hAnsi="GHEA Grapalat"/>
                <w:lang w:val="hy-AM"/>
              </w:rPr>
              <w:t>00</w:t>
            </w:r>
            <w:r w:rsidR="00F2272B">
              <w:rPr>
                <w:rFonts w:ascii="GHEA Grapalat" w:hAnsi="GHEA Grapalat"/>
                <w:lang w:val="hy-AM"/>
              </w:rPr>
              <w:t>0</w:t>
            </w:r>
          </w:p>
        </w:tc>
        <w:tc>
          <w:tcPr>
            <w:tcW w:w="6806" w:type="dxa"/>
            <w:vAlign w:val="center"/>
          </w:tcPr>
          <w:p w14:paraId="433DE288" w14:textId="00DDFC59" w:rsidR="00AF1694" w:rsidRPr="00F2272B" w:rsidRDefault="00F2272B" w:rsidP="00EF3662">
            <w:pPr>
              <w:pStyle w:val="BodyTextIndent2"/>
              <w:spacing w:line="240" w:lineRule="auto"/>
              <w:ind w:firstLine="0"/>
              <w:rPr>
                <w:rFonts w:ascii="GHEA Grapalat" w:hAnsi="GHEA Grapalat"/>
                <w:u w:val="single"/>
                <w:vertAlign w:val="subscript"/>
              </w:rPr>
            </w:pPr>
            <w:r w:rsidRPr="00F2272B">
              <w:rPr>
                <w:rFonts w:ascii="GHEA Grapalat" w:hAnsi="GHEA Grapalat"/>
                <w:lang w:val="hy-AM"/>
              </w:rPr>
              <w:t xml:space="preserve">Երևան քաղաքի </w:t>
            </w:r>
            <w:r w:rsidR="0025098F">
              <w:rPr>
                <w:rFonts w:ascii="GHEA Grapalat" w:hAnsi="GHEA Grapalat"/>
                <w:lang w:val="hy-AM"/>
              </w:rPr>
              <w:t>Արաբկիր</w:t>
            </w:r>
            <w:r w:rsidRPr="00F2272B">
              <w:rPr>
                <w:rFonts w:ascii="GHEA Grapalat" w:hAnsi="GHEA Grapalat"/>
                <w:lang w:val="hy-AM"/>
              </w:rPr>
              <w:t xml:space="preserve"> վարչական շրջան</w:t>
            </w:r>
            <w:r w:rsidR="00CC289C">
              <w:rPr>
                <w:rFonts w:ascii="GHEA Grapalat" w:hAnsi="GHEA Grapalat"/>
                <w:lang w:val="hy-AM"/>
              </w:rPr>
              <w:t>ի</w:t>
            </w:r>
            <w:r w:rsidRPr="00F2272B">
              <w:rPr>
                <w:rFonts w:ascii="GHEA Grapalat" w:hAnsi="GHEA Grapalat"/>
                <w:lang w:val="hy-AM"/>
              </w:rPr>
              <w:t xml:space="preserve"> հրատապ լուծում պահանջող</w:t>
            </w:r>
            <w:r w:rsidR="004B45A5">
              <w:rPr>
                <w:rFonts w:ascii="GHEA Grapalat" w:hAnsi="GHEA Grapalat"/>
                <w:lang w:val="hy-AM"/>
              </w:rPr>
              <w:t xml:space="preserve"> </w:t>
            </w:r>
            <w:r w:rsidRPr="00F2272B">
              <w:rPr>
                <w:rFonts w:ascii="GHEA Grapalat" w:hAnsi="GHEA Grapalat"/>
                <w:lang w:val="hy-AM"/>
              </w:rPr>
              <w:t>ծառայություններ</w:t>
            </w:r>
          </w:p>
        </w:tc>
      </w:tr>
    </w:tbl>
    <w:p w14:paraId="0F123A79" w14:textId="77777777" w:rsidR="0028612B" w:rsidRDefault="0028612B" w:rsidP="00EF3662">
      <w:pPr>
        <w:pStyle w:val="BodyTextIndent2"/>
        <w:spacing w:line="240" w:lineRule="auto"/>
        <w:ind w:firstLine="567"/>
        <w:rPr>
          <w:rFonts w:ascii="GHEA Grapalat" w:hAnsi="GHEA Grapalat"/>
        </w:rPr>
      </w:pPr>
    </w:p>
    <w:p w14:paraId="00E7A5FA" w14:textId="7C2ABFEF" w:rsidR="00096865"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4B9CEBB3" w14:textId="77777777" w:rsidR="007B743B" w:rsidRPr="00F566BF" w:rsidRDefault="007B743B" w:rsidP="00EF3662">
      <w:pPr>
        <w:pStyle w:val="BodyTextIndent2"/>
        <w:spacing w:line="240" w:lineRule="auto"/>
        <w:ind w:firstLine="567"/>
        <w:rPr>
          <w:rFonts w:ascii="GHEA Grapalat" w:hAnsi="GHEA Grapalat"/>
        </w:rPr>
      </w:pPr>
    </w:p>
    <w:p w14:paraId="2486EC03" w14:textId="77777777" w:rsidR="00365F29" w:rsidRPr="00DC0D0F" w:rsidRDefault="00365F29" w:rsidP="00365F29">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7C25ECA" w14:textId="75B834AE" w:rsidR="00753E6E" w:rsidRPr="00F566BF" w:rsidRDefault="00096865" w:rsidP="0028612B">
      <w:pPr>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5E056C56" w14:textId="77777777" w:rsidR="001A4974" w:rsidRPr="000347EF" w:rsidRDefault="001A4974" w:rsidP="001A4974">
      <w:pPr>
        <w:ind w:firstLine="720"/>
        <w:jc w:val="both"/>
        <w:rPr>
          <w:rFonts w:ascii="GHEA Grapalat" w:hAnsi="GHEA Grapalat" w:cs="Sylfaen"/>
          <w:sz w:val="20"/>
          <w:szCs w:val="20"/>
          <w:lang w:val="es-ES"/>
        </w:rPr>
      </w:pPr>
      <w:bookmarkStart w:id="3"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3"/>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03057826" w14:textId="77777777" w:rsidR="00371D75" w:rsidRDefault="00371D75" w:rsidP="00371D75">
      <w:pPr>
        <w:ind w:firstLine="720"/>
        <w:jc w:val="both"/>
        <w:rPr>
          <w:rFonts w:ascii="GHEA Grapalat" w:hAnsi="GHEA Grapalat" w:cs="Sylfaen"/>
          <w:sz w:val="20"/>
          <w:szCs w:val="20"/>
          <w:lang w:val="es-ES"/>
        </w:rPr>
      </w:pPr>
      <w:r w:rsidRPr="00F566BF">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03DF0141" w14:textId="77777777" w:rsidR="00371D75" w:rsidRPr="00F566BF" w:rsidRDefault="00371D75" w:rsidP="00371D75">
      <w:pPr>
        <w:ind w:firstLine="720"/>
        <w:jc w:val="both"/>
        <w:rPr>
          <w:rFonts w:ascii="GHEA Grapalat" w:hAnsi="GHEA Grapalat"/>
          <w:sz w:val="20"/>
          <w:szCs w:val="20"/>
          <w:lang w:val="es-ES"/>
        </w:rPr>
      </w:pPr>
      <w:r w:rsidRPr="00BA48A4">
        <w:rPr>
          <w:rFonts w:ascii="GHEA Grapalat" w:hAnsi="GHEA Grapalat"/>
          <w:color w:val="000000"/>
          <w:lang w:val="es-ES"/>
        </w:rPr>
        <w:t xml:space="preserve"> </w:t>
      </w: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փայաբաժին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ընթացակարգին</w:t>
      </w:r>
      <w:proofErr w:type="spellEnd"/>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proofErr w:type="spellStart"/>
      <w:r w:rsidRPr="00F566BF">
        <w:rPr>
          <w:rFonts w:ascii="GHEA Grapalat" w:hAnsi="GHEA Grapalat" w:cs="Sylfaen"/>
          <w:sz w:val="20"/>
          <w:szCs w:val="20"/>
        </w:rPr>
        <w:t>միևնույն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չափաբաժնին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E36830A"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008A18AE">
        <w:rPr>
          <w:rFonts w:ascii="GHEA Grapalat" w:hAnsi="GHEA Grapalat" w:cs="Sylfaen"/>
          <w:szCs w:val="24"/>
          <w:lang w:val="hy-AM"/>
        </w:rPr>
        <w:t xml:space="preserve"> </w:t>
      </w:r>
      <w:r w:rsidRPr="008A18AE">
        <w:rPr>
          <w:rFonts w:ascii="GHEA Grapalat" w:hAnsi="GHEA Grapalat" w:cs="Sylfaen"/>
          <w:szCs w:val="24"/>
          <w:lang w:val="hy-AM"/>
        </w:rPr>
        <w:t>Մասնակիցները</w:t>
      </w:r>
      <w:r w:rsidRPr="00F566BF">
        <w:rPr>
          <w:rFonts w:ascii="GHEA Grapalat" w:hAnsi="GHEA Grapalat" w:cs="Sylfaen"/>
          <w:szCs w:val="24"/>
        </w:rPr>
        <w:t xml:space="preserve"> </w:t>
      </w:r>
      <w:r w:rsidRPr="008A18AE">
        <w:rPr>
          <w:rFonts w:ascii="GHEA Grapalat" w:hAnsi="GHEA Grapalat" w:cs="Sylfaen"/>
          <w:szCs w:val="24"/>
          <w:lang w:val="hy-AM"/>
        </w:rPr>
        <w:t>կարող</w:t>
      </w:r>
      <w:r w:rsidRPr="00F566BF">
        <w:rPr>
          <w:rFonts w:ascii="GHEA Grapalat" w:hAnsi="GHEA Grapalat" w:cs="Sylfaen"/>
          <w:szCs w:val="24"/>
        </w:rPr>
        <w:t xml:space="preserve"> </w:t>
      </w:r>
      <w:r w:rsidRPr="008A18AE">
        <w:rPr>
          <w:rFonts w:ascii="GHEA Grapalat" w:hAnsi="GHEA Grapalat" w:cs="Sylfaen"/>
          <w:szCs w:val="24"/>
          <w:lang w:val="hy-AM"/>
        </w:rPr>
        <w:t>են</w:t>
      </w:r>
      <w:r w:rsidRPr="00F566BF">
        <w:rPr>
          <w:rFonts w:ascii="GHEA Grapalat" w:hAnsi="GHEA Grapalat" w:cs="Sylfaen"/>
          <w:szCs w:val="24"/>
        </w:rPr>
        <w:t xml:space="preserve"> </w:t>
      </w:r>
      <w:r w:rsidRPr="008A18AE">
        <w:rPr>
          <w:rFonts w:ascii="GHEA Grapalat" w:hAnsi="GHEA Grapalat" w:cs="Sylfaen"/>
          <w:szCs w:val="24"/>
          <w:lang w:val="hy-AM"/>
        </w:rPr>
        <w:t>սույն</w:t>
      </w:r>
      <w:r w:rsidRPr="00F566BF">
        <w:rPr>
          <w:rFonts w:ascii="GHEA Grapalat" w:hAnsi="GHEA Grapalat" w:cs="Sylfaen"/>
          <w:szCs w:val="24"/>
        </w:rPr>
        <w:t xml:space="preserve"> </w:t>
      </w:r>
      <w:r w:rsidRPr="008A18AE">
        <w:rPr>
          <w:rFonts w:ascii="GHEA Grapalat" w:hAnsi="GHEA Grapalat" w:cs="Sylfaen"/>
          <w:szCs w:val="24"/>
          <w:lang w:val="hy-AM"/>
        </w:rPr>
        <w:t>ընթացակարգին</w:t>
      </w:r>
      <w:r w:rsidRPr="00F566BF">
        <w:rPr>
          <w:rFonts w:ascii="GHEA Grapalat" w:hAnsi="GHEA Grapalat" w:cs="Sylfaen"/>
          <w:szCs w:val="24"/>
        </w:rPr>
        <w:t xml:space="preserve"> </w:t>
      </w:r>
      <w:r w:rsidRPr="008A18AE">
        <w:rPr>
          <w:rFonts w:ascii="GHEA Grapalat" w:hAnsi="GHEA Grapalat" w:cs="Sylfaen"/>
          <w:szCs w:val="24"/>
          <w:lang w:val="hy-AM"/>
        </w:rPr>
        <w:t>մասնակցել</w:t>
      </w:r>
      <w:r w:rsidRPr="00F566BF">
        <w:rPr>
          <w:rFonts w:ascii="GHEA Grapalat" w:hAnsi="GHEA Grapalat" w:cs="Sylfaen"/>
          <w:szCs w:val="24"/>
        </w:rPr>
        <w:t xml:space="preserve"> </w:t>
      </w:r>
      <w:r w:rsidRPr="008A18AE">
        <w:rPr>
          <w:rFonts w:ascii="GHEA Grapalat" w:hAnsi="GHEA Grapalat" w:cs="Sylfaen"/>
          <w:szCs w:val="24"/>
          <w:lang w:val="hy-AM"/>
        </w:rPr>
        <w:t>համատեղ</w:t>
      </w:r>
      <w:r w:rsidRPr="00F566BF">
        <w:rPr>
          <w:rFonts w:ascii="GHEA Grapalat" w:hAnsi="GHEA Grapalat" w:cs="Sylfaen"/>
          <w:szCs w:val="24"/>
        </w:rPr>
        <w:t xml:space="preserve"> </w:t>
      </w:r>
      <w:r w:rsidRPr="008A18AE">
        <w:rPr>
          <w:rFonts w:ascii="GHEA Grapalat" w:hAnsi="GHEA Grapalat" w:cs="Sylfaen"/>
          <w:szCs w:val="24"/>
          <w:lang w:val="hy-AM"/>
        </w:rPr>
        <w:t>գործունեության</w:t>
      </w:r>
      <w:r w:rsidRPr="00F566BF">
        <w:rPr>
          <w:rFonts w:ascii="GHEA Grapalat" w:hAnsi="GHEA Grapalat" w:cs="Sylfaen"/>
          <w:szCs w:val="24"/>
        </w:rPr>
        <w:t xml:space="preserve"> </w:t>
      </w:r>
      <w:r w:rsidRPr="008A18AE">
        <w:rPr>
          <w:rFonts w:ascii="GHEA Grapalat" w:hAnsi="GHEA Grapalat" w:cs="Sylfaen"/>
          <w:szCs w:val="24"/>
          <w:lang w:val="hy-AM"/>
        </w:rPr>
        <w:t>կարգով</w:t>
      </w:r>
      <w:r w:rsidRPr="00F566BF">
        <w:rPr>
          <w:rFonts w:ascii="GHEA Grapalat" w:hAnsi="GHEA Grapalat" w:cs="Sylfaen"/>
          <w:szCs w:val="24"/>
        </w:rPr>
        <w:t xml:space="preserve"> (</w:t>
      </w:r>
      <w:r w:rsidRPr="008A18AE">
        <w:rPr>
          <w:rFonts w:ascii="GHEA Grapalat" w:hAnsi="GHEA Grapalat" w:cs="Sylfaen"/>
          <w:szCs w:val="24"/>
          <w:lang w:val="hy-AM"/>
        </w:rPr>
        <w:t>կոնսորցիումով</w:t>
      </w:r>
      <w:r w:rsidRPr="00F566BF">
        <w:rPr>
          <w:rFonts w:ascii="GHEA Grapalat" w:hAnsi="GHEA Grapalat" w:cs="Sylfaen"/>
          <w:szCs w:val="24"/>
        </w:rPr>
        <w:t>)</w:t>
      </w:r>
      <w:r w:rsidRPr="008A18AE">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5E4FF6D" w14:textId="77777777" w:rsidR="00D817E9" w:rsidRDefault="00D817E9" w:rsidP="00EF3662">
      <w:pPr>
        <w:pStyle w:val="BodyTextIndent2"/>
        <w:spacing w:line="240" w:lineRule="auto"/>
        <w:ind w:firstLine="567"/>
        <w:rPr>
          <w:rFonts w:ascii="GHEA Grapalat" w:hAnsi="GHEA Grapalat" w:cs="Sylfaen"/>
          <w:szCs w:val="24"/>
          <w:lang w:val="hy-AM"/>
        </w:rPr>
      </w:pPr>
    </w:p>
    <w:p w14:paraId="2E6FF0FE" w14:textId="77777777" w:rsidR="00D817E9" w:rsidRPr="00F566BF" w:rsidRDefault="00D817E9" w:rsidP="00EF3662">
      <w:pPr>
        <w:pStyle w:val="BodyTextIndent2"/>
        <w:spacing w:line="240" w:lineRule="auto"/>
        <w:ind w:firstLine="567"/>
        <w:rPr>
          <w:rFonts w:ascii="GHEA Grapalat" w:hAnsi="GHEA Grapalat" w:cs="Sylfaen"/>
          <w:szCs w:val="24"/>
          <w:lang w:val="hy-AM"/>
        </w:rPr>
      </w:pPr>
    </w:p>
    <w:p w14:paraId="577C28C3" w14:textId="6C1B1D05"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E61E53">
        <w:rPr>
          <w:rFonts w:ascii="GHEA Grapalat" w:hAnsi="GHEA Grapalat" w:cs="Sylfaen"/>
          <w:b/>
          <w:sz w:val="20"/>
          <w:lang w:val="hy-AM"/>
        </w:rPr>
        <w:t>ՀՐԱՎԵՐԻ</w:t>
      </w:r>
      <w:r w:rsidRPr="00271FEB">
        <w:rPr>
          <w:rFonts w:ascii="GHEA Grapalat" w:hAnsi="GHEA Grapalat" w:cs="Arial"/>
          <w:b/>
          <w:sz w:val="20"/>
          <w:lang w:val="af-ZA"/>
        </w:rPr>
        <w:t xml:space="preserve"> </w:t>
      </w:r>
      <w:r w:rsidRPr="00E61E53">
        <w:rPr>
          <w:rFonts w:ascii="GHEA Grapalat" w:hAnsi="GHEA Grapalat" w:cs="Sylfaen"/>
          <w:b/>
          <w:sz w:val="20"/>
          <w:lang w:val="hy-AM"/>
        </w:rPr>
        <w:t>ՊԱՐԶԱԲԱՆՈՒՄԸ</w:t>
      </w:r>
      <w:r w:rsidRPr="00271FEB">
        <w:rPr>
          <w:rFonts w:ascii="GHEA Grapalat" w:hAnsi="GHEA Grapalat" w:cs="Arial"/>
          <w:b/>
          <w:sz w:val="20"/>
          <w:lang w:val="af-ZA"/>
        </w:rPr>
        <w:t xml:space="preserve"> </w:t>
      </w:r>
      <w:r w:rsidRPr="00E61E53">
        <w:rPr>
          <w:rFonts w:ascii="GHEA Grapalat" w:hAnsi="GHEA Grapalat" w:cs="Arial"/>
          <w:b/>
          <w:sz w:val="20"/>
          <w:lang w:val="hy-AM"/>
        </w:rPr>
        <w:t>ԵՎ</w:t>
      </w:r>
      <w:r w:rsidRPr="00271FEB">
        <w:rPr>
          <w:rFonts w:ascii="GHEA Grapalat" w:hAnsi="GHEA Grapalat" w:cs="Arial"/>
          <w:b/>
          <w:sz w:val="20"/>
          <w:lang w:val="af-ZA"/>
        </w:rPr>
        <w:t xml:space="preserve"> </w:t>
      </w:r>
      <w:r w:rsidRPr="00E61E53">
        <w:rPr>
          <w:rFonts w:ascii="GHEA Grapalat" w:hAnsi="GHEA Grapalat" w:cs="Sylfaen"/>
          <w:b/>
          <w:sz w:val="20"/>
          <w:lang w:val="hy-AM"/>
        </w:rPr>
        <w:t>ՀՐԱՎԵՐՈՒՄ</w:t>
      </w:r>
      <w:r w:rsidRPr="00271FEB">
        <w:rPr>
          <w:rFonts w:ascii="GHEA Grapalat" w:hAnsi="GHEA Grapalat" w:cs="Arial"/>
          <w:b/>
          <w:sz w:val="20"/>
          <w:lang w:val="af-ZA"/>
        </w:rPr>
        <w:t xml:space="preserve"> </w:t>
      </w:r>
      <w:r w:rsidRPr="00E61E53">
        <w:rPr>
          <w:rFonts w:ascii="GHEA Grapalat" w:hAnsi="GHEA Grapalat" w:cs="Sylfaen"/>
          <w:b/>
          <w:sz w:val="20"/>
          <w:lang w:val="hy-AM"/>
        </w:rPr>
        <w:t>ՓՈՓՈԽՈՒԹՅՈՒՆ</w:t>
      </w:r>
      <w:r w:rsidRPr="00271FEB">
        <w:rPr>
          <w:rFonts w:ascii="GHEA Grapalat" w:hAnsi="GHEA Grapalat" w:cs="Arial"/>
          <w:b/>
          <w:sz w:val="20"/>
          <w:lang w:val="af-ZA"/>
        </w:rPr>
        <w:t xml:space="preserve"> </w:t>
      </w:r>
      <w:r w:rsidRPr="00E61E53">
        <w:rPr>
          <w:rFonts w:ascii="GHEA Grapalat" w:hAnsi="GHEA Grapalat" w:cs="Sylfaen"/>
          <w:b/>
          <w:sz w:val="20"/>
          <w:lang w:val="hy-AM"/>
        </w:rPr>
        <w:t>ԿԱՏԱՐԵԼՈՒ</w:t>
      </w:r>
      <w:r w:rsidRPr="00271FEB">
        <w:rPr>
          <w:rFonts w:ascii="GHEA Grapalat" w:hAnsi="GHEA Grapalat" w:cs="Arial"/>
          <w:b/>
          <w:sz w:val="20"/>
          <w:lang w:val="af-ZA"/>
        </w:rPr>
        <w:t xml:space="preserve"> </w:t>
      </w:r>
      <w:r w:rsidRPr="00E61E53">
        <w:rPr>
          <w:rFonts w:ascii="GHEA Grapalat" w:hAnsi="GHEA Grapalat" w:cs="Sylfaen"/>
          <w:b/>
          <w:sz w:val="20"/>
          <w:lang w:val="hy-AM"/>
        </w:rPr>
        <w:t>ԿԱՐԳԸ</w:t>
      </w:r>
      <w:r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6A143DDF" w14:textId="77777777" w:rsidR="00395ECB" w:rsidRDefault="005754F7" w:rsidP="00EF3662">
      <w:pPr>
        <w:autoSpaceDE w:val="0"/>
        <w:autoSpaceDN w:val="0"/>
        <w:adjustRightInd w:val="0"/>
        <w:ind w:firstLine="567"/>
        <w:jc w:val="both"/>
        <w:rPr>
          <w:rFonts w:ascii="GHEA Grapalat" w:hAnsi="GHEA Grapalat" w:cs="Sylfaen"/>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25968622" w14:textId="77777777" w:rsidR="00395ECB" w:rsidRPr="00271FEB" w:rsidRDefault="00395ECB" w:rsidP="00395ECB">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 xml:space="preserve">3.6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մասնակիցները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Pr="00271FEB">
        <w:rPr>
          <w:rFonts w:ascii="GHEA Grapalat" w:hAnsi="GHEA Grapalat" w:cs="Tahoma"/>
          <w:sz w:val="20"/>
          <w:lang w:val="hy-AM"/>
        </w:rPr>
        <w:t>։</w:t>
      </w:r>
      <w:r w:rsidRPr="00271FEB">
        <w:rPr>
          <w:rStyle w:val="FootnoteReference"/>
          <w:rFonts w:ascii="GHEA Grapalat" w:hAnsi="GHEA Grapalat" w:cs="Tahoma"/>
          <w:sz w:val="20"/>
          <w:lang w:val="hy-AM"/>
        </w:rPr>
        <w:footnoteReference w:id="3"/>
      </w:r>
    </w:p>
    <w:p w14:paraId="46BD9562" w14:textId="77777777" w:rsidR="0092445C" w:rsidRPr="00271FEB" w:rsidRDefault="0092445C" w:rsidP="0092445C">
      <w:pPr>
        <w:ind w:firstLine="567"/>
        <w:jc w:val="both"/>
        <w:rPr>
          <w:rFonts w:ascii="GHEA Grapalat" w:hAnsi="GHEA Grapalat"/>
          <w:b/>
          <w:sz w:val="20"/>
          <w:lang w:val="hy-AM"/>
        </w:rPr>
      </w:pPr>
    </w:p>
    <w:p w14:paraId="2BD763A7" w14:textId="77777777" w:rsidR="00EE45C0" w:rsidRDefault="0092445C" w:rsidP="0092445C">
      <w:pPr>
        <w:ind w:firstLine="567"/>
        <w:jc w:val="center"/>
        <w:rPr>
          <w:rFonts w:ascii="GHEA Grapalat" w:hAnsi="GHEA Grapalat"/>
          <w:b/>
          <w:sz w:val="20"/>
          <w:lang w:val="hy-AM"/>
        </w:rPr>
      </w:pPr>
      <w:r>
        <w:rPr>
          <w:rFonts w:ascii="GHEA Grapalat" w:hAnsi="GHEA Grapalat"/>
          <w:b/>
          <w:sz w:val="20"/>
          <w:lang w:val="hy-AM"/>
        </w:rPr>
        <w:br w:type="page"/>
      </w:r>
    </w:p>
    <w:p w14:paraId="63ABC544" w14:textId="77777777" w:rsidR="00362431" w:rsidRDefault="00362431" w:rsidP="0092445C">
      <w:pPr>
        <w:ind w:firstLine="567"/>
        <w:jc w:val="center"/>
        <w:rPr>
          <w:rFonts w:ascii="GHEA Grapalat" w:hAnsi="GHEA Grapalat"/>
          <w:b/>
          <w:sz w:val="20"/>
          <w:lang w:val="hy-AM"/>
        </w:rPr>
      </w:pPr>
    </w:p>
    <w:p w14:paraId="7218BAD9" w14:textId="19FEEBE1"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0116C5D4"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0C4E1C75"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7B743B">
        <w:rPr>
          <w:rFonts w:ascii="GHEA Grapalat" w:hAnsi="GHEA Grapalat" w:cs="Sylfaen"/>
          <w:szCs w:val="24"/>
          <w:lang w:val="hy-AM"/>
        </w:rPr>
        <w:t>գնանշման հարցման</w:t>
      </w:r>
      <w:r w:rsidR="008A18AE">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384F0F4D"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25098F" w:rsidRPr="0025098F">
        <w:rPr>
          <w:rFonts w:ascii="GHEA Grapalat" w:hAnsi="GHEA Grapalat"/>
          <w:b/>
        </w:rPr>
        <w:t>2026 թվականի դեկտեմբերի 15</w:t>
      </w:r>
      <w:r w:rsidR="0028612B" w:rsidRPr="0025098F">
        <w:rPr>
          <w:rFonts w:ascii="GHEA Grapalat" w:hAnsi="GHEA Grapalat"/>
          <w:b/>
          <w:lang w:val="hy-AM"/>
        </w:rPr>
        <w:t>-</w:t>
      </w:r>
      <w:r w:rsidR="0028612B" w:rsidRPr="00CF5094">
        <w:rPr>
          <w:rFonts w:ascii="GHEA Grapalat" w:hAnsi="GHEA Grapalat"/>
          <w:b/>
          <w:lang w:val="hy-AM"/>
        </w:rPr>
        <w:t xml:space="preserve">ը, ժամը </w:t>
      </w:r>
      <w:r w:rsidR="00335360">
        <w:rPr>
          <w:rFonts w:ascii="GHEA Grapalat" w:hAnsi="GHEA Grapalat"/>
          <w:b/>
          <w:lang w:val="hy-AM"/>
        </w:rPr>
        <w:t>11:00</w:t>
      </w:r>
      <w:r w:rsidR="0028612B" w:rsidRPr="00CF5094">
        <w:rPr>
          <w:rFonts w:ascii="GHEA Grapalat" w:hAnsi="GHEA Grapalat" w:cs="Sylfaen"/>
          <w:szCs w:val="24"/>
          <w:lang w:val="hy-AM"/>
        </w:rPr>
        <w:t>-ն</w:t>
      </w:r>
      <w:r w:rsidR="004D5671" w:rsidRPr="00F566BF">
        <w:rPr>
          <w:rFonts w:ascii="GHEA Grapalat" w:hAnsi="GHEA Grapalat" w:cs="Sylfaen"/>
          <w:szCs w:val="24"/>
          <w:lang w:val="hy-AM"/>
        </w:rPr>
        <w:t>։</w:t>
      </w:r>
      <w:r w:rsidR="0028612B">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5"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4"/>
      </w:r>
    </w:p>
    <w:bookmarkEnd w:id="6"/>
    <w:p w14:paraId="7585A1CE" w14:textId="77777777" w:rsidR="0028612B" w:rsidRDefault="0028612B" w:rsidP="0028612B">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szCs w:val="24"/>
          <w:lang w:val="hy-AM" w:eastAsia="en-US"/>
        </w:rPr>
        <w:t xml:space="preserve">2) </w:t>
      </w:r>
      <w:r w:rsidRPr="000E207E">
        <w:rPr>
          <w:rFonts w:ascii="GHEA Grapalat" w:hAnsi="GHEA Grapalat" w:cs="Sylfaen"/>
          <w:b/>
          <w:bCs/>
          <w:sz w:val="20"/>
          <w:szCs w:val="24"/>
          <w:lang w:val="hy-AM" w:eastAsia="en-US"/>
        </w:rPr>
        <w:t xml:space="preserve">իր կողմից հաստատված </w:t>
      </w:r>
      <w:r>
        <w:rPr>
          <w:rFonts w:ascii="GHEA Grapalat" w:hAnsi="GHEA Grapalat" w:cs="Sylfaen"/>
          <w:b/>
          <w:bCs/>
          <w:sz w:val="20"/>
          <w:szCs w:val="24"/>
          <w:lang w:val="hy-AM" w:eastAsia="en-US"/>
        </w:rPr>
        <w:t>գնային առաջարկը</w:t>
      </w:r>
      <w:r w:rsidRPr="000E207E">
        <w:rPr>
          <w:rFonts w:ascii="GHEA Grapalat" w:hAnsi="GHEA Grapalat" w:cs="GHEA Grapalat"/>
          <w:b/>
          <w:bCs/>
          <w:color w:val="000000"/>
          <w:sz w:val="20"/>
          <w:lang w:val="hy-AM"/>
        </w:rPr>
        <w:t xml:space="preserve">՝ </w:t>
      </w:r>
      <w:r w:rsidRPr="000E207E">
        <w:rPr>
          <w:rFonts w:ascii="GHEA Grapalat" w:hAnsi="GHEA Grapalat"/>
          <w:b/>
          <w:bCs/>
          <w:sz w:val="20"/>
          <w:szCs w:val="18"/>
          <w:lang w:val="hy-AM"/>
        </w:rPr>
        <w:t>տոկոսային արտահայտությամբ</w:t>
      </w:r>
    </w:p>
    <w:p w14:paraId="0754EFCF" w14:textId="00CFB03B" w:rsidR="003740BE" w:rsidRPr="00F566BF" w:rsidRDefault="003740BE" w:rsidP="003740BE">
      <w:pPr>
        <w:ind w:firstLine="567"/>
        <w:jc w:val="both"/>
        <w:rPr>
          <w:rFonts w:ascii="GHEA Grapalat" w:hAnsi="GHEA Grapalat" w:cs="Sylfaen"/>
          <w:color w:val="FFFFFF"/>
          <w:sz w:val="20"/>
          <w:lang w:val="hy-AM"/>
        </w:rPr>
      </w:pPr>
      <w:r>
        <w:rPr>
          <w:rFonts w:ascii="GHEA Grapalat" w:hAnsi="GHEA Grapalat" w:cs="Sylfaen"/>
          <w:sz w:val="20"/>
          <w:lang w:val="hy-AM"/>
        </w:rPr>
        <w:t xml:space="preserve"> </w:t>
      </w:r>
      <w:r w:rsidRPr="002D4DC4">
        <w:rPr>
          <w:rFonts w:ascii="GHEA Grapalat" w:hAnsi="GHEA Grapalat" w:cs="Sylfaen"/>
          <w:sz w:val="20"/>
          <w:lang w:val="hy-AM"/>
        </w:rPr>
        <w:t>3</w:t>
      </w:r>
      <w:r w:rsidRPr="00F566BF">
        <w:rPr>
          <w:rFonts w:ascii="GHEA Grapalat" w:hAnsi="GHEA Grapalat" w:cs="Sylfaen"/>
          <w:sz w:val="20"/>
          <w:lang w:val="hy-AM"/>
        </w:rPr>
        <w:t>) հայտի ապահովում կանխիկ փողի կամ բանկային երաշխիքի ձևով</w:t>
      </w:r>
      <w:r w:rsidRPr="00AE608F">
        <w:rPr>
          <w:rFonts w:ascii="GHEA Grapalat" w:hAnsi="GHEA Grapalat"/>
          <w:sz w:val="20"/>
          <w:lang w:val="hy-AM"/>
        </w:rPr>
        <w:t>.</w:t>
      </w:r>
      <w:r>
        <w:rPr>
          <w:rStyle w:val="FootnoteReference"/>
          <w:rFonts w:ascii="GHEA Grapalat" w:hAnsi="GHEA Grapalat"/>
          <w:sz w:val="20"/>
          <w:lang w:val="hy-AM"/>
        </w:rPr>
        <w:footnoteReference w:id="5"/>
      </w:r>
    </w:p>
    <w:p w14:paraId="5F946690" w14:textId="51F44E5D" w:rsidR="000845F6" w:rsidRPr="00F566BF" w:rsidRDefault="003740BE" w:rsidP="003740BE">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9F21B2"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7"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51C0953E" w14:textId="77777777" w:rsidR="00F93C26" w:rsidRDefault="00F93C26" w:rsidP="00EF3662">
      <w:pPr>
        <w:jc w:val="center"/>
        <w:rPr>
          <w:rFonts w:ascii="GHEA Grapalat" w:hAnsi="GHEA Grapalat"/>
          <w:b/>
          <w:sz w:val="20"/>
          <w:lang w:val="hy-AM"/>
        </w:rPr>
      </w:pPr>
    </w:p>
    <w:p w14:paraId="642A4789" w14:textId="5A307EAC"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56A69476" w14:textId="77777777" w:rsidR="0028612B" w:rsidRPr="00F566BF" w:rsidRDefault="00C8055A" w:rsidP="0028612B">
      <w:pPr>
        <w:ind w:firstLine="567"/>
        <w:jc w:val="both"/>
        <w:rPr>
          <w:rFonts w:ascii="GHEA Grapalat" w:hAnsi="GHEA Grapalat"/>
          <w:sz w:val="20"/>
          <w:lang w:val="es-ES"/>
        </w:rPr>
      </w:pPr>
      <w:r w:rsidRPr="00F566BF">
        <w:rPr>
          <w:rFonts w:ascii="GHEA Grapalat" w:hAnsi="GHEA Grapalat" w:cs="Sylfaen"/>
          <w:sz w:val="20"/>
          <w:lang w:val="es-ES"/>
        </w:rPr>
        <w:lastRenderedPageBreak/>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28612B" w:rsidRPr="009F21B2">
        <w:rPr>
          <w:rFonts w:ascii="GHEA Grapalat" w:hAnsi="GHEA Grapalat" w:cs="Sylfaen"/>
          <w:sz w:val="20"/>
          <w:lang w:val="hy-AM"/>
        </w:rPr>
        <w:t>Առաջարկվող</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գնի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հաշվարկը</w:t>
      </w:r>
      <w:r w:rsidR="0028612B">
        <w:rPr>
          <w:rFonts w:ascii="GHEA Grapalat" w:hAnsi="GHEA Grapalat" w:cs="Sylfaen"/>
          <w:sz w:val="20"/>
          <w:lang w:val="hy-AM"/>
        </w:rPr>
        <w:t xml:space="preserve"> </w:t>
      </w:r>
      <w:r w:rsidR="0028612B" w:rsidRPr="009450C9">
        <w:rPr>
          <w:rFonts w:ascii="GHEA Grapalat" w:hAnsi="GHEA Grapalat"/>
          <w:b/>
          <w:sz w:val="20"/>
          <w:szCs w:val="20"/>
          <w:lang w:val="hy-AM"/>
        </w:rPr>
        <w:t>տոկոսային արտահայտությամբ</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պետք</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է</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ներկայացվի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հայտով</w:t>
      </w:r>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համակարգի</w:t>
      </w:r>
      <w:proofErr w:type="spellEnd"/>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միջոցով</w:t>
      </w:r>
      <w:proofErr w:type="spellEnd"/>
      <w:r w:rsidR="0028612B" w:rsidRPr="00F566BF">
        <w:rPr>
          <w:rFonts w:ascii="GHEA Grapalat" w:hAnsi="GHEA Grapalat"/>
          <w:sz w:val="20"/>
          <w:lang w:val="es-ES"/>
        </w:rPr>
        <w:t>:</w:t>
      </w:r>
    </w:p>
    <w:p w14:paraId="72982260" w14:textId="77777777" w:rsidR="00B817FA" w:rsidRPr="00F566BF" w:rsidRDefault="0028612B" w:rsidP="00B817FA">
      <w:pPr>
        <w:ind w:right="309"/>
        <w:jc w:val="both"/>
        <w:rPr>
          <w:rFonts w:ascii="GHEA Grapalat" w:hAnsi="GHEA Grapalat" w:cs="Sylfaen"/>
          <w:sz w:val="20"/>
          <w:lang w:val="es-ES"/>
        </w:rPr>
      </w:pPr>
      <w:r>
        <w:rPr>
          <w:rFonts w:ascii="GHEA Grapalat" w:hAnsi="GHEA Grapalat"/>
          <w:sz w:val="20"/>
          <w:lang w:val="hy-AM"/>
        </w:rPr>
        <w:t xml:space="preserve">         </w:t>
      </w: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lang w:val="hy-AM"/>
        </w:rPr>
        <w:t>Մ</w:t>
      </w:r>
      <w:r w:rsidRPr="00F566BF">
        <w:rPr>
          <w:rFonts w:ascii="GHEA Grapalat" w:hAnsi="GHEA Grapalat" w:cs="Sylfaen"/>
          <w:sz w:val="20"/>
          <w:lang w:val="hy-AM"/>
        </w:rPr>
        <w:t xml:space="preserve">ասնակիցը գնային առաջարկը ներկայացնում է </w:t>
      </w:r>
      <w:r w:rsidRPr="009450C9">
        <w:rPr>
          <w:rFonts w:ascii="GHEA Grapalat" w:hAnsi="GHEA Grapalat"/>
          <w:b/>
          <w:sz w:val="20"/>
          <w:szCs w:val="20"/>
          <w:lang w:val="hy-AM"/>
        </w:rPr>
        <w:t xml:space="preserve">տոկոսային արտահայտությամբ </w:t>
      </w:r>
      <w:r w:rsidRPr="009450C9">
        <w:rPr>
          <w:rFonts w:ascii="GHEA Grapalat" w:hAnsi="GHEA Grapalat"/>
          <w:b/>
          <w:sz w:val="20"/>
          <w:szCs w:val="20"/>
          <w:lang w:val="es-ES"/>
        </w:rPr>
        <w:t>(</w:t>
      </w:r>
      <w:r w:rsidRPr="009450C9">
        <w:rPr>
          <w:rFonts w:ascii="GHEA Grapalat" w:hAnsi="GHEA Grapalat"/>
          <w:b/>
          <w:sz w:val="20"/>
          <w:szCs w:val="20"/>
          <w:lang w:val="hy-AM"/>
        </w:rPr>
        <w:t>Համաձայն հավելված 2</w:t>
      </w:r>
      <w:r w:rsidRPr="009450C9">
        <w:rPr>
          <w:rFonts w:ascii="GHEA Grapalat" w:hAnsi="GHEA Grapalat"/>
          <w:b/>
          <w:sz w:val="20"/>
          <w:szCs w:val="20"/>
          <w:lang w:val="es-ES"/>
        </w:rPr>
        <w:t>)</w:t>
      </w:r>
      <w:r w:rsidRPr="009450C9">
        <w:rPr>
          <w:rFonts w:ascii="GHEA Grapalat" w:hAnsi="GHEA Grapalat" w:cs="Sylfaen"/>
          <w:sz w:val="20"/>
          <w:szCs w:val="20"/>
          <w:lang w:val="hy-AM"/>
        </w:rPr>
        <w:t>:</w:t>
      </w:r>
      <w:r>
        <w:rPr>
          <w:rFonts w:ascii="GHEA Grapalat" w:hAnsi="GHEA Grapalat" w:cs="Sylfaen"/>
          <w:sz w:val="20"/>
          <w:lang w:val="hy-AM"/>
        </w:rPr>
        <w:t xml:space="preserve"> </w:t>
      </w:r>
      <w:r w:rsidR="005855C3" w:rsidRPr="00E61E53">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ներկայացվում: </w:t>
      </w:r>
      <w:r w:rsidR="00B817FA" w:rsidRPr="00F566BF">
        <w:rPr>
          <w:rFonts w:ascii="GHEA Grapalat" w:hAnsi="GHEA Grapalat" w:cs="Sylfaen"/>
          <w:sz w:val="20"/>
          <w:lang w:val="hy-AM"/>
        </w:rPr>
        <w:t xml:space="preserve">Եթե </w:t>
      </w:r>
      <w:r w:rsidR="00B817FA" w:rsidRPr="00BA64B8">
        <w:rPr>
          <w:rFonts w:ascii="GHEA Grapalat" w:hAnsi="GHEA Grapalat" w:cs="Sylfaen"/>
          <w:sz w:val="20"/>
          <w:lang w:val="hy-AM"/>
        </w:rPr>
        <w:t>մ</w:t>
      </w:r>
      <w:r w:rsidR="00B817FA"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B817FA" w:rsidRPr="00F566BF">
        <w:rPr>
          <w:rFonts w:ascii="GHEA Grapalat" w:hAnsi="GHEA Grapalat" w:cs="Sylfaen"/>
          <w:sz w:val="20"/>
          <w:lang w:val="es-ES"/>
        </w:rPr>
        <w:t xml:space="preserve"> </w:t>
      </w:r>
      <w:r w:rsidR="00B817FA"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B817FA">
        <w:rPr>
          <w:rFonts w:ascii="GHEA Grapalat" w:hAnsi="GHEA Grapalat"/>
          <w:b/>
          <w:bCs/>
          <w:sz w:val="20"/>
          <w:szCs w:val="20"/>
          <w:lang w:val="hy-AM"/>
        </w:rPr>
        <w:t>2</w:t>
      </w:r>
      <w:r w:rsidR="00B817FA" w:rsidRPr="009450C9">
        <w:rPr>
          <w:rFonts w:ascii="GHEA Grapalat" w:hAnsi="GHEA Grapalat"/>
          <w:b/>
          <w:bCs/>
          <w:sz w:val="20"/>
          <w:szCs w:val="20"/>
          <w:lang w:val="hy-AM"/>
        </w:rPr>
        <w:t>-ում սահմանված օրինակելի ձևաչափի համաձայն:</w:t>
      </w:r>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Ընդ</w:t>
      </w:r>
      <w:proofErr w:type="spellEnd"/>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որում</w:t>
      </w:r>
      <w:proofErr w:type="spellEnd"/>
      <w:r w:rsidR="00B817FA" w:rsidRPr="00F566BF">
        <w:rPr>
          <w:rFonts w:ascii="GHEA Grapalat" w:hAnsi="GHEA Grapalat" w:cs="Sylfaen"/>
          <w:sz w:val="20"/>
          <w:lang w:val="es-ES"/>
        </w:rPr>
        <w:t>՝</w:t>
      </w:r>
    </w:p>
    <w:p w14:paraId="516BB549" w14:textId="77777777" w:rsidR="00B817FA" w:rsidRDefault="00B817FA" w:rsidP="00B817FA">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0A9E3BCE"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369164A"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2B67A78" w14:textId="77777777" w:rsidR="00B817FA" w:rsidRPr="00F566BF" w:rsidRDefault="00B817FA" w:rsidP="00B817FA">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w:t>
      </w:r>
      <w:proofErr w:type="spellStart"/>
      <w:r w:rsidRPr="00F566BF">
        <w:rPr>
          <w:rFonts w:ascii="GHEA Grapalat" w:hAnsi="GHEA Grapalat"/>
          <w:sz w:val="20"/>
          <w:lang w:val="es-ES"/>
        </w:rPr>
        <w:t>Եթե</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կնքվելիք</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գինը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կայուն</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ապա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առաջարկը</w:t>
      </w:r>
      <w:proofErr w:type="spellEnd"/>
      <w:r>
        <w:rPr>
          <w:rFonts w:ascii="GHEA Grapalat" w:hAnsi="GHEA Grapalat"/>
          <w:sz w:val="20"/>
          <w:lang w:val="hy-AM"/>
        </w:rPr>
        <w:t xml:space="preserve"> </w:t>
      </w:r>
      <w:r w:rsidRPr="009450C9">
        <w:rPr>
          <w:rFonts w:ascii="GHEA Grapalat" w:hAnsi="GHEA Grapalat"/>
          <w:b/>
          <w:sz w:val="20"/>
          <w:szCs w:val="18"/>
          <w:lang w:val="hy-AM"/>
        </w:rPr>
        <w:t>տոկոսային արտահայտությամբ</w:t>
      </w:r>
      <w:r w:rsidRPr="009450C9">
        <w:rPr>
          <w:rFonts w:ascii="GHEA Grapalat" w:hAnsi="GHEA Grapalat"/>
          <w:sz w:val="18"/>
          <w:szCs w:val="18"/>
          <w:lang w:val="es-ES"/>
        </w:rPr>
        <w:t xml:space="preserve"> </w:t>
      </w:r>
      <w:r w:rsidRPr="009450C9">
        <w:rPr>
          <w:rFonts w:ascii="GHEA Grapalat" w:hAnsi="GHEA Grapalat"/>
          <w:b/>
          <w:sz w:val="20"/>
          <w:lang w:val="es-ES"/>
        </w:rPr>
        <w:t>(</w:t>
      </w:r>
      <w:r w:rsidRPr="009450C9">
        <w:rPr>
          <w:rFonts w:ascii="GHEA Grapalat" w:hAnsi="GHEA Grapalat"/>
          <w:b/>
          <w:sz w:val="20"/>
          <w:lang w:val="hy-AM"/>
        </w:rPr>
        <w:t xml:space="preserve">Համաձայն հավելված </w:t>
      </w:r>
      <w:r>
        <w:rPr>
          <w:rFonts w:ascii="GHEA Grapalat" w:hAnsi="GHEA Grapalat"/>
          <w:b/>
          <w:sz w:val="20"/>
          <w:lang w:val="hy-AM"/>
        </w:rPr>
        <w:t>2</w:t>
      </w:r>
      <w:r w:rsidRPr="009450C9">
        <w:rPr>
          <w:rFonts w:ascii="GHEA Grapalat" w:hAnsi="GHEA Grapalat"/>
          <w:b/>
          <w:sz w:val="20"/>
          <w:lang w:val="es-ES"/>
        </w:rPr>
        <w:t>)</w:t>
      </w:r>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ներկայացվում</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մեկ</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թվով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կատարման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համար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առաջարկվող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ընդհանուր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գնով</w:t>
      </w:r>
      <w:proofErr w:type="spellEnd"/>
      <w:r w:rsidRPr="00F566BF">
        <w:rPr>
          <w:rFonts w:ascii="GHEA Grapalat" w:hAnsi="GHEA Grapalat"/>
          <w:sz w:val="20"/>
          <w:lang w:val="es-ES"/>
        </w:rPr>
        <w:t xml:space="preserve"> և </w:t>
      </w:r>
      <w:proofErr w:type="spellStart"/>
      <w:r w:rsidRPr="00F566BF">
        <w:rPr>
          <w:rFonts w:ascii="GHEA Grapalat" w:hAnsi="GHEA Grapalat"/>
          <w:sz w:val="20"/>
          <w:lang w:val="es-ES"/>
        </w:rPr>
        <w:t>համակարգում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պարտադիր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լրացվում</w:t>
      </w:r>
      <w:proofErr w:type="spellEnd"/>
      <w:r w:rsidRPr="00F566BF">
        <w:rPr>
          <w:rFonts w:ascii="GHEA Grapalat" w:hAnsi="GHEA Grapalat"/>
          <w:sz w:val="20"/>
          <w:lang w:val="es-ES"/>
        </w:rPr>
        <w:t xml:space="preserve">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xml:space="preserve">։ </w:t>
      </w:r>
      <w:proofErr w:type="spellStart"/>
      <w:r w:rsidRPr="00F566BF">
        <w:rPr>
          <w:rFonts w:ascii="GHEA Grapalat" w:hAnsi="GHEA Grapalat"/>
          <w:sz w:val="20"/>
          <w:lang w:val="es-ES"/>
        </w:rPr>
        <w:t>Ընդ</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մասնակցից</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պահանջվել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ներկայացնի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հիմնավորումներ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որևէ</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այլ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տիպի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տեղեկություններ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փաստաթղթեր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ինչպես</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նաև</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շահույթի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չափը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հրավերով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սահմանափակվել</w:t>
      </w:r>
      <w:proofErr w:type="spellEnd"/>
      <w:r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Default="00220C7C" w:rsidP="00EF3662">
      <w:pPr>
        <w:pStyle w:val="BodyTextIndent"/>
        <w:spacing w:line="240" w:lineRule="auto"/>
        <w:ind w:firstLine="567"/>
        <w:rPr>
          <w:rFonts w:ascii="GHEA Grapalat" w:hAnsi="GHEA Grapalat" w:cs="Sylfaen"/>
          <w:i w:val="0"/>
          <w:szCs w:val="24"/>
          <w:lang w:val="hy-AM"/>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6587118A" w14:textId="77777777" w:rsidR="008C5817" w:rsidRDefault="008C5817" w:rsidP="00EF3662">
      <w:pPr>
        <w:pStyle w:val="BodyTextIndent"/>
        <w:spacing w:line="240" w:lineRule="auto"/>
        <w:ind w:firstLine="567"/>
        <w:rPr>
          <w:rFonts w:ascii="GHEA Grapalat" w:hAnsi="GHEA Grapalat" w:cs="Sylfaen"/>
          <w:i w:val="0"/>
          <w:szCs w:val="24"/>
          <w:lang w:val="hy-AM"/>
        </w:rPr>
      </w:pPr>
    </w:p>
    <w:p w14:paraId="411CB5CA" w14:textId="5F6F2658" w:rsidR="008C5817" w:rsidRDefault="000F30FC" w:rsidP="000F30FC">
      <w:pPr>
        <w:ind w:firstLine="567"/>
        <w:rPr>
          <w:rFonts w:ascii="GHEA Grapalat" w:hAnsi="GHEA Grapalat" w:cs="Times Armenian"/>
          <w:b/>
          <w:color w:val="FFFFFF"/>
          <w:sz w:val="20"/>
          <w:lang w:val="af-ZA"/>
        </w:rPr>
      </w:pPr>
      <w:r>
        <w:rPr>
          <w:rFonts w:ascii="GHEA Grapalat" w:hAnsi="GHEA Grapalat"/>
          <w:b/>
          <w:sz w:val="20"/>
          <w:lang w:val="af-ZA"/>
        </w:rPr>
        <w:t xml:space="preserve">       </w:t>
      </w:r>
      <w:r w:rsidR="008C5817" w:rsidRPr="00F566BF">
        <w:rPr>
          <w:rFonts w:ascii="GHEA Grapalat" w:hAnsi="GHEA Grapalat"/>
          <w:b/>
          <w:sz w:val="20"/>
          <w:lang w:val="af-ZA"/>
        </w:rPr>
        <w:t xml:space="preserve">7. </w:t>
      </w:r>
      <w:r w:rsidR="008C5817" w:rsidRPr="00F566BF">
        <w:rPr>
          <w:rFonts w:ascii="GHEA Grapalat" w:hAnsi="GHEA Grapalat" w:cs="Sylfaen"/>
          <w:b/>
          <w:sz w:val="20"/>
          <w:lang w:val="es-ES"/>
        </w:rPr>
        <w:t>ՀԱՅՏԻ</w:t>
      </w:r>
      <w:r w:rsidR="008C5817" w:rsidRPr="00F566BF">
        <w:rPr>
          <w:rFonts w:ascii="GHEA Grapalat" w:hAnsi="GHEA Grapalat" w:cs="Times Armenian"/>
          <w:b/>
          <w:sz w:val="20"/>
          <w:lang w:val="af-ZA"/>
        </w:rPr>
        <w:t xml:space="preserve"> </w:t>
      </w:r>
      <w:r w:rsidR="008C5817" w:rsidRPr="00F566BF">
        <w:rPr>
          <w:rFonts w:ascii="GHEA Grapalat" w:hAnsi="GHEA Grapalat" w:cs="Sylfaen"/>
          <w:b/>
          <w:sz w:val="20"/>
          <w:lang w:val="es-ES"/>
        </w:rPr>
        <w:t>ԱՊԱՀՈՎՈՒՄԸ</w:t>
      </w:r>
      <w:r w:rsidR="008C5817" w:rsidRPr="00F566BF">
        <w:rPr>
          <w:rFonts w:ascii="GHEA Grapalat" w:hAnsi="GHEA Grapalat" w:cs="Times Armenian"/>
          <w:b/>
          <w:color w:val="FFFFFF"/>
          <w:sz w:val="20"/>
          <w:lang w:val="af-ZA"/>
        </w:rPr>
        <w:t xml:space="preserve"> </w:t>
      </w:r>
    </w:p>
    <w:p w14:paraId="2C2105A5" w14:textId="77777777" w:rsidR="000F30FC" w:rsidRPr="00F566BF" w:rsidRDefault="000F30FC" w:rsidP="000F30FC">
      <w:pPr>
        <w:ind w:firstLine="567"/>
        <w:rPr>
          <w:rFonts w:ascii="GHEA Grapalat" w:hAnsi="GHEA Grapalat"/>
          <w:b/>
          <w:sz w:val="20"/>
          <w:lang w:val="af-ZA"/>
        </w:rPr>
      </w:pPr>
    </w:p>
    <w:p w14:paraId="0576EFF6" w14:textId="77777777" w:rsidR="008C5817" w:rsidRPr="00F566BF" w:rsidRDefault="008C5817" w:rsidP="008C5817">
      <w:pPr>
        <w:ind w:firstLine="567"/>
        <w:jc w:val="both"/>
        <w:rPr>
          <w:rFonts w:ascii="GHEA Grapalat" w:hAnsi="GHEA Grapalat"/>
          <w:sz w:val="20"/>
          <w:szCs w:val="20"/>
          <w:lang w:val="af-ZA"/>
        </w:rPr>
      </w:pPr>
      <w:r w:rsidRPr="00F566BF">
        <w:rPr>
          <w:rFonts w:ascii="GHEA Grapalat" w:hAnsi="GHEA Grapalat"/>
          <w:sz w:val="20"/>
          <w:lang w:val="af-ZA"/>
        </w:rPr>
        <w:t xml:space="preserve">7.1 </w:t>
      </w:r>
      <w:r w:rsidRPr="008C5817">
        <w:rPr>
          <w:rFonts w:ascii="GHEA Grapalat" w:hAnsi="GHEA Grapalat" w:cs="Sylfaen"/>
          <w:sz w:val="20"/>
          <w:lang w:val="hy-AM"/>
        </w:rPr>
        <w:t>Մասնակիցը</w:t>
      </w:r>
      <w:r w:rsidRPr="00F566BF">
        <w:rPr>
          <w:rFonts w:ascii="GHEA Grapalat" w:hAnsi="GHEA Grapalat" w:cs="Sylfaen"/>
          <w:sz w:val="20"/>
          <w:lang w:val="af-ZA"/>
        </w:rPr>
        <w:t xml:space="preserve"> </w:t>
      </w:r>
      <w:r w:rsidRPr="008C5817">
        <w:rPr>
          <w:rFonts w:ascii="GHEA Grapalat" w:hAnsi="GHEA Grapalat" w:cs="Sylfaen"/>
          <w:sz w:val="20"/>
          <w:lang w:val="hy-AM"/>
        </w:rPr>
        <w:t>հայտով</w:t>
      </w:r>
      <w:r w:rsidRPr="00F566BF">
        <w:rPr>
          <w:rFonts w:ascii="GHEA Grapalat" w:hAnsi="GHEA Grapalat" w:cs="Sylfaen"/>
          <w:sz w:val="20"/>
          <w:lang w:val="af-ZA"/>
        </w:rPr>
        <w:t xml:space="preserve">` </w:t>
      </w:r>
      <w:r w:rsidRPr="008C5817">
        <w:rPr>
          <w:rFonts w:ascii="GHEA Grapalat" w:hAnsi="GHEA Grapalat" w:cs="Sylfaen"/>
          <w:sz w:val="20"/>
          <w:lang w:val="hy-AM"/>
        </w:rPr>
        <w:t>սույն</w:t>
      </w:r>
      <w:r w:rsidRPr="00F566BF">
        <w:rPr>
          <w:rFonts w:ascii="GHEA Grapalat" w:hAnsi="GHEA Grapalat" w:cs="Sylfaen"/>
          <w:sz w:val="20"/>
          <w:lang w:val="af-ZA"/>
        </w:rPr>
        <w:t xml:space="preserve"> </w:t>
      </w:r>
      <w:r w:rsidRPr="008C5817">
        <w:rPr>
          <w:rFonts w:ascii="GHEA Grapalat" w:hAnsi="GHEA Grapalat" w:cs="Sylfaen"/>
          <w:sz w:val="20"/>
          <w:lang w:val="hy-AM"/>
        </w:rPr>
        <w:t>հրավերով</w:t>
      </w:r>
      <w:r w:rsidRPr="00F566BF">
        <w:rPr>
          <w:rFonts w:ascii="GHEA Grapalat" w:hAnsi="GHEA Grapalat" w:cs="Sylfaen"/>
          <w:sz w:val="20"/>
          <w:lang w:val="af-ZA"/>
        </w:rPr>
        <w:t xml:space="preserve"> </w:t>
      </w:r>
      <w:r w:rsidRPr="008C5817">
        <w:rPr>
          <w:rFonts w:ascii="GHEA Grapalat" w:hAnsi="GHEA Grapalat" w:cs="Sylfaen"/>
          <w:sz w:val="20"/>
          <w:lang w:val="hy-AM"/>
        </w:rPr>
        <w:t>սահմանված</w:t>
      </w:r>
      <w:r w:rsidRPr="00F566BF">
        <w:rPr>
          <w:rFonts w:ascii="GHEA Grapalat" w:hAnsi="GHEA Grapalat" w:cs="Sylfaen"/>
          <w:sz w:val="20"/>
          <w:lang w:val="af-ZA"/>
        </w:rPr>
        <w:t xml:space="preserve"> կարգով </w:t>
      </w:r>
      <w:r w:rsidRPr="008C5817">
        <w:rPr>
          <w:rFonts w:ascii="GHEA Grapalat" w:hAnsi="GHEA Grapalat" w:cs="Sylfaen"/>
          <w:bCs/>
          <w:sz w:val="20"/>
          <w:szCs w:val="20"/>
          <w:lang w:val="hy-AM"/>
        </w:rPr>
        <w:t>ներկայացնում</w:t>
      </w:r>
      <w:r w:rsidRPr="00F566BF">
        <w:rPr>
          <w:rFonts w:ascii="GHEA Grapalat" w:hAnsi="GHEA Grapalat" w:cs="Sylfaen"/>
          <w:bCs/>
          <w:sz w:val="20"/>
          <w:szCs w:val="20"/>
          <w:lang w:val="af-ZA"/>
        </w:rPr>
        <w:t xml:space="preserve"> </w:t>
      </w:r>
      <w:r w:rsidRPr="008C5817">
        <w:rPr>
          <w:rFonts w:ascii="GHEA Grapalat" w:hAnsi="GHEA Grapalat" w:cs="Sylfaen"/>
          <w:bCs/>
          <w:sz w:val="20"/>
          <w:szCs w:val="20"/>
          <w:lang w:val="hy-AM"/>
        </w:rPr>
        <w:t>է</w:t>
      </w:r>
      <w:r w:rsidRPr="00F566BF">
        <w:rPr>
          <w:rFonts w:ascii="GHEA Grapalat" w:hAnsi="GHEA Grapalat" w:cs="Sylfaen"/>
          <w:bCs/>
          <w:sz w:val="20"/>
          <w:szCs w:val="20"/>
          <w:lang w:val="af-ZA"/>
        </w:rPr>
        <w:t xml:space="preserve"> </w:t>
      </w:r>
      <w:r w:rsidRPr="008C5817">
        <w:rPr>
          <w:rFonts w:ascii="GHEA Grapalat" w:hAnsi="GHEA Grapalat" w:cs="Sylfaen"/>
          <w:bCs/>
          <w:sz w:val="20"/>
          <w:szCs w:val="20"/>
          <w:lang w:val="hy-AM"/>
        </w:rPr>
        <w:t>հայտի</w:t>
      </w:r>
      <w:r w:rsidRPr="00F566BF">
        <w:rPr>
          <w:rFonts w:ascii="GHEA Grapalat" w:hAnsi="GHEA Grapalat" w:cs="Sylfaen"/>
          <w:bCs/>
          <w:sz w:val="20"/>
          <w:szCs w:val="20"/>
          <w:lang w:val="af-ZA"/>
        </w:rPr>
        <w:t xml:space="preserve"> </w:t>
      </w:r>
      <w:r w:rsidRPr="008C5817">
        <w:rPr>
          <w:rFonts w:ascii="GHEA Grapalat" w:hAnsi="GHEA Grapalat" w:cs="Sylfaen"/>
          <w:bCs/>
          <w:sz w:val="20"/>
          <w:szCs w:val="20"/>
          <w:lang w:val="hy-AM"/>
        </w:rPr>
        <w:t>ապահովում</w:t>
      </w:r>
      <w:r w:rsidRPr="00F566BF">
        <w:rPr>
          <w:rFonts w:ascii="GHEA Grapalat" w:hAnsi="GHEA Grapalat" w:cs="Sylfaen"/>
          <w:bCs/>
          <w:sz w:val="20"/>
          <w:szCs w:val="20"/>
          <w:lang w:val="af-ZA"/>
        </w:rPr>
        <w:t>:</w:t>
      </w:r>
      <w:r w:rsidRPr="00F566BF">
        <w:rPr>
          <w:rFonts w:ascii="GHEA Grapalat" w:hAnsi="GHEA Grapalat"/>
          <w:sz w:val="20"/>
          <w:szCs w:val="20"/>
          <w:lang w:val="af-ZA"/>
        </w:rPr>
        <w:t xml:space="preserve"> </w:t>
      </w:r>
    </w:p>
    <w:p w14:paraId="3EE06139" w14:textId="77777777" w:rsidR="008C5817" w:rsidRPr="00F566BF" w:rsidRDefault="008C5817" w:rsidP="008C5817">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բանկային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երաշխիքի</w:t>
      </w:r>
      <w:proofErr w:type="spellEnd"/>
      <w:r w:rsidRPr="00F566BF">
        <w:rPr>
          <w:rFonts w:ascii="GHEA Grapalat" w:hAnsi="GHEA Grapalat" w:cs="Sylfaen"/>
          <w:sz w:val="20"/>
          <w:szCs w:val="20"/>
          <w:lang w:val="af-ZA"/>
        </w:rPr>
        <w:t xml:space="preserve"> (հավելված 3)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կանխիկ</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փողի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ձևով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հավասար</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Pr>
          <w:rFonts w:ascii="GHEA Grapalat" w:hAnsi="GHEA Grapalat" w:cs="Sylfaen"/>
          <w:sz w:val="20"/>
          <w:szCs w:val="20"/>
          <w:lang w:val="hy-AM"/>
        </w:rPr>
        <w:t xml:space="preserve">գնման </w:t>
      </w:r>
      <w:r w:rsidRPr="00632ABF">
        <w:rPr>
          <w:rFonts w:ascii="GHEA Grapalat" w:hAnsi="GHEA Grapalat" w:cs="Sylfaen"/>
          <w:b/>
          <w:bCs/>
          <w:sz w:val="20"/>
          <w:szCs w:val="20"/>
          <w:lang w:val="hy-AM"/>
        </w:rPr>
        <w:t xml:space="preserve">գնի </w:t>
      </w:r>
      <w:proofErr w:type="spellStart"/>
      <w:r w:rsidRPr="00632ABF">
        <w:rPr>
          <w:rFonts w:ascii="GHEA Grapalat" w:hAnsi="GHEA Grapalat" w:cs="Sylfaen"/>
          <w:b/>
          <w:bCs/>
          <w:sz w:val="20"/>
          <w:szCs w:val="20"/>
        </w:rPr>
        <w:t>հինգ</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տոկոսին</w:t>
      </w:r>
      <w:proofErr w:type="spellEnd"/>
      <w:r w:rsidRPr="00F566BF">
        <w:rPr>
          <w:rFonts w:ascii="GHEA Grapalat" w:hAnsi="GHEA Grapalat" w:cs="Sylfaen"/>
          <w:sz w:val="20"/>
          <w:szCs w:val="20"/>
          <w:lang w:val="af-ZA"/>
        </w:rPr>
        <w:t>:</w:t>
      </w:r>
      <w:r w:rsidRPr="007E7500">
        <w:rPr>
          <w:rFonts w:ascii="GHEA Grapalat" w:hAnsi="GHEA Grapalat" w:cs="Sylfaen"/>
          <w:bCs/>
          <w:sz w:val="20"/>
          <w:szCs w:val="20"/>
          <w:lang w:val="hy-AM"/>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sidRPr="005E1F72">
        <w:rPr>
          <w:rFonts w:ascii="GHEA Grapalat" w:hAnsi="GHEA Grapalat" w:cs="Sylfaen"/>
          <w:sz w:val="20"/>
          <w:szCs w:val="20"/>
          <w:lang w:val="af-ZA"/>
        </w:rPr>
        <w:t xml:space="preserve">: </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Ընդ</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որում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եթե</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մասնակիցը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ներկայացրել</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սույն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կետով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չափից</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համարվում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հրավերի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պահանջներին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բավարարող</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ենթակա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չէ</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մերժման</w:t>
      </w:r>
      <w:proofErr w:type="spellEnd"/>
      <w:r w:rsidRPr="00F566BF">
        <w:rPr>
          <w:rFonts w:ascii="GHEA Grapalat" w:hAnsi="GHEA Grapalat" w:cs="Sylfaen"/>
          <w:sz w:val="20"/>
          <w:szCs w:val="20"/>
          <w:lang w:val="af-ZA"/>
        </w:rPr>
        <w:t>:</w:t>
      </w:r>
    </w:p>
    <w:p w14:paraId="40FE8BAB" w14:textId="77777777" w:rsidR="008C5817" w:rsidRDefault="008C5817" w:rsidP="008C5817">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փոխանցվի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Կենտրոնական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գանձապետարանում</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Pr="00F566BF">
        <w:rPr>
          <w:rFonts w:ascii="GHEA Grapalat" w:hAnsi="GHEA Grapalat"/>
          <w:lang w:val="af-ZA"/>
        </w:rPr>
        <w:t>«</w:t>
      </w:r>
      <w:r w:rsidRPr="00F566BF">
        <w:rPr>
          <w:rFonts w:ascii="GHEA Grapalat" w:hAnsi="GHEA Grapalat"/>
          <w:sz w:val="20"/>
          <w:szCs w:val="20"/>
          <w:lang w:val="af-ZA"/>
        </w:rPr>
        <w:t>900008000466</w:t>
      </w:r>
      <w:r w:rsidRPr="00F566BF">
        <w:rPr>
          <w:rFonts w:ascii="GHEA Grapalat" w:hAnsi="GHEA Grapalat"/>
          <w:lang w:val="af-ZA"/>
        </w:rPr>
        <w:t>»</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որը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վերադարձման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ներկայացրած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մասնակցին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բացառությամբ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հրավերի</w:t>
      </w:r>
      <w:proofErr w:type="spellEnd"/>
      <w:r w:rsidRPr="00F566BF">
        <w:rPr>
          <w:rFonts w:ascii="GHEA Grapalat" w:hAnsi="GHEA Grapalat"/>
          <w:sz w:val="20"/>
          <w:szCs w:val="20"/>
          <w:lang w:val="af-ZA"/>
        </w:rPr>
        <w:t xml:space="preserve"> 1-</w:t>
      </w:r>
      <w:proofErr w:type="spellStart"/>
      <w:r w:rsidRPr="00F566BF">
        <w:rPr>
          <w:rFonts w:ascii="GHEA Grapalat" w:hAnsi="GHEA Grapalat"/>
          <w:sz w:val="20"/>
          <w:szCs w:val="20"/>
        </w:rPr>
        <w:t>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մասի</w:t>
      </w:r>
      <w:proofErr w:type="spellEnd"/>
      <w:r w:rsidRPr="00F566BF">
        <w:rPr>
          <w:rFonts w:ascii="GHEA Grapalat" w:hAnsi="GHEA Grapalat"/>
          <w:sz w:val="20"/>
          <w:szCs w:val="20"/>
          <w:lang w:val="af-ZA"/>
        </w:rPr>
        <w:t xml:space="preserve"> 7.3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դեպքերի</w:t>
      </w:r>
      <w:proofErr w:type="spellEnd"/>
      <w:r w:rsidRPr="00F566BF">
        <w:rPr>
          <w:rFonts w:ascii="GHEA Grapalat" w:hAnsi="GHEA Grapalat"/>
          <w:sz w:val="20"/>
          <w:szCs w:val="20"/>
          <w:lang w:val="af-ZA"/>
        </w:rPr>
        <w:t xml:space="preserve">: </w:t>
      </w:r>
      <w:r w:rsidRPr="005E1F72">
        <w:rPr>
          <w:rFonts w:ascii="GHEA Grapalat" w:hAnsi="GHEA Grapalat"/>
          <w:sz w:val="20"/>
          <w:szCs w:val="20"/>
          <w:lang w:val="af-ZA"/>
        </w:rPr>
        <w:t xml:space="preserve"> </w:t>
      </w:r>
      <w:proofErr w:type="spellStart"/>
      <w:r w:rsidRPr="00BA41C0">
        <w:rPr>
          <w:rFonts w:ascii="GHEA Grapalat" w:hAnsi="GHEA Grapalat"/>
          <w:sz w:val="20"/>
          <w:szCs w:val="20"/>
        </w:rPr>
        <w:t>Ընդ</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որում</w:t>
      </w:r>
      <w:proofErr w:type="spellEnd"/>
      <w:r w:rsidRPr="00BE265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պայմանագիրը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կնքվելու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անգործության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ժամկետն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ավարտվելուն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եթե</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արդյունքները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բողոքարկված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չեն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առկայության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գնահատող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հանձնաժողովի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որոշումն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անփոփոխ</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թողնելու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դատարանի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եզրափակիչ</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ակտն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օրինական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ուժի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մեջ</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մտնելու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w:t>
      </w:r>
    </w:p>
    <w:p w14:paraId="0040EF4C" w14:textId="77777777" w:rsidR="008C5817" w:rsidRDefault="008C5817" w:rsidP="008C5817">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r>
        <w:rPr>
          <w:rStyle w:val="FootnoteReference"/>
          <w:rFonts w:ascii="GHEA Grapalat" w:hAnsi="GHEA Grapalat"/>
          <w:sz w:val="20"/>
          <w:szCs w:val="20"/>
          <w:lang w:val="hy-AM"/>
        </w:rPr>
        <w:footnoteReference w:id="6"/>
      </w:r>
    </w:p>
    <w:p w14:paraId="5628F7B9" w14:textId="77777777" w:rsidR="008C5817" w:rsidRDefault="008C5817" w:rsidP="008C5817">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7CB44820" w14:textId="77777777" w:rsidR="008C5817" w:rsidRDefault="008C5817" w:rsidP="008C5817">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B3FECA3" w14:textId="77777777" w:rsidR="008C5817" w:rsidRDefault="008C5817" w:rsidP="008C5817">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E65EA2D" w14:textId="77777777" w:rsidR="008C5817" w:rsidRPr="00F566BF" w:rsidRDefault="008C5817" w:rsidP="008C5817">
      <w:pPr>
        <w:ind w:firstLine="567"/>
        <w:jc w:val="both"/>
        <w:rPr>
          <w:rFonts w:ascii="GHEA Grapalat" w:hAnsi="GHEA Grapalat"/>
          <w:sz w:val="20"/>
          <w:szCs w:val="20"/>
          <w:lang w:val="af-ZA"/>
        </w:rPr>
      </w:pPr>
      <w:r w:rsidRPr="00F566BF">
        <w:rPr>
          <w:rFonts w:ascii="GHEA Grapalat" w:hAnsi="GHEA Grapalat" w:cs="Sylfaen"/>
          <w:sz w:val="20"/>
          <w:szCs w:val="20"/>
          <w:lang w:val="af-ZA"/>
        </w:rPr>
        <w:t xml:space="preserve">7.2 </w:t>
      </w:r>
      <w:r w:rsidRPr="00F71502">
        <w:rPr>
          <w:rFonts w:ascii="GHEA Grapalat" w:hAnsi="GHEA Grapalat"/>
          <w:sz w:val="20"/>
          <w:szCs w:val="20"/>
          <w:lang w:val="hy-AM"/>
        </w:rPr>
        <w:t>Գնման</w:t>
      </w:r>
      <w:r w:rsidRPr="00F566BF">
        <w:rPr>
          <w:rFonts w:ascii="GHEA Grapalat" w:hAnsi="GHEA Grapalat"/>
          <w:sz w:val="20"/>
          <w:szCs w:val="20"/>
          <w:lang w:val="af-ZA"/>
        </w:rPr>
        <w:t xml:space="preserve"> </w:t>
      </w:r>
      <w:r w:rsidRPr="00F71502">
        <w:rPr>
          <w:rFonts w:ascii="GHEA Grapalat" w:hAnsi="GHEA Grapalat"/>
          <w:sz w:val="20"/>
          <w:szCs w:val="20"/>
          <w:lang w:val="hy-AM"/>
        </w:rPr>
        <w:t>ընթացակարգը</w:t>
      </w:r>
      <w:r w:rsidRPr="00F566BF">
        <w:rPr>
          <w:rFonts w:ascii="GHEA Grapalat" w:hAnsi="GHEA Grapalat"/>
          <w:sz w:val="20"/>
          <w:szCs w:val="20"/>
          <w:lang w:val="af-ZA"/>
        </w:rPr>
        <w:t xml:space="preserve"> </w:t>
      </w:r>
      <w:r w:rsidRPr="00F71502">
        <w:rPr>
          <w:rFonts w:ascii="GHEA Grapalat" w:hAnsi="GHEA Grapalat"/>
          <w:sz w:val="20"/>
          <w:szCs w:val="20"/>
          <w:lang w:val="hy-AM"/>
        </w:rPr>
        <w:t>չափաբաժիններով</w:t>
      </w:r>
      <w:r w:rsidRPr="00F566BF">
        <w:rPr>
          <w:rFonts w:ascii="GHEA Grapalat" w:hAnsi="GHEA Grapalat"/>
          <w:sz w:val="20"/>
          <w:szCs w:val="20"/>
          <w:lang w:val="af-ZA"/>
        </w:rPr>
        <w:t xml:space="preserve"> </w:t>
      </w:r>
      <w:r w:rsidRPr="00F71502">
        <w:rPr>
          <w:rFonts w:ascii="GHEA Grapalat" w:hAnsi="GHEA Grapalat"/>
          <w:sz w:val="20"/>
          <w:szCs w:val="20"/>
          <w:lang w:val="hy-AM"/>
        </w:rPr>
        <w:t>կազմակերպվելու</w:t>
      </w:r>
      <w:r w:rsidRPr="00F566BF">
        <w:rPr>
          <w:rFonts w:ascii="GHEA Grapalat" w:hAnsi="GHEA Grapalat"/>
          <w:sz w:val="20"/>
          <w:szCs w:val="20"/>
          <w:lang w:val="af-ZA"/>
        </w:rPr>
        <w:t xml:space="preserve"> </w:t>
      </w:r>
      <w:r w:rsidRPr="00F71502">
        <w:rPr>
          <w:rFonts w:ascii="GHEA Grapalat" w:hAnsi="GHEA Grapalat"/>
          <w:sz w:val="20"/>
          <w:szCs w:val="20"/>
          <w:lang w:val="hy-AM"/>
        </w:rPr>
        <w:t>դեպքում</w:t>
      </w:r>
      <w:r w:rsidRPr="00F566BF">
        <w:rPr>
          <w:rFonts w:ascii="GHEA Grapalat" w:hAnsi="GHEA Grapalat"/>
          <w:sz w:val="20"/>
          <w:szCs w:val="20"/>
          <w:lang w:val="af-ZA"/>
        </w:rPr>
        <w:t xml:space="preserve">, </w:t>
      </w:r>
      <w:r w:rsidRPr="00F71502">
        <w:rPr>
          <w:rFonts w:ascii="GHEA Grapalat" w:hAnsi="GHEA Grapalat"/>
          <w:sz w:val="20"/>
          <w:szCs w:val="20"/>
          <w:lang w:val="hy-AM"/>
        </w:rPr>
        <w:t>եթե</w:t>
      </w:r>
      <w:r w:rsidRPr="00F566BF">
        <w:rPr>
          <w:rFonts w:ascii="GHEA Grapalat" w:hAnsi="GHEA Grapalat"/>
          <w:sz w:val="20"/>
          <w:szCs w:val="20"/>
          <w:lang w:val="af-ZA"/>
        </w:rPr>
        <w:t>`</w:t>
      </w:r>
      <w:r w:rsidRPr="00F566BF" w:rsidDel="00712311">
        <w:rPr>
          <w:rFonts w:ascii="GHEA Grapalat" w:hAnsi="GHEA Grapalat"/>
          <w:sz w:val="20"/>
          <w:szCs w:val="20"/>
          <w:lang w:val="af-ZA"/>
        </w:rPr>
        <w:t xml:space="preserve"> </w:t>
      </w:r>
      <w:r w:rsidRPr="00F566BF">
        <w:rPr>
          <w:rFonts w:ascii="GHEA Grapalat" w:hAnsi="GHEA Grapalat"/>
          <w:sz w:val="20"/>
          <w:szCs w:val="20"/>
          <w:lang w:val="af-ZA"/>
        </w:rPr>
        <w:t xml:space="preserve"> </w:t>
      </w:r>
    </w:p>
    <w:p w14:paraId="36D5ACB2" w14:textId="77777777" w:rsidR="008C5817" w:rsidRPr="009E1D1C" w:rsidRDefault="008C5817" w:rsidP="008C5817">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մասնակիցը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hy-AM"/>
        </w:rPr>
        <w:t>գնման գների</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իսկ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գնային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առաջարկները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գնման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գները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գերազանցելու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rPr>
        <w:t>՝</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գնային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առաջարկների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հանրագումարի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նկատմամբ</w:t>
      </w:r>
      <w:proofErr w:type="spellEnd"/>
      <w:r w:rsidRPr="009E1D1C">
        <w:rPr>
          <w:rFonts w:ascii="GHEA Grapalat" w:hAnsi="GHEA Grapalat"/>
          <w:sz w:val="20"/>
          <w:szCs w:val="20"/>
        </w:rPr>
        <w:t>՝</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առնելով</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Կարգի</w:t>
      </w:r>
      <w:proofErr w:type="spellEnd"/>
      <w:r w:rsidRPr="009E1D1C">
        <w:rPr>
          <w:rFonts w:ascii="GHEA Grapalat" w:hAnsi="GHEA Grapalat"/>
          <w:sz w:val="20"/>
          <w:szCs w:val="20"/>
          <w:lang w:val="af-ZA"/>
        </w:rPr>
        <w:t xml:space="preserve"> 32-</w:t>
      </w:r>
      <w:proofErr w:type="spellStart"/>
      <w:r w:rsidRPr="009E1D1C">
        <w:rPr>
          <w:rFonts w:ascii="GHEA Grapalat" w:hAnsi="GHEA Grapalat"/>
          <w:sz w:val="20"/>
          <w:szCs w:val="20"/>
        </w:rPr>
        <w:t>րդ</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կետի</w:t>
      </w:r>
      <w:proofErr w:type="spellEnd"/>
      <w:r w:rsidRPr="009E1D1C">
        <w:rPr>
          <w:rFonts w:ascii="GHEA Grapalat" w:hAnsi="GHEA Grapalat"/>
          <w:sz w:val="20"/>
          <w:szCs w:val="20"/>
          <w:lang w:val="af-ZA"/>
        </w:rPr>
        <w:t xml:space="preserve"> 1-</w:t>
      </w:r>
      <w:proofErr w:type="spellStart"/>
      <w:r w:rsidRPr="009E1D1C">
        <w:rPr>
          <w:rFonts w:ascii="GHEA Grapalat" w:hAnsi="GHEA Grapalat"/>
          <w:sz w:val="20"/>
          <w:szCs w:val="20"/>
        </w:rPr>
        <w:t>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ենթակետի</w:t>
      </w:r>
      <w:proofErr w:type="spellEnd"/>
      <w:r w:rsidRPr="009E1D1C">
        <w:rPr>
          <w:rFonts w:ascii="GHEA Grapalat" w:hAnsi="GHEA Grapalat"/>
          <w:sz w:val="20"/>
          <w:szCs w:val="20"/>
          <w:lang w:val="af-ZA"/>
        </w:rPr>
        <w:t xml:space="preserve"> «</w:t>
      </w:r>
      <w:r w:rsidRPr="009E1D1C">
        <w:rPr>
          <w:rFonts w:ascii="GHEA Grapalat" w:hAnsi="GHEA Grapalat"/>
          <w:sz w:val="20"/>
          <w:szCs w:val="20"/>
          <w:lang w:val="hy-AM"/>
        </w:rPr>
        <w:t>ե</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պարբերության</w:t>
      </w:r>
      <w:proofErr w:type="spellEnd"/>
      <w:r w:rsidRPr="009E1D1C">
        <w:rPr>
          <w:rFonts w:ascii="GHEA Grapalat" w:hAnsi="GHEA Grapalat"/>
          <w:sz w:val="20"/>
          <w:szCs w:val="20"/>
          <w:lang w:val="af-ZA"/>
        </w:rPr>
        <w:t xml:space="preserve"> </w:t>
      </w:r>
      <w:proofErr w:type="spellStart"/>
      <w:proofErr w:type="gramStart"/>
      <w:r w:rsidRPr="009E1D1C">
        <w:rPr>
          <w:rFonts w:ascii="GHEA Grapalat" w:hAnsi="GHEA Grapalat"/>
          <w:sz w:val="20"/>
          <w:szCs w:val="20"/>
        </w:rPr>
        <w:t>պահանջները</w:t>
      </w:r>
      <w:proofErr w:type="spellEnd"/>
      <w:r w:rsidRPr="009E1D1C">
        <w:rPr>
          <w:rFonts w:ascii="GHEA Grapalat" w:hAnsi="GHEA Grapalat"/>
          <w:color w:val="000000"/>
          <w:lang w:val="hy-AM"/>
        </w:rPr>
        <w:t xml:space="preserve"> </w:t>
      </w:r>
      <w:r w:rsidRPr="009E1D1C">
        <w:rPr>
          <w:rFonts w:ascii="GHEA Grapalat" w:hAnsi="GHEA Grapalat"/>
          <w:sz w:val="20"/>
          <w:szCs w:val="20"/>
          <w:lang w:val="af-ZA"/>
        </w:rPr>
        <w:t>:</w:t>
      </w:r>
      <w:proofErr w:type="gramEnd"/>
      <w:r w:rsidRPr="009E1D1C">
        <w:rPr>
          <w:rFonts w:ascii="GHEA Grapalat" w:hAnsi="GHEA Grapalat"/>
          <w:sz w:val="20"/>
          <w:szCs w:val="20"/>
          <w:lang w:val="af-ZA"/>
        </w:rPr>
        <w:t xml:space="preserve"> </w:t>
      </w:r>
    </w:p>
    <w:p w14:paraId="3E4EF52B" w14:textId="77777777" w:rsidR="008C5817" w:rsidRPr="009E1D1C" w:rsidRDefault="008C5817" w:rsidP="008C5817">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Pr="009E1D1C">
        <w:rPr>
          <w:rFonts w:ascii="GHEA Grapalat" w:hAnsi="GHEA Grapalat" w:cs="Sylfaen"/>
          <w:sz w:val="20"/>
          <w:lang w:val="hy-AM"/>
        </w:rPr>
        <w:t>Մ</w:t>
      </w:r>
      <w:r w:rsidRPr="009E1D1C">
        <w:rPr>
          <w:rFonts w:ascii="GHEA Grapalat" w:hAnsi="GHEA Grapalat" w:cs="Sylfaen"/>
          <w:sz w:val="20"/>
          <w:lang w:val="ru-RU"/>
        </w:rPr>
        <w:t>ասնակիցը</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 xml:space="preserve"> </w:t>
      </w:r>
      <w:r w:rsidRPr="009E1D1C">
        <w:rPr>
          <w:rFonts w:ascii="GHEA Grapalat" w:hAnsi="GHEA Grapalat" w:cs="Sylfaen"/>
          <w:sz w:val="20"/>
          <w:lang w:val="ru-RU"/>
        </w:rPr>
        <w:t>որևէ</w:t>
      </w:r>
      <w:r w:rsidRPr="009E1D1C">
        <w:rPr>
          <w:rFonts w:ascii="GHEA Grapalat" w:hAnsi="GHEA Grapalat" w:cs="Sylfaen"/>
          <w:sz w:val="20"/>
          <w:lang w:val="af-ZA"/>
        </w:rPr>
        <w:t xml:space="preserve"> </w:t>
      </w:r>
      <w:r w:rsidRPr="009E1D1C">
        <w:rPr>
          <w:rFonts w:ascii="GHEA Grapalat" w:hAnsi="GHEA Grapalat" w:cs="Sylfaen"/>
          <w:sz w:val="20"/>
          <w:lang w:val="ru-RU"/>
        </w:rPr>
        <w:t>չափաբաժնի</w:t>
      </w:r>
      <w:r w:rsidRPr="009E1D1C">
        <w:rPr>
          <w:rFonts w:ascii="GHEA Grapalat" w:hAnsi="GHEA Grapalat" w:cs="Sylfaen"/>
          <w:sz w:val="20"/>
          <w:lang w:val="af-ZA"/>
        </w:rPr>
        <w:t xml:space="preserve"> </w:t>
      </w:r>
      <w:r w:rsidRPr="00AE608F">
        <w:rPr>
          <w:rFonts w:ascii="GHEA Grapalat" w:hAnsi="GHEA Grapalat" w:cs="Sylfaen"/>
          <w:sz w:val="20"/>
          <w:lang w:val="ru-RU"/>
        </w:rPr>
        <w:t>մասով</w:t>
      </w:r>
      <w:r w:rsidRPr="00AE608F">
        <w:rPr>
          <w:rFonts w:ascii="GHEA Grapalat" w:hAnsi="GHEA Grapalat" w:cs="Sylfaen"/>
          <w:sz w:val="20"/>
          <w:lang w:val="af-ZA"/>
        </w:rPr>
        <w:t xml:space="preserve">, </w:t>
      </w:r>
      <w:r w:rsidRPr="00AE608F">
        <w:rPr>
          <w:rFonts w:ascii="GHEA Grapalat" w:hAnsi="GHEA Grapalat" w:cs="Sylfaen"/>
          <w:sz w:val="20"/>
          <w:lang w:val="ru-RU"/>
        </w:rPr>
        <w:t>ապա</w:t>
      </w:r>
      <w:r w:rsidRPr="00AE608F">
        <w:rPr>
          <w:rFonts w:ascii="GHEA Grapalat" w:hAnsi="GHEA Grapalat" w:cs="Sylfaen"/>
          <w:sz w:val="20"/>
          <w:lang w:val="af-ZA"/>
        </w:rPr>
        <w:t xml:space="preserve"> </w:t>
      </w:r>
      <w:r w:rsidRPr="00AE608F">
        <w:rPr>
          <w:rFonts w:ascii="GHEA Grapalat" w:hAnsi="GHEA Grapalat" w:cs="Sylfaen"/>
          <w:sz w:val="20"/>
          <w:lang w:val="ru-RU"/>
        </w:rPr>
        <w:t>հայտի</w:t>
      </w:r>
      <w:r w:rsidRPr="00AE608F">
        <w:rPr>
          <w:rFonts w:ascii="GHEA Grapalat" w:hAnsi="GHEA Grapalat" w:cs="Sylfaen"/>
          <w:sz w:val="20"/>
          <w:lang w:val="af-ZA"/>
        </w:rPr>
        <w:t xml:space="preserve"> </w:t>
      </w:r>
      <w:r w:rsidRPr="00AE608F">
        <w:rPr>
          <w:rFonts w:ascii="GHEA Grapalat" w:hAnsi="GHEA Grapalat" w:cs="Sylfaen"/>
          <w:sz w:val="20"/>
          <w:lang w:val="ru-RU"/>
        </w:rPr>
        <w:t>ապահովումը</w:t>
      </w:r>
      <w:r w:rsidRPr="00AE608F">
        <w:rPr>
          <w:rFonts w:ascii="GHEA Grapalat" w:hAnsi="GHEA Grapalat" w:cs="Sylfaen"/>
          <w:sz w:val="20"/>
          <w:lang w:val="af-ZA"/>
        </w:rPr>
        <w:t xml:space="preserve"> </w:t>
      </w:r>
      <w:r w:rsidRPr="00AE608F">
        <w:rPr>
          <w:rFonts w:ascii="GHEA Grapalat" w:hAnsi="GHEA Grapalat" w:cs="Sylfaen"/>
          <w:sz w:val="20"/>
          <w:lang w:val="ru-RU"/>
        </w:rPr>
        <w:t>վճարվում</w:t>
      </w:r>
      <w:r w:rsidRPr="00AE608F">
        <w:rPr>
          <w:rFonts w:ascii="GHEA Grapalat" w:hAnsi="GHEA Grapalat" w:cs="Sylfaen"/>
          <w:sz w:val="20"/>
          <w:lang w:val="af-ZA"/>
        </w:rPr>
        <w:t xml:space="preserve"> </w:t>
      </w:r>
      <w:r w:rsidRPr="00AE608F">
        <w:rPr>
          <w:rFonts w:ascii="GHEA Grapalat" w:hAnsi="GHEA Grapalat" w:cs="Sylfaen"/>
          <w:sz w:val="20"/>
          <w:lang w:val="ru-RU"/>
        </w:rPr>
        <w:t>է</w:t>
      </w:r>
      <w:r w:rsidRPr="00AE608F">
        <w:rPr>
          <w:rFonts w:ascii="GHEA Grapalat" w:hAnsi="GHEA Grapalat" w:cs="Sylfaen"/>
          <w:sz w:val="20"/>
          <w:lang w:val="af-ZA"/>
        </w:rPr>
        <w:t xml:space="preserve"> </w:t>
      </w:r>
      <w:r w:rsidRPr="00AE608F">
        <w:rPr>
          <w:rFonts w:ascii="GHEA Grapalat" w:hAnsi="GHEA Grapalat" w:cs="Sylfaen"/>
          <w:sz w:val="20"/>
          <w:lang w:val="ru-RU"/>
        </w:rPr>
        <w:t>միայն</w:t>
      </w:r>
      <w:r w:rsidRPr="00AE608F">
        <w:rPr>
          <w:rFonts w:ascii="GHEA Grapalat" w:hAnsi="GHEA Grapalat" w:cs="Sylfaen"/>
          <w:sz w:val="20"/>
          <w:lang w:val="af-ZA"/>
        </w:rPr>
        <w:t xml:space="preserve"> </w:t>
      </w:r>
      <w:r w:rsidRPr="00AE608F">
        <w:rPr>
          <w:rFonts w:ascii="GHEA Grapalat" w:hAnsi="GHEA Grapalat" w:cs="Sylfaen"/>
          <w:sz w:val="20"/>
          <w:lang w:val="ru-RU"/>
        </w:rPr>
        <w:t>այդ</w:t>
      </w:r>
      <w:r w:rsidRPr="00AE608F">
        <w:rPr>
          <w:rFonts w:ascii="GHEA Grapalat" w:hAnsi="GHEA Grapalat" w:cs="Sylfaen"/>
          <w:sz w:val="20"/>
          <w:lang w:val="af-ZA"/>
        </w:rPr>
        <w:t xml:space="preserve"> </w:t>
      </w:r>
      <w:r w:rsidRPr="00AE608F">
        <w:rPr>
          <w:rFonts w:ascii="GHEA Grapalat" w:hAnsi="GHEA Grapalat" w:cs="Sylfaen"/>
          <w:sz w:val="20"/>
          <w:lang w:val="ru-RU"/>
        </w:rPr>
        <w:t>չափաբաժնի</w:t>
      </w:r>
      <w:r w:rsidRPr="00AE608F">
        <w:rPr>
          <w:rFonts w:ascii="GHEA Grapalat" w:hAnsi="GHEA Grapalat" w:cs="Sylfaen"/>
          <w:sz w:val="20"/>
          <w:lang w:val="af-ZA"/>
        </w:rPr>
        <w:t xml:space="preserve"> </w:t>
      </w:r>
      <w:r w:rsidRPr="00AE608F">
        <w:rPr>
          <w:rFonts w:ascii="GHEA Grapalat" w:hAnsi="GHEA Grapalat" w:cs="Sylfaen"/>
          <w:sz w:val="20"/>
          <w:lang w:val="ru-RU"/>
        </w:rPr>
        <w:t>նկատմամբ</w:t>
      </w:r>
      <w:r w:rsidRPr="00AE608F">
        <w:rPr>
          <w:rFonts w:ascii="GHEA Grapalat" w:hAnsi="GHEA Grapalat" w:cs="Sylfaen"/>
          <w:sz w:val="20"/>
          <w:lang w:val="af-ZA"/>
        </w:rPr>
        <w:t xml:space="preserve"> </w:t>
      </w:r>
      <w:r w:rsidRPr="00AE608F">
        <w:rPr>
          <w:rFonts w:ascii="GHEA Grapalat" w:hAnsi="GHEA Grapalat" w:cs="Sylfaen"/>
          <w:sz w:val="20"/>
          <w:lang w:val="ru-RU"/>
        </w:rPr>
        <w:t>հաշվարկված</w:t>
      </w:r>
      <w:r w:rsidRPr="00AE608F">
        <w:rPr>
          <w:rFonts w:ascii="GHEA Grapalat" w:hAnsi="GHEA Grapalat" w:cs="Sylfaen"/>
          <w:sz w:val="20"/>
          <w:lang w:val="af-ZA"/>
        </w:rPr>
        <w:t xml:space="preserve"> </w:t>
      </w:r>
      <w:r w:rsidRPr="00AE608F">
        <w:rPr>
          <w:rFonts w:ascii="GHEA Grapalat" w:hAnsi="GHEA Grapalat" w:cs="Sylfaen"/>
          <w:sz w:val="20"/>
          <w:lang w:val="ru-RU"/>
        </w:rPr>
        <w:t>ապահովման</w:t>
      </w:r>
      <w:r w:rsidRPr="00AE608F">
        <w:rPr>
          <w:rFonts w:ascii="GHEA Grapalat" w:hAnsi="GHEA Grapalat" w:cs="Sylfaen"/>
          <w:sz w:val="20"/>
          <w:lang w:val="af-ZA"/>
        </w:rPr>
        <w:t xml:space="preserve"> </w:t>
      </w:r>
      <w:r w:rsidRPr="00AE608F">
        <w:rPr>
          <w:rFonts w:ascii="GHEA Grapalat" w:hAnsi="GHEA Grapalat" w:cs="Sylfaen"/>
          <w:sz w:val="20"/>
          <w:lang w:val="ru-RU"/>
        </w:rPr>
        <w:t>չափով</w:t>
      </w:r>
      <w:r w:rsidRPr="00AE608F">
        <w:rPr>
          <w:rFonts w:ascii="GHEA Grapalat" w:hAnsi="GHEA Grapalat"/>
          <w:sz w:val="20"/>
          <w:szCs w:val="20"/>
          <w:lang w:val="af-ZA"/>
        </w:rPr>
        <w:t>:</w:t>
      </w:r>
      <w:r w:rsidRPr="00AE608F">
        <w:rPr>
          <w:rStyle w:val="FootnoteReference"/>
          <w:rFonts w:ascii="GHEA Grapalat" w:hAnsi="GHEA Grapalat"/>
          <w:sz w:val="20"/>
          <w:szCs w:val="20"/>
          <w:lang w:val="af-ZA"/>
        </w:rPr>
        <w:footnoteReference w:id="7"/>
      </w:r>
    </w:p>
    <w:p w14:paraId="7620378D" w14:textId="77777777" w:rsidR="008C5817" w:rsidRPr="009E1D1C" w:rsidRDefault="008C5817" w:rsidP="008C5817">
      <w:pPr>
        <w:ind w:firstLine="567"/>
        <w:jc w:val="both"/>
        <w:rPr>
          <w:rFonts w:ascii="GHEA Grapalat" w:hAnsi="GHEA Grapalat" w:cs="Sylfaen"/>
          <w:sz w:val="20"/>
          <w:lang w:val="af-ZA"/>
        </w:rPr>
      </w:pPr>
      <w:r w:rsidRPr="009E1D1C">
        <w:rPr>
          <w:rFonts w:ascii="GHEA Grapalat" w:hAnsi="GHEA Grapalat" w:cs="Sylfaen"/>
          <w:sz w:val="20"/>
          <w:lang w:val="af-ZA"/>
        </w:rPr>
        <w:t xml:space="preserve">7.3 </w:t>
      </w:r>
      <w:r w:rsidRPr="009E1D1C">
        <w:rPr>
          <w:rFonts w:ascii="GHEA Grapalat" w:hAnsi="GHEA Grapalat" w:cs="Sylfaen"/>
          <w:sz w:val="20"/>
          <w:lang w:val="ru-RU"/>
        </w:rPr>
        <w:t>Մասնակիցը</w:t>
      </w:r>
      <w:r w:rsidRPr="009E1D1C">
        <w:rPr>
          <w:rFonts w:ascii="GHEA Grapalat" w:hAnsi="GHEA Grapalat" w:cs="Sylfaen"/>
          <w:sz w:val="20"/>
          <w:lang w:val="af-ZA"/>
        </w:rPr>
        <w:t xml:space="preserve"> </w:t>
      </w:r>
      <w:r w:rsidRPr="009E1D1C">
        <w:rPr>
          <w:rFonts w:ascii="GHEA Grapalat" w:hAnsi="GHEA Grapalat" w:cs="Sylfaen"/>
          <w:sz w:val="20"/>
          <w:lang w:val="ru-RU"/>
        </w:rPr>
        <w:t>վճարում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հայտի</w:t>
      </w:r>
      <w:r w:rsidRPr="009E1D1C">
        <w:rPr>
          <w:rFonts w:ascii="GHEA Grapalat" w:hAnsi="GHEA Grapalat" w:cs="Sylfaen"/>
          <w:sz w:val="20"/>
          <w:lang w:val="af-ZA"/>
        </w:rPr>
        <w:t xml:space="preserve"> </w:t>
      </w:r>
      <w:r w:rsidRPr="009E1D1C">
        <w:rPr>
          <w:rFonts w:ascii="GHEA Grapalat" w:hAnsi="GHEA Grapalat" w:cs="Sylfaen"/>
          <w:sz w:val="20"/>
          <w:lang w:val="ru-RU"/>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նա</w:t>
      </w:r>
      <w:r w:rsidRPr="009E1D1C">
        <w:rPr>
          <w:rFonts w:ascii="GHEA Grapalat" w:hAnsi="GHEA Grapalat" w:cs="Sylfaen"/>
          <w:sz w:val="20"/>
          <w:lang w:val="af-ZA"/>
        </w:rPr>
        <w:t>`</w:t>
      </w:r>
    </w:p>
    <w:p w14:paraId="4D00209F" w14:textId="77777777" w:rsidR="008C5817" w:rsidRPr="009E1D1C" w:rsidRDefault="008C5817" w:rsidP="008C5817">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r w:rsidRPr="009E1D1C">
        <w:rPr>
          <w:rFonts w:ascii="GHEA Grapalat" w:hAnsi="GHEA Grapalat" w:cs="Sylfaen"/>
          <w:sz w:val="20"/>
          <w:lang w:val="ru-RU"/>
        </w:rPr>
        <w:t>հայտարարվել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ընտրված</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w:t>
      </w:r>
      <w:r w:rsidRPr="009E1D1C">
        <w:rPr>
          <w:rFonts w:ascii="GHEA Grapalat" w:hAnsi="GHEA Grapalat" w:cs="Sylfaen"/>
          <w:sz w:val="20"/>
          <w:lang w:val="af-ZA"/>
        </w:rPr>
        <w:t xml:space="preserve">, </w:t>
      </w:r>
      <w:r w:rsidRPr="009E1D1C">
        <w:rPr>
          <w:rFonts w:ascii="GHEA Grapalat" w:hAnsi="GHEA Grapalat" w:cs="Sylfaen"/>
          <w:sz w:val="20"/>
          <w:lang w:val="ru-RU"/>
        </w:rPr>
        <w:t>սակայն</w:t>
      </w:r>
      <w:r w:rsidRPr="009E1D1C">
        <w:rPr>
          <w:rFonts w:ascii="GHEA Grapalat" w:hAnsi="GHEA Grapalat" w:cs="Sylfaen"/>
          <w:sz w:val="20"/>
          <w:lang w:val="af-ZA"/>
        </w:rPr>
        <w:t xml:space="preserve"> </w:t>
      </w:r>
      <w:r w:rsidRPr="009E1D1C">
        <w:rPr>
          <w:rFonts w:ascii="GHEA Grapalat" w:hAnsi="GHEA Grapalat" w:cs="Sylfaen"/>
          <w:sz w:val="20"/>
          <w:lang w:val="ru-RU"/>
        </w:rPr>
        <w:t>հրաժարվում</w:t>
      </w:r>
      <w:r w:rsidRPr="009E1D1C">
        <w:rPr>
          <w:rFonts w:ascii="GHEA Grapalat" w:hAnsi="GHEA Grapalat" w:cs="Sylfaen"/>
          <w:sz w:val="20"/>
          <w:lang w:val="af-ZA"/>
        </w:rPr>
        <w:t xml:space="preserve"> </w:t>
      </w:r>
      <w:r w:rsidRPr="009E1D1C">
        <w:rPr>
          <w:rFonts w:ascii="GHEA Grapalat" w:hAnsi="GHEA Grapalat" w:cs="Sylfaen"/>
          <w:sz w:val="20"/>
          <w:lang w:val="ru-RU"/>
        </w:rPr>
        <w:t>կամ</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w:t>
      </w:r>
    </w:p>
    <w:p w14:paraId="18F04C1B" w14:textId="77777777" w:rsidR="008C5817" w:rsidRPr="009E1D1C" w:rsidRDefault="008C5817" w:rsidP="008C5817">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r w:rsidRPr="009E1D1C">
        <w:rPr>
          <w:rFonts w:ascii="GHEA Grapalat" w:hAnsi="GHEA Grapalat" w:cs="Sylfaen"/>
          <w:sz w:val="20"/>
          <w:lang w:val="ru-RU"/>
        </w:rPr>
        <w:t>խախտել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գնման</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w:t>
      </w:r>
      <w:r w:rsidRPr="009E1D1C">
        <w:rPr>
          <w:rFonts w:ascii="GHEA Grapalat" w:hAnsi="GHEA Grapalat" w:cs="Sylfaen"/>
          <w:sz w:val="20"/>
          <w:lang w:val="af-ZA"/>
        </w:rPr>
        <w:t xml:space="preserve"> </w:t>
      </w:r>
      <w:r w:rsidRPr="009E1D1C">
        <w:rPr>
          <w:rFonts w:ascii="GHEA Grapalat" w:hAnsi="GHEA Grapalat" w:cs="Sylfaen"/>
          <w:sz w:val="20"/>
          <w:lang w:val="ru-RU"/>
        </w:rPr>
        <w:t>շրջանակում</w:t>
      </w:r>
      <w:r w:rsidRPr="009E1D1C">
        <w:rPr>
          <w:rFonts w:ascii="GHEA Grapalat" w:hAnsi="GHEA Grapalat" w:cs="Sylfaen"/>
          <w:sz w:val="20"/>
          <w:lang w:val="af-ZA"/>
        </w:rPr>
        <w:t xml:space="preserve"> </w:t>
      </w:r>
      <w:r w:rsidRPr="009E1D1C">
        <w:rPr>
          <w:rFonts w:ascii="GHEA Grapalat" w:hAnsi="GHEA Grapalat" w:cs="Sylfaen"/>
          <w:sz w:val="20"/>
          <w:lang w:val="ru-RU"/>
        </w:rPr>
        <w:t>ստանձնած</w:t>
      </w:r>
      <w:r w:rsidRPr="009E1D1C">
        <w:rPr>
          <w:rFonts w:ascii="GHEA Grapalat" w:hAnsi="GHEA Grapalat" w:cs="Sylfaen"/>
          <w:sz w:val="20"/>
          <w:lang w:val="af-ZA"/>
        </w:rPr>
        <w:t xml:space="preserve"> </w:t>
      </w:r>
      <w:r w:rsidRPr="009E1D1C">
        <w:rPr>
          <w:rFonts w:ascii="GHEA Grapalat" w:hAnsi="GHEA Grapalat" w:cs="Sylfaen"/>
          <w:sz w:val="20"/>
          <w:lang w:val="ru-RU"/>
        </w:rPr>
        <w:t>պարտավորություն</w:t>
      </w:r>
      <w:r w:rsidRPr="009E1D1C">
        <w:rPr>
          <w:rFonts w:ascii="GHEA Grapalat" w:hAnsi="GHEA Grapalat" w:cs="Sylfaen"/>
          <w:sz w:val="20"/>
          <w:lang w:val="af-ZA"/>
        </w:rPr>
        <w:t xml:space="preserve">, </w:t>
      </w:r>
      <w:r w:rsidRPr="009E1D1C">
        <w:rPr>
          <w:rFonts w:ascii="GHEA Grapalat" w:hAnsi="GHEA Grapalat" w:cs="Sylfaen"/>
          <w:sz w:val="20"/>
          <w:lang w:val="ru-RU"/>
        </w:rPr>
        <w:t>որը</w:t>
      </w:r>
      <w:r w:rsidRPr="009E1D1C">
        <w:rPr>
          <w:rFonts w:ascii="GHEA Grapalat" w:hAnsi="GHEA Grapalat" w:cs="Sylfaen"/>
          <w:sz w:val="20"/>
          <w:lang w:val="af-ZA"/>
        </w:rPr>
        <w:t xml:space="preserve"> </w:t>
      </w:r>
      <w:r w:rsidRPr="009E1D1C">
        <w:rPr>
          <w:rFonts w:ascii="GHEA Grapalat" w:hAnsi="GHEA Grapalat" w:cs="Sylfaen"/>
          <w:sz w:val="20"/>
          <w:lang w:val="ru-RU"/>
        </w:rPr>
        <w:t>հանգեցրել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rPr>
        <w:t>Մ</w:t>
      </w:r>
      <w:r w:rsidRPr="009E1D1C">
        <w:rPr>
          <w:rFonts w:ascii="GHEA Grapalat" w:hAnsi="GHEA Grapalat" w:cs="Sylfaen"/>
          <w:sz w:val="20"/>
          <w:lang w:val="ru-RU"/>
        </w:rPr>
        <w:t>ասնակցի</w:t>
      </w:r>
      <w:r w:rsidRPr="009E1D1C">
        <w:rPr>
          <w:rFonts w:ascii="GHEA Grapalat" w:hAnsi="GHEA Grapalat" w:cs="Sylfaen"/>
          <w:sz w:val="20"/>
          <w:lang w:val="af-ZA"/>
        </w:rPr>
        <w:t xml:space="preserve"> </w:t>
      </w:r>
      <w:r w:rsidRPr="009E1D1C">
        <w:rPr>
          <w:rFonts w:ascii="GHEA Grapalat" w:hAnsi="GHEA Grapalat" w:cs="Sylfaen"/>
          <w:sz w:val="20"/>
          <w:lang w:val="ru-RU"/>
        </w:rPr>
        <w:t>հետագա</w:t>
      </w:r>
      <w:r w:rsidRPr="009E1D1C">
        <w:rPr>
          <w:rFonts w:ascii="GHEA Grapalat" w:hAnsi="GHEA Grapalat" w:cs="Sylfaen"/>
          <w:sz w:val="20"/>
          <w:lang w:val="af-ZA"/>
        </w:rPr>
        <w:t xml:space="preserve"> </w:t>
      </w:r>
      <w:r w:rsidRPr="009E1D1C">
        <w:rPr>
          <w:rFonts w:ascii="GHEA Grapalat" w:hAnsi="GHEA Grapalat" w:cs="Sylfaen"/>
          <w:sz w:val="20"/>
          <w:lang w:val="ru-RU"/>
        </w:rPr>
        <w:t>մասնակցության</w:t>
      </w:r>
      <w:r w:rsidRPr="009E1D1C">
        <w:rPr>
          <w:rFonts w:ascii="GHEA Grapalat" w:hAnsi="GHEA Grapalat" w:cs="Sylfaen"/>
          <w:sz w:val="20"/>
          <w:lang w:val="af-ZA"/>
        </w:rPr>
        <w:t xml:space="preserve"> </w:t>
      </w:r>
      <w:r w:rsidRPr="009E1D1C">
        <w:rPr>
          <w:rFonts w:ascii="GHEA Grapalat" w:hAnsi="GHEA Grapalat" w:cs="Sylfaen"/>
          <w:sz w:val="20"/>
          <w:lang w:val="ru-RU"/>
        </w:rPr>
        <w:t>դադարեցմանը</w:t>
      </w:r>
      <w:r w:rsidRPr="009E1D1C">
        <w:rPr>
          <w:rFonts w:ascii="GHEA Grapalat" w:hAnsi="GHEA Grapalat" w:cs="Sylfaen"/>
          <w:sz w:val="20"/>
          <w:lang w:val="af-ZA"/>
        </w:rPr>
        <w:t>.</w:t>
      </w:r>
    </w:p>
    <w:p w14:paraId="55A46134" w14:textId="77777777" w:rsidR="008C5817" w:rsidRPr="00ED004F" w:rsidRDefault="008C5817" w:rsidP="008C5817">
      <w:pPr>
        <w:ind w:firstLine="567"/>
        <w:jc w:val="both"/>
        <w:rPr>
          <w:rFonts w:ascii="GHEA Grapalat" w:hAnsi="GHEA Grapalat"/>
          <w:sz w:val="20"/>
          <w:szCs w:val="20"/>
          <w:lang w:val="hy-AM"/>
        </w:rPr>
      </w:pPr>
      <w:r w:rsidRPr="009E1D1C">
        <w:rPr>
          <w:rFonts w:ascii="GHEA Grapalat" w:hAnsi="GHEA Grapalat"/>
          <w:sz w:val="20"/>
          <w:lang w:val="af-ZA"/>
        </w:rPr>
        <w:t xml:space="preserve">7.4 </w:t>
      </w:r>
      <w:r w:rsidRPr="009E1D1C">
        <w:rPr>
          <w:rFonts w:ascii="GHEA Grapalat" w:hAnsi="GHEA Grapalat" w:cs="Sylfaen"/>
          <w:sz w:val="20"/>
          <w:lang w:val="ru-RU"/>
        </w:rPr>
        <w:t>Հայտի</w:t>
      </w:r>
      <w:r w:rsidRPr="009E1D1C">
        <w:rPr>
          <w:rFonts w:ascii="GHEA Grapalat" w:hAnsi="GHEA Grapalat" w:cs="Sylfaen"/>
          <w:sz w:val="20"/>
          <w:lang w:val="af-ZA"/>
        </w:rPr>
        <w:t xml:space="preserve"> </w:t>
      </w:r>
      <w:r w:rsidRPr="009E1D1C">
        <w:rPr>
          <w:rFonts w:ascii="GHEA Grapalat" w:hAnsi="GHEA Grapalat" w:cs="Sylfaen"/>
          <w:sz w:val="20"/>
          <w:lang w:val="ru-RU"/>
        </w:rPr>
        <w:t>ապահով</w:t>
      </w:r>
      <w:proofErr w:type="spellStart"/>
      <w:r w:rsidRPr="009E1D1C">
        <w:rPr>
          <w:rFonts w:ascii="GHEA Grapalat" w:hAnsi="GHEA Grapalat" w:cs="Sylfaen"/>
          <w:sz w:val="20"/>
        </w:rPr>
        <w:t>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պետք</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վավեր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լինի</w:t>
      </w:r>
      <w:proofErr w:type="spellEnd"/>
      <w:r w:rsidRPr="009E1D1C">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sidRPr="009E1D1C">
        <w:rPr>
          <w:rFonts w:ascii="GHEA Grapalat" w:hAnsi="GHEA Grapalat" w:cs="Sylfaen"/>
          <w:sz w:val="20"/>
        </w:rPr>
        <w:t>օրվանից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հաշված</w:t>
      </w:r>
      <w:proofErr w:type="spellEnd"/>
      <w:r w:rsidRPr="009E1D1C">
        <w:rPr>
          <w:rFonts w:ascii="GHEA Grapalat" w:hAnsi="GHEA Grapalat" w:cs="Sylfaen"/>
          <w:sz w:val="20"/>
          <w:lang w:val="af-ZA"/>
        </w:rPr>
        <w:t xml:space="preserve"> </w:t>
      </w:r>
      <w:r w:rsidRPr="00632ABF">
        <w:rPr>
          <w:rFonts w:ascii="GHEA Grapalat" w:hAnsi="GHEA Grapalat" w:cs="Sylfaen"/>
          <w:b/>
          <w:bCs/>
          <w:sz w:val="20"/>
          <w:lang w:val="af-ZA"/>
        </w:rPr>
        <w:t>120</w:t>
      </w:r>
      <w:r w:rsidRPr="00632ABF">
        <w:rPr>
          <w:rFonts w:ascii="GHEA Grapalat" w:hAnsi="GHEA Grapalat" w:cs="Sylfaen"/>
          <w:b/>
          <w:bCs/>
          <w:sz w:val="20"/>
          <w:lang w:val="hy-AM"/>
        </w:rPr>
        <w:t xml:space="preserve"> </w:t>
      </w:r>
      <w:r w:rsidRPr="00632ABF">
        <w:rPr>
          <w:rFonts w:ascii="GHEA Grapalat" w:hAnsi="GHEA Grapalat" w:cs="Sylfaen"/>
          <w:b/>
          <w:bCs/>
          <w:sz w:val="20"/>
          <w:lang w:val="af-ZA"/>
        </w:rPr>
        <w:t>(մեկ հարյուր քսան)</w:t>
      </w:r>
      <w:r w:rsidRPr="009E1D1C">
        <w:rPr>
          <w:rFonts w:ascii="GHEA Grapalat" w:hAnsi="GHEA Grapalat" w:cs="Sylfaen"/>
          <w:sz w:val="20"/>
          <w:lang w:val="af-ZA"/>
        </w:rPr>
        <w:t xml:space="preserve"> </w:t>
      </w:r>
      <w:proofErr w:type="spellStart"/>
      <w:r w:rsidRPr="009E1D1C">
        <w:rPr>
          <w:rFonts w:ascii="GHEA Grapalat" w:hAnsi="GHEA Grapalat" w:cs="Sylfaen"/>
          <w:sz w:val="20"/>
        </w:rPr>
        <w:t>աշխատանքային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օր</w:t>
      </w:r>
      <w:proofErr w:type="spellEnd"/>
      <w:r w:rsidRPr="009E1D1C">
        <w:rPr>
          <w:rFonts w:ascii="GHEA Grapalat" w:hAnsi="GHEA Grapalat"/>
          <w:sz w:val="20"/>
          <w:szCs w:val="20"/>
          <w:lang w:val="af-ZA"/>
        </w:rPr>
        <w:t xml:space="preserve">: </w:t>
      </w:r>
      <w:r>
        <w:rPr>
          <w:rStyle w:val="FootnoteReference"/>
          <w:rFonts w:ascii="GHEA Grapalat" w:hAnsi="GHEA Grapalat"/>
          <w:sz w:val="20"/>
          <w:szCs w:val="20"/>
          <w:lang w:val="af-ZA"/>
        </w:rPr>
        <w:footnoteReference w:id="8"/>
      </w:r>
    </w:p>
    <w:p w14:paraId="1E31E6FA" w14:textId="77777777" w:rsidR="008C5817" w:rsidRPr="009E1D1C" w:rsidRDefault="008C5817" w:rsidP="008C5817">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Pr="009E1D1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9E1D1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9E1D1C">
        <w:rPr>
          <w:rFonts w:ascii="GHEA Grapalat" w:hAnsi="GHEA Grapalat" w:cs="Sylfaen"/>
          <w:sz w:val="20"/>
          <w:lang w:val="af-ZA"/>
        </w:rPr>
        <w:t xml:space="preserve"> աշխատանքային օրվա ընթացքում: Եթե ապահովման վճարման պահանջը </w:t>
      </w:r>
      <w:r w:rsidRPr="0008536B">
        <w:rPr>
          <w:rFonts w:ascii="GHEA Grapalat" w:hAnsi="GHEA Grapalat" w:cs="Sylfaen"/>
          <w:sz w:val="20"/>
          <w:lang w:val="af-ZA"/>
        </w:rPr>
        <w:t>բանկի</w:t>
      </w:r>
      <w:r w:rsidRPr="0008536B">
        <w:rPr>
          <w:rFonts w:ascii="GHEA Grapalat" w:hAnsi="GHEA Grapalat" w:cs="Sylfaen"/>
          <w:sz w:val="20"/>
          <w:lang w:val="hy-AM"/>
        </w:rPr>
        <w:t xml:space="preserve"> կամ ՀՀ ֆինանսների նախարարության</w:t>
      </w:r>
      <w:r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08536B">
        <w:rPr>
          <w:rFonts w:ascii="GHEA Grapalat" w:hAnsi="GHEA Grapalat" w:cs="Sylfaen"/>
          <w:sz w:val="20"/>
          <w:lang w:val="hy-AM"/>
        </w:rPr>
        <w:t>գրավոր</w:t>
      </w:r>
      <w:r w:rsidRPr="0008536B">
        <w:rPr>
          <w:rFonts w:ascii="GHEA Grapalat" w:hAnsi="GHEA Grapalat" w:cs="Sylfaen"/>
          <w:sz w:val="20"/>
          <w:lang w:val="af-ZA"/>
        </w:rPr>
        <w:t xml:space="preserve"> ներկայացնում</w:t>
      </w:r>
      <w:r w:rsidRPr="009E1D1C">
        <w:rPr>
          <w:rFonts w:ascii="GHEA Grapalat" w:hAnsi="GHEA Grapalat" w:cs="Sylfaen"/>
          <w:sz w:val="20"/>
          <w:lang w:val="af-ZA"/>
        </w:rPr>
        <w:t xml:space="preserve"> է մերժումը ստանալուն հաջորդող երկու աշխատանքային օրվա ընթացքում: </w:t>
      </w:r>
    </w:p>
    <w:p w14:paraId="7B76CB8D" w14:textId="77777777" w:rsidR="008C5817" w:rsidRPr="006F76DB" w:rsidRDefault="008C5817" w:rsidP="008C5817">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176BCC0C" w14:textId="77777777" w:rsidR="008C5817" w:rsidRPr="00F566BF" w:rsidRDefault="008C5817" w:rsidP="008C5817">
      <w:pPr>
        <w:ind w:firstLine="567"/>
        <w:jc w:val="both"/>
        <w:rPr>
          <w:rFonts w:ascii="GHEA Grapalat" w:hAnsi="GHEA Grapalat" w:cs="Sylfaen"/>
          <w:sz w:val="20"/>
          <w:szCs w:val="20"/>
          <w:lang w:val="af-ZA"/>
        </w:rPr>
      </w:pPr>
    </w:p>
    <w:p w14:paraId="3ABF3C93" w14:textId="77777777" w:rsidR="00FA0E41" w:rsidRPr="00F566BF" w:rsidRDefault="00FA0E41" w:rsidP="00EF3662">
      <w:pPr>
        <w:ind w:firstLine="567"/>
        <w:jc w:val="center"/>
        <w:rPr>
          <w:rFonts w:ascii="GHEA Grapalat" w:hAnsi="GHEA Grapalat"/>
          <w:b/>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0A42C60D" w14:textId="46157C52" w:rsidR="00B817FA" w:rsidRPr="00F566BF" w:rsidRDefault="00FD2748" w:rsidP="00B817FA">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25098F">
        <w:rPr>
          <w:rFonts w:ascii="GHEA Grapalat" w:hAnsi="GHEA Grapalat" w:cs="Sylfaen"/>
          <w:szCs w:val="24"/>
          <w:lang w:val="ru-RU"/>
        </w:rPr>
        <w:t>հաշված</w:t>
      </w:r>
      <w:r w:rsidR="004C3803" w:rsidRPr="0025098F">
        <w:rPr>
          <w:rFonts w:ascii="GHEA Grapalat" w:hAnsi="GHEA Grapalat" w:cs="Sylfaen"/>
          <w:szCs w:val="24"/>
        </w:rPr>
        <w:t xml:space="preserve"> </w:t>
      </w:r>
      <w:r w:rsidR="0025098F" w:rsidRPr="0025098F">
        <w:rPr>
          <w:rFonts w:ascii="GHEA Grapalat" w:hAnsi="GHEA Grapalat"/>
          <w:b/>
        </w:rPr>
        <w:t xml:space="preserve">2026 </w:t>
      </w:r>
      <w:r w:rsidR="0025098F" w:rsidRPr="00F8365A">
        <w:rPr>
          <w:rFonts w:ascii="GHEA Grapalat" w:hAnsi="GHEA Grapalat"/>
          <w:b/>
        </w:rPr>
        <w:t>թվականի դեկտեմբերի 15</w:t>
      </w:r>
      <w:r w:rsidR="00B817FA" w:rsidRPr="00F8365A">
        <w:rPr>
          <w:rFonts w:ascii="GHEA Grapalat" w:hAnsi="GHEA Grapalat"/>
          <w:b/>
          <w:lang w:val="hy-AM"/>
        </w:rPr>
        <w:t>-ին</w:t>
      </w:r>
      <w:r w:rsidR="00B817FA" w:rsidRPr="00CF5094">
        <w:rPr>
          <w:rFonts w:ascii="GHEA Grapalat" w:hAnsi="GHEA Grapalat"/>
          <w:b/>
          <w:lang w:val="hy-AM"/>
        </w:rPr>
        <w:t xml:space="preserve">, ժամը </w:t>
      </w:r>
      <w:r w:rsidR="00335360">
        <w:rPr>
          <w:rFonts w:ascii="GHEA Grapalat" w:hAnsi="GHEA Grapalat"/>
          <w:b/>
          <w:lang w:val="hy-AM"/>
        </w:rPr>
        <w:t>11:00</w:t>
      </w:r>
      <w:r w:rsidR="00B817FA" w:rsidRPr="00CF5094">
        <w:rPr>
          <w:rFonts w:ascii="GHEA Grapalat" w:hAnsi="GHEA Grapalat" w:cs="Sylfaen"/>
          <w:szCs w:val="24"/>
        </w:rPr>
        <w:t>-</w:t>
      </w:r>
      <w:r w:rsidR="00B817FA" w:rsidRPr="005E1F72">
        <w:rPr>
          <w:rFonts w:ascii="GHEA Grapalat" w:hAnsi="GHEA Grapalat" w:cs="Sylfaen"/>
          <w:szCs w:val="24"/>
          <w:lang w:val="en-US"/>
        </w:rPr>
        <w:t>ի</w:t>
      </w:r>
      <w:r w:rsidR="00B817FA" w:rsidRPr="005E1F72">
        <w:rPr>
          <w:rFonts w:ascii="GHEA Grapalat" w:hAnsi="GHEA Grapalat" w:cs="Sylfaen"/>
          <w:szCs w:val="24"/>
          <w:lang w:val="ru-RU"/>
        </w:rPr>
        <w:t>ն։</w:t>
      </w:r>
    </w:p>
    <w:p w14:paraId="04E2C625" w14:textId="77777777" w:rsidR="00BC282F" w:rsidRPr="00F566BF" w:rsidRDefault="00BC282F" w:rsidP="00BC282F">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CD5A94">
        <w:rPr>
          <w:rFonts w:ascii="GHEA Grapalat" w:hAnsi="GHEA Grapalat"/>
          <w:b/>
          <w:sz w:val="20"/>
          <w:szCs w:val="20"/>
          <w:lang w:val="af-ZA"/>
        </w:rPr>
        <w:t>տոկոսային արտահայտությամբ, հիմք ընդունելով տառերով գրվածը</w:t>
      </w:r>
      <w:r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61B0066B"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7EE16B7B" w14:textId="61C91CC0" w:rsidR="00BC282F" w:rsidRPr="00F566BF" w:rsidRDefault="00BC282F" w:rsidP="00BC282F">
      <w:pPr>
        <w:ind w:firstLine="567"/>
        <w:jc w:val="both"/>
        <w:rPr>
          <w:rFonts w:ascii="GHEA Grapalat" w:hAnsi="GHEA Grapalat" w:cs="Sylfaen"/>
          <w:sz w:val="20"/>
          <w:lang w:val="af-ZA"/>
        </w:rPr>
      </w:pPr>
      <w:proofErr w:type="spellStart"/>
      <w:r w:rsidRPr="00F566BF">
        <w:rPr>
          <w:rFonts w:ascii="GHEA Grapalat" w:hAnsi="GHEA Grapalat" w:cs="Sylfaen"/>
          <w:sz w:val="20"/>
        </w:rPr>
        <w:lastRenderedPageBreak/>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845323">
        <w:rPr>
          <w:rFonts w:ascii="GHEA Grapalat" w:hAnsi="GHEA Grapalat" w:cs="GHEA Grapalat"/>
          <w:b/>
          <w:bCs/>
          <w:color w:val="000000"/>
          <w:sz w:val="20"/>
          <w:szCs w:val="20"/>
          <w:lang w:val="af-ZA"/>
        </w:rPr>
        <w:t>գնային առաջարկները տոկոսային արտահայտությամբ</w:t>
      </w:r>
      <w:r w:rsidR="00EE45C0">
        <w:rPr>
          <w:rFonts w:ascii="GHEA Grapalat" w:hAnsi="GHEA Grapalat" w:cs="GHEA Grapalat"/>
          <w:b/>
          <w:bCs/>
          <w:color w:val="000000"/>
          <w:sz w:val="20"/>
          <w:szCs w:val="20"/>
          <w:lang w:val="af-ZA"/>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313E8FB2" w14:textId="77777777" w:rsidR="00BC282F" w:rsidRPr="00F566BF" w:rsidRDefault="00BC282F" w:rsidP="00BC282F">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3B59E7">
        <w:rPr>
          <w:rFonts w:ascii="GHEA Grapalat" w:hAnsi="GHEA Grapalat" w:cs="Sylfaen"/>
          <w:b/>
          <w:bCs/>
          <w:lang w:val="ru-RU"/>
        </w:rPr>
        <w:t>նվազագույն</w:t>
      </w:r>
      <w:r w:rsidRPr="003B59E7">
        <w:rPr>
          <w:rFonts w:ascii="GHEA Grapalat" w:hAnsi="GHEA Grapalat" w:cs="Sylfaen"/>
          <w:b/>
          <w:bCs/>
          <w:lang w:val="hy-AM"/>
        </w:rPr>
        <w:t xml:space="preserve"> գնային առաջարկ՝</w:t>
      </w:r>
      <w:r w:rsidRPr="003B59E7">
        <w:rPr>
          <w:rFonts w:ascii="GHEA Grapalat" w:hAnsi="GHEA Grapalat" w:cs="GHEA Grapalat"/>
          <w:b/>
          <w:bCs/>
          <w:color w:val="000000"/>
        </w:rPr>
        <w:t xml:space="preserve"> տոկոսային արտահայտությամբ</w:t>
      </w:r>
      <w:r w:rsidRPr="00845323">
        <w:rPr>
          <w:rFonts w:ascii="GHEA Grapalat" w:hAnsi="GHEA Grapalat" w:cs="Sylfaen"/>
        </w:rPr>
        <w:t xml:space="preserve"> </w:t>
      </w:r>
      <w:r w:rsidRPr="00845323">
        <w:rPr>
          <w:rFonts w:ascii="GHEA Grapalat" w:hAnsi="GHEA Grapalat" w:cs="Sylfaen"/>
          <w:lang w:val="ru-RU"/>
        </w:rPr>
        <w:t>առաջարկ</w:t>
      </w:r>
      <w:r w:rsidRPr="00845323">
        <w:rPr>
          <w:rFonts w:ascii="GHEA Grapalat" w:hAnsi="GHEA Grapalat" w:cs="Sylfaen"/>
        </w:rPr>
        <w:t xml:space="preserve"> </w:t>
      </w:r>
      <w:r w:rsidRPr="00845323">
        <w:rPr>
          <w:rFonts w:ascii="GHEA Grapalat" w:hAnsi="GHEA Grapalat" w:cs="Sylfaen"/>
          <w:lang w:val="ru-RU"/>
        </w:rPr>
        <w:t>ներկայացրած</w:t>
      </w:r>
      <w:r w:rsidRPr="00845323">
        <w:rPr>
          <w:rFonts w:ascii="GHEA Grapalat" w:hAnsi="GHEA Grapalat" w:cs="Sylfaen"/>
        </w:rPr>
        <w:t xml:space="preserve"> </w:t>
      </w:r>
      <w:r w:rsidRPr="00845323">
        <w:rPr>
          <w:rFonts w:ascii="GHEA Grapalat" w:hAnsi="GHEA Grapalat" w:cs="Sylfaen"/>
          <w:lang w:val="en-US"/>
        </w:rPr>
        <w:t>մ</w:t>
      </w:r>
      <w:r w:rsidRPr="00845323">
        <w:rPr>
          <w:rFonts w:ascii="GHEA Grapalat" w:hAnsi="GHEA Grapalat" w:cs="Sylfaen"/>
          <w:lang w:val="ru-RU"/>
        </w:rPr>
        <w:t>ասնակցին</w:t>
      </w:r>
      <w:r w:rsidRPr="00845323">
        <w:rPr>
          <w:rFonts w:ascii="GHEA Grapalat" w:hAnsi="GHEA Grapalat" w:cs="Sylfaen"/>
        </w:rPr>
        <w:t xml:space="preserve"> </w:t>
      </w:r>
      <w:r w:rsidRPr="00845323">
        <w:rPr>
          <w:rFonts w:ascii="GHEA Grapalat" w:hAnsi="GHEA Grapalat" w:cs="Sylfaen"/>
          <w:lang w:val="ru-RU"/>
        </w:rPr>
        <w:t>նախապատվություն</w:t>
      </w:r>
      <w:r w:rsidRPr="00845323">
        <w:rPr>
          <w:rFonts w:ascii="GHEA Grapalat" w:hAnsi="GHEA Grapalat" w:cs="Sylfaen"/>
        </w:rPr>
        <w:t xml:space="preserve"> </w:t>
      </w:r>
      <w:r w:rsidRPr="00845323">
        <w:rPr>
          <w:rFonts w:ascii="GHEA Grapalat" w:hAnsi="GHEA Grapalat" w:cs="Sylfaen"/>
          <w:lang w:val="ru-RU"/>
        </w:rPr>
        <w:t>տալու</w:t>
      </w:r>
      <w:r w:rsidRPr="00845323">
        <w:rPr>
          <w:rFonts w:ascii="GHEA Grapalat" w:hAnsi="GHEA Grapalat" w:cs="Sylfaen"/>
        </w:rPr>
        <w:t xml:space="preserve"> </w:t>
      </w:r>
      <w:r w:rsidRPr="00845323">
        <w:rPr>
          <w:rFonts w:ascii="GHEA Grapalat" w:hAnsi="GHEA Grapalat" w:cs="Sylfaen"/>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Pr>
          <w:rFonts w:ascii="GHEA Grapalat" w:hAnsi="GHEA Grapalat" w:cs="Sylfaen"/>
          <w:lang w:val="hy-AM"/>
        </w:rPr>
        <w:t xml:space="preserve"> </w:t>
      </w:r>
      <w:r w:rsidRPr="00845323">
        <w:rPr>
          <w:rFonts w:ascii="GHEA Grapalat" w:hAnsi="GHEA Grapalat" w:cs="GHEA Grapalat"/>
          <w:b/>
          <w:bCs/>
          <w:color w:val="000000"/>
        </w:rPr>
        <w:t>տոկոսային արտահայտությամբ</w:t>
      </w:r>
      <w:r w:rsidRPr="00845323">
        <w:rPr>
          <w:rFonts w:ascii="GHEA Grapalat" w:hAnsi="GHEA Grapalat" w:cs="Sylfaen"/>
          <w:lang w:val="hy-AM"/>
        </w:rPr>
        <w:t>:</w:t>
      </w:r>
    </w:p>
    <w:p w14:paraId="086B2345" w14:textId="77777777" w:rsidR="00BC282F" w:rsidRPr="00F566BF" w:rsidRDefault="00BC282F" w:rsidP="00BC282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Pr="004B52EC">
        <w:rPr>
          <w:rFonts w:ascii="GHEA Grapalat" w:hAnsi="GHEA Grapalat" w:cs="Sylfaen"/>
          <w:b/>
          <w:i w:val="0"/>
          <w:lang w:val="hy-AM"/>
        </w:rPr>
        <w:t>ՀՀ Կենտրոնական բանկի կողմից</w:t>
      </w:r>
      <w:r>
        <w:rPr>
          <w:rFonts w:ascii="GHEA Grapalat" w:hAnsi="GHEA Grapalat" w:cs="Sylfaen"/>
          <w:b/>
          <w:i w:val="0"/>
          <w:lang w:val="hy-AM"/>
        </w:rPr>
        <w:t xml:space="preserve"> հայտերի բացման օրվա դրությամբ</w:t>
      </w:r>
      <w:r w:rsidRPr="004B52EC">
        <w:rPr>
          <w:rFonts w:ascii="GHEA Grapalat" w:hAnsi="GHEA Grapalat" w:cs="Sylfaen"/>
          <w:b/>
          <w:i w:val="0"/>
          <w:lang w:val="hy-AM"/>
        </w:rPr>
        <w:t xml:space="preserve"> սահմանված</w:t>
      </w:r>
      <w:r>
        <w:rPr>
          <w:rStyle w:val="FootnoteReference"/>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9"/>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2E71D29" w14:textId="505791FC" w:rsidR="009B6D58" w:rsidRPr="00F566BF" w:rsidRDefault="00FD2748" w:rsidP="008A18AE">
      <w:pPr>
        <w:pStyle w:val="norm"/>
        <w:spacing w:line="240" w:lineRule="auto"/>
        <w:ind w:firstLine="540"/>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w:t>
      </w:r>
      <w:r w:rsidR="007B6811" w:rsidRPr="00F566BF">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71AD1ECB" w14:textId="77777777" w:rsidR="000F3A27" w:rsidRPr="00F566BF" w:rsidRDefault="000F3A27" w:rsidP="000F3A27">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8"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9"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9"/>
      <w:r w:rsidRPr="00F566BF">
        <w:rPr>
          <w:rFonts w:ascii="GHEA Grapalat" w:hAnsi="GHEA Grapalat" w:cs="Sylfaen"/>
          <w:sz w:val="20"/>
          <w:szCs w:val="24"/>
          <w:lang w:val="hy-AM" w:eastAsia="en-US"/>
        </w:rPr>
        <w:t>,</w:t>
      </w:r>
      <w:bookmarkEnd w:id="8"/>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19833AB9" w14:textId="77777777" w:rsidR="000F3A27" w:rsidRDefault="000F3A27" w:rsidP="000F3A27">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E8E90A9" w14:textId="115F0E7B" w:rsidR="009F1793" w:rsidRDefault="00FB606B" w:rsidP="009F1793">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   </w:t>
      </w:r>
      <w:r w:rsidR="000F3A27">
        <w:rPr>
          <w:rFonts w:ascii="GHEA Grapalat" w:hAnsi="GHEA Grapalat"/>
          <w:sz w:val="20"/>
          <w:szCs w:val="20"/>
          <w:lang w:val="es-ES"/>
        </w:rPr>
        <w:t xml:space="preserve">8.9.1 </w:t>
      </w:r>
      <w:proofErr w:type="spellStart"/>
      <w:r w:rsidR="000F3A27" w:rsidRPr="00427247">
        <w:rPr>
          <w:rFonts w:ascii="GHEA Grapalat" w:hAnsi="GHEA Grapalat"/>
          <w:sz w:val="20"/>
          <w:szCs w:val="20"/>
          <w:lang w:val="es-ES"/>
        </w:rPr>
        <w:t>Այն</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դեպքում</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երբ</w:t>
      </w:r>
      <w:proofErr w:type="spellEnd"/>
      <w:r w:rsidR="000F3A27" w:rsidRPr="00427247">
        <w:rPr>
          <w:rFonts w:ascii="GHEA Grapalat" w:hAnsi="GHEA Grapalat"/>
          <w:sz w:val="20"/>
          <w:szCs w:val="20"/>
          <w:lang w:val="es-ES"/>
        </w:rPr>
        <w:t xml:space="preserve"> </w:t>
      </w:r>
      <w:proofErr w:type="spellStart"/>
      <w:r w:rsidR="000F3A27">
        <w:rPr>
          <w:rFonts w:ascii="GHEA Grapalat" w:hAnsi="GHEA Grapalat"/>
          <w:sz w:val="20"/>
          <w:szCs w:val="20"/>
          <w:lang w:val="es-ES"/>
        </w:rPr>
        <w:t>մինչև</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պայմանագիրը</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պատվիրատուի</w:t>
      </w:r>
      <w:proofErr w:type="spellEnd"/>
      <w:r w:rsidR="000F3A27">
        <w:rPr>
          <w:rFonts w:ascii="GHEA Grapalat" w:hAnsi="GHEA Grapalat"/>
          <w:sz w:val="20"/>
          <w:szCs w:val="20"/>
          <w:lang w:val="es-ES"/>
        </w:rPr>
        <w:t xml:space="preserve"> </w:t>
      </w:r>
      <w:proofErr w:type="spellStart"/>
      <w:proofErr w:type="gramStart"/>
      <w:r w:rsidR="000F3A27">
        <w:rPr>
          <w:rFonts w:ascii="GHEA Grapalat" w:hAnsi="GHEA Grapalat"/>
          <w:sz w:val="20"/>
          <w:szCs w:val="20"/>
          <w:lang w:val="es-ES"/>
        </w:rPr>
        <w:t>կողմից</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կնքվելը</w:t>
      </w:r>
      <w:proofErr w:type="spellEnd"/>
      <w:proofErr w:type="gramEnd"/>
      <w:r w:rsidR="000F3A2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պարզվում</w:t>
      </w:r>
      <w:proofErr w:type="spellEnd"/>
      <w:r w:rsidR="000F3A27" w:rsidRPr="00427247">
        <w:rPr>
          <w:rFonts w:ascii="GHEA Grapalat" w:hAnsi="GHEA Grapalat"/>
          <w:sz w:val="20"/>
          <w:szCs w:val="20"/>
          <w:lang w:val="es-ES"/>
        </w:rPr>
        <w:t xml:space="preserve"> է, </w:t>
      </w:r>
      <w:proofErr w:type="spellStart"/>
      <w:r w:rsidR="000F3A27" w:rsidRPr="00427247">
        <w:rPr>
          <w:rFonts w:ascii="GHEA Grapalat" w:hAnsi="GHEA Grapalat"/>
          <w:sz w:val="20"/>
          <w:szCs w:val="20"/>
          <w:lang w:val="es-ES"/>
        </w:rPr>
        <w:t>որ</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մասնակիցը</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ներառված</w:t>
      </w:r>
      <w:proofErr w:type="spellEnd"/>
      <w:r w:rsidR="000F3A27" w:rsidRPr="00427247">
        <w:rPr>
          <w:rFonts w:ascii="GHEA Grapalat" w:hAnsi="GHEA Grapalat"/>
          <w:sz w:val="20"/>
          <w:szCs w:val="20"/>
          <w:lang w:val="es-ES"/>
        </w:rPr>
        <w:t xml:space="preserve"> է ՀՀ </w:t>
      </w:r>
      <w:proofErr w:type="spellStart"/>
      <w:r w:rsidR="000F3A27" w:rsidRPr="00427247">
        <w:rPr>
          <w:rFonts w:ascii="GHEA Grapalat" w:hAnsi="GHEA Grapalat"/>
          <w:sz w:val="20"/>
          <w:szCs w:val="20"/>
          <w:lang w:val="es-ES"/>
        </w:rPr>
        <w:t>կառավարության</w:t>
      </w:r>
      <w:proofErr w:type="spellEnd"/>
      <w:r w:rsidR="000F3A27" w:rsidRPr="00BB094C">
        <w:rPr>
          <w:rFonts w:ascii="GHEA Grapalat" w:hAnsi="GHEA Grapalat"/>
          <w:sz w:val="20"/>
          <w:szCs w:val="20"/>
          <w:lang w:val="es-ES"/>
        </w:rPr>
        <w:t xml:space="preserve"> 20.06.2025</w:t>
      </w:r>
      <w:r w:rsidR="000F3A27" w:rsidRPr="00427247">
        <w:rPr>
          <w:rFonts w:ascii="GHEA Grapalat" w:hAnsi="GHEA Grapalat"/>
          <w:sz w:val="20"/>
          <w:szCs w:val="20"/>
          <w:lang w:val="es-ES"/>
        </w:rPr>
        <w:t>թ</w:t>
      </w:r>
      <w:r w:rsidR="000F3A27" w:rsidRPr="00BB094C">
        <w:rPr>
          <w:rFonts w:ascii="GHEA Grapalat" w:hAnsi="GHEA Grapalat"/>
          <w:sz w:val="20"/>
          <w:szCs w:val="20"/>
          <w:lang w:val="es-ES"/>
        </w:rPr>
        <w:t>. N 817-</w:t>
      </w:r>
      <w:r w:rsidR="000F3A27" w:rsidRPr="00427247">
        <w:rPr>
          <w:rFonts w:ascii="GHEA Grapalat" w:hAnsi="GHEA Grapalat"/>
          <w:sz w:val="20"/>
          <w:szCs w:val="20"/>
          <w:lang w:val="es-ES"/>
        </w:rPr>
        <w:t>Ա</w:t>
      </w:r>
      <w:r w:rsidR="000F3A27" w:rsidRPr="00BB094C">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որոշման</w:t>
      </w:r>
      <w:proofErr w:type="spellEnd"/>
      <w:r w:rsidR="000F3A27" w:rsidRPr="00BB094C">
        <w:rPr>
          <w:rFonts w:ascii="GHEA Grapalat" w:hAnsi="GHEA Grapalat"/>
          <w:sz w:val="20"/>
          <w:szCs w:val="20"/>
          <w:lang w:val="es-ES"/>
        </w:rPr>
        <w:t xml:space="preserve"> </w:t>
      </w:r>
      <w:r w:rsidR="000F3A27" w:rsidRPr="009D5A79">
        <w:rPr>
          <w:rFonts w:ascii="GHEA Grapalat" w:hAnsi="GHEA Grapalat"/>
          <w:sz w:val="20"/>
          <w:szCs w:val="20"/>
          <w:lang w:val="es-ES"/>
        </w:rPr>
        <w:t xml:space="preserve">2-րդ </w:t>
      </w:r>
      <w:proofErr w:type="spellStart"/>
      <w:r w:rsidR="000F3A27" w:rsidRPr="009D5A79">
        <w:rPr>
          <w:rFonts w:ascii="GHEA Grapalat" w:hAnsi="GHEA Grapalat"/>
          <w:sz w:val="20"/>
          <w:szCs w:val="20"/>
          <w:lang w:val="es-ES"/>
        </w:rPr>
        <w:t>կետի</w:t>
      </w:r>
      <w:proofErr w:type="spellEnd"/>
      <w:r w:rsidR="000F3A27" w:rsidRPr="009D5A79">
        <w:rPr>
          <w:rFonts w:ascii="GHEA Grapalat" w:hAnsi="GHEA Grapalat"/>
          <w:sz w:val="20"/>
          <w:szCs w:val="20"/>
          <w:lang w:val="es-ES"/>
        </w:rPr>
        <w:t xml:space="preserve"> 2-րդ </w:t>
      </w:r>
      <w:proofErr w:type="spellStart"/>
      <w:r w:rsidR="000F3A27" w:rsidRPr="009D5A79">
        <w:rPr>
          <w:rFonts w:ascii="GHEA Grapalat" w:hAnsi="GHEA Grapalat"/>
          <w:sz w:val="20"/>
          <w:szCs w:val="20"/>
          <w:lang w:val="es-ES"/>
        </w:rPr>
        <w:t>ենթակետով</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նախատեսված</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ցուցակում</w:t>
      </w:r>
      <w:proofErr w:type="spellEnd"/>
      <w:r w:rsidR="000F3A27">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ապա</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մասնակցի</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հայտը</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մերժվում</w:t>
      </w:r>
      <w:proofErr w:type="spellEnd"/>
      <w:r w:rsidR="000F3A27" w:rsidRPr="009D5A79">
        <w:rPr>
          <w:rFonts w:ascii="GHEA Grapalat" w:hAnsi="GHEA Grapalat"/>
          <w:sz w:val="20"/>
          <w:szCs w:val="20"/>
          <w:lang w:val="es-ES"/>
        </w:rPr>
        <w:t xml:space="preserve"> է</w:t>
      </w:r>
      <w:r w:rsidR="000F3A27">
        <w:rPr>
          <w:rFonts w:ascii="GHEA Grapalat" w:hAnsi="GHEA Grapalat"/>
          <w:sz w:val="20"/>
          <w:szCs w:val="20"/>
          <w:lang w:val="es-ES"/>
        </w:rPr>
        <w:t>:</w:t>
      </w:r>
      <w:r w:rsidR="000F3A27" w:rsidRPr="009D5A79">
        <w:rPr>
          <w:rFonts w:ascii="GHEA Grapalat" w:hAnsi="GHEA Grapalat"/>
          <w:sz w:val="20"/>
          <w:szCs w:val="20"/>
          <w:lang w:val="es-ES"/>
        </w:rPr>
        <w:t xml:space="preserve"> </w:t>
      </w:r>
      <w:bookmarkEnd w:id="10"/>
    </w:p>
    <w:p w14:paraId="2FAA280A" w14:textId="617AD770" w:rsidR="00FC31D8" w:rsidRPr="00F566BF" w:rsidRDefault="00FB606B" w:rsidP="009F1793">
      <w:pPr>
        <w:spacing w:after="160" w:line="276" w:lineRule="auto"/>
        <w:ind w:firstLine="375"/>
        <w:contextualSpacing/>
        <w:jc w:val="both"/>
        <w:rPr>
          <w:rFonts w:ascii="GHEA Grapalat" w:hAnsi="GHEA Grapalat" w:cs="Sylfaen"/>
          <w:sz w:val="20"/>
          <w:lang w:val="hy-AM"/>
        </w:rPr>
      </w:pPr>
      <w:r>
        <w:rPr>
          <w:rFonts w:ascii="GHEA Grapalat" w:hAnsi="GHEA Grapalat" w:cs="Sylfaen"/>
          <w:sz w:val="20"/>
          <w:lang w:val="af-ZA"/>
        </w:rPr>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0C1D713A" w14:textId="77777777" w:rsidR="008A18AE" w:rsidRDefault="00A150A9" w:rsidP="00D571F0">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p>
    <w:p w14:paraId="2DCED675" w14:textId="6FAAF24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8A18AE">
      <w:pPr>
        <w:shd w:val="clear" w:color="auto" w:fill="FFFFFF"/>
        <w:ind w:firstLine="630"/>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proofErr w:type="spellStart"/>
      <w:r w:rsidR="00365F29" w:rsidRPr="00DC0D0F">
        <w:rPr>
          <w:rFonts w:ascii="GHEA Grapalat" w:hAnsi="GHEA Grapalat" w:cs="Sylfaen"/>
          <w:sz w:val="20"/>
        </w:rPr>
        <w:t>որոշումը</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ստանալու</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հաջորդող</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հինգ</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աշխատանքային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ընթացքում</w:t>
      </w:r>
      <w:proofErr w:type="spellEnd"/>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lastRenderedPageBreak/>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A8D4945" w14:textId="77777777" w:rsidR="00FB606B" w:rsidRPr="00FB606B" w:rsidRDefault="00FB606B" w:rsidP="00FB606B">
      <w:pPr>
        <w:pStyle w:val="ListParagraph"/>
        <w:numPr>
          <w:ilvl w:val="0"/>
          <w:numId w:val="18"/>
        </w:numPr>
        <w:jc w:val="both"/>
        <w:rPr>
          <w:rFonts w:ascii="GHEA Grapalat" w:hAnsi="GHEA Grapalat" w:cs="Sylfaen"/>
          <w:sz w:val="20"/>
          <w:lang w:val="af-ZA"/>
        </w:rPr>
      </w:pPr>
      <w:r w:rsidRPr="00FB606B">
        <w:rPr>
          <w:rFonts w:ascii="GHEA Grapalat" w:hAnsi="GHEA Grapalat" w:cs="Sylfaen"/>
          <w:sz w:val="20"/>
          <w:lang w:val="hy-AM"/>
        </w:rPr>
        <w:t>Ընդ որում</w:t>
      </w:r>
      <w:r w:rsidRPr="00FB606B">
        <w:rPr>
          <w:rFonts w:ascii="GHEA Grapalat" w:hAnsi="GHEA Grapalat" w:cs="Sylfaen"/>
          <w:sz w:val="20"/>
          <w:lang w:val="af-ZA"/>
        </w:rPr>
        <w:t>.</w:t>
      </w:r>
    </w:p>
    <w:p w14:paraId="2940C44B" w14:textId="77777777" w:rsidR="00FB606B" w:rsidRPr="005F2476" w:rsidRDefault="00FB606B" w:rsidP="005F2476">
      <w:pPr>
        <w:ind w:left="360"/>
        <w:jc w:val="both"/>
        <w:rPr>
          <w:rFonts w:ascii="GHEA Grapalat" w:hAnsi="GHEA Grapalat" w:cs="Sylfaen"/>
          <w:sz w:val="20"/>
          <w:lang w:val="af-ZA"/>
        </w:rPr>
      </w:pPr>
      <w:r w:rsidRPr="005F2476">
        <w:rPr>
          <w:rFonts w:ascii="GHEA Grapalat" w:hAnsi="GHEA Grapalat" w:cs="Sylfaen"/>
          <w:sz w:val="20"/>
          <w:lang w:val="af-ZA"/>
        </w:rPr>
        <w:t>-</w:t>
      </w:r>
      <w:r w:rsidRPr="005F2476">
        <w:rPr>
          <w:rFonts w:ascii="GHEA Grapalat" w:hAnsi="GHEA Grapalat" w:cs="Sylfaen"/>
          <w:sz w:val="20"/>
          <w:lang w:val="hy-AM"/>
        </w:rPr>
        <w:t xml:space="preserve">  եթե</w:t>
      </w:r>
      <w:r w:rsidRPr="005F2476">
        <w:rPr>
          <w:rFonts w:ascii="GHEA Grapalat" w:hAnsi="GHEA Grapalat" w:cs="Sylfaen"/>
          <w:sz w:val="20"/>
          <w:lang w:val="af-ZA"/>
        </w:rPr>
        <w:t xml:space="preserve"> </w:t>
      </w:r>
      <w:r w:rsidRPr="005F2476">
        <w:rPr>
          <w:rFonts w:ascii="GHEA Grapalat" w:hAnsi="GHEA Grapalat" w:cs="Sylfaen"/>
          <w:sz w:val="20"/>
          <w:lang w:val="hy-AM"/>
        </w:rPr>
        <w:t>մասնակցի</w:t>
      </w:r>
      <w:r w:rsidRPr="005F2476">
        <w:rPr>
          <w:rFonts w:ascii="GHEA Grapalat" w:hAnsi="GHEA Grapalat" w:cs="Sylfaen"/>
          <w:sz w:val="20"/>
          <w:lang w:val="af-ZA"/>
        </w:rPr>
        <w:t xml:space="preserve"> </w:t>
      </w:r>
      <w:r w:rsidRPr="005F2476">
        <w:rPr>
          <w:rFonts w:ascii="GHEA Grapalat" w:hAnsi="GHEA Grapalat" w:cs="Sylfaen"/>
          <w:sz w:val="20"/>
          <w:lang w:val="hy-AM"/>
        </w:rPr>
        <w:t>գնումներին</w:t>
      </w:r>
      <w:r w:rsidRPr="005F2476">
        <w:rPr>
          <w:rFonts w:ascii="GHEA Grapalat" w:hAnsi="GHEA Grapalat" w:cs="Sylfaen"/>
          <w:sz w:val="20"/>
          <w:lang w:val="af-ZA"/>
        </w:rPr>
        <w:t xml:space="preserve"> </w:t>
      </w:r>
      <w:r w:rsidRPr="005F2476">
        <w:rPr>
          <w:rFonts w:ascii="GHEA Grapalat" w:hAnsi="GHEA Grapalat" w:cs="Sylfaen"/>
          <w:sz w:val="20"/>
          <w:lang w:val="hy-AM"/>
        </w:rPr>
        <w:t>մասնակցելու</w:t>
      </w:r>
      <w:r w:rsidRPr="005F2476">
        <w:rPr>
          <w:rFonts w:ascii="GHEA Grapalat" w:hAnsi="GHEA Grapalat" w:cs="Sylfaen"/>
          <w:sz w:val="20"/>
          <w:lang w:val="af-ZA"/>
        </w:rPr>
        <w:t xml:space="preserve"> </w:t>
      </w:r>
      <w:r w:rsidRPr="005F2476">
        <w:rPr>
          <w:rFonts w:ascii="GHEA Grapalat" w:hAnsi="GHEA Grapalat" w:cs="Sylfaen"/>
          <w:sz w:val="20"/>
          <w:lang w:val="hy-AM"/>
        </w:rPr>
        <w:t>իրավունք</w:t>
      </w:r>
      <w:r w:rsidRPr="005F2476">
        <w:rPr>
          <w:rFonts w:ascii="GHEA Grapalat" w:hAnsi="GHEA Grapalat" w:cs="Sylfaen"/>
          <w:sz w:val="20"/>
          <w:lang w:val="af-ZA"/>
        </w:rPr>
        <w:t xml:space="preserve"> </w:t>
      </w:r>
      <w:r w:rsidRPr="005F2476">
        <w:rPr>
          <w:rFonts w:ascii="GHEA Grapalat" w:hAnsi="GHEA Grapalat" w:cs="Sylfaen"/>
          <w:sz w:val="20"/>
          <w:lang w:val="hy-AM"/>
        </w:rPr>
        <w:t>ունենալու մասին դիմում-հայտարարությունը որակվում</w:t>
      </w:r>
      <w:r w:rsidRPr="005F2476">
        <w:rPr>
          <w:rFonts w:ascii="GHEA Grapalat" w:hAnsi="GHEA Grapalat" w:cs="Sylfaen"/>
          <w:sz w:val="20"/>
          <w:lang w:val="af-ZA"/>
        </w:rPr>
        <w:t xml:space="preserve"> </w:t>
      </w:r>
      <w:r w:rsidRPr="005F2476">
        <w:rPr>
          <w:rFonts w:ascii="GHEA Grapalat" w:hAnsi="GHEA Grapalat" w:cs="Sylfaen"/>
          <w:sz w:val="20"/>
          <w:lang w:val="hy-AM"/>
        </w:rPr>
        <w:t>է</w:t>
      </w:r>
      <w:r w:rsidRPr="005F2476">
        <w:rPr>
          <w:rFonts w:ascii="GHEA Grapalat" w:hAnsi="GHEA Grapalat" w:cs="Sylfaen"/>
          <w:sz w:val="20"/>
          <w:lang w:val="af-ZA"/>
        </w:rPr>
        <w:t xml:space="preserve"> </w:t>
      </w:r>
      <w:r w:rsidRPr="005F2476">
        <w:rPr>
          <w:rFonts w:ascii="GHEA Grapalat" w:hAnsi="GHEA Grapalat" w:cs="Sylfaen"/>
          <w:sz w:val="20"/>
          <w:lang w:val="hy-AM"/>
        </w:rPr>
        <w:t>որպես</w:t>
      </w:r>
      <w:r w:rsidRPr="005F2476">
        <w:rPr>
          <w:rFonts w:ascii="GHEA Grapalat" w:hAnsi="GHEA Grapalat" w:cs="Sylfaen"/>
          <w:sz w:val="20"/>
          <w:lang w:val="af-ZA"/>
        </w:rPr>
        <w:t xml:space="preserve"> </w:t>
      </w:r>
      <w:r w:rsidRPr="005F2476">
        <w:rPr>
          <w:rFonts w:ascii="GHEA Grapalat" w:hAnsi="GHEA Grapalat" w:cs="Sylfaen"/>
          <w:sz w:val="20"/>
          <w:lang w:val="hy-AM"/>
        </w:rPr>
        <w:t>իրականությանը</w:t>
      </w:r>
      <w:r w:rsidRPr="005F2476">
        <w:rPr>
          <w:rFonts w:ascii="GHEA Grapalat" w:hAnsi="GHEA Grapalat" w:cs="Sylfaen"/>
          <w:sz w:val="20"/>
          <w:lang w:val="af-ZA"/>
        </w:rPr>
        <w:t xml:space="preserve"> </w:t>
      </w:r>
      <w:r w:rsidRPr="005F2476">
        <w:rPr>
          <w:rFonts w:ascii="GHEA Grapalat" w:hAnsi="GHEA Grapalat" w:cs="Sylfaen"/>
          <w:sz w:val="20"/>
          <w:lang w:val="hy-AM"/>
        </w:rPr>
        <w:t>չհամապատասխանող</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մասնակիցը</w:t>
      </w:r>
      <w:r w:rsidRPr="005F2476">
        <w:rPr>
          <w:rFonts w:ascii="GHEA Grapalat" w:hAnsi="GHEA Grapalat" w:cs="Sylfaen"/>
          <w:sz w:val="20"/>
          <w:lang w:val="af-ZA"/>
        </w:rPr>
        <w:t xml:space="preserve"> սույն </w:t>
      </w:r>
      <w:r w:rsidRPr="005F2476">
        <w:rPr>
          <w:rFonts w:ascii="GHEA Grapalat" w:hAnsi="GHEA Grapalat" w:cs="Sylfaen"/>
          <w:sz w:val="20"/>
          <w:lang w:val="hy-AM"/>
        </w:rPr>
        <w:t>հրավերով</w:t>
      </w:r>
      <w:r w:rsidRPr="005F2476">
        <w:rPr>
          <w:rFonts w:ascii="GHEA Grapalat" w:hAnsi="GHEA Grapalat" w:cs="Sylfaen"/>
          <w:sz w:val="20"/>
          <w:lang w:val="af-ZA"/>
        </w:rPr>
        <w:t xml:space="preserve"> </w:t>
      </w:r>
      <w:r w:rsidRPr="005F2476">
        <w:rPr>
          <w:rFonts w:ascii="GHEA Grapalat" w:hAnsi="GHEA Grapalat" w:cs="Sylfaen"/>
          <w:sz w:val="20"/>
          <w:lang w:val="hy-AM"/>
        </w:rPr>
        <w:t>սահմանված</w:t>
      </w:r>
      <w:r w:rsidRPr="005F2476">
        <w:rPr>
          <w:rFonts w:ascii="GHEA Grapalat" w:hAnsi="GHEA Grapalat" w:cs="Sylfaen"/>
          <w:sz w:val="20"/>
          <w:lang w:val="af-ZA"/>
        </w:rPr>
        <w:t xml:space="preserve"> </w:t>
      </w:r>
      <w:r w:rsidRPr="005F2476">
        <w:rPr>
          <w:rFonts w:ascii="GHEA Grapalat" w:hAnsi="GHEA Grapalat" w:cs="Sylfaen"/>
          <w:sz w:val="20"/>
          <w:lang w:val="hy-AM"/>
        </w:rPr>
        <w:t>կարգով</w:t>
      </w:r>
      <w:r w:rsidRPr="005F2476">
        <w:rPr>
          <w:rFonts w:ascii="GHEA Grapalat" w:hAnsi="GHEA Grapalat" w:cs="Sylfaen"/>
          <w:sz w:val="20"/>
          <w:lang w:val="af-ZA"/>
        </w:rPr>
        <w:t xml:space="preserve"> </w:t>
      </w:r>
      <w:r w:rsidRPr="005F2476">
        <w:rPr>
          <w:rFonts w:ascii="GHEA Grapalat" w:hAnsi="GHEA Grapalat" w:cs="Sylfaen"/>
          <w:sz w:val="20"/>
          <w:lang w:val="hy-AM"/>
        </w:rPr>
        <w:t>և</w:t>
      </w:r>
      <w:r w:rsidRPr="005F2476">
        <w:rPr>
          <w:rFonts w:ascii="GHEA Grapalat" w:hAnsi="GHEA Grapalat" w:cs="Sylfaen"/>
          <w:sz w:val="20"/>
          <w:lang w:val="af-ZA"/>
        </w:rPr>
        <w:t xml:space="preserve"> </w:t>
      </w:r>
      <w:r w:rsidRPr="005F2476">
        <w:rPr>
          <w:rFonts w:ascii="GHEA Grapalat" w:hAnsi="GHEA Grapalat" w:cs="Sylfaen"/>
          <w:sz w:val="20"/>
          <w:lang w:val="hy-AM"/>
        </w:rPr>
        <w:t>ժամկետներում</w:t>
      </w:r>
      <w:r w:rsidRPr="005F2476">
        <w:rPr>
          <w:rFonts w:ascii="GHEA Grapalat" w:hAnsi="GHEA Grapalat" w:cs="Sylfaen"/>
          <w:sz w:val="20"/>
          <w:lang w:val="af-ZA"/>
        </w:rPr>
        <w:t xml:space="preserve"> </w:t>
      </w:r>
      <w:r w:rsidRPr="005F2476">
        <w:rPr>
          <w:rFonts w:ascii="GHEA Grapalat" w:hAnsi="GHEA Grapalat" w:cs="Sylfaen"/>
          <w:sz w:val="20"/>
          <w:lang w:val="hy-AM"/>
        </w:rPr>
        <w:t>չի</w:t>
      </w:r>
      <w:r w:rsidRPr="005F2476">
        <w:rPr>
          <w:rFonts w:ascii="GHEA Grapalat" w:hAnsi="GHEA Grapalat" w:cs="Sylfaen"/>
          <w:sz w:val="20"/>
          <w:lang w:val="af-ZA"/>
        </w:rPr>
        <w:t xml:space="preserve"> </w:t>
      </w:r>
      <w:r w:rsidRPr="005F2476">
        <w:rPr>
          <w:rFonts w:ascii="GHEA Grapalat" w:hAnsi="GHEA Grapalat" w:cs="Sylfaen"/>
          <w:sz w:val="20"/>
          <w:lang w:val="hy-AM"/>
        </w:rPr>
        <w:t>ներկայացնում</w:t>
      </w:r>
      <w:r w:rsidRPr="005F2476">
        <w:rPr>
          <w:rFonts w:ascii="GHEA Grapalat" w:hAnsi="GHEA Grapalat" w:cs="Sylfaen"/>
          <w:sz w:val="20"/>
          <w:lang w:val="af-ZA"/>
        </w:rPr>
        <w:t xml:space="preserve"> </w:t>
      </w:r>
      <w:r w:rsidRPr="005F2476">
        <w:rPr>
          <w:rFonts w:ascii="GHEA Grapalat" w:hAnsi="GHEA Grapalat" w:cs="Sylfaen"/>
          <w:sz w:val="20"/>
          <w:lang w:val="hy-AM"/>
        </w:rPr>
        <w:t>հրավերով</w:t>
      </w:r>
      <w:r w:rsidRPr="005F2476">
        <w:rPr>
          <w:rFonts w:ascii="GHEA Grapalat" w:hAnsi="GHEA Grapalat" w:cs="Sylfaen"/>
          <w:sz w:val="20"/>
          <w:lang w:val="af-ZA"/>
        </w:rPr>
        <w:t xml:space="preserve"> </w:t>
      </w:r>
      <w:r w:rsidRPr="005F2476">
        <w:rPr>
          <w:rFonts w:ascii="GHEA Grapalat" w:hAnsi="GHEA Grapalat" w:cs="Sylfaen"/>
          <w:sz w:val="20"/>
          <w:lang w:val="hy-AM"/>
        </w:rPr>
        <w:t>նախատեսված</w:t>
      </w:r>
      <w:r w:rsidRPr="005F2476">
        <w:rPr>
          <w:rFonts w:ascii="GHEA Grapalat" w:hAnsi="GHEA Grapalat" w:cs="Sylfaen"/>
          <w:sz w:val="20"/>
          <w:lang w:val="af-ZA"/>
        </w:rPr>
        <w:t xml:space="preserve"> </w:t>
      </w:r>
      <w:r w:rsidRPr="005F2476">
        <w:rPr>
          <w:rFonts w:ascii="GHEA Grapalat" w:hAnsi="GHEA Grapalat" w:cs="Sylfaen"/>
          <w:sz w:val="20"/>
          <w:lang w:val="hy-AM"/>
        </w:rPr>
        <w:t>փաստաթղթերը</w:t>
      </w:r>
      <w:r w:rsidRPr="005F2476">
        <w:rPr>
          <w:rFonts w:ascii="GHEA Grapalat" w:hAnsi="GHEA Grapalat" w:cs="Sylfaen"/>
          <w:sz w:val="20"/>
          <w:lang w:val="af-ZA"/>
        </w:rPr>
        <w:t xml:space="preserve"> </w:t>
      </w:r>
      <w:bookmarkStart w:id="11" w:name="_Hlk193180492"/>
      <w:r w:rsidRPr="005F2476">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5F2476">
        <w:rPr>
          <w:rFonts w:ascii="GHEA Grapalat" w:hAnsi="GHEA Grapalat" w:cs="Sylfaen"/>
          <w:sz w:val="20"/>
        </w:rPr>
        <w:t>՝</w:t>
      </w:r>
      <w:r w:rsidRPr="005F2476">
        <w:rPr>
          <w:rFonts w:ascii="GHEA Grapalat" w:hAnsi="GHEA Grapalat" w:cs="Sylfaen"/>
          <w:sz w:val="20"/>
          <w:lang w:val="af-ZA"/>
        </w:rPr>
        <w:t xml:space="preserve"> </w:t>
      </w:r>
      <w:bookmarkStart w:id="12" w:name="_Hlk201942453"/>
      <w:proofErr w:type="spellStart"/>
      <w:r w:rsidRPr="005F2476">
        <w:rPr>
          <w:rFonts w:ascii="GHEA Grapalat" w:hAnsi="GHEA Grapalat" w:cs="Sylfaen"/>
          <w:sz w:val="20"/>
        </w:rPr>
        <w:t>այդ</w:t>
      </w:r>
      <w:proofErr w:type="spellEnd"/>
      <w:r w:rsidRPr="005F2476">
        <w:rPr>
          <w:rFonts w:ascii="GHEA Grapalat" w:hAnsi="GHEA Grapalat" w:cs="Sylfaen"/>
          <w:sz w:val="20"/>
          <w:lang w:val="af-ZA"/>
        </w:rPr>
        <w:t xml:space="preserve"> թվում՝ երբ </w:t>
      </w:r>
      <w:r w:rsidRPr="005F2476">
        <w:rPr>
          <w:rFonts w:ascii="GHEA Grapalat" w:hAnsi="GHEA Grapalat"/>
          <w:sz w:val="20"/>
          <w:szCs w:val="20"/>
          <w:lang w:val="es-ES"/>
        </w:rPr>
        <w:t xml:space="preserve">ՀՀ </w:t>
      </w:r>
      <w:proofErr w:type="spellStart"/>
      <w:r w:rsidRPr="005F2476">
        <w:rPr>
          <w:rFonts w:ascii="GHEA Grapalat" w:hAnsi="GHEA Grapalat"/>
          <w:sz w:val="20"/>
          <w:szCs w:val="20"/>
          <w:lang w:val="es-ES"/>
        </w:rPr>
        <w:t>կառավարության</w:t>
      </w:r>
      <w:proofErr w:type="spellEnd"/>
      <w:r w:rsidRPr="005F2476">
        <w:rPr>
          <w:rFonts w:ascii="GHEA Grapalat" w:hAnsi="GHEA Grapalat"/>
          <w:sz w:val="20"/>
          <w:szCs w:val="20"/>
          <w:lang w:val="es-ES"/>
        </w:rPr>
        <w:t xml:space="preserve"> 20.06.2025թ. N 817-Ա </w:t>
      </w:r>
      <w:proofErr w:type="spellStart"/>
      <w:r w:rsidRPr="005F2476">
        <w:rPr>
          <w:rFonts w:ascii="GHEA Grapalat" w:hAnsi="GHEA Grapalat"/>
          <w:sz w:val="20"/>
          <w:szCs w:val="20"/>
          <w:lang w:val="es-ES"/>
        </w:rPr>
        <w:t>որոշման</w:t>
      </w:r>
      <w:proofErr w:type="spellEnd"/>
      <w:r w:rsidRPr="005F2476">
        <w:rPr>
          <w:rFonts w:ascii="GHEA Grapalat" w:hAnsi="GHEA Grapalat"/>
          <w:sz w:val="20"/>
          <w:szCs w:val="20"/>
          <w:lang w:val="es-ES"/>
        </w:rPr>
        <w:t xml:space="preserve"> 2-րդ </w:t>
      </w:r>
      <w:proofErr w:type="spellStart"/>
      <w:r w:rsidRPr="005F2476">
        <w:rPr>
          <w:rFonts w:ascii="GHEA Grapalat" w:hAnsi="GHEA Grapalat"/>
          <w:sz w:val="20"/>
          <w:szCs w:val="20"/>
          <w:lang w:val="es-ES"/>
        </w:rPr>
        <w:t>կետի</w:t>
      </w:r>
      <w:proofErr w:type="spellEnd"/>
      <w:r w:rsidRPr="005F2476">
        <w:rPr>
          <w:rFonts w:ascii="GHEA Grapalat" w:hAnsi="GHEA Grapalat"/>
          <w:sz w:val="20"/>
          <w:szCs w:val="20"/>
          <w:lang w:val="es-ES"/>
        </w:rPr>
        <w:t xml:space="preserve"> 2-րդ </w:t>
      </w:r>
      <w:proofErr w:type="spellStart"/>
      <w:r w:rsidRPr="005F2476">
        <w:rPr>
          <w:rFonts w:ascii="GHEA Grapalat" w:hAnsi="GHEA Grapalat"/>
          <w:sz w:val="20"/>
          <w:szCs w:val="20"/>
          <w:lang w:val="es-ES"/>
        </w:rPr>
        <w:t>ենթակետով</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նախատեսված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ցուցակում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ներառված</w:t>
      </w:r>
      <w:proofErr w:type="spellEnd"/>
      <w:r w:rsidRPr="005F2476">
        <w:rPr>
          <w:rFonts w:ascii="GHEA Grapalat" w:hAnsi="GHEA Grapalat" w:cs="Sylfaen"/>
          <w:sz w:val="20"/>
          <w:lang w:val="af-ZA"/>
        </w:rPr>
        <w:t xml:space="preserve"> անձը </w:t>
      </w:r>
      <w:r w:rsidRPr="005F2476">
        <w:rPr>
          <w:rFonts w:ascii="GHEA Grapalat" w:hAnsi="GHEA Grapalat" w:cs="Sylfaen"/>
          <w:sz w:val="20"/>
          <w:lang w:val="hy-AM"/>
        </w:rPr>
        <w:t>մասնակցի կողմից առաջարկվում է որպես գործակալ /կատարող</w:t>
      </w:r>
      <w:r w:rsidRPr="005F2476">
        <w:rPr>
          <w:rFonts w:ascii="GHEA Grapalat" w:hAnsi="GHEA Grapalat" w:cs="Sylfaen"/>
          <w:sz w:val="20"/>
          <w:lang w:val="af-ZA"/>
        </w:rPr>
        <w:t>/</w:t>
      </w:r>
      <w:r w:rsidRPr="005F2476">
        <w:rPr>
          <w:rFonts w:ascii="GHEA Grapalat" w:hAnsi="GHEA Grapalat" w:cs="Sylfaen"/>
          <w:sz w:val="20"/>
          <w:lang w:val="hy-AM"/>
        </w:rPr>
        <w:t>,</w:t>
      </w:r>
      <w:r w:rsidRPr="005F2476">
        <w:rPr>
          <w:rFonts w:ascii="GHEA Grapalat" w:hAnsi="GHEA Grapalat" w:cs="Sylfaen"/>
          <w:lang w:val="af-ZA"/>
        </w:rPr>
        <w:t xml:space="preserve"> </w:t>
      </w:r>
      <w:bookmarkEnd w:id="12"/>
      <w:r w:rsidRPr="005F2476">
        <w:rPr>
          <w:rFonts w:ascii="GHEA Grapalat" w:hAnsi="GHEA Grapalat" w:cs="Sylfaen"/>
          <w:lang w:val="af-ZA"/>
        </w:rPr>
        <w:t xml:space="preserve"> </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sidDel="00365F29">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ընտրված</w:t>
      </w:r>
      <w:r w:rsidRPr="005F2476">
        <w:rPr>
          <w:rFonts w:ascii="GHEA Grapalat" w:hAnsi="GHEA Grapalat" w:cs="Sylfaen"/>
          <w:sz w:val="20"/>
          <w:lang w:val="af-ZA"/>
        </w:rPr>
        <w:t xml:space="preserve"> </w:t>
      </w:r>
      <w:r w:rsidRPr="005F2476">
        <w:rPr>
          <w:rFonts w:ascii="GHEA Grapalat" w:hAnsi="GHEA Grapalat" w:cs="Sylfaen"/>
          <w:sz w:val="20"/>
          <w:lang w:val="hy-AM"/>
        </w:rPr>
        <w:t>մասնակիցը</w:t>
      </w:r>
      <w:r w:rsidRPr="005F2476">
        <w:rPr>
          <w:rFonts w:ascii="GHEA Grapalat" w:hAnsi="GHEA Grapalat" w:cs="Sylfaen"/>
          <w:sz w:val="20"/>
          <w:lang w:val="af-ZA"/>
        </w:rPr>
        <w:t xml:space="preserve"> </w:t>
      </w:r>
      <w:r w:rsidRPr="005F2476">
        <w:rPr>
          <w:rFonts w:ascii="GHEA Grapalat" w:hAnsi="GHEA Grapalat" w:cs="Sylfaen"/>
          <w:sz w:val="20"/>
          <w:lang w:val="hy-AM"/>
        </w:rPr>
        <w:t>չի</w:t>
      </w:r>
      <w:r w:rsidRPr="005F2476">
        <w:rPr>
          <w:rFonts w:ascii="GHEA Grapalat" w:hAnsi="GHEA Grapalat" w:cs="Sylfaen"/>
          <w:sz w:val="20"/>
          <w:lang w:val="af-ZA"/>
        </w:rPr>
        <w:t xml:space="preserve"> </w:t>
      </w:r>
      <w:r w:rsidRPr="005F2476">
        <w:rPr>
          <w:rFonts w:ascii="GHEA Grapalat" w:hAnsi="GHEA Grapalat" w:cs="Sylfaen"/>
          <w:sz w:val="20"/>
          <w:lang w:val="hy-AM"/>
        </w:rPr>
        <w:t>ներկայացնում</w:t>
      </w:r>
      <w:r w:rsidRPr="005F2476">
        <w:rPr>
          <w:rFonts w:ascii="GHEA Grapalat" w:hAnsi="GHEA Grapalat" w:cs="Sylfaen"/>
          <w:sz w:val="20"/>
          <w:lang w:val="af-ZA"/>
        </w:rPr>
        <w:t xml:space="preserve"> </w:t>
      </w:r>
      <w:r w:rsidRPr="005F2476">
        <w:rPr>
          <w:rFonts w:ascii="GHEA Grapalat" w:hAnsi="GHEA Grapalat" w:cs="Sylfaen"/>
          <w:sz w:val="20"/>
          <w:lang w:val="hy-AM"/>
        </w:rPr>
        <w:t>որակավորման</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պայմանագրի</w:t>
      </w:r>
      <w:r w:rsidRPr="005F2476">
        <w:rPr>
          <w:rFonts w:ascii="GHEA Grapalat" w:hAnsi="GHEA Grapalat" w:cs="Sylfaen"/>
          <w:sz w:val="20"/>
          <w:lang w:val="af-ZA"/>
        </w:rPr>
        <w:t xml:space="preserve"> </w:t>
      </w:r>
      <w:r w:rsidRPr="005F2476">
        <w:rPr>
          <w:rFonts w:ascii="GHEA Grapalat" w:hAnsi="GHEA Grapalat" w:cs="Sylfaen"/>
          <w:sz w:val="20"/>
          <w:lang w:val="hy-AM"/>
        </w:rPr>
        <w:t>ապահովում</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եթե ընթացակարգը կազմակերպված է </w:t>
      </w:r>
      <w:r w:rsidRPr="005F2476">
        <w:rPr>
          <w:rFonts w:ascii="GHEA Grapalat" w:hAnsi="GHEA Grapalat" w:cs="Sylfaen"/>
          <w:sz w:val="20"/>
          <w:lang w:val="hy-AM"/>
        </w:rPr>
        <w:t>Օ</w:t>
      </w:r>
      <w:r w:rsidRPr="005F2476">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5F2476">
        <w:rPr>
          <w:rFonts w:ascii="GHEA Grapalat" w:hAnsi="GHEA Grapalat" w:cs="Sylfaen"/>
          <w:sz w:val="20"/>
        </w:rPr>
        <w:t>արդյունքում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համաձայնագիր</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կնքելու</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նպատակով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պայմանագիրը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կնքած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անձը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սահմանված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ժամկետում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միակողմանի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հաստատված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հայտարարության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տուժանքի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այսուհետ</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նաև</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տուժանք</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ձևով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ներկայացված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պայմանագրի</w:t>
      </w:r>
      <w:proofErr w:type="spellEnd"/>
      <w:r w:rsidRPr="005F2476">
        <w:rPr>
          <w:rFonts w:ascii="GHEA Grapalat" w:hAnsi="GHEA Grapalat" w:cs="Sylfaen"/>
          <w:sz w:val="20"/>
          <w:lang w:val="af-ZA"/>
        </w:rPr>
        <w:t xml:space="preserve"> </w:t>
      </w:r>
      <w:r w:rsidRPr="005F2476">
        <w:rPr>
          <w:rFonts w:ascii="GHEA Grapalat" w:hAnsi="GHEA Grapalat" w:cs="Sylfaen"/>
          <w:sz w:val="20"/>
        </w:rPr>
        <w:t>և</w:t>
      </w:r>
      <w:r w:rsidRPr="005F2476">
        <w:rPr>
          <w:rFonts w:ascii="GHEA Grapalat" w:hAnsi="GHEA Grapalat" w:cs="Sylfaen"/>
          <w:sz w:val="20"/>
          <w:lang w:val="af-ZA"/>
        </w:rPr>
        <w:t xml:space="preserve"> (</w:t>
      </w:r>
      <w:proofErr w:type="spellStart"/>
      <w:r w:rsidRPr="005F2476">
        <w:rPr>
          <w:rFonts w:ascii="GHEA Grapalat" w:hAnsi="GHEA Grapalat" w:cs="Sylfaen"/>
          <w:sz w:val="20"/>
        </w:rPr>
        <w:t>կամ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որակավորման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ապահովումը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չի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փոխարինում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բանկային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երաշխիքվ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կամ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կանխիկ</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փողով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ապա</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այդ</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հանգամանքը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համարվում</w:t>
      </w:r>
      <w:proofErr w:type="spellEnd"/>
      <w:r w:rsidRPr="005F2476">
        <w:rPr>
          <w:rFonts w:ascii="GHEA Grapalat" w:hAnsi="GHEA Grapalat" w:cs="Sylfaen"/>
          <w:sz w:val="20"/>
          <w:lang w:val="af-ZA"/>
        </w:rPr>
        <w:t xml:space="preserve"> </w:t>
      </w:r>
      <w:r w:rsidRPr="005F2476">
        <w:rPr>
          <w:rFonts w:ascii="GHEA Grapalat" w:hAnsi="GHEA Grapalat" w:cs="Sylfaen"/>
          <w:sz w:val="20"/>
        </w:rPr>
        <w:t>է</w:t>
      </w:r>
      <w:r w:rsidRPr="005F2476">
        <w:rPr>
          <w:rFonts w:ascii="GHEA Grapalat" w:hAnsi="GHEA Grapalat" w:cs="Sylfaen"/>
          <w:sz w:val="20"/>
          <w:lang w:val="af-ZA"/>
        </w:rPr>
        <w:t xml:space="preserve"> </w:t>
      </w:r>
      <w:proofErr w:type="spellStart"/>
      <w:r w:rsidRPr="005F2476">
        <w:rPr>
          <w:rFonts w:ascii="GHEA Grapalat" w:hAnsi="GHEA Grapalat" w:cs="Sylfaen"/>
          <w:sz w:val="20"/>
        </w:rPr>
        <w:t>որպես</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գնման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գործընթացի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շրջանակում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մասնակցի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ստանձնված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պարտավորության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խախտում</w:t>
      </w:r>
      <w:proofErr w:type="spellEnd"/>
      <w:r w:rsidRPr="005F2476">
        <w:rPr>
          <w:rFonts w:ascii="GHEA Grapalat" w:hAnsi="GHEA Grapalat" w:cs="Sylfaen"/>
          <w:sz w:val="20"/>
          <w:lang w:val="af-ZA"/>
        </w:rPr>
        <w:t>.</w:t>
      </w:r>
    </w:p>
    <w:p w14:paraId="34B73E20" w14:textId="77777777" w:rsidR="00FB606B" w:rsidRPr="005F2476" w:rsidRDefault="00FB606B" w:rsidP="005F2476">
      <w:pPr>
        <w:ind w:left="360"/>
        <w:jc w:val="both"/>
        <w:rPr>
          <w:rFonts w:ascii="GHEA Grapalat" w:hAnsi="GHEA Grapalat" w:cs="Sylfaen"/>
          <w:sz w:val="20"/>
          <w:lang w:val="hy-AM"/>
        </w:rPr>
      </w:pPr>
      <w:r w:rsidRPr="005F2476">
        <w:rPr>
          <w:rFonts w:ascii="GHEA Grapalat" w:hAnsi="GHEA Grapalat" w:cs="Sylfaen"/>
          <w:sz w:val="20"/>
          <w:lang w:val="af-ZA"/>
        </w:rPr>
        <w:t>-</w:t>
      </w:r>
      <w:bookmarkStart w:id="13" w:name="_Hlk201942475"/>
      <w:bookmarkStart w:id="14" w:name="_Hlk201929218"/>
      <w:r w:rsidRPr="005F2476">
        <w:rPr>
          <w:rFonts w:ascii="GHEA Grapalat" w:hAnsi="GHEA Grapalat" w:cs="Sylfaen"/>
          <w:sz w:val="20"/>
          <w:lang w:val="af-ZA"/>
        </w:rPr>
        <w:t>ս</w:t>
      </w:r>
      <w:proofErr w:type="spellStart"/>
      <w:r w:rsidRPr="005F2476">
        <w:rPr>
          <w:rFonts w:ascii="GHEA Grapalat" w:hAnsi="GHEA Grapalat"/>
          <w:sz w:val="20"/>
          <w:szCs w:val="20"/>
          <w:lang w:val="es-ES"/>
        </w:rPr>
        <w:t>ույն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հրավերի</w:t>
      </w:r>
      <w:proofErr w:type="spellEnd"/>
      <w:r w:rsidRPr="005F2476">
        <w:rPr>
          <w:rFonts w:ascii="GHEA Grapalat" w:hAnsi="GHEA Grapalat"/>
          <w:sz w:val="20"/>
          <w:szCs w:val="20"/>
          <w:lang w:val="es-ES"/>
        </w:rPr>
        <w:t xml:space="preserve">  1-ին </w:t>
      </w:r>
      <w:proofErr w:type="spellStart"/>
      <w:r w:rsidRPr="005F2476">
        <w:rPr>
          <w:rFonts w:ascii="GHEA Grapalat" w:hAnsi="GHEA Grapalat"/>
          <w:sz w:val="20"/>
          <w:szCs w:val="20"/>
          <w:lang w:val="es-ES"/>
        </w:rPr>
        <w:t>մասի</w:t>
      </w:r>
      <w:proofErr w:type="spellEnd"/>
      <w:r w:rsidRPr="005F2476">
        <w:rPr>
          <w:rFonts w:ascii="GHEA Grapalat" w:hAnsi="GHEA Grapalat"/>
          <w:sz w:val="20"/>
          <w:szCs w:val="20"/>
          <w:lang w:val="es-ES"/>
        </w:rPr>
        <w:t xml:space="preserve"> 8.9.1  </w:t>
      </w:r>
      <w:proofErr w:type="spellStart"/>
      <w:r w:rsidRPr="005F2476">
        <w:rPr>
          <w:rFonts w:ascii="GHEA Grapalat" w:hAnsi="GHEA Grapalat"/>
          <w:sz w:val="20"/>
          <w:szCs w:val="20"/>
          <w:lang w:val="es-ES"/>
        </w:rPr>
        <w:t>կետով</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նախատեսված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հանգամանքը</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չի</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համարվում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գնման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գործընթացի</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շրջանակում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ստանձնված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պարտավորության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խախտում</w:t>
      </w:r>
      <w:proofErr w:type="spellEnd"/>
      <w:r w:rsidRPr="005F2476">
        <w:rPr>
          <w:rFonts w:ascii="GHEA Grapalat" w:hAnsi="GHEA Grapalat"/>
          <w:sz w:val="20"/>
          <w:szCs w:val="20"/>
          <w:lang w:val="es-ES"/>
        </w:rPr>
        <w:t>:</w:t>
      </w:r>
    </w:p>
    <w:bookmarkEnd w:id="13"/>
    <w:bookmarkEnd w:id="14"/>
    <w:p w14:paraId="6F889B33" w14:textId="77777777" w:rsidR="00B54F63" w:rsidRPr="00F566BF" w:rsidRDefault="00B97D91" w:rsidP="008A18AE">
      <w:pPr>
        <w:ind w:firstLine="90"/>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8A18AE">
      <w:pPr>
        <w:pStyle w:val="norm"/>
        <w:spacing w:line="240" w:lineRule="auto"/>
        <w:ind w:firstLine="450"/>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8A18AE">
      <w:pPr>
        <w:ind w:firstLine="450"/>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8A18AE">
      <w:pPr>
        <w:ind w:firstLine="450"/>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8A18AE">
      <w:pPr>
        <w:pStyle w:val="norm"/>
        <w:spacing w:line="240" w:lineRule="auto"/>
        <w:ind w:firstLine="450"/>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295E97F8" w14:textId="17AF4093" w:rsidR="00BC282F" w:rsidRDefault="00BC282F" w:rsidP="00BC282F">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845323">
        <w:rPr>
          <w:rFonts w:ascii="GHEA Grapalat" w:hAnsi="GHEA Grapalat" w:cs="GHEA Grapalat"/>
          <w:b/>
          <w:bCs/>
          <w:color w:val="000000"/>
          <w:sz w:val="20"/>
          <w:lang w:val="hy-AM"/>
        </w:rPr>
        <w:t xml:space="preserve">միավորի առավելագույն </w:t>
      </w:r>
      <w:r>
        <w:rPr>
          <w:rFonts w:ascii="GHEA Grapalat" w:hAnsi="GHEA Grapalat" w:cs="GHEA Grapalat"/>
          <w:b/>
          <w:bCs/>
          <w:color w:val="000000"/>
          <w:sz w:val="20"/>
          <w:lang w:val="hy-AM"/>
        </w:rPr>
        <w:t>գինը</w:t>
      </w:r>
      <w:r w:rsidRPr="00845323">
        <w:rPr>
          <w:rFonts w:ascii="GHEA Grapalat" w:hAnsi="GHEA Grapalat" w:cs="GHEA Grapalat"/>
          <w:b/>
          <w:bCs/>
          <w:color w:val="000000"/>
          <w:sz w:val="20"/>
          <w:lang w:val="hy-AM"/>
        </w:rPr>
        <w:t>՝ տոկոսային արտահայտությամբ</w:t>
      </w:r>
      <w:r w:rsidRPr="005E1F72">
        <w:rPr>
          <w:rFonts w:ascii="GHEA Grapalat" w:hAnsi="GHEA Grapalat" w:cs="Tahoma"/>
          <w:sz w:val="20"/>
          <w:lang w:val="hy-AM"/>
        </w:rPr>
        <w:t xml:space="preserve"> առաջարկների</w:t>
      </w:r>
      <w:r>
        <w:rPr>
          <w:rFonts w:ascii="GHEA Grapalat" w:hAnsi="GHEA Grapalat" w:cs="Tahoma"/>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8A18AE">
      <w:pPr>
        <w:pStyle w:val="norm"/>
        <w:spacing w:line="240" w:lineRule="auto"/>
        <w:ind w:firstLine="450"/>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4A9632F1"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8A18AE">
        <w:rPr>
          <w:rFonts w:ascii="GHEA Grapalat" w:hAnsi="GHEA Grapalat" w:cs="Sylfaen"/>
          <w:b/>
          <w:bCs/>
          <w:lang w:val="es-ES"/>
        </w:rPr>
        <w:t>«</w:t>
      </w:r>
      <w:r w:rsidR="006438AB" w:rsidRPr="008A18AE">
        <w:rPr>
          <w:rFonts w:ascii="GHEA Grapalat" w:hAnsi="GHEA Grapalat" w:cs="Sylfaen"/>
          <w:b/>
          <w:bCs/>
          <w:lang w:val="es-ES"/>
        </w:rPr>
        <w:t>10</w:t>
      </w:r>
      <w:r w:rsidRPr="008A18AE">
        <w:rPr>
          <w:rFonts w:ascii="GHEA Grapalat" w:hAnsi="GHEA Grapalat" w:cs="Sylfaen"/>
          <w:b/>
          <w:bCs/>
          <w:lang w:val="es-ES"/>
        </w:rPr>
        <w:t xml:space="preserve">» </w:t>
      </w:r>
      <w:proofErr w:type="spellStart"/>
      <w:r w:rsidRPr="008A18AE">
        <w:rPr>
          <w:rFonts w:ascii="GHEA Grapalat" w:hAnsi="GHEA Grapalat" w:cs="Sylfaen"/>
          <w:b/>
          <w:bCs/>
          <w:lang w:val="es-ES"/>
        </w:rPr>
        <w:t>օրացուցային</w:t>
      </w:r>
      <w:proofErr w:type="spellEnd"/>
      <w:r w:rsidRPr="008A18AE">
        <w:rPr>
          <w:rFonts w:ascii="GHEA Grapalat" w:hAnsi="GHEA Grapalat" w:cs="Arial"/>
          <w:b/>
          <w:bCs/>
          <w:lang w:val="es-ES"/>
        </w:rPr>
        <w:t xml:space="preserve"> </w:t>
      </w:r>
      <w:proofErr w:type="spellStart"/>
      <w:r w:rsidRPr="008A18AE">
        <w:rPr>
          <w:rFonts w:ascii="GHEA Grapalat" w:hAnsi="GHEA Grapalat" w:cs="Sylfaen"/>
          <w:b/>
          <w:bCs/>
          <w:lang w:val="es-ES"/>
        </w:rPr>
        <w:t>օր</w:t>
      </w:r>
      <w:proofErr w:type="spellEnd"/>
      <w:r w:rsidRPr="008A18AE">
        <w:rPr>
          <w:rFonts w:ascii="GHEA Grapalat" w:hAnsi="GHEA Grapalat" w:cs="Arial"/>
          <w:b/>
          <w:bCs/>
          <w:lang w:val="es-ES"/>
        </w:rPr>
        <w:t xml:space="preserve"> </w:t>
      </w:r>
      <w:r w:rsidRPr="008A18AE">
        <w:rPr>
          <w:rFonts w:ascii="GHEA Grapalat" w:hAnsi="GHEA Grapalat" w:cs="Sylfaen"/>
          <w:b/>
          <w:bCs/>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657C8592" w14:textId="77777777" w:rsidR="00096865" w:rsidRPr="00F566BF" w:rsidRDefault="00AA0AD8" w:rsidP="008A18AE">
      <w:pPr>
        <w:ind w:firstLine="450"/>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8A18AE">
      <w:pPr>
        <w:ind w:firstLine="360"/>
        <w:jc w:val="both"/>
        <w:rPr>
          <w:rFonts w:ascii="GHEA Grapalat" w:hAnsi="GHEA Grapalat" w:cs="Sylfaen"/>
          <w:sz w:val="20"/>
          <w:lang w:val="af-ZA"/>
        </w:rPr>
      </w:pPr>
      <w:r w:rsidRPr="00F566BF">
        <w:rPr>
          <w:rFonts w:ascii="GHEA Grapalat" w:hAnsi="GHEA Grapalat" w:cs="Sylfaen"/>
          <w:sz w:val="20"/>
          <w:lang w:val="af-ZA"/>
        </w:rPr>
        <w:lastRenderedPageBreak/>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8A18AE">
      <w:pPr>
        <w:ind w:firstLine="450"/>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8A18AE">
      <w:pPr>
        <w:ind w:firstLine="540"/>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8A18AE">
      <w:pPr>
        <w:pStyle w:val="BodyTextIndent"/>
        <w:spacing w:line="240" w:lineRule="auto"/>
        <w:ind w:firstLine="540"/>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79D8B3E" w14:textId="77777777" w:rsidR="008A18AE" w:rsidRDefault="00030D40" w:rsidP="00EF3662">
      <w:pPr>
        <w:jc w:val="center"/>
        <w:rPr>
          <w:rFonts w:ascii="GHEA Grapalat" w:hAnsi="GHEA Grapalat" w:cs="Sylfaen"/>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p>
    <w:p w14:paraId="1A70E52D" w14:textId="3E2975EB" w:rsidR="00096865" w:rsidRPr="00F566BF" w:rsidRDefault="008D5016" w:rsidP="00EF3662">
      <w:pPr>
        <w:jc w:val="center"/>
        <w:rPr>
          <w:rFonts w:ascii="GHEA Grapalat" w:hAnsi="GHEA Grapalat" w:cs="Arial"/>
          <w:b/>
          <w:iCs/>
          <w:sz w:val="20"/>
          <w:lang w:val="af-ZA"/>
        </w:rPr>
      </w:pPr>
      <w:r w:rsidRPr="00F566BF">
        <w:rPr>
          <w:rFonts w:ascii="GHEA Grapalat" w:hAnsi="GHEA Grapalat" w:cs="Arial"/>
          <w:b/>
          <w:iCs/>
          <w:sz w:val="20"/>
          <w:lang w:val="af-ZA"/>
        </w:rPr>
        <w:t xml:space="preserve"> </w:t>
      </w:r>
    </w:p>
    <w:p w14:paraId="4A3E9B42" w14:textId="46AEC464"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p>
    <w:p w14:paraId="5ED70851" w14:textId="102960D6" w:rsidR="00882697" w:rsidRDefault="00AD6D6A" w:rsidP="00921327">
      <w:pPr>
        <w:ind w:firstLine="567"/>
        <w:jc w:val="both"/>
        <w:rPr>
          <w:rFonts w:ascii="GHEA Grapalat" w:hAnsi="GHEA Grapalat" w:cs="Arial"/>
          <w:sz w:val="20"/>
          <w:lang w:val="hy-AM"/>
        </w:rPr>
      </w:pPr>
      <w:bookmarkStart w:id="15" w:name="_Hlk197331055"/>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Որակավորման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ապահովման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չափը</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հավասար</w:t>
      </w:r>
      <w:proofErr w:type="spellEnd"/>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9B4BDE">
        <w:rPr>
          <w:rFonts w:ascii="GHEA Grapalat" w:hAnsi="GHEA Grapalat" w:cs="Sylfaen"/>
          <w:b/>
          <w:bCs/>
          <w:sz w:val="20"/>
          <w:lang w:val="hy-AM"/>
        </w:rPr>
        <w:t>գնման գնի</w:t>
      </w:r>
      <w:r w:rsidR="00DB3B2E" w:rsidRPr="009B4BDE" w:rsidDel="00DB3B2E">
        <w:rPr>
          <w:rFonts w:ascii="GHEA Grapalat" w:hAnsi="GHEA Grapalat" w:cs="Sylfaen"/>
          <w:b/>
          <w:bCs/>
          <w:sz w:val="20"/>
          <w:lang w:val="af-ZA"/>
        </w:rPr>
        <w:t xml:space="preserve"> </w:t>
      </w:r>
      <w:r w:rsidR="00615D8F" w:rsidRPr="009B4BDE">
        <w:rPr>
          <w:rFonts w:ascii="GHEA Grapalat" w:hAnsi="GHEA Grapalat" w:cs="Sylfaen"/>
          <w:b/>
          <w:bCs/>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Որակավորման</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ապահովումը</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ներկայացվում</w:t>
      </w:r>
      <w:proofErr w:type="spellEnd"/>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proofErr w:type="spellStart"/>
      <w:r w:rsidR="00615D8F" w:rsidRPr="00D533CD">
        <w:rPr>
          <w:rFonts w:ascii="GHEA Grapalat" w:hAnsi="GHEA Grapalat" w:cs="Sylfaen"/>
          <w:sz w:val="20"/>
        </w:rPr>
        <w:t>տուժանքի</w:t>
      </w:r>
      <w:proofErr w:type="spellEnd"/>
      <w:r w:rsidR="00615D8F" w:rsidRPr="00915006">
        <w:rPr>
          <w:rFonts w:ascii="GHEA Grapalat" w:hAnsi="GHEA Grapalat" w:cs="Sylfaen"/>
          <w:sz w:val="20"/>
          <w:lang w:val="af-ZA"/>
        </w:rPr>
        <w:t xml:space="preserve"> (</w:t>
      </w:r>
      <w:proofErr w:type="spellStart"/>
      <w:r w:rsidR="00615D8F" w:rsidRPr="00B01C80">
        <w:rPr>
          <w:rFonts w:ascii="GHEA Grapalat" w:hAnsi="GHEA Grapalat" w:cs="Sylfaen"/>
          <w:sz w:val="20"/>
        </w:rPr>
        <w:t>հավելված</w:t>
      </w:r>
      <w:proofErr w:type="spellEnd"/>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proofErr w:type="spellStart"/>
      <w:r w:rsidR="00615D8F" w:rsidRPr="00D533CD">
        <w:rPr>
          <w:rFonts w:ascii="GHEA Grapalat" w:hAnsi="GHEA Grapalat" w:cs="Sylfaen"/>
          <w:sz w:val="20"/>
        </w:rPr>
        <w:t>կամ</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կանխիկ</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փողի</w:t>
      </w:r>
      <w:proofErr w:type="spellEnd"/>
      <w:r w:rsidR="00EC5C64" w:rsidRPr="00EC5C64">
        <w:rPr>
          <w:rFonts w:ascii="GHEA Grapalat" w:hAnsi="GHEA Grapalat" w:cs="Sylfaen"/>
          <w:sz w:val="20"/>
          <w:lang w:val="af-ZA"/>
        </w:rPr>
        <w:t xml:space="preserve">, </w:t>
      </w:r>
      <w:proofErr w:type="spellStart"/>
      <w:r w:rsidR="00EC5C64" w:rsidRPr="00D533CD">
        <w:rPr>
          <w:rFonts w:ascii="GHEA Grapalat" w:hAnsi="GHEA Grapalat" w:cs="Sylfaen"/>
          <w:sz w:val="20"/>
        </w:rPr>
        <w:t>կամ</w:t>
      </w:r>
      <w:proofErr w:type="spellEnd"/>
      <w:r w:rsidR="00EC5C64" w:rsidRPr="00915006">
        <w:rPr>
          <w:rFonts w:ascii="GHEA Grapalat" w:hAnsi="GHEA Grapalat" w:cs="Sylfaen"/>
          <w:sz w:val="20"/>
          <w:lang w:val="af-ZA"/>
        </w:rPr>
        <w:t xml:space="preserve"> </w:t>
      </w:r>
      <w:proofErr w:type="spellStart"/>
      <w:r w:rsidR="00EC5C64" w:rsidRPr="00D533CD">
        <w:rPr>
          <w:rFonts w:ascii="GHEA Grapalat" w:hAnsi="GHEA Grapalat" w:cs="Sylfaen"/>
          <w:sz w:val="20"/>
        </w:rPr>
        <w:t>բանկերի</w:t>
      </w:r>
      <w:proofErr w:type="spellEnd"/>
      <w:r w:rsidR="00EC5C64" w:rsidRPr="00915006">
        <w:rPr>
          <w:rFonts w:ascii="GHEA Grapalat" w:hAnsi="GHEA Grapalat" w:cs="Sylfaen"/>
          <w:sz w:val="20"/>
          <w:lang w:val="af-ZA"/>
        </w:rPr>
        <w:t xml:space="preserve"> </w:t>
      </w:r>
      <w:proofErr w:type="spellStart"/>
      <w:r w:rsidR="00EC5C64" w:rsidRPr="00D533CD">
        <w:rPr>
          <w:rFonts w:ascii="GHEA Grapalat" w:hAnsi="GHEA Grapalat" w:cs="Sylfaen"/>
          <w:sz w:val="20"/>
        </w:rPr>
        <w:t>կողմից</w:t>
      </w:r>
      <w:proofErr w:type="spellEnd"/>
      <w:r w:rsidR="00EC5C64" w:rsidRPr="00915006">
        <w:rPr>
          <w:rFonts w:ascii="GHEA Grapalat" w:hAnsi="GHEA Grapalat" w:cs="Sylfaen"/>
          <w:sz w:val="20"/>
          <w:lang w:val="af-ZA"/>
        </w:rPr>
        <w:t xml:space="preserve"> </w:t>
      </w:r>
      <w:proofErr w:type="spellStart"/>
      <w:r w:rsidR="00EC5C64" w:rsidRPr="00D533CD">
        <w:rPr>
          <w:rFonts w:ascii="GHEA Grapalat" w:hAnsi="GHEA Grapalat" w:cs="Sylfaen"/>
          <w:sz w:val="20"/>
        </w:rPr>
        <w:t>տրամադրված</w:t>
      </w:r>
      <w:proofErr w:type="spellEnd"/>
      <w:r w:rsidR="00EC5C64" w:rsidRPr="00915006">
        <w:rPr>
          <w:rFonts w:ascii="GHEA Grapalat" w:hAnsi="GHEA Grapalat" w:cs="Sylfaen"/>
          <w:sz w:val="20"/>
          <w:lang w:val="af-ZA"/>
        </w:rPr>
        <w:t xml:space="preserve"> </w:t>
      </w:r>
      <w:proofErr w:type="spellStart"/>
      <w:r w:rsidR="00EC5C64" w:rsidRPr="00D533CD">
        <w:rPr>
          <w:rFonts w:ascii="GHEA Grapalat" w:hAnsi="GHEA Grapalat" w:cs="Sylfaen"/>
          <w:sz w:val="20"/>
        </w:rPr>
        <w:t>երաշխիքների</w:t>
      </w:r>
      <w:proofErr w:type="spellEnd"/>
      <w:r w:rsidR="00EC5C64" w:rsidRPr="00915006">
        <w:rPr>
          <w:rFonts w:ascii="GHEA Grapalat" w:hAnsi="GHEA Grapalat" w:cs="Sylfaen"/>
          <w:sz w:val="20"/>
          <w:lang w:val="af-ZA"/>
        </w:rPr>
        <w:t xml:space="preserve"> </w:t>
      </w:r>
      <w:proofErr w:type="spellStart"/>
      <w:r w:rsidR="00EC5C64" w:rsidRPr="00D533CD">
        <w:rPr>
          <w:rFonts w:ascii="GHEA Grapalat" w:hAnsi="GHEA Grapalat" w:cs="Sylfaen"/>
          <w:sz w:val="20"/>
        </w:rPr>
        <w:t>ձևով</w:t>
      </w:r>
      <w:proofErr w:type="spellEnd"/>
      <w:r w:rsidR="00615D8F" w:rsidRPr="00915006">
        <w:rPr>
          <w:rFonts w:ascii="GHEA Grapalat" w:hAnsi="GHEA Grapalat" w:cs="Sylfaen"/>
          <w:sz w:val="20"/>
          <w:lang w:val="af-ZA"/>
        </w:rPr>
        <w:t xml:space="preserve"> </w:t>
      </w:r>
      <w:bookmarkStart w:id="16" w:name="_Hlk197331256"/>
      <w:proofErr w:type="spellStart"/>
      <w:r w:rsidR="00615D8F" w:rsidRPr="00D533CD">
        <w:rPr>
          <w:rFonts w:ascii="GHEA Grapalat" w:hAnsi="GHEA Grapalat" w:cs="Sylfaen"/>
          <w:sz w:val="20"/>
        </w:rPr>
        <w:t>ձևով</w:t>
      </w:r>
      <w:bookmarkEnd w:id="16"/>
      <w:proofErr w:type="spellEnd"/>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proofErr w:type="spellStart"/>
      <w:r w:rsidR="00C0648A">
        <w:rPr>
          <w:rFonts w:ascii="GHEA Grapalat" w:hAnsi="GHEA Grapalat" w:cs="Sylfaen"/>
          <w:sz w:val="20"/>
        </w:rPr>
        <w:t>ապահովումը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պետք</w:t>
      </w:r>
      <w:proofErr w:type="spellEnd"/>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վավեր</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լինի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առնվազն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մինչև</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պայմանագրի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կատարման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արդյունքը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պատվիրատուից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կողմից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ամբողջական</w:t>
      </w:r>
      <w:proofErr w:type="spellEnd"/>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EC5C64">
        <w:rPr>
          <w:rFonts w:ascii="GHEA Grapalat" w:hAnsi="GHEA Grapalat" w:cs="Arial"/>
          <w:sz w:val="20"/>
          <w:lang w:val="hy-AM"/>
        </w:rPr>
        <w:t>9</w:t>
      </w:r>
      <w:r w:rsidR="00615D8F">
        <w:rPr>
          <w:rFonts w:ascii="GHEA Grapalat" w:hAnsi="GHEA Grapalat" w:cs="Arial"/>
          <w:sz w:val="20"/>
          <w:lang w:val="hy-AM"/>
        </w:rPr>
        <w:t>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bookmarkEnd w:id="15"/>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10"/>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2D882ADE" w:rsidR="00365F29" w:rsidRDefault="00882697"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FC2F66" w:rsidRPr="00A70EAF">
        <w:rPr>
          <w:rFonts w:ascii="GHEA Grapalat" w:hAnsi="GHEA Grapalat" w:cs="Arial"/>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w:t>
      </w:r>
      <w:r w:rsidR="00FC2F66" w:rsidRPr="00A70EAF">
        <w:rPr>
          <w:rFonts w:ascii="GHEA Grapalat" w:hAnsi="GHEA Grapalat" w:cs="Arial"/>
          <w:sz w:val="20"/>
          <w:lang w:val="hy-AM"/>
        </w:rPr>
        <w:lastRenderedPageBreak/>
        <w:t>արդյունքը պատվիրատուի կողմից ամբողջական ընդունվելու դեպքում</w:t>
      </w:r>
      <w:r w:rsidR="00365F29" w:rsidRPr="0019396A">
        <w:rPr>
          <w:rFonts w:ascii="GHEA Grapalat" w:hAnsi="GHEA Grapalat" w:cs="Arial"/>
          <w:sz w:val="20"/>
          <w:lang w:val="hy-AM"/>
        </w:rPr>
        <w:t xml:space="preserve">, </w:t>
      </w:r>
      <w:r w:rsidR="00365F29" w:rsidRPr="00DC0D0F">
        <w:rPr>
          <w:rFonts w:ascii="GHEA Grapalat" w:hAnsi="GHEA Grapalat" w:cs="Arial"/>
          <w:sz w:val="20"/>
          <w:lang w:val="hy-AM"/>
        </w:rPr>
        <w:t>եթե պայմանագրի (համաձայնագրի) կատարումը փուլային չէ</w:t>
      </w:r>
      <w:r w:rsidR="00365F29" w:rsidRPr="00224D9D">
        <w:rPr>
          <w:rFonts w:ascii="GHEA Grapalat" w:hAnsi="GHEA Grapalat" w:cs="Arial"/>
          <w:sz w:val="20"/>
          <w:lang w:val="hy-AM"/>
        </w:rPr>
        <w:t>:</w:t>
      </w:r>
    </w:p>
    <w:p w14:paraId="5C6392E7" w14:textId="58BAD5CE" w:rsidR="00501A05" w:rsidRPr="00A70EAF" w:rsidRDefault="00501A05" w:rsidP="00F71502">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366AF699" w:rsidR="00281740" w:rsidRPr="008C00F4"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C00F4">
        <w:rPr>
          <w:rFonts w:ascii="GHEA Grapalat" w:hAnsi="GHEA Grapalat" w:cs="Sylfaen"/>
          <w:b/>
          <w:bCs/>
          <w:sz w:val="20"/>
          <w:lang w:val="af-ZA"/>
        </w:rPr>
        <w:t xml:space="preserve">10 </w:t>
      </w:r>
      <w:r w:rsidRPr="008C00F4">
        <w:rPr>
          <w:rFonts w:ascii="GHEA Grapalat" w:hAnsi="GHEA Grapalat" w:cs="Sylfaen"/>
          <w:b/>
          <w:bCs/>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8C00F4" w:rsidRPr="008C00F4">
        <w:rPr>
          <w:rFonts w:ascii="GHEA Grapalat" w:hAnsi="GHEA Grapalat" w:cs="Sylfaen"/>
          <w:sz w:val="20"/>
          <w:lang w:val="hy-AM"/>
        </w:rPr>
        <w:t>միակողմանի հաստատված հայտարարության՝ տուժանքի (հավելված 5.1)</w:t>
      </w:r>
      <w:r w:rsidR="00FA72C1">
        <w:rPr>
          <w:rFonts w:ascii="GHEA Grapalat" w:hAnsi="GHEA Grapalat" w:cs="Sylfaen"/>
          <w:sz w:val="20"/>
          <w:lang w:val="hy-AM"/>
        </w:rPr>
        <w:t>,</w:t>
      </w:r>
      <w:r w:rsidR="00FA72C1" w:rsidRPr="00FA72C1">
        <w:rPr>
          <w:rFonts w:ascii="GHEA Grapalat" w:hAnsi="GHEA Grapalat" w:cs="Sylfaen"/>
          <w:sz w:val="20"/>
          <w:lang w:val="hy-AM"/>
        </w:rPr>
        <w:t xml:space="preserve"> </w:t>
      </w:r>
      <w:r w:rsidR="00FA72C1" w:rsidRPr="00A70EAF">
        <w:rPr>
          <w:rFonts w:ascii="GHEA Grapalat" w:hAnsi="GHEA Grapalat" w:cs="Sylfaen"/>
          <w:sz w:val="20"/>
          <w:lang w:val="hy-AM"/>
        </w:rPr>
        <w:t>բանկային երախիքի (հավելված 5)</w:t>
      </w:r>
      <w:r w:rsidR="00FA72C1">
        <w:rPr>
          <w:rFonts w:ascii="GHEA Grapalat" w:hAnsi="GHEA Grapalat" w:cs="Sylfaen"/>
          <w:sz w:val="20"/>
          <w:lang w:val="hy-AM"/>
        </w:rPr>
        <w:t>,</w:t>
      </w:r>
      <w:r w:rsidR="008C00F4" w:rsidRPr="008C00F4">
        <w:rPr>
          <w:rFonts w:ascii="GHEA Grapalat" w:hAnsi="GHEA Grapalat" w:cs="Sylfaen"/>
          <w:sz w:val="20"/>
          <w:lang w:val="hy-AM"/>
        </w:rPr>
        <w:t xml:space="preserve"> կամ կանխիկ փողի ձևով</w:t>
      </w:r>
      <w:r w:rsidR="00501A05" w:rsidRPr="008C00F4">
        <w:rPr>
          <w:rFonts w:ascii="GHEA Grapalat" w:hAnsi="GHEA Grapalat" w:cs="Sylfaen"/>
          <w:sz w:val="20"/>
          <w:vertAlign w:val="superscript"/>
          <w:lang w:val="hy-AM"/>
        </w:rPr>
        <w:t>:</w:t>
      </w:r>
      <w:r w:rsidR="00A70EAF" w:rsidRPr="008C00F4">
        <w:rPr>
          <w:vertAlign w:val="superscript"/>
        </w:rPr>
        <w:footnoteReference w:id="11"/>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55FECF13"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4434AD">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DA4D9AB" w:rsidR="003D0C33" w:rsidRPr="003D47ED" w:rsidRDefault="00EE45C0"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3D0C33"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003D0C33"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003D0C33"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003D0C33"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003D0C33"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003D0C33"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6D9277DE" w:rsidR="00180D94" w:rsidRPr="003D47ED" w:rsidRDefault="00EE45C0" w:rsidP="00180D9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180D94" w:rsidRPr="003D47ED">
        <w:rPr>
          <w:rFonts w:ascii="GHEA Grapalat" w:hAnsi="GHEA Grapalat" w:cs="Sylfaen"/>
          <w:sz w:val="20"/>
          <w:lang w:val="hy-AM"/>
        </w:rPr>
        <w:t xml:space="preserve">10.8 </w:t>
      </w:r>
      <w:r w:rsidR="00180D94"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00180D94" w:rsidRPr="003D47ED">
        <w:rPr>
          <w:rFonts w:ascii="GHEA Grapalat" w:hAnsi="GHEA Grapalat" w:cs="Sylfaen"/>
          <w:sz w:val="20"/>
          <w:lang w:val="hy-AM"/>
        </w:rPr>
        <w:t>կամ որակավորման</w:t>
      </w:r>
      <w:r w:rsidR="00180D94" w:rsidRPr="003D47ED">
        <w:rPr>
          <w:rFonts w:ascii="GHEA Grapalat" w:hAnsi="GHEA Grapalat" w:cs="Sylfaen"/>
          <w:sz w:val="20"/>
          <w:lang w:val="af-ZA"/>
        </w:rPr>
        <w:t xml:space="preserve"> ապահովման </w:t>
      </w:r>
      <w:r w:rsidR="00180D94"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lastRenderedPageBreak/>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12"/>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0A33BF72"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008A18AE">
        <w:rPr>
          <w:rFonts w:ascii="GHEA Grapalat" w:hAnsi="GHEA Grapalat"/>
          <w:sz w:val="20"/>
          <w:szCs w:val="20"/>
          <w:lang w:val="es-ES"/>
        </w:rPr>
        <w:t xml:space="preserve"> </w:t>
      </w:r>
      <w:r w:rsidRPr="004B72E3">
        <w:rPr>
          <w:rFonts w:ascii="GHEA Grapalat" w:hAnsi="GHEA Grapalat"/>
          <w:sz w:val="20"/>
          <w:szCs w:val="20"/>
          <w:lang w:val="es-ES"/>
        </w:rPr>
        <w:t>(</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270D674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272D5E40"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662D4C98"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A25F38">
        <w:rPr>
          <w:rFonts w:ascii="GHEA Grapalat" w:hAnsi="GHEA Grapalat" w:cs="Sylfaen"/>
          <w:b/>
          <w:szCs w:val="22"/>
          <w:lang w:val="es-ES"/>
        </w:rPr>
        <w:t xml:space="preserve"> </w:t>
      </w:r>
      <w:r w:rsidR="00096865" w:rsidRPr="00F566BF">
        <w:rPr>
          <w:rFonts w:ascii="GHEA Grapalat" w:hAnsi="GHEA Grapalat"/>
          <w:b/>
          <w:szCs w:val="22"/>
          <w:lang w:val="af-ZA"/>
        </w:rPr>
        <w:t>II</w:t>
      </w:r>
    </w:p>
    <w:p w14:paraId="4756A1D5" w14:textId="6774C625"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F566BF">
        <w:rPr>
          <w:rFonts w:ascii="GHEA Grapalat" w:hAnsi="GHEA Grapalat" w:cs="Sylfaen"/>
          <w:b/>
          <w:szCs w:val="22"/>
          <w:lang w:val="es-ES"/>
        </w:rPr>
        <w:t>ՀՐԱՀԱՆԳ</w:t>
      </w:r>
    </w:p>
    <w:p w14:paraId="618B3554" w14:textId="210E3F09"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ՀԱՅՏԸ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ՊԱՏՐԱՍՏԵԼՈՒ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5261741" w14:textId="77777777" w:rsidR="00A25F38" w:rsidRPr="00F566BF" w:rsidRDefault="00A25F38" w:rsidP="00A25F38">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7156D8AD" w14:textId="77777777" w:rsidR="00A25F38" w:rsidRPr="00F566BF" w:rsidRDefault="00A25F38" w:rsidP="00A25F38">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3815BD">
        <w:rPr>
          <w:rFonts w:ascii="GHEA Grapalat" w:hAnsi="GHEA Grapalat" w:cs="Sylfaen"/>
          <w:b/>
          <w:sz w:val="20"/>
          <w:lang w:val="ru-RU"/>
        </w:rPr>
        <w:t>ընթացակարգին</w:t>
      </w:r>
      <w:r w:rsidRPr="00B112C0">
        <w:rPr>
          <w:rFonts w:ascii="GHEA Grapalat" w:hAnsi="GHEA Grapalat" w:cs="Sylfaen"/>
          <w:b/>
          <w:sz w:val="20"/>
          <w:lang w:val="es-ES"/>
        </w:rPr>
        <w:t xml:space="preserve"> </w:t>
      </w:r>
      <w:r w:rsidRPr="003815BD">
        <w:rPr>
          <w:rFonts w:ascii="GHEA Grapalat" w:hAnsi="GHEA Grapalat" w:cs="Sylfaen"/>
          <w:b/>
          <w:sz w:val="20"/>
          <w:lang w:val="ru-RU"/>
        </w:rPr>
        <w:t>մասնակցելու</w:t>
      </w:r>
      <w:r w:rsidRPr="00B112C0">
        <w:rPr>
          <w:rFonts w:ascii="GHEA Grapalat" w:hAnsi="GHEA Grapalat" w:cs="Sylfaen"/>
          <w:b/>
          <w:sz w:val="20"/>
          <w:lang w:val="es-ES"/>
        </w:rPr>
        <w:t xml:space="preserve"> </w:t>
      </w:r>
      <w:r w:rsidRPr="003815BD">
        <w:rPr>
          <w:rFonts w:ascii="GHEA Grapalat" w:hAnsi="GHEA Grapalat" w:cs="Sylfaen"/>
          <w:b/>
          <w:sz w:val="20"/>
          <w:lang w:val="ru-RU"/>
        </w:rPr>
        <w:t>դիմում</w:t>
      </w:r>
      <w:r w:rsidRPr="00B112C0">
        <w:rPr>
          <w:rFonts w:ascii="GHEA Grapalat" w:hAnsi="GHEA Grapalat" w:cs="Sylfaen"/>
          <w:b/>
          <w:sz w:val="20"/>
          <w:lang w:val="es-ES"/>
        </w:rPr>
        <w:t>-</w:t>
      </w:r>
      <w:r w:rsidRPr="00B112C0">
        <w:rPr>
          <w:rFonts w:ascii="GHEA Grapalat" w:hAnsi="GHEA Grapalat" w:cs="Sylfaen"/>
          <w:b/>
          <w:sz w:val="20"/>
          <w:lang w:val="ru-RU"/>
        </w:rPr>
        <w:t>հայտարարություն</w:t>
      </w:r>
      <w:r w:rsidRPr="00B112C0">
        <w:rPr>
          <w:rFonts w:ascii="GHEA Grapalat" w:hAnsi="GHEA Grapalat" w:cs="Sylfaen"/>
          <w:b/>
          <w:sz w:val="20"/>
          <w:lang w:val="es-ES"/>
        </w:rPr>
        <w:t xml:space="preserve">` </w:t>
      </w:r>
      <w:r w:rsidRPr="00B112C0">
        <w:rPr>
          <w:rFonts w:ascii="GHEA Grapalat" w:hAnsi="GHEA Grapalat" w:cs="Sylfaen"/>
          <w:b/>
          <w:sz w:val="20"/>
          <w:lang w:val="ru-RU"/>
        </w:rPr>
        <w:t>համաձայն</w:t>
      </w:r>
      <w:r w:rsidRPr="00B112C0">
        <w:rPr>
          <w:rFonts w:ascii="GHEA Grapalat" w:hAnsi="GHEA Grapalat" w:cs="Sylfaen"/>
          <w:b/>
          <w:sz w:val="20"/>
          <w:lang w:val="es-ES"/>
        </w:rPr>
        <w:t xml:space="preserve"> </w:t>
      </w:r>
      <w:r w:rsidRPr="00B112C0">
        <w:rPr>
          <w:rFonts w:ascii="GHEA Grapalat" w:hAnsi="GHEA Grapalat" w:cs="Sylfaen"/>
          <w:b/>
          <w:sz w:val="20"/>
          <w:lang w:val="ru-RU"/>
        </w:rPr>
        <w:t>հ</w:t>
      </w:r>
      <w:r w:rsidRPr="003815BD">
        <w:rPr>
          <w:rFonts w:ascii="GHEA Grapalat" w:hAnsi="GHEA Grapalat" w:cs="Sylfaen"/>
          <w:b/>
          <w:sz w:val="20"/>
          <w:lang w:val="ru-RU"/>
        </w:rPr>
        <w:t>ավելված</w:t>
      </w:r>
      <w:r w:rsidRPr="00B112C0">
        <w:rPr>
          <w:rFonts w:ascii="GHEA Grapalat" w:hAnsi="GHEA Grapalat" w:cs="Sylfaen"/>
          <w:b/>
          <w:sz w:val="20"/>
          <w:lang w:val="es-ES"/>
        </w:rPr>
        <w:t xml:space="preserve"> N 1-</w:t>
      </w:r>
      <w:r w:rsidRPr="00B112C0">
        <w:rPr>
          <w:rFonts w:ascii="GHEA Grapalat" w:hAnsi="GHEA Grapalat" w:cs="Sylfaen"/>
          <w:b/>
          <w:sz w:val="20"/>
          <w:lang w:val="ru-RU"/>
        </w:rPr>
        <w:t>ի</w:t>
      </w:r>
      <w:r>
        <w:rPr>
          <w:rFonts w:ascii="GHEA Grapalat" w:hAnsi="GHEA Grapalat" w:cs="Sylfaen"/>
          <w:b/>
          <w:sz w:val="20"/>
          <w:lang w:val="hy-AM"/>
        </w:rPr>
        <w:t>,</w:t>
      </w:r>
      <w:r w:rsidRPr="00B112C0">
        <w:rPr>
          <w:rFonts w:ascii="GHEA Grapalat" w:hAnsi="GHEA Grapalat" w:cs="Sylfaen"/>
          <w:b/>
          <w:sz w:val="20"/>
          <w:lang w:val="es-ES"/>
        </w:rPr>
        <w:t xml:space="preserve"> </w:t>
      </w:r>
      <w:r w:rsidRPr="00B112C0">
        <w:rPr>
          <w:rFonts w:ascii="GHEA Grapalat" w:hAnsi="GHEA Grapalat" w:cs="Sylfaen"/>
          <w:b/>
          <w:sz w:val="20"/>
          <w:lang w:val="ru-RU"/>
        </w:rPr>
        <w:t>Եթե</w:t>
      </w:r>
      <w:r w:rsidRPr="00B112C0">
        <w:rPr>
          <w:rFonts w:ascii="GHEA Grapalat" w:hAnsi="GHEA Grapalat" w:cs="Sylfaen"/>
          <w:b/>
          <w:sz w:val="20"/>
          <w:lang w:val="es-ES"/>
        </w:rPr>
        <w:t xml:space="preserve"> </w:t>
      </w:r>
      <w:r w:rsidRPr="00B112C0">
        <w:rPr>
          <w:rFonts w:ascii="GHEA Grapalat" w:hAnsi="GHEA Grapalat" w:cs="Sylfaen"/>
          <w:b/>
          <w:sz w:val="20"/>
          <w:lang w:val="ru-RU"/>
        </w:rPr>
        <w:t>մասնակիցը</w:t>
      </w:r>
      <w:r w:rsidRPr="00B112C0">
        <w:rPr>
          <w:rFonts w:ascii="GHEA Grapalat" w:hAnsi="GHEA Grapalat" w:cs="Sylfaen"/>
          <w:b/>
          <w:sz w:val="20"/>
          <w:lang w:val="es-ES"/>
        </w:rPr>
        <w:t xml:space="preserve"> </w:t>
      </w:r>
      <w:r w:rsidRPr="00B112C0">
        <w:rPr>
          <w:rFonts w:ascii="GHEA Grapalat" w:hAnsi="GHEA Grapalat" w:cs="Sylfaen"/>
          <w:b/>
          <w:sz w:val="20"/>
          <w:lang w:val="ru-RU"/>
        </w:rPr>
        <w:t>չի</w:t>
      </w:r>
      <w:r w:rsidRPr="00B112C0">
        <w:rPr>
          <w:rFonts w:ascii="GHEA Grapalat" w:hAnsi="GHEA Grapalat" w:cs="Sylfaen"/>
          <w:b/>
          <w:sz w:val="20"/>
          <w:lang w:val="es-ES"/>
        </w:rPr>
        <w:t xml:space="preserve"> </w:t>
      </w:r>
      <w:r w:rsidRPr="00B112C0">
        <w:rPr>
          <w:rFonts w:ascii="GHEA Grapalat" w:hAnsi="GHEA Grapalat" w:cs="Sylfaen"/>
          <w:b/>
          <w:sz w:val="20"/>
          <w:lang w:val="ru-RU"/>
        </w:rPr>
        <w:t>հանդիսանում</w:t>
      </w:r>
      <w:r w:rsidRPr="00B112C0">
        <w:rPr>
          <w:rFonts w:ascii="GHEA Grapalat" w:hAnsi="GHEA Grapalat" w:cs="Sylfaen"/>
          <w:b/>
          <w:sz w:val="20"/>
          <w:lang w:val="es-ES"/>
        </w:rPr>
        <w:t xml:space="preserve"> </w:t>
      </w:r>
      <w:r w:rsidRPr="00B112C0">
        <w:rPr>
          <w:rFonts w:ascii="GHEA Grapalat" w:hAnsi="GHEA Grapalat" w:cs="Sylfaen"/>
          <w:b/>
          <w:sz w:val="20"/>
          <w:lang w:val="ru-RU"/>
        </w:rPr>
        <w:t>ՀՀ</w:t>
      </w:r>
      <w:r w:rsidRPr="00B112C0">
        <w:rPr>
          <w:rFonts w:ascii="GHEA Grapalat" w:hAnsi="GHEA Grapalat" w:cs="Sylfaen"/>
          <w:b/>
          <w:sz w:val="20"/>
          <w:lang w:val="es-ES"/>
        </w:rPr>
        <w:t xml:space="preserve"> </w:t>
      </w:r>
      <w:r w:rsidRPr="00B112C0">
        <w:rPr>
          <w:rFonts w:ascii="GHEA Grapalat" w:hAnsi="GHEA Grapalat" w:cs="Sylfaen"/>
          <w:b/>
          <w:sz w:val="20"/>
          <w:lang w:val="ru-RU"/>
        </w:rPr>
        <w:t>ռեզիդենտ</w:t>
      </w:r>
      <w:r w:rsidRPr="00B112C0">
        <w:rPr>
          <w:rFonts w:ascii="GHEA Grapalat" w:hAnsi="GHEA Grapalat" w:cs="Sylfaen"/>
          <w:b/>
          <w:sz w:val="20"/>
          <w:lang w:val="es-ES"/>
        </w:rPr>
        <w:t xml:space="preserve"> </w:t>
      </w:r>
      <w:r w:rsidRPr="00B112C0">
        <w:rPr>
          <w:rFonts w:ascii="GHEA Grapalat" w:hAnsi="GHEA Grapalat" w:cs="Sylfaen"/>
          <w:b/>
          <w:sz w:val="20"/>
          <w:lang w:val="ru-RU"/>
        </w:rPr>
        <w:t>իրական</w:t>
      </w:r>
      <w:r w:rsidRPr="00B112C0">
        <w:rPr>
          <w:rFonts w:ascii="GHEA Grapalat" w:hAnsi="GHEA Grapalat" w:cs="Sylfaen"/>
          <w:b/>
          <w:sz w:val="20"/>
          <w:lang w:val="es-ES"/>
        </w:rPr>
        <w:t xml:space="preserve"> </w:t>
      </w:r>
      <w:r w:rsidRPr="00B112C0">
        <w:rPr>
          <w:rFonts w:ascii="GHEA Grapalat" w:hAnsi="GHEA Grapalat" w:cs="Sylfaen"/>
          <w:b/>
          <w:sz w:val="20"/>
          <w:lang w:val="ru-RU"/>
        </w:rPr>
        <w:t>շահառուների</w:t>
      </w:r>
      <w:r w:rsidRPr="00B112C0">
        <w:rPr>
          <w:rFonts w:ascii="GHEA Grapalat" w:hAnsi="GHEA Grapalat" w:cs="Sylfaen"/>
          <w:b/>
          <w:sz w:val="20"/>
          <w:lang w:val="es-ES"/>
        </w:rPr>
        <w:t xml:space="preserve"> </w:t>
      </w:r>
      <w:r w:rsidRPr="00B112C0">
        <w:rPr>
          <w:rFonts w:ascii="GHEA Grapalat" w:hAnsi="GHEA Grapalat" w:cs="Sylfaen"/>
          <w:b/>
          <w:sz w:val="20"/>
          <w:lang w:val="ru-RU"/>
        </w:rPr>
        <w:t>վերաբերյալ</w:t>
      </w:r>
      <w:r w:rsidRPr="00B112C0">
        <w:rPr>
          <w:rFonts w:ascii="GHEA Grapalat" w:hAnsi="GHEA Grapalat" w:cs="Sylfaen"/>
          <w:b/>
          <w:sz w:val="20"/>
          <w:lang w:val="es-ES"/>
        </w:rPr>
        <w:t xml:space="preserve"> </w:t>
      </w:r>
      <w:r w:rsidRPr="00B112C0">
        <w:rPr>
          <w:rFonts w:ascii="GHEA Grapalat" w:hAnsi="GHEA Grapalat" w:cs="Sylfaen"/>
          <w:b/>
          <w:sz w:val="20"/>
          <w:lang w:val="ru-RU"/>
        </w:rPr>
        <w:t>հայտարարագիր</w:t>
      </w:r>
      <w:r w:rsidRPr="00B112C0">
        <w:rPr>
          <w:rFonts w:ascii="GHEA Grapalat" w:hAnsi="GHEA Grapalat" w:cs="Sylfaen"/>
          <w:b/>
          <w:sz w:val="20"/>
          <w:lang w:val="es-ES"/>
        </w:rPr>
        <w:t xml:space="preserve"> </w:t>
      </w:r>
      <w:r w:rsidRPr="00B112C0">
        <w:rPr>
          <w:rFonts w:ascii="GHEA Grapalat" w:hAnsi="GHEA Grapalat" w:cs="Sylfaen"/>
          <w:b/>
          <w:sz w:val="20"/>
          <w:lang w:val="ru-RU"/>
        </w:rPr>
        <w:t>հավելված</w:t>
      </w:r>
      <w:r w:rsidRPr="00B112C0">
        <w:rPr>
          <w:rFonts w:ascii="GHEA Grapalat" w:hAnsi="GHEA Grapalat" w:cs="Sylfaen"/>
          <w:b/>
          <w:sz w:val="20"/>
          <w:lang w:val="es-ES"/>
        </w:rPr>
        <w:t xml:space="preserve"> 1.</w:t>
      </w:r>
      <w:r>
        <w:rPr>
          <w:rFonts w:ascii="GHEA Grapalat" w:hAnsi="GHEA Grapalat" w:cs="Sylfaen"/>
          <w:b/>
          <w:sz w:val="20"/>
          <w:lang w:val="hy-AM"/>
        </w:rPr>
        <w:t>2</w:t>
      </w:r>
      <w:r w:rsidRPr="00B112C0">
        <w:rPr>
          <w:rFonts w:ascii="GHEA Grapalat" w:hAnsi="GHEA Grapalat" w:cs="Sylfaen"/>
          <w:b/>
          <w:sz w:val="20"/>
          <w:lang w:val="es-ES"/>
        </w:rPr>
        <w:t>-</w:t>
      </w:r>
      <w:r w:rsidRPr="00B112C0">
        <w:rPr>
          <w:rFonts w:ascii="GHEA Grapalat" w:hAnsi="GHEA Grapalat" w:cs="Sylfaen"/>
          <w:b/>
          <w:sz w:val="20"/>
          <w:lang w:val="ru-RU"/>
        </w:rPr>
        <w:t>ի</w:t>
      </w:r>
      <w:r w:rsidRPr="00B112C0">
        <w:rPr>
          <w:rFonts w:ascii="GHEA Grapalat" w:hAnsi="GHEA Grapalat" w:cs="Sylfaen"/>
          <w:b/>
          <w:sz w:val="20"/>
          <w:lang w:val="es-ES"/>
        </w:rPr>
        <w:t xml:space="preserve"> </w:t>
      </w:r>
      <w:r w:rsidRPr="00B112C0">
        <w:rPr>
          <w:rFonts w:ascii="GHEA Grapalat" w:hAnsi="GHEA Grapalat" w:cs="Sylfaen"/>
          <w:b/>
          <w:sz w:val="20"/>
          <w:lang w:val="ru-RU"/>
        </w:rPr>
        <w:t>ըստ</w:t>
      </w:r>
      <w:r w:rsidRPr="00B112C0">
        <w:rPr>
          <w:rFonts w:ascii="GHEA Grapalat" w:hAnsi="GHEA Grapalat" w:cs="Sylfaen"/>
          <w:b/>
          <w:sz w:val="20"/>
          <w:lang w:val="es-ES"/>
        </w:rPr>
        <w:t xml:space="preserve"> </w:t>
      </w:r>
      <w:r w:rsidRPr="00B112C0">
        <w:rPr>
          <w:rFonts w:ascii="GHEA Grapalat" w:hAnsi="GHEA Grapalat" w:cs="Sylfaen"/>
          <w:b/>
          <w:sz w:val="20"/>
          <w:lang w:val="ru-RU"/>
        </w:rPr>
        <w:t>անհրաժեշտության</w:t>
      </w:r>
      <w:r w:rsidRPr="00B112C0">
        <w:rPr>
          <w:rFonts w:ascii="GHEA Grapalat" w:hAnsi="GHEA Grapalat" w:cs="Sylfaen"/>
          <w:b/>
          <w:sz w:val="20"/>
          <w:lang w:val="es-ES"/>
        </w:rPr>
        <w:t xml:space="preserve"> /zip </w:t>
      </w:r>
      <w:r w:rsidRPr="00B112C0">
        <w:rPr>
          <w:rFonts w:ascii="GHEA Grapalat" w:hAnsi="GHEA Grapalat" w:cs="Sylfaen"/>
          <w:b/>
          <w:sz w:val="20"/>
          <w:lang w:val="ru-RU"/>
        </w:rPr>
        <w:t>ֆայլ</w:t>
      </w:r>
      <w:r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13"/>
      </w:r>
    </w:p>
    <w:p w14:paraId="5879074A" w14:textId="77777777" w:rsidR="000B76E2" w:rsidRPr="004F02AD" w:rsidRDefault="000B76E2" w:rsidP="000B76E2">
      <w:pPr>
        <w:ind w:firstLine="567"/>
        <w:jc w:val="both"/>
        <w:rPr>
          <w:rFonts w:ascii="GHEA Grapalat" w:hAnsi="GHEA Grapalat"/>
          <w:sz w:val="20"/>
          <w:vertAlign w:val="superscript"/>
          <w:lang w:val="af-ZA"/>
        </w:rPr>
      </w:pPr>
      <w:r w:rsidRPr="004F02AD">
        <w:rPr>
          <w:rFonts w:ascii="GHEA Grapalat" w:hAnsi="GHEA Grapalat" w:cs="Sylfaen"/>
          <w:sz w:val="20"/>
          <w:lang w:val="af-ZA"/>
        </w:rPr>
        <w:t xml:space="preserve">2.4 </w:t>
      </w:r>
      <w:r w:rsidRPr="004F02AD">
        <w:rPr>
          <w:rFonts w:ascii="GHEA Grapalat" w:hAnsi="GHEA Grapalat" w:cs="Sylfaen"/>
          <w:sz w:val="20"/>
          <w:lang w:val="hy-AM"/>
        </w:rPr>
        <w:t>հայտի</w:t>
      </w:r>
      <w:r w:rsidRPr="004F02AD">
        <w:rPr>
          <w:rFonts w:ascii="GHEA Grapalat" w:hAnsi="GHEA Grapalat" w:cs="Sylfaen"/>
          <w:sz w:val="20"/>
          <w:lang w:val="af-ZA"/>
        </w:rPr>
        <w:t xml:space="preserve"> </w:t>
      </w:r>
      <w:r w:rsidRPr="004F02AD">
        <w:rPr>
          <w:rFonts w:ascii="GHEA Grapalat" w:hAnsi="GHEA Grapalat" w:cs="Sylfaen"/>
          <w:sz w:val="20"/>
          <w:lang w:val="hy-AM"/>
        </w:rPr>
        <w:t>ապահովում, որը ներկայացվում է կանխիկ փողի կամ բանկային երաշխիքի ձևով</w:t>
      </w:r>
      <w:r w:rsidRPr="004F02AD">
        <w:rPr>
          <w:rFonts w:ascii="GHEA Grapalat" w:hAnsi="GHEA Grapalat" w:cs="Sylfaen"/>
          <w:sz w:val="20"/>
          <w:lang w:val="af-ZA"/>
        </w:rPr>
        <w:t xml:space="preserve"> (</w:t>
      </w:r>
      <w:proofErr w:type="spellStart"/>
      <w:r w:rsidRPr="004F02AD">
        <w:rPr>
          <w:rFonts w:ascii="GHEA Grapalat" w:hAnsi="GHEA Grapalat" w:cs="Sylfaen"/>
          <w:sz w:val="20"/>
        </w:rPr>
        <w:t>հավելված</w:t>
      </w:r>
      <w:proofErr w:type="spellEnd"/>
      <w:r w:rsidRPr="004F02AD">
        <w:rPr>
          <w:rFonts w:ascii="GHEA Grapalat" w:hAnsi="GHEA Grapalat" w:cs="Sylfaen"/>
          <w:sz w:val="20"/>
          <w:lang w:val="af-ZA"/>
        </w:rPr>
        <w:t xml:space="preserve"> N 3)</w:t>
      </w:r>
      <w:r w:rsidRPr="004F02AD">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Style w:val="FootnoteReference"/>
          <w:rFonts w:ascii="GHEA Grapalat" w:hAnsi="GHEA Grapalat" w:cs="Sylfaen"/>
          <w:sz w:val="20"/>
          <w:lang w:val="hy-AM"/>
        </w:rPr>
        <w:footnoteReference w:id="14"/>
      </w:r>
    </w:p>
    <w:p w14:paraId="4A8B2E38" w14:textId="77777777" w:rsidR="000B76E2" w:rsidRPr="004F02AD" w:rsidRDefault="000B76E2" w:rsidP="00505AD4">
      <w:pPr>
        <w:pStyle w:val="norm"/>
        <w:spacing w:line="240" w:lineRule="auto"/>
        <w:ind w:firstLine="567"/>
        <w:rPr>
          <w:rFonts w:ascii="GHEA Grapalat" w:hAnsi="GHEA Grapalat" w:cs="Sylfaen"/>
          <w:sz w:val="20"/>
          <w:szCs w:val="24"/>
          <w:lang w:val="af-ZA" w:eastAsia="en-U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6F9D0BD7" w14:textId="77777777" w:rsidR="00A25F38" w:rsidRDefault="00A25F38" w:rsidP="00A25F38">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DD5C4E">
        <w:rPr>
          <w:rFonts w:ascii="GHEA Grapalat" w:hAnsi="GHEA Grapalat"/>
          <w:b/>
          <w:sz w:val="20"/>
          <w:szCs w:val="20"/>
          <w:lang w:val="hy-AM"/>
        </w:rPr>
        <w:t>տոկոսային արտահայտությամբ</w:t>
      </w:r>
      <w:r w:rsidRPr="00DD5C4E">
        <w:rPr>
          <w:rFonts w:ascii="GHEA Grapalat" w:hAnsi="GHEA Grapalat" w:cs="Sylfaen"/>
          <w:sz w:val="20"/>
          <w:lang w:val="af-ZA"/>
        </w:rPr>
        <w:t xml:space="preserve">` </w:t>
      </w:r>
      <w:r w:rsidRPr="00DD5C4E">
        <w:rPr>
          <w:rFonts w:ascii="GHEA Grapalat" w:hAnsi="GHEA Grapalat" w:cs="Sylfaen"/>
          <w:sz w:val="20"/>
          <w:lang w:val="hy-AM"/>
        </w:rPr>
        <w:t>համաձայն</w:t>
      </w:r>
      <w:r w:rsidRPr="00DD5C4E">
        <w:rPr>
          <w:rFonts w:ascii="GHEA Grapalat" w:hAnsi="GHEA Grapalat" w:cs="Sylfaen"/>
          <w:sz w:val="20"/>
          <w:lang w:val="af-ZA"/>
        </w:rPr>
        <w:t xml:space="preserve"> </w:t>
      </w:r>
      <w:r w:rsidRPr="00DD5C4E">
        <w:rPr>
          <w:rFonts w:ascii="GHEA Grapalat" w:hAnsi="GHEA Grapalat" w:cs="Sylfaen"/>
          <w:sz w:val="20"/>
          <w:lang w:val="hy-AM"/>
        </w:rPr>
        <w:t>հավելված</w:t>
      </w:r>
      <w:r w:rsidRPr="00DD5C4E">
        <w:rPr>
          <w:rFonts w:ascii="GHEA Grapalat" w:hAnsi="GHEA Grapalat" w:cs="Sylfaen"/>
          <w:sz w:val="20"/>
          <w:lang w:val="af-ZA"/>
        </w:rPr>
        <w:t xml:space="preserve"> N 2-</w:t>
      </w:r>
      <w:r w:rsidRPr="00DD5C4E">
        <w:rPr>
          <w:rFonts w:ascii="GHEA Grapalat" w:hAnsi="GHEA Grapalat" w:cs="Sylfaen"/>
          <w:sz w:val="20"/>
          <w:lang w:val="hy-AM"/>
        </w:rPr>
        <w:t>ի</w:t>
      </w:r>
      <w:r>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25F38">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25F38">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25F38">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25F38">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26654496" w14:textId="77777777" w:rsidR="00A724D1" w:rsidRDefault="001B50B6" w:rsidP="00FE4843">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4B6D4C1" w14:textId="77777777" w:rsidR="00A724D1" w:rsidRDefault="00A724D1" w:rsidP="00FE4843">
      <w:pPr>
        <w:pStyle w:val="norm"/>
        <w:spacing w:line="240" w:lineRule="auto"/>
        <w:ind w:firstLine="284"/>
        <w:jc w:val="right"/>
        <w:rPr>
          <w:rFonts w:ascii="GHEA Grapalat" w:hAnsi="GHEA Grapalat" w:cs="Sylfaen"/>
          <w:b/>
          <w:sz w:val="18"/>
          <w:szCs w:val="18"/>
          <w:lang w:val="es-ES"/>
        </w:rPr>
      </w:pPr>
    </w:p>
    <w:p w14:paraId="3712B776" w14:textId="1604E44B" w:rsidR="00B2572B" w:rsidRPr="00FE4843" w:rsidRDefault="00B2572B" w:rsidP="00FE4843">
      <w:pPr>
        <w:pStyle w:val="norm"/>
        <w:spacing w:line="240" w:lineRule="auto"/>
        <w:ind w:firstLine="284"/>
        <w:jc w:val="right"/>
        <w:rPr>
          <w:rFonts w:ascii="GHEA Grapalat" w:hAnsi="GHEA Grapalat" w:cs="Arial"/>
          <w:b/>
          <w:sz w:val="18"/>
          <w:szCs w:val="18"/>
          <w:lang w:val="es-ES"/>
        </w:rPr>
      </w:pPr>
      <w:proofErr w:type="spellStart"/>
      <w:r w:rsidRPr="00FE4843">
        <w:rPr>
          <w:rFonts w:ascii="GHEA Grapalat" w:hAnsi="GHEA Grapalat" w:cs="Sylfaen"/>
          <w:b/>
          <w:sz w:val="18"/>
          <w:szCs w:val="18"/>
          <w:lang w:val="es-ES"/>
        </w:rPr>
        <w:t>Հավելված</w:t>
      </w:r>
      <w:proofErr w:type="spellEnd"/>
      <w:r w:rsidRPr="00FE4843">
        <w:rPr>
          <w:rFonts w:ascii="GHEA Grapalat" w:hAnsi="GHEA Grapalat" w:cs="Arial"/>
          <w:b/>
          <w:sz w:val="18"/>
          <w:szCs w:val="18"/>
          <w:lang w:val="es-ES"/>
        </w:rPr>
        <w:t xml:space="preserve"> N 1</w:t>
      </w:r>
    </w:p>
    <w:p w14:paraId="6414FAF0" w14:textId="28F79B25" w:rsidR="00B2572B" w:rsidRPr="00FE4843" w:rsidRDefault="00B2572B" w:rsidP="00FE4843">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w:t>
      </w:r>
      <w:r w:rsidR="0025098F">
        <w:rPr>
          <w:rFonts w:ascii="GHEA Grapalat" w:hAnsi="GHEA Grapalat"/>
          <w:b/>
          <w:sz w:val="18"/>
          <w:szCs w:val="18"/>
          <w:lang w:val="es-ES"/>
        </w:rPr>
        <w:t>26/18</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13EBB78F" w14:textId="5E7F21D0" w:rsidR="00B2572B" w:rsidRPr="00F566BF" w:rsidRDefault="007B743B" w:rsidP="00FE4843">
      <w:pPr>
        <w:pStyle w:val="BodyTextIndent3"/>
        <w:spacing w:line="240" w:lineRule="auto"/>
        <w:jc w:val="right"/>
        <w:rPr>
          <w:rFonts w:ascii="GHEA Grapalat" w:hAnsi="GHEA Grapalat" w:cs="Arial"/>
          <w:b/>
          <w:lang w:val="es-ES"/>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EE45C0">
        <w:rPr>
          <w:rFonts w:ascii="GHEA Grapalat" w:hAnsi="GHEA Grapalat" w:cs="Sylfaen"/>
          <w:b/>
          <w:sz w:val="18"/>
          <w:szCs w:val="18"/>
          <w:lang w:val="es-ES"/>
        </w:rPr>
        <w:t xml:space="preserve"> </w:t>
      </w:r>
      <w:proofErr w:type="spellStart"/>
      <w:r w:rsidR="00B2572B" w:rsidRPr="00FE4843">
        <w:rPr>
          <w:rFonts w:ascii="GHEA Grapalat" w:hAnsi="GHEA Grapalat" w:cs="Sylfaen"/>
          <w:b/>
          <w:sz w:val="18"/>
          <w:szCs w:val="18"/>
          <w:lang w:val="es-ES"/>
        </w:rPr>
        <w:t>հրավերի</w:t>
      </w:r>
      <w:proofErr w:type="spellEnd"/>
    </w:p>
    <w:p w14:paraId="54EDB1C7" w14:textId="77777777" w:rsidR="00B2572B" w:rsidRPr="00F566BF" w:rsidRDefault="00B2572B" w:rsidP="00FE4843">
      <w:pPr>
        <w:jc w:val="center"/>
        <w:rPr>
          <w:rFonts w:ascii="GHEA Grapalat" w:hAnsi="GHEA Grapalat" w:cs="Sylfaen"/>
          <w:b/>
          <w:lang w:val="es-ES"/>
        </w:rPr>
      </w:pPr>
    </w:p>
    <w:p w14:paraId="3DCA0E69" w14:textId="77777777" w:rsidR="00B2572B" w:rsidRPr="00FE4843" w:rsidRDefault="00B2572B" w:rsidP="00EF3662">
      <w:pPr>
        <w:jc w:val="center"/>
        <w:rPr>
          <w:rFonts w:ascii="GHEA Grapalat" w:hAnsi="GHEA Grapalat" w:cs="Arial"/>
          <w:b/>
          <w:sz w:val="22"/>
          <w:szCs w:val="22"/>
          <w:lang w:val="es-ES"/>
        </w:rPr>
      </w:pPr>
      <w:r w:rsidRPr="00FE4843">
        <w:rPr>
          <w:rFonts w:ascii="GHEA Grapalat" w:hAnsi="GHEA Grapalat" w:cs="Sylfaen"/>
          <w:b/>
          <w:sz w:val="22"/>
          <w:szCs w:val="22"/>
          <w:lang w:val="es-ES"/>
        </w:rPr>
        <w:t>ԴԻՄՈՒՄ</w:t>
      </w:r>
      <w:r w:rsidR="006C3873" w:rsidRPr="00FE4843">
        <w:rPr>
          <w:rFonts w:ascii="GHEA Grapalat" w:hAnsi="GHEA Grapalat" w:cs="Sylfaen"/>
          <w:b/>
          <w:sz w:val="22"/>
          <w:szCs w:val="22"/>
          <w:lang w:val="es-ES"/>
        </w:rPr>
        <w:t>ՀԱՅՏԱՐԱՐՈՒԹՅՈՒՆ</w:t>
      </w:r>
      <w:r w:rsidRPr="00FE4843">
        <w:rPr>
          <w:rFonts w:ascii="GHEA Grapalat" w:hAnsi="GHEA Grapalat" w:cs="Sylfaen"/>
          <w:b/>
          <w:sz w:val="22"/>
          <w:szCs w:val="22"/>
          <w:lang w:val="es-ES"/>
        </w:rPr>
        <w:t>*</w:t>
      </w:r>
    </w:p>
    <w:p w14:paraId="0B97BA4C" w14:textId="20D4B54F" w:rsidR="00B2572B" w:rsidRPr="00FE4843" w:rsidRDefault="00FE4843" w:rsidP="00EF3662">
      <w:pPr>
        <w:pStyle w:val="Heading6"/>
        <w:jc w:val="center"/>
        <w:rPr>
          <w:rFonts w:ascii="GHEA Grapalat" w:hAnsi="GHEA Grapalat" w:cs="Arial"/>
          <w:color w:val="auto"/>
          <w:szCs w:val="22"/>
          <w:lang w:val="es-ES"/>
        </w:rPr>
      </w:pPr>
      <w:proofErr w:type="spellStart"/>
      <w:r w:rsidRPr="00FE4843">
        <w:rPr>
          <w:rFonts w:ascii="GHEA Grapalat" w:hAnsi="GHEA Grapalat" w:cs="Sylfaen"/>
          <w:color w:val="auto"/>
          <w:szCs w:val="22"/>
          <w:lang w:val="es-ES"/>
        </w:rPr>
        <w:t>գնանշման</w:t>
      </w:r>
      <w:proofErr w:type="spellEnd"/>
      <w:r w:rsidRPr="00FE4843">
        <w:rPr>
          <w:rFonts w:ascii="GHEA Grapalat" w:hAnsi="GHEA Grapalat" w:cs="Sylfaen"/>
          <w:color w:val="auto"/>
          <w:szCs w:val="22"/>
          <w:lang w:val="es-ES"/>
        </w:rPr>
        <w:t xml:space="preserve"> հարցմանը </w:t>
      </w:r>
      <w:proofErr w:type="spellStart"/>
      <w:r w:rsidR="00B2572B" w:rsidRPr="00FE4843">
        <w:rPr>
          <w:rFonts w:ascii="GHEA Grapalat" w:hAnsi="GHEA Grapalat" w:cs="Sylfaen"/>
          <w:color w:val="auto"/>
          <w:szCs w:val="22"/>
          <w:lang w:val="es-ES"/>
        </w:rPr>
        <w:t>մասնակցելու</w:t>
      </w:r>
      <w:proofErr w:type="spellEnd"/>
      <w:r w:rsidR="00B2572B" w:rsidRPr="00FE4843">
        <w:rPr>
          <w:rFonts w:ascii="GHEA Grapalat" w:hAnsi="GHEA Grapalat" w:cs="Arial"/>
          <w:color w:val="auto"/>
          <w:szCs w:val="22"/>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45A521F8"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ED70E7">
        <w:rPr>
          <w:rFonts w:ascii="GHEA Grapalat" w:hAnsi="GHEA Grapalat"/>
          <w:sz w:val="20"/>
          <w:szCs w:val="20"/>
          <w:lang w:val="es-ES"/>
        </w:rPr>
        <w:t>ԵՔ-ԳՀԾՁԲ-</w:t>
      </w:r>
      <w:r w:rsidR="0025098F">
        <w:rPr>
          <w:rFonts w:ascii="GHEA Grapalat" w:hAnsi="GHEA Grapalat"/>
          <w:sz w:val="20"/>
          <w:szCs w:val="20"/>
          <w:lang w:val="es-ES"/>
        </w:rPr>
        <w:t>26/18</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7E4423CB" w:rsidR="00B2572B" w:rsidRPr="00F566BF" w:rsidRDefault="007B743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181BDA91"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6551A5D8" w14:textId="19535649"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21D14B7A"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ED70E7">
        <w:rPr>
          <w:rFonts w:ascii="GHEA Grapalat" w:hAnsi="GHEA Grapalat" w:cs="Arial"/>
          <w:sz w:val="20"/>
          <w:szCs w:val="20"/>
          <w:lang w:val="es-ES"/>
        </w:rPr>
        <w:t>ԵՔ-ԳՀԾՁԲ-</w:t>
      </w:r>
      <w:r w:rsidR="0025098F">
        <w:rPr>
          <w:rFonts w:ascii="GHEA Grapalat" w:hAnsi="GHEA Grapalat" w:cs="Arial"/>
          <w:sz w:val="20"/>
          <w:szCs w:val="20"/>
          <w:lang w:val="es-ES"/>
        </w:rPr>
        <w:t>26/</w:t>
      </w:r>
      <w:proofErr w:type="gramStart"/>
      <w:r w:rsidR="0025098F">
        <w:rPr>
          <w:rFonts w:ascii="GHEA Grapalat" w:hAnsi="GHEA Grapalat" w:cs="Arial"/>
          <w:sz w:val="20"/>
          <w:szCs w:val="20"/>
          <w:lang w:val="es-ES"/>
        </w:rPr>
        <w:t>18</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գնանշման</w:t>
      </w:r>
      <w:proofErr w:type="spellEnd"/>
      <w:r w:rsidR="007B743B">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հարցման</w:t>
      </w:r>
      <w:proofErr w:type="spellEnd"/>
      <w:r w:rsidR="00FE4843">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04743973"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00FE4843">
        <w:rPr>
          <w:rFonts w:ascii="GHEA Grapalat" w:hAnsi="GHEA Grapalat" w:cs="Sylfaen"/>
          <w:sz w:val="20"/>
          <w:lang w:val="es-ES"/>
        </w:rPr>
        <w:t xml:space="preserve">                                    </w:t>
      </w: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1A5DBC5D"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ED70E7">
        <w:rPr>
          <w:rFonts w:ascii="GHEA Grapalat" w:hAnsi="GHEA Grapalat" w:cs="Arial"/>
          <w:sz w:val="20"/>
          <w:szCs w:val="20"/>
          <w:lang w:val="es-ES"/>
        </w:rPr>
        <w:t>ԵՔ-ԳՀԾՁԲ-</w:t>
      </w:r>
      <w:r w:rsidR="0025098F">
        <w:rPr>
          <w:rFonts w:ascii="GHEA Grapalat" w:hAnsi="GHEA Grapalat" w:cs="Arial"/>
          <w:sz w:val="20"/>
          <w:szCs w:val="20"/>
          <w:lang w:val="es-ES"/>
        </w:rPr>
        <w:t>26/18</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գնանշման</w:t>
      </w:r>
      <w:proofErr w:type="spellEnd"/>
      <w:r w:rsidR="00FE4843">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հարցմանը</w:t>
      </w:r>
      <w:proofErr w:type="spellEnd"/>
      <w:r w:rsidR="00FE4843">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3033B9DA"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F9CB32E"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E4843" w:rsidRDefault="00161442" w:rsidP="00AB2182">
      <w:pPr>
        <w:pStyle w:val="BodyTextIndent3"/>
        <w:spacing w:line="240" w:lineRule="auto"/>
        <w:ind w:firstLine="0"/>
        <w:jc w:val="right"/>
        <w:rPr>
          <w:rFonts w:ascii="GHEA Grapalat" w:hAnsi="GHEA Grapalat" w:cs="Sylfaen"/>
          <w:b/>
          <w:sz w:val="18"/>
          <w:szCs w:val="18"/>
          <w:lang w:val="es-ES"/>
        </w:rPr>
      </w:pPr>
      <w:r w:rsidRPr="00FE4843">
        <w:rPr>
          <w:rFonts w:ascii="GHEA Grapalat" w:hAnsi="GHEA Grapalat" w:cs="Sylfaen"/>
          <w:b/>
          <w:sz w:val="18"/>
          <w:szCs w:val="18"/>
          <w:lang w:val="es-ES"/>
        </w:rPr>
        <w:t>Հավելված 1.2**</w:t>
      </w:r>
    </w:p>
    <w:p w14:paraId="0D05CBC8" w14:textId="150F9B5B" w:rsidR="00FE4843" w:rsidRPr="00FE4843" w:rsidRDefault="00FE4843" w:rsidP="00AB2182">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w:t>
      </w:r>
      <w:r w:rsidR="0025098F">
        <w:rPr>
          <w:rFonts w:ascii="GHEA Grapalat" w:hAnsi="GHEA Grapalat"/>
          <w:b/>
          <w:sz w:val="18"/>
          <w:szCs w:val="18"/>
          <w:lang w:val="es-ES"/>
        </w:rPr>
        <w:t>26/18</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7D7BE7D4" w14:textId="4B6DA847" w:rsidR="00CE11B7" w:rsidRDefault="00FE4843" w:rsidP="00AB2182">
      <w:pPr>
        <w:pStyle w:val="BodyTextIndent3"/>
        <w:spacing w:line="240" w:lineRule="auto"/>
        <w:jc w:val="right"/>
        <w:rPr>
          <w:rFonts w:ascii="GHEA Grapalat" w:hAnsi="GHEA Grapalat" w:cs="Sylfaen"/>
          <w:b/>
          <w:lang w:val="hy-AM"/>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A724D1">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հրավերի</w:t>
      </w:r>
      <w:proofErr w:type="spellEnd"/>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A521DB">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13F1DEBB" w:rsidR="00B2572B" w:rsidRPr="00F566BF" w:rsidRDefault="00B2572B" w:rsidP="00A521DB">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w:t>
      </w:r>
      <w:r w:rsidR="0025098F">
        <w:rPr>
          <w:rFonts w:ascii="GHEA Grapalat" w:hAnsi="GHEA Grapalat"/>
          <w:b/>
          <w:lang w:val="hy-AM"/>
        </w:rPr>
        <w:t>26/18</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6A0575F3" w:rsidR="00B2572B" w:rsidRPr="00F566BF" w:rsidRDefault="007B743B" w:rsidP="00A521D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2E3B7A">
        <w:rPr>
          <w:rFonts w:ascii="GHEA Grapalat" w:hAnsi="GHEA Grapalat" w:cs="Sylfaen"/>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Default="00B2572B" w:rsidP="00EF3662">
      <w:pPr>
        <w:ind w:firstLine="567"/>
        <w:jc w:val="center"/>
        <w:rPr>
          <w:rFonts w:ascii="GHEA Grapalat" w:hAnsi="GHEA Grapalat"/>
          <w:sz w:val="20"/>
          <w:lang w:val="hy-AM"/>
        </w:rPr>
      </w:pPr>
    </w:p>
    <w:p w14:paraId="7692D2D2" w14:textId="77777777" w:rsidR="00A521DB" w:rsidRPr="00F566BF" w:rsidRDefault="00A521DB" w:rsidP="00EF3662">
      <w:pPr>
        <w:ind w:firstLine="567"/>
        <w:jc w:val="center"/>
        <w:rPr>
          <w:rFonts w:ascii="GHEA Grapalat" w:hAnsi="GHEA Grapalat"/>
          <w:sz w:val="20"/>
          <w:lang w:val="hy-AM"/>
        </w:rPr>
      </w:pPr>
    </w:p>
    <w:p w14:paraId="1B8E6D35" w14:textId="77777777" w:rsidR="00F76265" w:rsidRPr="002C412C" w:rsidRDefault="00F76265" w:rsidP="00F76265">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42003BC8" w14:textId="77777777" w:rsidR="00F76265" w:rsidRPr="007320DA" w:rsidRDefault="00F76265" w:rsidP="00F76265">
      <w:pPr>
        <w:ind w:firstLine="567"/>
        <w:rPr>
          <w:rFonts w:ascii="GHEA Grapalat" w:hAnsi="GHEA Grapalat"/>
          <w:lang w:val="hy-AM"/>
        </w:rPr>
      </w:pPr>
    </w:p>
    <w:p w14:paraId="1E0243F8" w14:textId="641363CF" w:rsidR="00F76265" w:rsidRPr="007320DA" w:rsidRDefault="00F76265" w:rsidP="00F76265">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ED70E7">
        <w:rPr>
          <w:rFonts w:ascii="GHEA Grapalat" w:hAnsi="GHEA Grapalat" w:cs="Arial"/>
          <w:sz w:val="20"/>
          <w:szCs w:val="20"/>
          <w:lang w:val="es-ES"/>
        </w:rPr>
        <w:t>ԵՔ-ԳՀԾՁԲ-</w:t>
      </w:r>
      <w:r w:rsidR="0025098F">
        <w:rPr>
          <w:rFonts w:ascii="GHEA Grapalat" w:hAnsi="GHEA Grapalat" w:cs="Arial"/>
          <w:sz w:val="20"/>
          <w:szCs w:val="20"/>
          <w:lang w:val="es-ES"/>
        </w:rPr>
        <w:t>26/</w:t>
      </w:r>
      <w:proofErr w:type="gramStart"/>
      <w:r w:rsidR="0025098F">
        <w:rPr>
          <w:rFonts w:ascii="GHEA Grapalat" w:hAnsi="GHEA Grapalat" w:cs="Arial"/>
          <w:sz w:val="20"/>
          <w:szCs w:val="20"/>
          <w:lang w:val="es-ES"/>
        </w:rPr>
        <w:t>18</w:t>
      </w:r>
      <w:r w:rsidRPr="007320DA">
        <w:rPr>
          <w:rFonts w:ascii="GHEA Grapalat" w:hAnsi="GHEA Grapalat" w:cs="Arial"/>
          <w:sz w:val="20"/>
          <w:szCs w:val="20"/>
          <w:lang w:val="es-ES"/>
        </w:rPr>
        <w:t>»*</w:t>
      </w:r>
      <w:proofErr w:type="gramEnd"/>
      <w:r w:rsidR="00A724D1">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w:t>
      </w:r>
      <w:r w:rsidR="0068617D">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proofErr w:type="gramEnd"/>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7F6528A" w14:textId="77777777" w:rsidR="00F76265" w:rsidRPr="002109D7" w:rsidRDefault="00F76265" w:rsidP="00F76265">
      <w:pPr>
        <w:ind w:firstLine="567"/>
        <w:jc w:val="both"/>
        <w:rPr>
          <w:rFonts w:ascii="GHEA Grapalat" w:hAnsi="GHEA Grapalat" w:cs="Arial"/>
          <w:lang w:val="hy-AM"/>
        </w:rPr>
      </w:pPr>
      <w:bookmarkStart w:id="18" w:name="_Hlk23147299"/>
      <w:r w:rsidRPr="007320DA">
        <w:rPr>
          <w:rFonts w:ascii="GHEA Grapalat" w:hAnsi="GHEA Grapalat" w:cs="Sylfaen"/>
          <w:vertAlign w:val="superscript"/>
          <w:lang w:val="hy-AM"/>
        </w:rPr>
        <w:t xml:space="preserve">                                                                                     մասնակցի անվանումը</w:t>
      </w:r>
    </w:p>
    <w:bookmarkEnd w:id="18"/>
    <w:p w14:paraId="1FC962FC" w14:textId="77777777" w:rsidR="00F76265" w:rsidRDefault="00F76265" w:rsidP="00F76265">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0BE711C7" w14:textId="77777777" w:rsidR="00F76265" w:rsidRPr="007320DA" w:rsidRDefault="00F76265" w:rsidP="00F76265">
      <w:pPr>
        <w:jc w:val="both"/>
        <w:rPr>
          <w:rFonts w:ascii="GHEA Grapalat" w:hAnsi="GHEA Grapalat"/>
          <w:sz w:val="20"/>
          <w:lang w:val="hy-AM"/>
        </w:rPr>
      </w:pPr>
    </w:p>
    <w:p w14:paraId="3AA1A38F" w14:textId="77777777" w:rsidR="00F76265" w:rsidRPr="000334AF" w:rsidRDefault="00F76265" w:rsidP="00F76265">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F76265" w:rsidRPr="0025098F" w14:paraId="02261361" w14:textId="77777777" w:rsidTr="000C4A5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660C7B7D" w14:textId="6266F4F4" w:rsidR="00F76265" w:rsidRPr="005D10D0" w:rsidRDefault="00F76265" w:rsidP="000C4A52">
            <w:pPr>
              <w:jc w:val="center"/>
              <w:rPr>
                <w:rFonts w:ascii="GHEA Grapalat" w:hAnsi="GHEA Grapalat"/>
                <w:sz w:val="18"/>
                <w:lang w:val="hy-AM"/>
              </w:rPr>
            </w:pPr>
            <w:r>
              <w:rPr>
                <w:rFonts w:ascii="GHEA Grapalat" w:hAnsi="GHEA Grapalat"/>
                <w:sz w:val="18"/>
                <w:lang w:val="hy-AM"/>
              </w:rPr>
              <w:t>Չ</w:t>
            </w:r>
            <w:r w:rsidR="00A521DB">
              <w:rPr>
                <w:rFonts w:ascii="GHEA Grapalat" w:hAnsi="GHEA Grapalat"/>
                <w:sz w:val="18"/>
                <w:lang w:val="hy-AM"/>
              </w:rPr>
              <w:t>/</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07EA62C0" w14:textId="77777777" w:rsidR="00F76265" w:rsidRPr="005D10D0" w:rsidRDefault="00F76265" w:rsidP="000C4A52">
            <w:pPr>
              <w:jc w:val="center"/>
              <w:rPr>
                <w:rFonts w:ascii="GHEA Grapalat" w:hAnsi="GHEA Grapalat" w:cs="Arial"/>
                <w:sz w:val="20"/>
                <w:szCs w:val="20"/>
                <w:lang w:val="hy-AM"/>
              </w:rPr>
            </w:pPr>
            <w:r w:rsidRPr="00A521DB">
              <w:rPr>
                <w:rFonts w:ascii="GHEA Grapalat" w:hAnsi="GHEA Grapalat" w:cs="Arial"/>
                <w:sz w:val="18"/>
                <w:szCs w:val="18"/>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vAlign w:val="center"/>
          </w:tcPr>
          <w:p w14:paraId="45DB0849" w14:textId="77777777" w:rsidR="00F76265" w:rsidRDefault="00F76265" w:rsidP="000C4A52">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ED9BC9F" w14:textId="77777777" w:rsidR="00F76265" w:rsidRPr="00B931A0" w:rsidRDefault="00F76265" w:rsidP="000C4A52">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F76265" w:rsidRPr="0025098F" w14:paraId="07E1DF00" w14:textId="77777777" w:rsidTr="000C4A52">
        <w:trPr>
          <w:trHeight w:val="20"/>
          <w:jc w:val="center"/>
        </w:trPr>
        <w:tc>
          <w:tcPr>
            <w:tcW w:w="1136" w:type="dxa"/>
            <w:vMerge w:val="restart"/>
            <w:tcBorders>
              <w:top w:val="single" w:sz="4" w:space="0" w:color="auto"/>
              <w:left w:val="single" w:sz="4" w:space="0" w:color="auto"/>
              <w:right w:val="single" w:sz="4" w:space="0" w:color="auto"/>
            </w:tcBorders>
            <w:vAlign w:val="center"/>
          </w:tcPr>
          <w:p w14:paraId="09C22E35" w14:textId="77777777" w:rsidR="00F76265" w:rsidRDefault="00F76265" w:rsidP="000C4A5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73630C" w14:textId="18824205" w:rsidR="00F76265" w:rsidRPr="0010277B" w:rsidRDefault="00F76265" w:rsidP="000C4A52">
            <w:pPr>
              <w:ind w:firstLine="102"/>
              <w:jc w:val="center"/>
              <w:rPr>
                <w:rFonts w:ascii="GHEA Grapalat" w:hAnsi="GHEA Grapalat" w:cs="Arial"/>
                <w:sz w:val="18"/>
                <w:szCs w:val="18"/>
                <w:lang w:val="hy-AM"/>
              </w:rPr>
            </w:pPr>
            <w:r>
              <w:rPr>
                <w:rFonts w:ascii="GHEA Grapalat" w:hAnsi="GHEA Grapalat"/>
                <w:sz w:val="18"/>
                <w:szCs w:val="18"/>
                <w:lang w:val="hy-AM"/>
              </w:rPr>
              <w:t xml:space="preserve">Երևան քաղաքի </w:t>
            </w:r>
            <w:r w:rsidR="0025098F">
              <w:rPr>
                <w:rFonts w:ascii="GHEA Grapalat" w:hAnsi="GHEA Grapalat"/>
                <w:sz w:val="18"/>
                <w:szCs w:val="18"/>
                <w:lang w:val="hy-AM"/>
              </w:rPr>
              <w:t>Արաբկիր</w:t>
            </w:r>
            <w:r>
              <w:rPr>
                <w:rFonts w:ascii="GHEA Grapalat" w:hAnsi="GHEA Grapalat"/>
                <w:sz w:val="18"/>
                <w:szCs w:val="18"/>
                <w:lang w:val="hy-AM"/>
              </w:rPr>
              <w:t xml:space="preserve"> վարչական շրջան</w:t>
            </w:r>
            <w:r w:rsidR="00225F3B">
              <w:rPr>
                <w:rFonts w:ascii="GHEA Grapalat" w:hAnsi="GHEA Grapalat"/>
                <w:sz w:val="18"/>
                <w:szCs w:val="18"/>
                <w:lang w:val="hy-AM"/>
              </w:rPr>
              <w:t>ի</w:t>
            </w:r>
            <w:r>
              <w:rPr>
                <w:rFonts w:ascii="GHEA Grapalat" w:hAnsi="GHEA Grapalat"/>
                <w:sz w:val="18"/>
                <w:szCs w:val="18"/>
                <w:lang w:val="hy-AM"/>
              </w:rPr>
              <w:t xml:space="preserve"> հրատապ լուծում պահանջող</w:t>
            </w:r>
            <w:r w:rsidR="00C15A59">
              <w:rPr>
                <w:rFonts w:ascii="GHEA Grapalat" w:hAnsi="GHEA Grapalat"/>
                <w:sz w:val="18"/>
                <w:szCs w:val="18"/>
                <w:lang w:val="hy-AM"/>
              </w:rPr>
              <w:t xml:space="preserve"> </w:t>
            </w:r>
            <w:r>
              <w:rPr>
                <w:rFonts w:ascii="GHEA Grapalat" w:hAnsi="GHEA Grapalat"/>
                <w:sz w:val="18"/>
                <w:szCs w:val="18"/>
                <w:lang w:val="hy-AM"/>
              </w:rPr>
              <w:t xml:space="preserve">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vAlign w:val="bottom"/>
          </w:tcPr>
          <w:p w14:paraId="5AABB23E" w14:textId="77777777" w:rsidR="00F76265" w:rsidRPr="00B931A0" w:rsidRDefault="00F76265" w:rsidP="000C4A5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F76265" w14:paraId="5FDD9A55" w14:textId="77777777" w:rsidTr="000C4A52">
        <w:trPr>
          <w:trHeight w:val="20"/>
          <w:jc w:val="center"/>
        </w:trPr>
        <w:tc>
          <w:tcPr>
            <w:tcW w:w="1136" w:type="dxa"/>
            <w:vMerge/>
            <w:tcBorders>
              <w:top w:val="single" w:sz="4" w:space="0" w:color="auto"/>
              <w:left w:val="single" w:sz="4" w:space="0" w:color="auto"/>
              <w:right w:val="single" w:sz="4" w:space="0" w:color="auto"/>
            </w:tcBorders>
            <w:vAlign w:val="center"/>
          </w:tcPr>
          <w:p w14:paraId="7F34BABE" w14:textId="77777777" w:rsidR="00F76265" w:rsidRDefault="00F76265" w:rsidP="000C4A5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24ED109F"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35A37882" w14:textId="77777777" w:rsidR="00F76265" w:rsidRPr="00BB676C" w:rsidRDefault="00F76265" w:rsidP="000C4A52">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B52D769" w14:textId="77777777" w:rsidR="00F76265" w:rsidRPr="005B0829" w:rsidRDefault="00F76265" w:rsidP="000C4A52">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141EBC3A" w14:textId="77777777" w:rsidR="00F76265" w:rsidRPr="00F3345F" w:rsidRDefault="00F76265" w:rsidP="000C4A52">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vAlign w:val="center"/>
          </w:tcPr>
          <w:p w14:paraId="7A27B1D1" w14:textId="77777777" w:rsidR="00F76265" w:rsidRPr="000334AF" w:rsidRDefault="00F76265" w:rsidP="000C4A52">
            <w:pPr>
              <w:jc w:val="center"/>
              <w:rPr>
                <w:rFonts w:ascii="GHEA Grapalat" w:hAnsi="GHEA Grapalat"/>
                <w:lang w:val="hy-AM"/>
              </w:rPr>
            </w:pPr>
          </w:p>
        </w:tc>
      </w:tr>
      <w:tr w:rsidR="00F76265" w14:paraId="2BE5CF10" w14:textId="77777777" w:rsidTr="000C4A52">
        <w:trPr>
          <w:trHeight w:val="20"/>
          <w:jc w:val="center"/>
        </w:trPr>
        <w:tc>
          <w:tcPr>
            <w:tcW w:w="1136" w:type="dxa"/>
            <w:vMerge/>
            <w:tcBorders>
              <w:left w:val="single" w:sz="4" w:space="0" w:color="auto"/>
              <w:bottom w:val="single" w:sz="4" w:space="0" w:color="auto"/>
              <w:right w:val="single" w:sz="4" w:space="0" w:color="auto"/>
            </w:tcBorders>
            <w:vAlign w:val="center"/>
          </w:tcPr>
          <w:p w14:paraId="53768F03" w14:textId="77777777" w:rsidR="00F76265" w:rsidRPr="007320DA" w:rsidRDefault="00F76265" w:rsidP="000C4A5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065941A8"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29387C29" w14:textId="77777777" w:rsidR="00F76265" w:rsidRPr="005B0829" w:rsidRDefault="00F76265" w:rsidP="000C4A52">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76FFF839" w14:textId="77777777" w:rsidR="00F76265" w:rsidRPr="00F3345F" w:rsidRDefault="00F76265" w:rsidP="000C4A52">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54E29FE9" w14:textId="2B50BB6D" w:rsidR="00F76265" w:rsidRPr="00A554D4" w:rsidRDefault="00F76265" w:rsidP="000C4A52">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vAlign w:val="center"/>
          </w:tcPr>
          <w:p w14:paraId="151D9B91" w14:textId="77777777" w:rsidR="00F76265" w:rsidRPr="000334AF" w:rsidRDefault="00F76265" w:rsidP="000C4A52">
            <w:pPr>
              <w:jc w:val="center"/>
              <w:rPr>
                <w:rFonts w:ascii="GHEA Grapalat" w:hAnsi="GHEA Grapalat"/>
                <w:lang w:val="hy-AM"/>
              </w:rPr>
            </w:pPr>
          </w:p>
        </w:tc>
      </w:tr>
    </w:tbl>
    <w:p w14:paraId="2A4553EF" w14:textId="77777777" w:rsidR="00F76265" w:rsidRPr="005E1F72" w:rsidRDefault="00F76265" w:rsidP="00F76265">
      <w:pPr>
        <w:rPr>
          <w:rFonts w:ascii="GHEA Grapalat" w:hAnsi="GHEA Grapalat"/>
          <w:sz w:val="18"/>
          <w:szCs w:val="18"/>
          <w:lang w:val="es-ES"/>
        </w:rPr>
      </w:pPr>
    </w:p>
    <w:p w14:paraId="40B1B75D" w14:textId="77777777" w:rsidR="00F76265" w:rsidRDefault="00F76265" w:rsidP="00F76265">
      <w:pPr>
        <w:ind w:left="720" w:firstLine="720"/>
        <w:jc w:val="both"/>
        <w:rPr>
          <w:rFonts w:ascii="GHEA Grapalat" w:hAnsi="GHEA Grapalat"/>
          <w:sz w:val="20"/>
          <w:lang w:val="hy-AM"/>
        </w:rPr>
      </w:pPr>
    </w:p>
    <w:p w14:paraId="7CD445D2" w14:textId="77777777" w:rsidR="00F76265" w:rsidRPr="005E1F72" w:rsidRDefault="00F76265" w:rsidP="00F76265">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76877DBA" w14:textId="77777777" w:rsidR="00F76265" w:rsidRPr="005E1F72" w:rsidRDefault="00F76265" w:rsidP="00F76265">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46EF2CE6"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 xml:space="preserve">    </w:t>
      </w:r>
    </w:p>
    <w:p w14:paraId="609A55C9"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5"/>
      </w:r>
      <w:r w:rsidRPr="005E1F72">
        <w:rPr>
          <w:rFonts w:ascii="GHEA Grapalat" w:hAnsi="GHEA Grapalat"/>
          <w:sz w:val="20"/>
          <w:lang w:val="hy-AM"/>
        </w:rPr>
        <w:tab/>
      </w:r>
      <w:r w:rsidRPr="005E1F72">
        <w:rPr>
          <w:rFonts w:ascii="GHEA Grapalat" w:hAnsi="GHEA Grapalat"/>
          <w:sz w:val="20"/>
          <w:lang w:val="hy-AM"/>
        </w:rPr>
        <w:tab/>
        <w:t xml:space="preserve"> </w:t>
      </w:r>
    </w:p>
    <w:p w14:paraId="1BD9DEE2" w14:textId="77777777" w:rsidR="00F76265" w:rsidRDefault="00F76265" w:rsidP="00F76265">
      <w:pPr>
        <w:jc w:val="right"/>
        <w:rPr>
          <w:rFonts w:ascii="GHEA Grapalat" w:hAnsi="GHEA Grapalat"/>
          <w:sz w:val="20"/>
          <w:lang w:val="hy-AM"/>
        </w:rPr>
      </w:pPr>
    </w:p>
    <w:p w14:paraId="104835EF" w14:textId="77777777" w:rsidR="00F76265" w:rsidRPr="00662084" w:rsidRDefault="00F76265" w:rsidP="00F76265">
      <w:pPr>
        <w:jc w:val="both"/>
        <w:rPr>
          <w:rFonts w:ascii="GHEA Grapalat" w:hAnsi="GHEA Grapalat"/>
          <w:sz w:val="20"/>
          <w:szCs w:val="20"/>
          <w:lang w:val="hy-AM"/>
        </w:rPr>
      </w:pPr>
      <w:r>
        <w:rPr>
          <w:rFonts w:ascii="GHEA Grapalat" w:hAnsi="GHEA Grapalat"/>
          <w:b/>
          <w:sz w:val="22"/>
          <w:szCs w:val="22"/>
          <w:lang w:val="hy-AM"/>
        </w:rPr>
        <w:t xml:space="preserve">   </w:t>
      </w:r>
      <w:r w:rsidRPr="00662084">
        <w:rPr>
          <w:rFonts w:ascii="GHEA Grapalat" w:hAnsi="GHEA Grapalat"/>
          <w:b/>
          <w:sz w:val="20"/>
          <w:szCs w:val="20"/>
          <w:lang w:val="hy-AM"/>
        </w:rPr>
        <w:t>**ԳՆԱՅԻՆ ԱՌԱՋԱՐԿԸ ԱՆՀՐԱԺԵՇՏ Է ՆԵՐԿԱՅԱՑՆԵԼ ՏՈԿՈՍԱՅԻՆ ԱՐՏԱՀԱՅՏՈՒԹՅԱՄԲ</w:t>
      </w:r>
    </w:p>
    <w:p w14:paraId="3D49BD48" w14:textId="77777777" w:rsidR="00F76265" w:rsidRPr="00662084" w:rsidRDefault="00F76265" w:rsidP="00F76265">
      <w:pPr>
        <w:jc w:val="both"/>
        <w:rPr>
          <w:rFonts w:ascii="GHEA Grapalat" w:hAnsi="GHEA Grapalat"/>
          <w:sz w:val="20"/>
          <w:szCs w:val="20"/>
          <w:lang w:val="hy-AM"/>
        </w:rPr>
      </w:pPr>
    </w:p>
    <w:p w14:paraId="50EF5A7B" w14:textId="77777777" w:rsidR="00F76265" w:rsidRPr="00C33F7A" w:rsidRDefault="00F76265" w:rsidP="00F76265">
      <w:pPr>
        <w:ind w:right="309"/>
        <w:jc w:val="both"/>
        <w:rPr>
          <w:rFonts w:ascii="GHEA Grapalat" w:hAnsi="GHEA Grapalat"/>
          <w:b/>
          <w:bCs/>
          <w:sz w:val="18"/>
          <w:szCs w:val="18"/>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w:t>
      </w:r>
      <w:r w:rsidRPr="00C33F7A">
        <w:rPr>
          <w:rFonts w:ascii="GHEA Grapalat" w:hAnsi="GHEA Grapalat"/>
          <w:b/>
          <w:bCs/>
          <w:sz w:val="18"/>
          <w:szCs w:val="18"/>
          <w:lang w:val="hy-AM"/>
        </w:rPr>
        <w:t>ԵԹԵ ՄԱՍՆԱԿԻՑԸ ԱԱՀ ՎՃԱՐՈՂ Է ԱՆՀՐԱԺԵՇՏ Է ԸՆԴՀԱՆՈՒՐ ԳԻՆԸ ԸՍՏ ՄԻԱՎՈՐԻ ԱՌԱՎԵԼԱԳՈՒՅՆ ԳՆԻ՝ ՏՈԿՈՍԱՅԻՆ ՀԱՄԱՄԱՍՆՈՒԹՅԱՄԲ ԼՐԱՑՆԵԼ «ԱԱՀ ՍՅՈՒՆՅԱԿՈՒՄ»,</w:t>
      </w:r>
    </w:p>
    <w:p w14:paraId="096F0D09" w14:textId="77777777" w:rsidR="00F76265" w:rsidRPr="00C33F7A" w:rsidRDefault="00F76265" w:rsidP="00F76265">
      <w:pPr>
        <w:ind w:right="309"/>
        <w:jc w:val="both"/>
        <w:rPr>
          <w:rFonts w:ascii="GHEA Grapalat" w:hAnsi="GHEA Grapalat"/>
          <w:b/>
          <w:bCs/>
          <w:sz w:val="18"/>
          <w:szCs w:val="18"/>
          <w:lang w:val="hy-AM"/>
        </w:rPr>
      </w:pPr>
      <w:r w:rsidRPr="00C33F7A">
        <w:rPr>
          <w:rFonts w:ascii="GHEA Grapalat" w:hAnsi="GHEA Grapalat"/>
          <w:b/>
          <w:bCs/>
          <w:sz w:val="18"/>
          <w:szCs w:val="18"/>
          <w:lang w:val="hy-AM"/>
        </w:rPr>
        <w:t xml:space="preserve"> ԵԹԵ ՈՉ ԱՌԱՆՑ «ԱԱՀ ՍՅՈՒՆՅԱԿՈՒՄ:</w:t>
      </w:r>
    </w:p>
    <w:p w14:paraId="0453B869" w14:textId="77777777" w:rsidR="00F76265" w:rsidRPr="005E1F72" w:rsidRDefault="00F76265" w:rsidP="00F76265">
      <w:pPr>
        <w:rPr>
          <w:rFonts w:ascii="GHEA Grapalat" w:hAnsi="GHEA Grapalat" w:cs="Sylfaen"/>
          <w:i/>
          <w:sz w:val="16"/>
          <w:szCs w:val="16"/>
          <w:lang w:val="hy-AM" w:eastAsia="ru-RU"/>
        </w:rPr>
      </w:pPr>
    </w:p>
    <w:p w14:paraId="1AD65915" w14:textId="77777777" w:rsidR="00F76265" w:rsidRPr="004F02AD" w:rsidRDefault="00F76265" w:rsidP="00F76265">
      <w:pPr>
        <w:jc w:val="right"/>
        <w:rPr>
          <w:rFonts w:ascii="GHEA Grapalat" w:hAnsi="GHEA Grapalat"/>
          <w:sz w:val="20"/>
          <w:lang w:val="hy-AM"/>
        </w:rPr>
      </w:pPr>
    </w:p>
    <w:p w14:paraId="2C24324D" w14:textId="77777777" w:rsidR="00F76265" w:rsidRPr="004F02AD" w:rsidRDefault="00F76265" w:rsidP="00F76265">
      <w:pPr>
        <w:rPr>
          <w:rFonts w:ascii="GHEA Grapalat" w:hAnsi="GHEA Grapalat" w:cs="Sylfaen"/>
          <w:i/>
          <w:sz w:val="16"/>
          <w:szCs w:val="16"/>
          <w:lang w:val="hy-AM" w:eastAsia="ru-RU"/>
        </w:rPr>
      </w:pPr>
    </w:p>
    <w:p w14:paraId="03AA8C3E" w14:textId="77777777" w:rsidR="00F76265" w:rsidRPr="004F02AD" w:rsidRDefault="00F76265" w:rsidP="00F76265">
      <w:pPr>
        <w:rPr>
          <w:rFonts w:ascii="GHEA Grapalat" w:hAnsi="GHEA Grapalat" w:cs="Sylfaen"/>
          <w:i/>
          <w:sz w:val="16"/>
          <w:szCs w:val="16"/>
          <w:lang w:val="hy-AM" w:eastAsia="ru-RU"/>
        </w:rPr>
      </w:pPr>
    </w:p>
    <w:p w14:paraId="40D2D8F3" w14:textId="77777777" w:rsidR="00F76265" w:rsidRPr="00F566BF" w:rsidRDefault="00F76265" w:rsidP="00F76265">
      <w:pPr>
        <w:rPr>
          <w:rFonts w:ascii="GHEA Grapalat" w:hAnsi="GHEA Grapalat" w:cs="Sylfaen"/>
          <w:i/>
          <w:sz w:val="16"/>
          <w:szCs w:val="16"/>
          <w:lang w:val="hy-AM" w:eastAsia="ru-RU"/>
        </w:rPr>
      </w:pPr>
    </w:p>
    <w:p w14:paraId="104B210B" w14:textId="6A8F6E7C"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22EE7A57" w14:textId="77777777" w:rsidR="007D1E2A" w:rsidRPr="00F566BF" w:rsidRDefault="007D1E2A" w:rsidP="007D1E2A">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3</w:t>
      </w:r>
    </w:p>
    <w:p w14:paraId="31D810BB" w14:textId="1EE71DCE" w:rsidR="007D1E2A" w:rsidRPr="00F566BF" w:rsidRDefault="007D1E2A" w:rsidP="007D1E2A">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B34F91">
        <w:rPr>
          <w:rFonts w:ascii="GHEA Grapalat" w:hAnsi="GHEA Grapalat"/>
          <w:b/>
          <w:lang w:val="hy-AM"/>
        </w:rPr>
        <w:t>ԵՔ-ԳՀԾՁԲ-26/18</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906A775" w14:textId="4EDFD8D0" w:rsidR="007D1E2A" w:rsidRPr="00F566BF" w:rsidRDefault="00B34F91" w:rsidP="007D1E2A">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007D1E2A" w:rsidRPr="00F566BF">
        <w:rPr>
          <w:rFonts w:ascii="GHEA Grapalat" w:hAnsi="GHEA Grapalat" w:cs="Arial"/>
          <w:b/>
          <w:lang w:val="hy-AM"/>
        </w:rPr>
        <w:t xml:space="preserve"> </w:t>
      </w:r>
      <w:r w:rsidR="007D1E2A" w:rsidRPr="00F566BF">
        <w:rPr>
          <w:rFonts w:ascii="GHEA Grapalat" w:hAnsi="GHEA Grapalat" w:cs="Sylfaen"/>
          <w:b/>
          <w:lang w:val="hy-AM"/>
        </w:rPr>
        <w:t>հրավերի</w:t>
      </w:r>
    </w:p>
    <w:p w14:paraId="1F52FEF6" w14:textId="77777777" w:rsidR="007D1E2A" w:rsidRPr="00F566BF" w:rsidRDefault="007D1E2A" w:rsidP="007D1E2A">
      <w:pPr>
        <w:pStyle w:val="BodyTextIndent3"/>
        <w:spacing w:line="240" w:lineRule="auto"/>
        <w:jc w:val="right"/>
        <w:rPr>
          <w:rFonts w:ascii="GHEA Grapalat" w:hAnsi="GHEA Grapalat" w:cs="Sylfaen"/>
          <w:b/>
          <w:lang w:val="hy-AM"/>
        </w:rPr>
      </w:pPr>
    </w:p>
    <w:p w14:paraId="4E0BD378" w14:textId="77777777" w:rsidR="007D1E2A" w:rsidRPr="00B34F91" w:rsidRDefault="007D1E2A" w:rsidP="007D1E2A">
      <w:pPr>
        <w:pStyle w:val="NormalWeb"/>
        <w:shd w:val="clear" w:color="auto" w:fill="FFFFFF"/>
        <w:spacing w:before="0" w:beforeAutospacing="0" w:after="0" w:afterAutospacing="0"/>
        <w:ind w:firstLine="375"/>
        <w:jc w:val="center"/>
        <w:rPr>
          <w:rStyle w:val="Strong"/>
          <w:rFonts w:ascii="GHEA Grapalat" w:hAnsi="GHEA Grapalat"/>
          <w:b w:val="0"/>
          <w:bCs w:val="0"/>
          <w:color w:val="000000"/>
          <w:sz w:val="20"/>
          <w:szCs w:val="20"/>
          <w:lang w:val="hy-AM"/>
        </w:rPr>
      </w:pPr>
      <w:r w:rsidRPr="00B34F91">
        <w:rPr>
          <w:rStyle w:val="Strong"/>
          <w:rFonts w:ascii="GHEA Grapalat" w:hAnsi="GHEA Grapalat"/>
          <w:b w:val="0"/>
          <w:bCs w:val="0"/>
          <w:color w:val="000000"/>
          <w:sz w:val="20"/>
          <w:szCs w:val="20"/>
          <w:lang w:val="hy-AM"/>
        </w:rPr>
        <w:t>ԵՐԱՇԽԻՔ N __________</w:t>
      </w:r>
    </w:p>
    <w:p w14:paraId="36BC93F6" w14:textId="77777777" w:rsidR="007D1E2A" w:rsidRPr="00B34F91" w:rsidRDefault="007D1E2A" w:rsidP="007D1E2A">
      <w:pPr>
        <w:pStyle w:val="NormalWeb"/>
        <w:shd w:val="clear" w:color="auto" w:fill="FFFFFF"/>
        <w:spacing w:before="0" w:beforeAutospacing="0" w:after="0" w:afterAutospacing="0"/>
        <w:ind w:firstLine="375"/>
        <w:rPr>
          <w:rStyle w:val="Strong"/>
          <w:b w:val="0"/>
          <w:bCs w:val="0"/>
          <w:lang w:val="hy-AM"/>
        </w:rPr>
      </w:pPr>
    </w:p>
    <w:p w14:paraId="7B851762" w14:textId="77777777" w:rsidR="007D1E2A" w:rsidRPr="00B34F91" w:rsidRDefault="007D1E2A" w:rsidP="007D1E2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34F91">
        <w:rPr>
          <w:rStyle w:val="Strong"/>
          <w:rFonts w:ascii="GHEA Grapalat" w:hAnsi="GHEA Grapalat"/>
          <w:b w:val="0"/>
          <w:bCs w:val="0"/>
          <w:sz w:val="20"/>
          <w:szCs w:val="20"/>
          <w:lang w:val="hy-AM"/>
        </w:rPr>
        <w:tab/>
        <w:t xml:space="preserve">1.Սույն երաշխիքը ինչպես նաև սույն երաշխիքի բնօրինակից արտատպված (սկանավորված) տարբերակը (այսուհետ՝ երաշխիք) հանդիսանում են </w:t>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p>
    <w:p w14:paraId="3BDF14B2" w14:textId="77777777" w:rsidR="007D1E2A" w:rsidRPr="00B34F91" w:rsidRDefault="007D1E2A" w:rsidP="007D1E2A">
      <w:pPr>
        <w:pStyle w:val="NormalWeb"/>
        <w:shd w:val="clear" w:color="auto" w:fill="FFFFFF"/>
        <w:spacing w:before="0" w:beforeAutospacing="0" w:after="0" w:afterAutospacing="0"/>
        <w:ind w:left="5664" w:firstLine="708"/>
        <w:rPr>
          <w:rStyle w:val="Strong"/>
          <w:b w:val="0"/>
          <w:bCs w:val="0"/>
          <w:lang w:val="hy-AM"/>
        </w:rPr>
      </w:pPr>
      <w:r w:rsidRPr="00B34F91">
        <w:rPr>
          <w:rFonts w:ascii="GHEA Grapalat" w:hAnsi="GHEA Grapalat" w:cs="Sylfaen"/>
          <w:vertAlign w:val="superscript"/>
          <w:lang w:val="hy-AM"/>
        </w:rPr>
        <w:t xml:space="preserve">          պատվիրատուի անվանումը</w:t>
      </w:r>
    </w:p>
    <w:p w14:paraId="7829C182" w14:textId="77777777" w:rsidR="007D1E2A" w:rsidRPr="00B34F91" w:rsidRDefault="007D1E2A" w:rsidP="007D1E2A">
      <w:pPr>
        <w:pStyle w:val="NormalWeb"/>
        <w:shd w:val="clear" w:color="auto" w:fill="FFFFFF"/>
        <w:spacing w:before="0" w:beforeAutospacing="0" w:after="0" w:afterAutospacing="0"/>
        <w:rPr>
          <w:rFonts w:ascii="GHEA Grapalat" w:hAnsi="GHEA Grapalat" w:cs="Sylfaen"/>
          <w:vertAlign w:val="superscript"/>
          <w:lang w:val="hy-AM"/>
        </w:rPr>
      </w:pPr>
      <w:r w:rsidRPr="00B34F91">
        <w:rPr>
          <w:rStyle w:val="Strong"/>
          <w:rFonts w:ascii="GHEA Grapalat" w:hAnsi="GHEA Grapalat"/>
          <w:b w:val="0"/>
          <w:bCs w:val="0"/>
          <w:sz w:val="20"/>
          <w:szCs w:val="20"/>
          <w:lang w:val="hy-AM"/>
        </w:rPr>
        <w:t xml:space="preserve">(այսուհետ՝ բենեֆիցիար) կողմից </w:t>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lang w:val="hy-AM"/>
        </w:rPr>
        <w:t xml:space="preserve"> ծածկագրով կազմակերպված</w:t>
      </w:r>
      <w:r w:rsidRPr="00B34F91">
        <w:rPr>
          <w:rFonts w:cs="Sylfaen"/>
          <w:vertAlign w:val="superscript"/>
          <w:lang w:val="hy-AM"/>
        </w:rPr>
        <w:t xml:space="preserve">                       </w:t>
      </w:r>
      <w:r w:rsidRPr="00B34F91">
        <w:rPr>
          <w:rFonts w:cs="Sylfaen"/>
          <w:vertAlign w:val="superscript"/>
          <w:lang w:val="hy-AM"/>
        </w:rPr>
        <w:tab/>
      </w:r>
      <w:r w:rsidRPr="00B34F91">
        <w:rPr>
          <w:rFonts w:cs="Sylfaen"/>
          <w:vertAlign w:val="superscript"/>
          <w:lang w:val="hy-AM"/>
        </w:rPr>
        <w:tab/>
      </w:r>
      <w:r w:rsidRPr="00B34F91">
        <w:rPr>
          <w:rFonts w:cs="Sylfaen"/>
          <w:vertAlign w:val="superscript"/>
          <w:lang w:val="hy-AM"/>
        </w:rPr>
        <w:tab/>
      </w:r>
      <w:r w:rsidRPr="00B34F91">
        <w:rPr>
          <w:rFonts w:cs="Sylfaen"/>
          <w:vertAlign w:val="superscript"/>
          <w:lang w:val="hy-AM"/>
        </w:rPr>
        <w:tab/>
      </w:r>
      <w:r w:rsidRPr="00B34F91">
        <w:rPr>
          <w:rFonts w:cs="Sylfaen"/>
          <w:vertAlign w:val="superscript"/>
          <w:lang w:val="hy-AM"/>
        </w:rPr>
        <w:tab/>
      </w:r>
      <w:r w:rsidRPr="00B34F91">
        <w:rPr>
          <w:rFonts w:cs="Sylfaen"/>
          <w:vertAlign w:val="superscript"/>
          <w:lang w:val="hy-AM"/>
        </w:rPr>
        <w:tab/>
      </w:r>
      <w:r w:rsidRPr="00B34F91">
        <w:rPr>
          <w:rFonts w:ascii="GHEA Grapalat" w:hAnsi="GHEA Grapalat" w:cs="Sylfaen"/>
          <w:vertAlign w:val="superscript"/>
          <w:lang w:val="hy-AM"/>
        </w:rPr>
        <w:t xml:space="preserve">ընթացակարգի ծածկագիրը </w:t>
      </w:r>
    </w:p>
    <w:p w14:paraId="74F1980D" w14:textId="77777777" w:rsidR="007D1E2A" w:rsidRPr="00B34F91" w:rsidRDefault="007D1E2A" w:rsidP="007D1E2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34F91">
        <w:rPr>
          <w:rStyle w:val="Strong"/>
          <w:rFonts w:ascii="GHEA Grapalat" w:hAnsi="GHEA Grapalat"/>
          <w:b w:val="0"/>
          <w:bCs w:val="0"/>
          <w:sz w:val="20"/>
          <w:szCs w:val="20"/>
          <w:lang w:val="hy-AM"/>
        </w:rPr>
        <w:t xml:space="preserve">գնման ընթացակարգին </w:t>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lang w:val="hy-AM"/>
        </w:rPr>
        <w:t xml:space="preserve"> (այսուհետ՝ պրինցիպալ) մասնակցելուց </w:t>
      </w:r>
    </w:p>
    <w:p w14:paraId="7363266D" w14:textId="77777777" w:rsidR="007D1E2A" w:rsidRPr="00B34F91" w:rsidRDefault="007D1E2A" w:rsidP="007D1E2A">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B34F91">
        <w:rPr>
          <w:rFonts w:ascii="GHEA Grapalat" w:hAnsi="GHEA Grapalat" w:cs="Sylfaen"/>
          <w:vertAlign w:val="superscript"/>
          <w:lang w:val="hy-AM"/>
        </w:rPr>
        <w:t>մասնակցի անվանումը</w:t>
      </w:r>
    </w:p>
    <w:p w14:paraId="3DC61F9B" w14:textId="77777777" w:rsidR="007D1E2A" w:rsidRPr="00B34F91" w:rsidRDefault="007D1E2A" w:rsidP="007D1E2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34F91">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4B74875" w14:textId="77777777" w:rsidR="007D1E2A" w:rsidRPr="00B34F91" w:rsidRDefault="007D1E2A" w:rsidP="007D1E2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34F91">
        <w:rPr>
          <w:rStyle w:val="Strong"/>
          <w:rFonts w:ascii="GHEA Grapalat" w:hAnsi="GHEA Grapalat"/>
          <w:b w:val="0"/>
          <w:bCs w:val="0"/>
          <w:sz w:val="20"/>
          <w:szCs w:val="20"/>
          <w:lang w:val="hy-AM"/>
        </w:rPr>
        <w:t xml:space="preserve">2. Երաշխիքով </w:t>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lang w:val="hy-AM"/>
        </w:rPr>
        <w:t xml:space="preserve"> (այսուհետ՝ երաշխիք տվող </w:t>
      </w:r>
    </w:p>
    <w:p w14:paraId="3663B7D3" w14:textId="77777777" w:rsidR="007D1E2A" w:rsidRPr="00B34F91" w:rsidRDefault="007D1E2A" w:rsidP="007D1E2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34F91">
        <w:rPr>
          <w:rStyle w:val="Strong"/>
          <w:rFonts w:ascii="GHEA Grapalat" w:hAnsi="GHEA Grapalat"/>
          <w:b w:val="0"/>
          <w:bCs w:val="0"/>
          <w:sz w:val="20"/>
          <w:szCs w:val="20"/>
          <w:lang w:val="hy-AM"/>
        </w:rPr>
        <w:tab/>
      </w:r>
      <w:r w:rsidRPr="00B34F91">
        <w:rPr>
          <w:rStyle w:val="Strong"/>
          <w:rFonts w:ascii="GHEA Grapalat" w:hAnsi="GHEA Grapalat"/>
          <w:b w:val="0"/>
          <w:bCs w:val="0"/>
          <w:sz w:val="20"/>
          <w:szCs w:val="20"/>
          <w:lang w:val="hy-AM"/>
        </w:rPr>
        <w:tab/>
      </w:r>
      <w:r w:rsidRPr="00B34F91">
        <w:rPr>
          <w:rStyle w:val="Strong"/>
          <w:rFonts w:ascii="GHEA Grapalat" w:hAnsi="GHEA Grapalat"/>
          <w:b w:val="0"/>
          <w:bCs w:val="0"/>
          <w:sz w:val="20"/>
          <w:szCs w:val="20"/>
          <w:lang w:val="hy-AM"/>
        </w:rPr>
        <w:tab/>
        <w:t xml:space="preserve">                         </w:t>
      </w:r>
      <w:r w:rsidRPr="00B34F91">
        <w:rPr>
          <w:rFonts w:ascii="GHEA Grapalat" w:hAnsi="GHEA Grapalat" w:cs="Sylfaen"/>
          <w:vertAlign w:val="superscript"/>
          <w:lang w:val="hy-AM"/>
        </w:rPr>
        <w:t>երաշխիքը տվող բանկի անվանումը</w:t>
      </w:r>
    </w:p>
    <w:p w14:paraId="2A8FF54B" w14:textId="77777777" w:rsidR="007D1E2A" w:rsidRPr="00B34F91" w:rsidRDefault="007D1E2A" w:rsidP="007D1E2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34F9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r w:rsidRPr="00B34F91">
        <w:rPr>
          <w:rStyle w:val="Strong"/>
          <w:rFonts w:ascii="GHEA Grapalat" w:hAnsi="GHEA Grapalat"/>
          <w:b w:val="0"/>
          <w:bCs w:val="0"/>
          <w:sz w:val="20"/>
          <w:szCs w:val="20"/>
          <w:u w:val="single"/>
          <w:lang w:val="hy-AM"/>
        </w:rPr>
        <w:tab/>
      </w:r>
    </w:p>
    <w:p w14:paraId="6FC1F757" w14:textId="77777777" w:rsidR="007D1E2A" w:rsidRPr="00B34F91" w:rsidRDefault="007D1E2A" w:rsidP="007D1E2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34F91">
        <w:rPr>
          <w:rFonts w:ascii="GHEA Grapalat" w:hAnsi="GHEA Grapalat" w:cs="Sylfaen"/>
          <w:vertAlign w:val="superscript"/>
          <w:lang w:val="hy-AM"/>
        </w:rPr>
        <w:t xml:space="preserve">  գումարը թվերով և տառերով</w:t>
      </w:r>
    </w:p>
    <w:p w14:paraId="7F3AAE2D" w14:textId="77777777" w:rsidR="007D1E2A" w:rsidRPr="00B34F91" w:rsidRDefault="007D1E2A" w:rsidP="007D1E2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34F91">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B34F91">
        <w:rPr>
          <w:rFonts w:ascii="GHEA Grapalat" w:hAnsi="GHEA Grapalat" w:cs="Arial"/>
          <w:sz w:val="20"/>
          <w:szCs w:val="20"/>
          <w:lang w:val="hy-AM"/>
        </w:rPr>
        <w:t>90001521142</w:t>
      </w:r>
      <w:r w:rsidRPr="00B34F91">
        <w:rPr>
          <w:rStyle w:val="Strong"/>
          <w:rFonts w:ascii="GHEA Grapalat" w:hAnsi="GHEA Grapalat"/>
          <w:b w:val="0"/>
          <w:bCs w:val="0"/>
          <w:sz w:val="20"/>
          <w:szCs w:val="20"/>
          <w:lang w:val="hy-AM"/>
        </w:rPr>
        <w:t xml:space="preserve"> հաշվեհամարին փոխանցման միջոցով:</w:t>
      </w:r>
    </w:p>
    <w:p w14:paraId="0938F202" w14:textId="77777777" w:rsidR="007D1E2A" w:rsidRPr="00B34F91" w:rsidRDefault="007D1E2A" w:rsidP="007D1E2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34F91">
        <w:rPr>
          <w:rFonts w:ascii="GHEA Grapalat" w:hAnsi="GHEA Grapalat"/>
          <w:color w:val="000000"/>
          <w:sz w:val="20"/>
          <w:szCs w:val="20"/>
          <w:lang w:val="hy-AM"/>
        </w:rPr>
        <w:t>3. Սույն երաշխիքն անհետկանչելի է:</w:t>
      </w:r>
    </w:p>
    <w:p w14:paraId="68A8DB5D" w14:textId="77777777" w:rsidR="007D1E2A" w:rsidRPr="00B34F91" w:rsidRDefault="007D1E2A" w:rsidP="007D1E2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34F9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0F4782C"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34F91">
        <w:rPr>
          <w:rFonts w:ascii="GHEA Grapalat" w:hAnsi="GHEA Grapalat"/>
          <w:color w:val="000000"/>
          <w:sz w:val="20"/>
          <w:szCs w:val="20"/>
          <w:lang w:val="hy-AM"/>
        </w:rPr>
        <w:t xml:space="preserve">5. Երաշխիքը գործում է  թողարկման պահից և ուժի մեջ է բենեֆիցիարի կողմից </w:t>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lang w:val="hy-AM"/>
        </w:rPr>
        <w:t xml:space="preserve"> ծածկագրով </w:t>
      </w:r>
    </w:p>
    <w:p w14:paraId="2DB2ED5A" w14:textId="77777777" w:rsidR="007D1E2A" w:rsidRPr="00B34F91" w:rsidRDefault="007D1E2A" w:rsidP="007D1E2A">
      <w:pPr>
        <w:pStyle w:val="NormalWeb"/>
        <w:shd w:val="clear" w:color="auto" w:fill="FFFFFF"/>
        <w:spacing w:before="0" w:beforeAutospacing="0" w:after="0" w:afterAutospacing="0"/>
        <w:rPr>
          <w:rFonts w:ascii="GHEA Grapalat" w:hAnsi="GHEA Grapalat" w:cs="Sylfaen"/>
          <w:vertAlign w:val="superscript"/>
          <w:lang w:val="hy-AM"/>
        </w:rPr>
      </w:pPr>
      <w:r w:rsidRPr="00B34F91">
        <w:rPr>
          <w:rFonts w:ascii="GHEA Grapalat" w:hAnsi="GHEA Grapalat" w:cs="Sylfaen"/>
          <w:vertAlign w:val="superscript"/>
          <w:lang w:val="hy-AM"/>
        </w:rPr>
        <w:t xml:space="preserve">ընթացակարգի ծածկագիրը </w:t>
      </w:r>
    </w:p>
    <w:p w14:paraId="44486678" w14:textId="77777777" w:rsidR="007D1E2A" w:rsidRPr="00B34F91" w:rsidRDefault="007D1E2A" w:rsidP="007D1E2A">
      <w:pPr>
        <w:pStyle w:val="ListParagraph"/>
        <w:tabs>
          <w:tab w:val="left" w:pos="0"/>
        </w:tabs>
        <w:ind w:left="142" w:firstLine="153"/>
        <w:mirrorIndents/>
        <w:jc w:val="both"/>
        <w:rPr>
          <w:rFonts w:ascii="GHEA Grapalat" w:eastAsia="Calibri" w:hAnsi="GHEA Grapalat"/>
          <w:color w:val="000000"/>
          <w:sz w:val="20"/>
          <w:szCs w:val="20"/>
          <w:lang w:val="hy-AM"/>
        </w:rPr>
      </w:pPr>
      <w:r w:rsidRPr="00B34F91">
        <w:rPr>
          <w:rFonts w:ascii="GHEA Grapalat" w:hAnsi="GHEA Grapalat"/>
          <w:color w:val="000000"/>
          <w:sz w:val="20"/>
          <w:szCs w:val="2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sidRPr="00024AAF">
        <w:rPr>
          <w:rFonts w:ascii="GHEA Grapalat" w:hAnsi="GHEA Grapalat"/>
          <w:b/>
          <w:bCs/>
          <w:color w:val="000000"/>
          <w:sz w:val="20"/>
          <w:szCs w:val="20"/>
          <w:lang w:val="hy-AM"/>
        </w:rPr>
        <w:t>120 (մեկ հարյուր քսան) աշխատանքային օր</w:t>
      </w:r>
      <w:r w:rsidRPr="00B34F91">
        <w:rPr>
          <w:rFonts w:ascii="GHEA Grapalat" w:hAnsi="GHEA Grapalat"/>
          <w:color w:val="000000"/>
          <w:sz w:val="20"/>
          <w:szCs w:val="20"/>
          <w:lang w:val="hy-AM"/>
        </w:rPr>
        <w:t>:</w:t>
      </w:r>
      <w:r w:rsidRPr="00B34F91">
        <w:rPr>
          <w:rFonts w:ascii="GHEA Grapalat" w:hAnsi="GHEA Grapalat"/>
          <w:color w:val="000000"/>
          <w:sz w:val="20"/>
          <w:szCs w:val="20"/>
          <w:vertAlign w:val="superscript"/>
          <w:lang w:val="hy-AM"/>
        </w:rPr>
        <w:t>**</w:t>
      </w:r>
      <w:r w:rsidRPr="00B34F9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B34F91">
        <w:rPr>
          <w:rFonts w:ascii="GHEA Grapalat" w:eastAsia="Calibri" w:hAnsi="GHEA Grapalat"/>
          <w:color w:val="000000"/>
          <w:sz w:val="20"/>
          <w:szCs w:val="20"/>
          <w:lang w:val="hy-AM"/>
        </w:rPr>
        <w:t xml:space="preserve">գնահատող հանձնաժողովի </w:t>
      </w:r>
      <w:r w:rsidRPr="00B34F91">
        <w:rPr>
          <w:rFonts w:ascii="GHEA Grapalat" w:hAnsi="GHEA Grapalat"/>
          <w:color w:val="000000"/>
          <w:sz w:val="20"/>
          <w:szCs w:val="20"/>
          <w:lang w:val="hy-AM"/>
        </w:rPr>
        <w:t xml:space="preserve">քարտուղարի՝ </w:t>
      </w:r>
      <w:hyperlink r:id="rId15" w:history="1">
        <w:r w:rsidRPr="00B34F91">
          <w:rPr>
            <w:rStyle w:val="Hyperlink"/>
            <w:rFonts w:ascii="GHEA Grapalat" w:hAnsi="GHEA Grapalat"/>
            <w:sz w:val="20"/>
            <w:szCs w:val="20"/>
            <w:lang w:val="hy-AM"/>
          </w:rPr>
          <w:t>gor.muradyan@yerevan.am</w:t>
        </w:r>
      </w:hyperlink>
      <w:r w:rsidRPr="00B34F91">
        <w:rPr>
          <w:rFonts w:ascii="GHEA Grapalat" w:hAnsi="GHEA Grapalat"/>
          <w:color w:val="000000"/>
          <w:sz w:val="20"/>
          <w:szCs w:val="20"/>
          <w:lang w:val="hy-AM"/>
        </w:rPr>
        <w:t xml:space="preserve"> էլեկտրոնային փոստի հասցեին։     </w:t>
      </w:r>
    </w:p>
    <w:p w14:paraId="288FDC17" w14:textId="77777777" w:rsidR="007D1E2A" w:rsidRPr="00B34F91" w:rsidRDefault="007D1E2A" w:rsidP="007D1E2A">
      <w:pPr>
        <w:pStyle w:val="NormalWeb"/>
        <w:shd w:val="clear" w:color="auto" w:fill="FFFFFF"/>
        <w:spacing w:before="0" w:beforeAutospacing="0" w:after="0" w:afterAutospacing="0"/>
        <w:jc w:val="both"/>
        <w:rPr>
          <w:rFonts w:ascii="GHEA Grapalat" w:hAnsi="GHEA Grapalat"/>
          <w:color w:val="000000"/>
          <w:sz w:val="20"/>
          <w:szCs w:val="20"/>
          <w:lang w:val="hy-AM"/>
        </w:rPr>
      </w:pPr>
      <w:r w:rsidRPr="00B34F91">
        <w:rPr>
          <w:rFonts w:ascii="GHEA Grapalat" w:hAnsi="GHEA Grapalat"/>
          <w:color w:val="000000"/>
          <w:sz w:val="20"/>
          <w:szCs w:val="20"/>
          <w:lang w:val="hy-AM"/>
        </w:rPr>
        <w:t xml:space="preserve">  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և երաշխիքը:</w:t>
      </w:r>
    </w:p>
    <w:p w14:paraId="31FB37AC"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34F91">
        <w:rPr>
          <w:rFonts w:ascii="GHEA Grapalat" w:hAnsi="GHEA Grapalat"/>
          <w:color w:val="000000"/>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9388BF" w14:textId="77777777" w:rsidR="007D1E2A" w:rsidRPr="00B34F91" w:rsidRDefault="007D1E2A" w:rsidP="007D1E2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34F91">
        <w:rPr>
          <w:rFonts w:ascii="GHEA Grapalat" w:hAnsi="GHEA Grapalat"/>
          <w:color w:val="000000"/>
          <w:sz w:val="20"/>
          <w:szCs w:val="20"/>
          <w:lang w:val="hy-AM"/>
        </w:rPr>
        <w:t>8. Երաշխիք տվող անձը մերժում է բենեֆիցիարի պահանջը, եթե`</w:t>
      </w:r>
    </w:p>
    <w:p w14:paraId="6FF1B0E5"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34F9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61C3329" w14:textId="77777777" w:rsidR="007D1E2A" w:rsidRPr="00B34F91" w:rsidRDefault="007D1E2A" w:rsidP="007D1E2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34F91">
        <w:rPr>
          <w:rFonts w:ascii="GHEA Grapalat" w:hAnsi="GHEA Grapalat"/>
          <w:color w:val="000000"/>
          <w:sz w:val="20"/>
          <w:szCs w:val="20"/>
          <w:lang w:val="hy-AM"/>
        </w:rPr>
        <w:t>2) պահանջը ներկայացվել է երաշխիքով սահմանված ժամկետի ավարտից հետո:</w:t>
      </w:r>
    </w:p>
    <w:p w14:paraId="22E36A03"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34F9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966BED3"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34F9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5B34DF0"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34F9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AC1CD41"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7EBDAA7"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B34F91">
        <w:rPr>
          <w:rFonts w:ascii="GHEA Grapalat" w:hAnsi="GHEA Grapalat"/>
          <w:color w:val="000000"/>
          <w:sz w:val="20"/>
          <w:szCs w:val="20"/>
          <w:lang w:val="hy-AM"/>
        </w:rPr>
        <w:t xml:space="preserve">Գործադիր մարմնի ղեկավար  </w:t>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p>
    <w:p w14:paraId="3E3020AB"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621E74" w14:textId="77777777" w:rsidR="007D1E2A" w:rsidRPr="00B34F91" w:rsidRDefault="007D1E2A" w:rsidP="007D1E2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r w:rsidRPr="00B34F91">
        <w:rPr>
          <w:rFonts w:ascii="GHEA Grapalat" w:hAnsi="GHEA Grapalat"/>
          <w:color w:val="000000"/>
          <w:sz w:val="20"/>
          <w:szCs w:val="20"/>
          <w:u w:val="single"/>
          <w:lang w:val="hy-AM"/>
        </w:rPr>
        <w:tab/>
      </w:r>
    </w:p>
    <w:p w14:paraId="6A373C47" w14:textId="77777777" w:rsidR="007D1E2A" w:rsidRPr="00B34F91" w:rsidRDefault="007D1E2A" w:rsidP="007D1E2A">
      <w:pPr>
        <w:pStyle w:val="NormalWeb"/>
        <w:shd w:val="clear" w:color="auto" w:fill="FFFFFF"/>
        <w:spacing w:before="0" w:beforeAutospacing="0" w:after="0" w:afterAutospacing="0"/>
        <w:rPr>
          <w:rFonts w:ascii="GHEA Grapalat" w:hAnsi="GHEA Grapalat" w:cs="Sylfaen"/>
          <w:vertAlign w:val="superscript"/>
          <w:lang w:val="hy-AM"/>
        </w:rPr>
      </w:pPr>
      <w:r w:rsidRPr="00B34F91">
        <w:rPr>
          <w:rFonts w:ascii="GHEA Grapalat" w:hAnsi="GHEA Grapalat" w:cs="Sylfaen"/>
          <w:vertAlign w:val="superscript"/>
          <w:lang w:val="hy-AM"/>
        </w:rPr>
        <w:t xml:space="preserve">                                                        ամիսը, ամսաթիվը, տարեթիվը</w:t>
      </w:r>
    </w:p>
    <w:p w14:paraId="3E6E50E9" w14:textId="77777777" w:rsidR="007D1E2A" w:rsidRDefault="007D1E2A" w:rsidP="00B2228B">
      <w:pPr>
        <w:pStyle w:val="BodyTextIndent3"/>
        <w:spacing w:line="240" w:lineRule="auto"/>
        <w:jc w:val="right"/>
        <w:rPr>
          <w:rFonts w:ascii="GHEA Grapalat" w:hAnsi="GHEA Grapalat" w:cs="Sylfaen"/>
          <w:b/>
          <w:lang w:val="hy-AM"/>
        </w:rPr>
      </w:pPr>
    </w:p>
    <w:p w14:paraId="35DA2644" w14:textId="77777777" w:rsidR="007D1E2A" w:rsidRDefault="007D1E2A" w:rsidP="00B2228B">
      <w:pPr>
        <w:pStyle w:val="BodyTextIndent3"/>
        <w:spacing w:line="240" w:lineRule="auto"/>
        <w:jc w:val="right"/>
        <w:rPr>
          <w:rFonts w:ascii="GHEA Grapalat" w:hAnsi="GHEA Grapalat" w:cs="Sylfaen"/>
          <w:b/>
          <w:lang w:val="hy-AM"/>
        </w:rPr>
      </w:pPr>
    </w:p>
    <w:p w14:paraId="43716620" w14:textId="77777777" w:rsidR="00970CB8" w:rsidRPr="002D4DC4" w:rsidRDefault="00970CB8" w:rsidP="00970CB8">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p>
    <w:p w14:paraId="7067A646" w14:textId="79DC0DB2" w:rsidR="00970CB8" w:rsidRPr="00F566BF" w:rsidRDefault="00970CB8" w:rsidP="00970CB8">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B34F91">
        <w:rPr>
          <w:rFonts w:ascii="GHEA Grapalat" w:hAnsi="GHEA Grapalat"/>
          <w:b/>
          <w:lang w:val="hy-AM"/>
        </w:rPr>
        <w:t>ԵՔ-ԳՀԾՁԲ-26/18</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5362C4AA" w14:textId="77777777" w:rsidR="00970CB8" w:rsidRPr="00F566BF" w:rsidRDefault="00970CB8" w:rsidP="00970CB8">
      <w:pPr>
        <w:pStyle w:val="BodyTextIndent3"/>
        <w:spacing w:line="240" w:lineRule="auto"/>
        <w:jc w:val="right"/>
        <w:rPr>
          <w:rFonts w:ascii="GHEA Grapalat" w:hAnsi="GHEA Grapalat"/>
          <w:szCs w:val="24"/>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0F1F83B4" w14:textId="77777777" w:rsidR="00970CB8" w:rsidRPr="002D4DC4" w:rsidRDefault="00970CB8" w:rsidP="00970CB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70C50FB" w14:textId="77777777" w:rsidR="00970CB8" w:rsidRPr="002D4DC4" w:rsidRDefault="00970CB8" w:rsidP="00970CB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(որակավորման ապահովում)</w:t>
      </w:r>
    </w:p>
    <w:p w14:paraId="3E8B76B0" w14:textId="77777777" w:rsidR="00970CB8" w:rsidRPr="002D4DC4" w:rsidRDefault="00970CB8" w:rsidP="00970CB8">
      <w:pPr>
        <w:pStyle w:val="NormalWeb"/>
        <w:shd w:val="clear" w:color="auto" w:fill="FFFFFF"/>
        <w:spacing w:before="0" w:beforeAutospacing="0" w:after="0" w:afterAutospacing="0"/>
        <w:ind w:firstLine="375"/>
        <w:rPr>
          <w:rStyle w:val="Strong"/>
          <w:lang w:val="hy-AM"/>
        </w:rPr>
      </w:pPr>
    </w:p>
    <w:p w14:paraId="07551F0C" w14:textId="77777777" w:rsidR="00970CB8" w:rsidRPr="002D4DC4" w:rsidRDefault="00970CB8" w:rsidP="00970CB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ab/>
        <w:t xml:space="preserve">1.Սույն երաշխիքը (այսուհետ՝ երաշխիք) հանդիսանում է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6794D26B" w14:textId="77777777" w:rsidR="00970CB8" w:rsidRPr="002D4DC4" w:rsidRDefault="00970CB8" w:rsidP="00970CB8">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53594283" w14:textId="77777777" w:rsidR="00970CB8" w:rsidRPr="00F566BF" w:rsidRDefault="00970CB8" w:rsidP="00970CB8">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sz w:val="20"/>
          <w:szCs w:val="20"/>
          <w:lang w:val="hy-AM"/>
        </w:rPr>
        <w:t xml:space="preserve">(այսուհետ՝ բենեֆիցիար) կողմից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22598E28" w14:textId="77777777" w:rsidR="00970CB8" w:rsidRPr="002D4DC4" w:rsidRDefault="00970CB8" w:rsidP="00970CB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գնման ընթացակարգի արդյունքում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w:t>
      </w:r>
    </w:p>
    <w:p w14:paraId="60AF63F4" w14:textId="77777777" w:rsidR="00970CB8" w:rsidRPr="00F566BF" w:rsidRDefault="00970CB8" w:rsidP="00970CB8">
      <w:pPr>
        <w:pStyle w:val="NormalWeb"/>
        <w:shd w:val="clear" w:color="auto" w:fill="FFFFFF"/>
        <w:spacing w:before="0" w:beforeAutospacing="0" w:after="0" w:afterAutospacing="0"/>
        <w:ind w:firstLine="375"/>
        <w:rPr>
          <w:rFonts w:cs="Sylfaen"/>
          <w:vertAlign w:val="superscript"/>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F566BF">
        <w:rPr>
          <w:rFonts w:ascii="GHEA Grapalat" w:hAnsi="GHEA Grapalat" w:cs="Sylfaen"/>
          <w:vertAlign w:val="superscript"/>
          <w:lang w:val="hy-AM"/>
        </w:rPr>
        <w:t>ընտրված մասնակցի անվանումը</w:t>
      </w:r>
    </w:p>
    <w:p w14:paraId="439A7629" w14:textId="77777777" w:rsidR="00970CB8" w:rsidRPr="002D4DC4" w:rsidRDefault="00970CB8" w:rsidP="00970CB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(այսուհետ՝ պրի</w:t>
      </w:r>
      <w:r>
        <w:rPr>
          <w:rStyle w:val="Strong"/>
          <w:rFonts w:ascii="GHEA Grapalat" w:hAnsi="GHEA Grapalat"/>
          <w:sz w:val="20"/>
          <w:szCs w:val="20"/>
          <w:lang w:val="hy-AM"/>
        </w:rPr>
        <w:t>ն</w:t>
      </w:r>
      <w:r w:rsidRPr="002D4DC4">
        <w:rPr>
          <w:rStyle w:val="Strong"/>
          <w:rFonts w:ascii="GHEA Grapalat" w:hAnsi="GHEA Grapalat"/>
          <w:sz w:val="20"/>
          <w:szCs w:val="20"/>
          <w:lang w:val="hy-AM"/>
        </w:rPr>
        <w:t>ցիպալ) կողմից կնքվելիք N</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t xml:space="preserve">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t xml:space="preserve">  </w:t>
      </w:r>
      <w:r w:rsidRPr="002D4DC4">
        <w:rPr>
          <w:rStyle w:val="Strong"/>
          <w:rFonts w:ascii="GHEA Grapalat" w:hAnsi="GHEA Grapalat"/>
          <w:sz w:val="20"/>
          <w:szCs w:val="20"/>
          <w:lang w:val="hy-AM"/>
        </w:rPr>
        <w:tab/>
        <w:t xml:space="preserve"> </w:t>
      </w:r>
      <w:r w:rsidRPr="002D4DC4">
        <w:rPr>
          <w:rStyle w:val="Strong"/>
          <w:rFonts w:ascii="GHEA Grapalat" w:hAnsi="GHEA Grapalat"/>
          <w:sz w:val="20"/>
          <w:szCs w:val="20"/>
          <w:lang w:val="hy-AM"/>
        </w:rPr>
        <w:tab/>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17B3D9AA" w14:textId="77777777" w:rsidR="00970CB8" w:rsidRPr="002D4DC4" w:rsidRDefault="00970CB8" w:rsidP="00970CB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69B20F45" w14:textId="77777777" w:rsidR="00970CB8" w:rsidRPr="002D4DC4" w:rsidRDefault="00970CB8" w:rsidP="00970CB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2. Երաշխիքով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երաշխիք տվող </w:t>
      </w:r>
    </w:p>
    <w:p w14:paraId="6F00B2F7" w14:textId="77777777" w:rsidR="00970CB8" w:rsidRPr="002D4DC4" w:rsidRDefault="00970CB8" w:rsidP="00970CB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sz w:val="20"/>
          <w:szCs w:val="20"/>
          <w:lang w:val="hy-AM"/>
        </w:rPr>
        <w:tab/>
      </w:r>
      <w:r>
        <w:rPr>
          <w:rStyle w:val="Strong"/>
          <w:rFonts w:ascii="GHEA Grapalat" w:hAnsi="GHEA Grapalat"/>
          <w:sz w:val="20"/>
          <w:szCs w:val="20"/>
          <w:lang w:val="hy-AM"/>
        </w:rPr>
        <w:tab/>
      </w:r>
      <w:r w:rsidRPr="002D4DC4">
        <w:rPr>
          <w:rStyle w:val="Strong"/>
          <w:rFonts w:ascii="GHEA Grapalat" w:hAnsi="GHEA Grapalat"/>
          <w:sz w:val="20"/>
          <w:szCs w:val="20"/>
          <w:lang w:val="hy-AM"/>
        </w:rPr>
        <w:t xml:space="preserve">    </w:t>
      </w:r>
      <w:r w:rsidRPr="002D4DC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F566BF">
        <w:rPr>
          <w:rFonts w:ascii="GHEA Grapalat" w:hAnsi="GHEA Grapalat" w:cs="Sylfaen"/>
          <w:vertAlign w:val="superscript"/>
          <w:lang w:val="hy-AM"/>
        </w:rPr>
        <w:t>անվանումը</w:t>
      </w:r>
    </w:p>
    <w:p w14:paraId="08DE92F6" w14:textId="77777777" w:rsidR="00970CB8" w:rsidRPr="002D4DC4" w:rsidRDefault="00970CB8" w:rsidP="00970CB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t xml:space="preserve">  </w:t>
      </w:r>
    </w:p>
    <w:p w14:paraId="5DB8AA20" w14:textId="77777777" w:rsidR="00970CB8" w:rsidRPr="002D4DC4" w:rsidRDefault="00970CB8" w:rsidP="00970CB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06387C3" w14:textId="77777777" w:rsidR="00970CB8" w:rsidRPr="002D4DC4" w:rsidRDefault="00970CB8" w:rsidP="00970CB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(այսուհետ՝ երաշխիքի գումար)՝ պահանջն ստանալուց </w:t>
      </w:r>
      <w:r>
        <w:rPr>
          <w:rStyle w:val="Strong"/>
          <w:rFonts w:ascii="GHEA Grapalat" w:hAnsi="GHEA Grapalat"/>
          <w:sz w:val="20"/>
          <w:szCs w:val="20"/>
          <w:lang w:val="hy-AM"/>
        </w:rPr>
        <w:t>հինգ</w:t>
      </w:r>
      <w:r w:rsidRPr="002D4DC4">
        <w:rPr>
          <w:rStyle w:val="Strong"/>
          <w:rFonts w:ascii="GHEA Grapalat" w:hAnsi="GHEA Grapalat"/>
          <w:sz w:val="20"/>
          <w:szCs w:val="20"/>
          <w:lang w:val="hy-AM"/>
        </w:rPr>
        <w:t xml:space="preserve"> աշխատանքային օրվա ընթացքում:   Վճարումը  կատարվում է բենեֆիցիարի </w:t>
      </w:r>
      <w:r w:rsidRPr="00485A23">
        <w:rPr>
          <w:rFonts w:ascii="GHEA Grapalat" w:hAnsi="GHEA Grapalat" w:cs="Arial"/>
          <w:sz w:val="20"/>
          <w:szCs w:val="20"/>
          <w:lang w:val="hy-AM"/>
        </w:rPr>
        <w:t>90001521142</w:t>
      </w:r>
      <w:r w:rsidRPr="002D4DC4">
        <w:rPr>
          <w:rStyle w:val="Strong"/>
          <w:rFonts w:ascii="GHEA Grapalat" w:hAnsi="GHEA Grapalat"/>
          <w:sz w:val="20"/>
          <w:szCs w:val="20"/>
          <w:lang w:val="hy-AM"/>
        </w:rPr>
        <w:t xml:space="preserve"> հաշվեհամարին փոխանցման միջոցով:</w:t>
      </w:r>
    </w:p>
    <w:p w14:paraId="555BFA29" w14:textId="77777777" w:rsidR="00970CB8" w:rsidRPr="002D4DC4" w:rsidRDefault="00970CB8" w:rsidP="00970CB8">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498EB2F" w14:textId="77777777" w:rsidR="00970CB8" w:rsidRPr="002D4DC4" w:rsidRDefault="00970CB8" w:rsidP="00970CB8">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9834051" w14:textId="77777777" w:rsidR="00970CB8" w:rsidRPr="00842CF6" w:rsidRDefault="00970CB8" w:rsidP="00970CB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Երաշխիքը գործում է</w:t>
      </w:r>
      <w:r>
        <w:rPr>
          <w:rFonts w:ascii="GHEA Grapalat" w:hAnsi="GHEA Grapalat"/>
          <w:color w:val="000000"/>
          <w:sz w:val="20"/>
          <w:szCs w:val="20"/>
          <w:lang w:val="hy-AM"/>
        </w:rPr>
        <w:t xml:space="preserve"> թողարկման պահից և ուժի մեջ է</w:t>
      </w:r>
      <w:r w:rsidRPr="00842CF6">
        <w:rPr>
          <w:rFonts w:ascii="GHEA Grapalat" w:hAnsi="GHEA Grapalat"/>
          <w:color w:val="000000"/>
          <w:sz w:val="20"/>
          <w:szCs w:val="20"/>
          <w:lang w:val="hy-AM"/>
        </w:rPr>
        <w:t xml:space="preserve">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B473FE2" w14:textId="77777777" w:rsidR="00970CB8" w:rsidRPr="00842CF6" w:rsidRDefault="00970CB8" w:rsidP="00970C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76AC6D8" w14:textId="77777777" w:rsidR="00970CB8" w:rsidRPr="00842CF6" w:rsidRDefault="00970CB8" w:rsidP="00970C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65B5583" w14:textId="77777777" w:rsidR="00970CB8" w:rsidRPr="00842CF6" w:rsidRDefault="00970CB8" w:rsidP="00970C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14:paraId="08EC64F9" w14:textId="77777777" w:rsidR="00970CB8" w:rsidRDefault="00970CB8" w:rsidP="00970CB8">
      <w:pPr>
        <w:pStyle w:val="ListParagraph"/>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6FEA6AE3" w14:textId="77777777" w:rsidR="00970CB8" w:rsidRPr="00915006" w:rsidRDefault="00970CB8" w:rsidP="00970CB8">
      <w:pPr>
        <w:pStyle w:val="ListParagraph"/>
        <w:tabs>
          <w:tab w:val="left" w:pos="0"/>
        </w:tabs>
        <w:ind w:left="0"/>
        <w:mirrorIndents/>
        <w:jc w:val="both"/>
        <w:rPr>
          <w:rFonts w:ascii="GHEA Grapalat" w:hAnsi="GHEA Grapalat" w:cs="Sylfaen"/>
          <w:sz w:val="28"/>
          <w:szCs w:val="28"/>
          <w:vertAlign w:val="superscript"/>
          <w:lang w:val="hy-AM"/>
        </w:rPr>
      </w:pPr>
      <w:r w:rsidRPr="00842CF6">
        <w:rPr>
          <w:rFonts w:ascii="GHEA Grapalat" w:hAnsi="GHEA Grapalat" w:cs="Sylfaen"/>
          <w:vertAlign w:val="superscript"/>
          <w:lang w:val="hy-AM"/>
        </w:rPr>
        <w:t xml:space="preserve"> ծառայության մատուցման վերջնաժամկետը</w:t>
      </w:r>
    </w:p>
    <w:p w14:paraId="0F137CC8" w14:textId="77777777" w:rsidR="00970CB8" w:rsidRPr="00842CF6" w:rsidRDefault="00970CB8" w:rsidP="00970CB8">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6" w:history="1">
        <w:r w:rsidRPr="00BE16E9">
          <w:rPr>
            <w:rStyle w:val="Hyperlink"/>
            <w:rFonts w:ascii="GHEA Grapalat" w:hAnsi="GHEA Grapalat"/>
            <w:sz w:val="20"/>
            <w:szCs w:val="20"/>
            <w:lang w:val="hy-AM"/>
          </w:rPr>
          <w:t>gor.muradyan@yerevan.am</w:t>
        </w:r>
      </w:hyperlink>
      <w:r w:rsidRPr="008242F8">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79A6B0F0"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0ADECE71"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Պահանջին կից ներկայացվում են հետևյալ փաստաթղթերը՝</w:t>
      </w:r>
    </w:p>
    <w:p w14:paraId="20A28438"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lang w:val="hy-AM"/>
        </w:rPr>
        <w:t xml:space="preserve"> ծածկագրով կնքված պայմանագրի, ներառյալ նաև դրանում </w:t>
      </w:r>
    </w:p>
    <w:p w14:paraId="15B7108B" w14:textId="77777777" w:rsidR="00970CB8" w:rsidRPr="002D4DC4" w:rsidRDefault="00970CB8" w:rsidP="00970CB8">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2B0260D1" w14:textId="77777777" w:rsidR="00970CB8" w:rsidRPr="002D4DC4" w:rsidRDefault="00970CB8" w:rsidP="00970CB8">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p>
    <w:p w14:paraId="1548EDDF"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1A0F63">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29DA437A"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5B7364"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10669587"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A83197C"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227581CA"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100F0C3"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C211C2A"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D42615B"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069DC1B2"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6D1C70C6" w14:textId="77777777" w:rsidR="00970CB8" w:rsidRPr="00846E52" w:rsidRDefault="00970CB8" w:rsidP="00970CB8">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771F5516" w14:textId="77777777" w:rsidR="00970CB8" w:rsidRDefault="00970CB8" w:rsidP="00970CB8">
      <w:pPr>
        <w:jc w:val="both"/>
        <w:rPr>
          <w:rFonts w:ascii="GHEA Grapalat" w:hAnsi="GHEA Grapalat" w:cs="Sylfaen"/>
          <w:i/>
          <w:sz w:val="16"/>
          <w:szCs w:val="16"/>
          <w:lang w:val="hy-AM"/>
        </w:rPr>
      </w:pPr>
    </w:p>
    <w:p w14:paraId="08102242" w14:textId="77777777" w:rsidR="00970CB8" w:rsidRDefault="00970CB8" w:rsidP="00970CB8">
      <w:pPr>
        <w:jc w:val="both"/>
        <w:rPr>
          <w:rFonts w:ascii="GHEA Grapalat" w:hAnsi="GHEA Grapalat" w:cs="Sylfaen"/>
          <w:i/>
          <w:sz w:val="16"/>
          <w:szCs w:val="16"/>
          <w:lang w:val="hy-AM"/>
        </w:rPr>
      </w:pPr>
    </w:p>
    <w:p w14:paraId="6DFEFBCA" w14:textId="77777777" w:rsidR="00970CB8" w:rsidRDefault="00970CB8" w:rsidP="00970CB8">
      <w:pPr>
        <w:jc w:val="both"/>
        <w:rPr>
          <w:rFonts w:ascii="GHEA Grapalat" w:hAnsi="GHEA Grapalat" w:cs="Sylfaen"/>
          <w:i/>
          <w:sz w:val="16"/>
          <w:szCs w:val="16"/>
          <w:lang w:val="hy-AM"/>
        </w:rPr>
      </w:pPr>
    </w:p>
    <w:p w14:paraId="6A0E6EF7" w14:textId="77777777" w:rsidR="00970CB8" w:rsidRDefault="00970CB8" w:rsidP="00970CB8">
      <w:pPr>
        <w:jc w:val="both"/>
        <w:rPr>
          <w:rFonts w:ascii="GHEA Grapalat" w:hAnsi="GHEA Grapalat" w:cs="Sylfaen"/>
          <w:i/>
          <w:sz w:val="16"/>
          <w:szCs w:val="16"/>
          <w:lang w:val="hy-AM"/>
        </w:rPr>
      </w:pPr>
    </w:p>
    <w:p w14:paraId="46C3D9DD" w14:textId="77777777" w:rsidR="00970CB8" w:rsidRPr="00821851" w:rsidRDefault="00970CB8" w:rsidP="00970CB8">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D9186D6" w14:textId="77777777" w:rsidR="007D1E2A" w:rsidRDefault="007D1E2A" w:rsidP="00B2228B">
      <w:pPr>
        <w:pStyle w:val="BodyTextIndent3"/>
        <w:spacing w:line="240" w:lineRule="auto"/>
        <w:jc w:val="right"/>
        <w:rPr>
          <w:rFonts w:ascii="GHEA Grapalat" w:hAnsi="GHEA Grapalat" w:cs="Sylfaen"/>
          <w:b/>
          <w:lang w:val="hy-AM"/>
        </w:rPr>
      </w:pPr>
    </w:p>
    <w:p w14:paraId="0168FAE2" w14:textId="77777777" w:rsidR="00970CB8" w:rsidRDefault="00970CB8" w:rsidP="00B2228B">
      <w:pPr>
        <w:pStyle w:val="BodyTextIndent3"/>
        <w:spacing w:line="240" w:lineRule="auto"/>
        <w:jc w:val="right"/>
        <w:rPr>
          <w:rFonts w:ascii="GHEA Grapalat" w:hAnsi="GHEA Grapalat" w:cs="Sylfaen"/>
          <w:b/>
          <w:lang w:val="hy-AM"/>
        </w:rPr>
      </w:pPr>
    </w:p>
    <w:p w14:paraId="05614427" w14:textId="77777777" w:rsidR="00970CB8" w:rsidRDefault="00970CB8" w:rsidP="00B2228B">
      <w:pPr>
        <w:pStyle w:val="BodyTextIndent3"/>
        <w:spacing w:line="240" w:lineRule="auto"/>
        <w:jc w:val="right"/>
        <w:rPr>
          <w:rFonts w:ascii="GHEA Grapalat" w:hAnsi="GHEA Grapalat" w:cs="Sylfaen"/>
          <w:b/>
          <w:lang w:val="hy-AM"/>
        </w:rPr>
      </w:pPr>
    </w:p>
    <w:p w14:paraId="7437D425" w14:textId="77777777" w:rsidR="00970CB8" w:rsidRDefault="00970CB8" w:rsidP="00B2228B">
      <w:pPr>
        <w:pStyle w:val="BodyTextIndent3"/>
        <w:spacing w:line="240" w:lineRule="auto"/>
        <w:jc w:val="right"/>
        <w:rPr>
          <w:rFonts w:ascii="GHEA Grapalat" w:hAnsi="GHEA Grapalat" w:cs="Sylfaen"/>
          <w:b/>
          <w:lang w:val="hy-AM"/>
        </w:rPr>
      </w:pPr>
    </w:p>
    <w:p w14:paraId="5145A812" w14:textId="77777777" w:rsidR="00970CB8" w:rsidRDefault="00970CB8" w:rsidP="00B2228B">
      <w:pPr>
        <w:pStyle w:val="BodyTextIndent3"/>
        <w:spacing w:line="240" w:lineRule="auto"/>
        <w:jc w:val="right"/>
        <w:rPr>
          <w:rFonts w:ascii="GHEA Grapalat" w:hAnsi="GHEA Grapalat" w:cs="Sylfaen"/>
          <w:b/>
          <w:lang w:val="hy-AM"/>
        </w:rPr>
      </w:pPr>
    </w:p>
    <w:p w14:paraId="56641AD4" w14:textId="77777777" w:rsidR="00970CB8" w:rsidRDefault="00970CB8" w:rsidP="00B2228B">
      <w:pPr>
        <w:pStyle w:val="BodyTextIndent3"/>
        <w:spacing w:line="240" w:lineRule="auto"/>
        <w:jc w:val="right"/>
        <w:rPr>
          <w:rFonts w:ascii="GHEA Grapalat" w:hAnsi="GHEA Grapalat" w:cs="Sylfaen"/>
          <w:b/>
          <w:lang w:val="hy-AM"/>
        </w:rPr>
      </w:pPr>
    </w:p>
    <w:p w14:paraId="3BBE31F0" w14:textId="77777777" w:rsidR="00970CB8" w:rsidRDefault="00970CB8" w:rsidP="00B2228B">
      <w:pPr>
        <w:pStyle w:val="BodyTextIndent3"/>
        <w:spacing w:line="240" w:lineRule="auto"/>
        <w:jc w:val="right"/>
        <w:rPr>
          <w:rFonts w:ascii="GHEA Grapalat" w:hAnsi="GHEA Grapalat" w:cs="Sylfaen"/>
          <w:b/>
          <w:lang w:val="hy-AM"/>
        </w:rPr>
      </w:pPr>
    </w:p>
    <w:p w14:paraId="1BD2C9E8" w14:textId="77777777" w:rsidR="00970CB8" w:rsidRDefault="00970CB8" w:rsidP="00B2228B">
      <w:pPr>
        <w:pStyle w:val="BodyTextIndent3"/>
        <w:spacing w:line="240" w:lineRule="auto"/>
        <w:jc w:val="right"/>
        <w:rPr>
          <w:rFonts w:ascii="GHEA Grapalat" w:hAnsi="GHEA Grapalat" w:cs="Sylfaen"/>
          <w:b/>
          <w:lang w:val="hy-AM"/>
        </w:rPr>
      </w:pPr>
    </w:p>
    <w:p w14:paraId="791300D0" w14:textId="77777777" w:rsidR="00970CB8" w:rsidRDefault="00970CB8" w:rsidP="00B2228B">
      <w:pPr>
        <w:pStyle w:val="BodyTextIndent3"/>
        <w:spacing w:line="240" w:lineRule="auto"/>
        <w:jc w:val="right"/>
        <w:rPr>
          <w:rFonts w:ascii="GHEA Grapalat" w:hAnsi="GHEA Grapalat" w:cs="Sylfaen"/>
          <w:b/>
          <w:lang w:val="hy-AM"/>
        </w:rPr>
      </w:pPr>
    </w:p>
    <w:p w14:paraId="1D9FF138" w14:textId="77777777" w:rsidR="00970CB8" w:rsidRDefault="00970CB8" w:rsidP="00B2228B">
      <w:pPr>
        <w:pStyle w:val="BodyTextIndent3"/>
        <w:spacing w:line="240" w:lineRule="auto"/>
        <w:jc w:val="right"/>
        <w:rPr>
          <w:rFonts w:ascii="GHEA Grapalat" w:hAnsi="GHEA Grapalat" w:cs="Sylfaen"/>
          <w:b/>
          <w:lang w:val="hy-AM"/>
        </w:rPr>
      </w:pPr>
    </w:p>
    <w:p w14:paraId="3AD7B16B" w14:textId="77777777" w:rsidR="00970CB8" w:rsidRDefault="00970CB8" w:rsidP="00B2228B">
      <w:pPr>
        <w:pStyle w:val="BodyTextIndent3"/>
        <w:spacing w:line="240" w:lineRule="auto"/>
        <w:jc w:val="right"/>
        <w:rPr>
          <w:rFonts w:ascii="GHEA Grapalat" w:hAnsi="GHEA Grapalat" w:cs="Sylfaen"/>
          <w:b/>
          <w:lang w:val="hy-AM"/>
        </w:rPr>
      </w:pPr>
    </w:p>
    <w:p w14:paraId="3BBDE75F" w14:textId="77777777" w:rsidR="00970CB8" w:rsidRDefault="00970CB8" w:rsidP="00B2228B">
      <w:pPr>
        <w:pStyle w:val="BodyTextIndent3"/>
        <w:spacing w:line="240" w:lineRule="auto"/>
        <w:jc w:val="right"/>
        <w:rPr>
          <w:rFonts w:ascii="GHEA Grapalat" w:hAnsi="GHEA Grapalat" w:cs="Sylfaen"/>
          <w:b/>
          <w:lang w:val="hy-AM"/>
        </w:rPr>
      </w:pPr>
    </w:p>
    <w:p w14:paraId="6C4DFD36" w14:textId="77777777" w:rsidR="00970CB8" w:rsidRDefault="00970CB8" w:rsidP="00B2228B">
      <w:pPr>
        <w:pStyle w:val="BodyTextIndent3"/>
        <w:spacing w:line="240" w:lineRule="auto"/>
        <w:jc w:val="right"/>
        <w:rPr>
          <w:rFonts w:ascii="GHEA Grapalat" w:hAnsi="GHEA Grapalat" w:cs="Sylfaen"/>
          <w:b/>
          <w:lang w:val="hy-AM"/>
        </w:rPr>
      </w:pPr>
    </w:p>
    <w:p w14:paraId="72305673" w14:textId="77777777" w:rsidR="00970CB8" w:rsidRDefault="00970CB8" w:rsidP="00B2228B">
      <w:pPr>
        <w:pStyle w:val="BodyTextIndent3"/>
        <w:spacing w:line="240" w:lineRule="auto"/>
        <w:jc w:val="right"/>
        <w:rPr>
          <w:rFonts w:ascii="GHEA Grapalat" w:hAnsi="GHEA Grapalat" w:cs="Sylfaen"/>
          <w:b/>
          <w:lang w:val="hy-AM"/>
        </w:rPr>
      </w:pPr>
    </w:p>
    <w:p w14:paraId="521E6F90" w14:textId="77777777" w:rsidR="00970CB8" w:rsidRDefault="00970CB8" w:rsidP="00B2228B">
      <w:pPr>
        <w:pStyle w:val="BodyTextIndent3"/>
        <w:spacing w:line="240" w:lineRule="auto"/>
        <w:jc w:val="right"/>
        <w:rPr>
          <w:rFonts w:ascii="GHEA Grapalat" w:hAnsi="GHEA Grapalat" w:cs="Sylfaen"/>
          <w:b/>
          <w:lang w:val="hy-AM"/>
        </w:rPr>
      </w:pPr>
    </w:p>
    <w:p w14:paraId="5525A4D3" w14:textId="77777777" w:rsidR="00970CB8" w:rsidRDefault="00970CB8" w:rsidP="00B2228B">
      <w:pPr>
        <w:pStyle w:val="BodyTextIndent3"/>
        <w:spacing w:line="240" w:lineRule="auto"/>
        <w:jc w:val="right"/>
        <w:rPr>
          <w:rFonts w:ascii="GHEA Grapalat" w:hAnsi="GHEA Grapalat" w:cs="Sylfaen"/>
          <w:b/>
          <w:lang w:val="hy-AM"/>
        </w:rPr>
      </w:pPr>
    </w:p>
    <w:p w14:paraId="17E96AB8" w14:textId="77777777" w:rsidR="00970CB8" w:rsidRDefault="00970CB8" w:rsidP="00B2228B">
      <w:pPr>
        <w:pStyle w:val="BodyTextIndent3"/>
        <w:spacing w:line="240" w:lineRule="auto"/>
        <w:jc w:val="right"/>
        <w:rPr>
          <w:rFonts w:ascii="GHEA Grapalat" w:hAnsi="GHEA Grapalat" w:cs="Sylfaen"/>
          <w:b/>
          <w:lang w:val="hy-AM"/>
        </w:rPr>
      </w:pPr>
    </w:p>
    <w:p w14:paraId="2567E3A6" w14:textId="77777777" w:rsidR="00970CB8" w:rsidRDefault="00970CB8" w:rsidP="00B2228B">
      <w:pPr>
        <w:pStyle w:val="BodyTextIndent3"/>
        <w:spacing w:line="240" w:lineRule="auto"/>
        <w:jc w:val="right"/>
        <w:rPr>
          <w:rFonts w:ascii="GHEA Grapalat" w:hAnsi="GHEA Grapalat" w:cs="Sylfaen"/>
          <w:b/>
          <w:lang w:val="hy-AM"/>
        </w:rPr>
      </w:pPr>
    </w:p>
    <w:p w14:paraId="7D074714" w14:textId="77777777" w:rsidR="00970CB8" w:rsidRDefault="00970CB8" w:rsidP="00B2228B">
      <w:pPr>
        <w:pStyle w:val="BodyTextIndent3"/>
        <w:spacing w:line="240" w:lineRule="auto"/>
        <w:jc w:val="right"/>
        <w:rPr>
          <w:rFonts w:ascii="GHEA Grapalat" w:hAnsi="GHEA Grapalat" w:cs="Sylfaen"/>
          <w:b/>
          <w:lang w:val="hy-AM"/>
        </w:rPr>
      </w:pPr>
    </w:p>
    <w:p w14:paraId="5334EBFA" w14:textId="77777777" w:rsidR="00970CB8" w:rsidRDefault="00970CB8" w:rsidP="00B2228B">
      <w:pPr>
        <w:pStyle w:val="BodyTextIndent3"/>
        <w:spacing w:line="240" w:lineRule="auto"/>
        <w:jc w:val="right"/>
        <w:rPr>
          <w:rFonts w:ascii="GHEA Grapalat" w:hAnsi="GHEA Grapalat" w:cs="Sylfaen"/>
          <w:b/>
          <w:lang w:val="hy-AM"/>
        </w:rPr>
      </w:pPr>
    </w:p>
    <w:p w14:paraId="31837F1C" w14:textId="77777777" w:rsidR="00970CB8" w:rsidRDefault="00970CB8" w:rsidP="00B2228B">
      <w:pPr>
        <w:pStyle w:val="BodyTextIndent3"/>
        <w:spacing w:line="240" w:lineRule="auto"/>
        <w:jc w:val="right"/>
        <w:rPr>
          <w:rFonts w:ascii="GHEA Grapalat" w:hAnsi="GHEA Grapalat" w:cs="Sylfaen"/>
          <w:b/>
          <w:lang w:val="hy-AM"/>
        </w:rPr>
      </w:pPr>
    </w:p>
    <w:p w14:paraId="29C12909" w14:textId="77777777" w:rsidR="00970CB8" w:rsidRDefault="00970CB8" w:rsidP="00B2228B">
      <w:pPr>
        <w:pStyle w:val="BodyTextIndent3"/>
        <w:spacing w:line="240" w:lineRule="auto"/>
        <w:jc w:val="right"/>
        <w:rPr>
          <w:rFonts w:ascii="GHEA Grapalat" w:hAnsi="GHEA Grapalat" w:cs="Sylfaen"/>
          <w:b/>
          <w:lang w:val="hy-AM"/>
        </w:rPr>
      </w:pPr>
    </w:p>
    <w:p w14:paraId="053E2169" w14:textId="77777777" w:rsidR="00970CB8" w:rsidRDefault="00970CB8" w:rsidP="00B2228B">
      <w:pPr>
        <w:pStyle w:val="BodyTextIndent3"/>
        <w:spacing w:line="240" w:lineRule="auto"/>
        <w:jc w:val="right"/>
        <w:rPr>
          <w:rFonts w:ascii="GHEA Grapalat" w:hAnsi="GHEA Grapalat" w:cs="Sylfaen"/>
          <w:b/>
          <w:lang w:val="hy-AM"/>
        </w:rPr>
      </w:pPr>
    </w:p>
    <w:p w14:paraId="45D8FB4C" w14:textId="77777777" w:rsidR="00970CB8" w:rsidRDefault="00970CB8" w:rsidP="00B2228B">
      <w:pPr>
        <w:pStyle w:val="BodyTextIndent3"/>
        <w:spacing w:line="240" w:lineRule="auto"/>
        <w:jc w:val="right"/>
        <w:rPr>
          <w:rFonts w:ascii="GHEA Grapalat" w:hAnsi="GHEA Grapalat" w:cs="Sylfaen"/>
          <w:b/>
          <w:lang w:val="hy-AM"/>
        </w:rPr>
      </w:pPr>
    </w:p>
    <w:p w14:paraId="5C5DEA27" w14:textId="77777777" w:rsidR="00970CB8" w:rsidRDefault="00970CB8" w:rsidP="00B2228B">
      <w:pPr>
        <w:pStyle w:val="BodyTextIndent3"/>
        <w:spacing w:line="240" w:lineRule="auto"/>
        <w:jc w:val="right"/>
        <w:rPr>
          <w:rFonts w:ascii="GHEA Grapalat" w:hAnsi="GHEA Grapalat" w:cs="Sylfaen"/>
          <w:b/>
          <w:lang w:val="hy-AM"/>
        </w:rPr>
      </w:pPr>
    </w:p>
    <w:p w14:paraId="28B702EB" w14:textId="77777777" w:rsidR="00970CB8" w:rsidRDefault="00970CB8" w:rsidP="00B2228B">
      <w:pPr>
        <w:pStyle w:val="BodyTextIndent3"/>
        <w:spacing w:line="240" w:lineRule="auto"/>
        <w:jc w:val="right"/>
        <w:rPr>
          <w:rFonts w:ascii="GHEA Grapalat" w:hAnsi="GHEA Grapalat" w:cs="Sylfaen"/>
          <w:b/>
          <w:lang w:val="hy-AM"/>
        </w:rPr>
      </w:pPr>
    </w:p>
    <w:p w14:paraId="2CE30ED4" w14:textId="77777777" w:rsidR="00970CB8" w:rsidRDefault="00970CB8" w:rsidP="00B2228B">
      <w:pPr>
        <w:pStyle w:val="BodyTextIndent3"/>
        <w:spacing w:line="240" w:lineRule="auto"/>
        <w:jc w:val="right"/>
        <w:rPr>
          <w:rFonts w:ascii="GHEA Grapalat" w:hAnsi="GHEA Grapalat" w:cs="Sylfaen"/>
          <w:b/>
          <w:lang w:val="hy-AM"/>
        </w:rPr>
      </w:pPr>
    </w:p>
    <w:p w14:paraId="6B73073A" w14:textId="77777777" w:rsidR="00970CB8" w:rsidRDefault="00970CB8" w:rsidP="00B2228B">
      <w:pPr>
        <w:pStyle w:val="BodyTextIndent3"/>
        <w:spacing w:line="240" w:lineRule="auto"/>
        <w:jc w:val="right"/>
        <w:rPr>
          <w:rFonts w:ascii="GHEA Grapalat" w:hAnsi="GHEA Grapalat" w:cs="Sylfaen"/>
          <w:b/>
          <w:lang w:val="hy-AM"/>
        </w:rPr>
      </w:pPr>
    </w:p>
    <w:p w14:paraId="2CA8DBF4" w14:textId="77777777" w:rsidR="00970CB8" w:rsidRDefault="00970CB8" w:rsidP="00B2228B">
      <w:pPr>
        <w:pStyle w:val="BodyTextIndent3"/>
        <w:spacing w:line="240" w:lineRule="auto"/>
        <w:jc w:val="right"/>
        <w:rPr>
          <w:rFonts w:ascii="GHEA Grapalat" w:hAnsi="GHEA Grapalat" w:cs="Sylfaen"/>
          <w:b/>
          <w:lang w:val="hy-AM"/>
        </w:rPr>
      </w:pPr>
    </w:p>
    <w:p w14:paraId="7000A1A4" w14:textId="77777777" w:rsidR="00970CB8" w:rsidRDefault="00970CB8" w:rsidP="00B2228B">
      <w:pPr>
        <w:pStyle w:val="BodyTextIndent3"/>
        <w:spacing w:line="240" w:lineRule="auto"/>
        <w:jc w:val="right"/>
        <w:rPr>
          <w:rFonts w:ascii="GHEA Grapalat" w:hAnsi="GHEA Grapalat" w:cs="Sylfaen"/>
          <w:b/>
          <w:lang w:val="hy-AM"/>
        </w:rPr>
      </w:pPr>
    </w:p>
    <w:p w14:paraId="0D5B6FE5" w14:textId="77777777" w:rsidR="00970CB8" w:rsidRDefault="00970CB8" w:rsidP="00B2228B">
      <w:pPr>
        <w:pStyle w:val="BodyTextIndent3"/>
        <w:spacing w:line="240" w:lineRule="auto"/>
        <w:jc w:val="right"/>
        <w:rPr>
          <w:rFonts w:ascii="GHEA Grapalat" w:hAnsi="GHEA Grapalat" w:cs="Sylfaen"/>
          <w:b/>
          <w:lang w:val="hy-AM"/>
        </w:rPr>
      </w:pPr>
    </w:p>
    <w:p w14:paraId="42EF3F8C" w14:textId="77777777" w:rsidR="00970CB8" w:rsidRDefault="00970CB8" w:rsidP="00B2228B">
      <w:pPr>
        <w:pStyle w:val="BodyTextIndent3"/>
        <w:spacing w:line="240" w:lineRule="auto"/>
        <w:jc w:val="right"/>
        <w:rPr>
          <w:rFonts w:ascii="GHEA Grapalat" w:hAnsi="GHEA Grapalat" w:cs="Sylfaen"/>
          <w:b/>
          <w:lang w:val="hy-AM"/>
        </w:rPr>
      </w:pPr>
    </w:p>
    <w:p w14:paraId="29C41C8A" w14:textId="77777777" w:rsidR="00970CB8" w:rsidRDefault="00970CB8" w:rsidP="00B2228B">
      <w:pPr>
        <w:pStyle w:val="BodyTextIndent3"/>
        <w:spacing w:line="240" w:lineRule="auto"/>
        <w:jc w:val="right"/>
        <w:rPr>
          <w:rFonts w:ascii="GHEA Grapalat" w:hAnsi="GHEA Grapalat" w:cs="Sylfaen"/>
          <w:b/>
          <w:lang w:val="hy-AM"/>
        </w:rPr>
      </w:pPr>
    </w:p>
    <w:p w14:paraId="67BFACBF" w14:textId="77777777" w:rsidR="00970CB8" w:rsidRDefault="00970CB8" w:rsidP="00B2228B">
      <w:pPr>
        <w:pStyle w:val="BodyTextIndent3"/>
        <w:spacing w:line="240" w:lineRule="auto"/>
        <w:jc w:val="right"/>
        <w:rPr>
          <w:rFonts w:ascii="GHEA Grapalat" w:hAnsi="GHEA Grapalat" w:cs="Sylfaen"/>
          <w:b/>
          <w:lang w:val="hy-AM"/>
        </w:rPr>
      </w:pPr>
    </w:p>
    <w:p w14:paraId="725081C9" w14:textId="77777777" w:rsidR="00970CB8" w:rsidRDefault="00970CB8" w:rsidP="00B2228B">
      <w:pPr>
        <w:pStyle w:val="BodyTextIndent3"/>
        <w:spacing w:line="240" w:lineRule="auto"/>
        <w:jc w:val="right"/>
        <w:rPr>
          <w:rFonts w:ascii="GHEA Grapalat" w:hAnsi="GHEA Grapalat" w:cs="Sylfaen"/>
          <w:b/>
          <w:lang w:val="hy-AM"/>
        </w:rPr>
      </w:pPr>
    </w:p>
    <w:p w14:paraId="4B371D38" w14:textId="77777777" w:rsidR="00970CB8" w:rsidRDefault="00970CB8" w:rsidP="00B2228B">
      <w:pPr>
        <w:pStyle w:val="BodyTextIndent3"/>
        <w:spacing w:line="240" w:lineRule="auto"/>
        <w:jc w:val="right"/>
        <w:rPr>
          <w:rFonts w:ascii="GHEA Grapalat" w:hAnsi="GHEA Grapalat" w:cs="Sylfaen"/>
          <w:b/>
          <w:lang w:val="hy-AM"/>
        </w:rPr>
      </w:pPr>
    </w:p>
    <w:p w14:paraId="7AAB47DF" w14:textId="77777777" w:rsidR="00970CB8" w:rsidRDefault="00970CB8" w:rsidP="00B2228B">
      <w:pPr>
        <w:pStyle w:val="BodyTextIndent3"/>
        <w:spacing w:line="240" w:lineRule="auto"/>
        <w:jc w:val="right"/>
        <w:rPr>
          <w:rFonts w:ascii="GHEA Grapalat" w:hAnsi="GHEA Grapalat" w:cs="Sylfaen"/>
          <w:b/>
          <w:lang w:val="hy-AM"/>
        </w:rPr>
      </w:pPr>
    </w:p>
    <w:p w14:paraId="1C468751" w14:textId="77777777" w:rsidR="00970CB8" w:rsidRDefault="00970CB8" w:rsidP="00B2228B">
      <w:pPr>
        <w:pStyle w:val="BodyTextIndent3"/>
        <w:spacing w:line="240" w:lineRule="auto"/>
        <w:jc w:val="right"/>
        <w:rPr>
          <w:rFonts w:ascii="GHEA Grapalat" w:hAnsi="GHEA Grapalat" w:cs="Sylfaen"/>
          <w:b/>
          <w:lang w:val="hy-AM"/>
        </w:rPr>
      </w:pPr>
    </w:p>
    <w:p w14:paraId="252E9C9D" w14:textId="77777777" w:rsidR="00970CB8" w:rsidRDefault="00970CB8" w:rsidP="00B2228B">
      <w:pPr>
        <w:pStyle w:val="BodyTextIndent3"/>
        <w:spacing w:line="240" w:lineRule="auto"/>
        <w:jc w:val="right"/>
        <w:rPr>
          <w:rFonts w:ascii="GHEA Grapalat" w:hAnsi="GHEA Grapalat" w:cs="Sylfaen"/>
          <w:b/>
          <w:lang w:val="hy-AM"/>
        </w:rPr>
      </w:pPr>
    </w:p>
    <w:p w14:paraId="57705856" w14:textId="77777777" w:rsidR="00970CB8" w:rsidRDefault="00970CB8" w:rsidP="00B2228B">
      <w:pPr>
        <w:pStyle w:val="BodyTextIndent3"/>
        <w:spacing w:line="240" w:lineRule="auto"/>
        <w:jc w:val="right"/>
        <w:rPr>
          <w:rFonts w:ascii="GHEA Grapalat" w:hAnsi="GHEA Grapalat" w:cs="Sylfaen"/>
          <w:b/>
          <w:lang w:val="hy-AM"/>
        </w:rPr>
      </w:pPr>
    </w:p>
    <w:p w14:paraId="08F4B227" w14:textId="77777777" w:rsidR="00970CB8" w:rsidRDefault="00970CB8" w:rsidP="00B2228B">
      <w:pPr>
        <w:pStyle w:val="BodyTextIndent3"/>
        <w:spacing w:line="240" w:lineRule="auto"/>
        <w:jc w:val="right"/>
        <w:rPr>
          <w:rFonts w:ascii="GHEA Grapalat" w:hAnsi="GHEA Grapalat" w:cs="Sylfaen"/>
          <w:b/>
          <w:lang w:val="hy-AM"/>
        </w:rPr>
      </w:pPr>
    </w:p>
    <w:p w14:paraId="30C598D4" w14:textId="77777777" w:rsidR="00970CB8" w:rsidRDefault="00970CB8" w:rsidP="00B2228B">
      <w:pPr>
        <w:pStyle w:val="BodyTextIndent3"/>
        <w:spacing w:line="240" w:lineRule="auto"/>
        <w:jc w:val="right"/>
        <w:rPr>
          <w:rFonts w:ascii="GHEA Grapalat" w:hAnsi="GHEA Grapalat" w:cs="Sylfaen"/>
          <w:b/>
          <w:lang w:val="hy-AM"/>
        </w:rPr>
      </w:pPr>
    </w:p>
    <w:p w14:paraId="2BA11ED9" w14:textId="77777777" w:rsidR="00970CB8" w:rsidRDefault="00970CB8" w:rsidP="00B2228B">
      <w:pPr>
        <w:pStyle w:val="BodyTextIndent3"/>
        <w:spacing w:line="240" w:lineRule="auto"/>
        <w:jc w:val="right"/>
        <w:rPr>
          <w:rFonts w:ascii="GHEA Grapalat" w:hAnsi="GHEA Grapalat" w:cs="Sylfaen"/>
          <w:b/>
          <w:lang w:val="hy-AM"/>
        </w:rPr>
      </w:pPr>
    </w:p>
    <w:p w14:paraId="4ADDC772" w14:textId="77777777" w:rsidR="00970CB8" w:rsidRDefault="00970CB8" w:rsidP="00B2228B">
      <w:pPr>
        <w:pStyle w:val="BodyTextIndent3"/>
        <w:spacing w:line="240" w:lineRule="auto"/>
        <w:jc w:val="right"/>
        <w:rPr>
          <w:rFonts w:ascii="GHEA Grapalat" w:hAnsi="GHEA Grapalat" w:cs="Sylfaen"/>
          <w:b/>
          <w:lang w:val="hy-AM"/>
        </w:rPr>
      </w:pPr>
    </w:p>
    <w:p w14:paraId="04F9FFBB" w14:textId="5F2934DC"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40E32737"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w:t>
      </w:r>
      <w:r w:rsidR="0025098F">
        <w:rPr>
          <w:rFonts w:ascii="GHEA Grapalat" w:hAnsi="GHEA Grapalat"/>
          <w:b/>
          <w:lang w:val="hy-AM"/>
        </w:rPr>
        <w:t>26/18</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5B8414C" w:rsidR="007862B1" w:rsidRPr="00F566BF" w:rsidRDefault="007B743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572001">
        <w:rPr>
          <w:rFonts w:ascii="GHEA Grapalat" w:hAnsi="GHEA Grapalat" w:cs="Sylfaen"/>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A4C5D41" w14:textId="509858A7" w:rsidR="007862B1" w:rsidRPr="007A2B27" w:rsidRDefault="007862B1" w:rsidP="00DD4DFF">
      <w:pPr>
        <w:numPr>
          <w:ilvl w:val="1"/>
          <w:numId w:val="7"/>
        </w:numPr>
        <w:ind w:left="0" w:firstLine="426"/>
        <w:jc w:val="both"/>
        <w:rPr>
          <w:rFonts w:ascii="GHEA Grapalat" w:hAnsi="GHEA Grapalat" w:cs="GHEA Grapalat"/>
          <w:sz w:val="20"/>
          <w:szCs w:val="20"/>
          <w:lang w:val="pt-BR"/>
        </w:rPr>
      </w:pPr>
      <w:r w:rsidRPr="007A2B27">
        <w:rPr>
          <w:rFonts w:ascii="GHEA Grapalat" w:hAnsi="GHEA Grapalat" w:cs="GHEA Grapalat"/>
          <w:sz w:val="20"/>
          <w:szCs w:val="20"/>
          <w:lang w:val="pt-BR"/>
        </w:rPr>
        <w:t xml:space="preserve">Ընկերությունը մասնակցում է </w:t>
      </w:r>
      <w:r w:rsidR="00377184" w:rsidRPr="007A2B27">
        <w:rPr>
          <w:rFonts w:ascii="GHEA Grapalat" w:hAnsi="GHEA Grapalat" w:cs="GHEA Grapalat"/>
          <w:sz w:val="20"/>
          <w:szCs w:val="20"/>
          <w:u w:val="single"/>
          <w:lang w:val="pt-BR"/>
        </w:rPr>
        <w:t>Երևանի քաղաքապետարանի</w:t>
      </w:r>
      <w:r w:rsidRPr="007A2B27">
        <w:rPr>
          <w:rFonts w:ascii="GHEA Grapalat" w:hAnsi="GHEA Grapalat" w:cs="GHEA Grapalat"/>
          <w:sz w:val="20"/>
          <w:szCs w:val="20"/>
          <w:lang w:val="pt-BR"/>
        </w:rPr>
        <w:t>*  (այսուհետ` Պատվիրատու) կողմից</w:t>
      </w:r>
      <w:r w:rsidR="007A2B27" w:rsidRPr="007A2B27">
        <w:rPr>
          <w:rFonts w:ascii="GHEA Grapalat" w:hAnsi="GHEA Grapalat" w:cs="GHEA Grapalat"/>
          <w:sz w:val="20"/>
          <w:szCs w:val="20"/>
          <w:lang w:val="pt-BR"/>
        </w:rPr>
        <w:t xml:space="preserve"> </w:t>
      </w:r>
      <w:r w:rsidRPr="007A2B27">
        <w:rPr>
          <w:rFonts w:ascii="GHEA Grapalat" w:hAnsi="GHEA Grapalat" w:cs="GHEA Grapalat"/>
          <w:sz w:val="20"/>
          <w:szCs w:val="20"/>
          <w:lang w:val="pt-BR"/>
        </w:rPr>
        <w:t xml:space="preserve">կազմակերպված` </w:t>
      </w:r>
      <w:r w:rsidR="00ED70E7" w:rsidRPr="007A2B27">
        <w:rPr>
          <w:rFonts w:ascii="GHEA Grapalat" w:hAnsi="GHEA Grapalat"/>
          <w:b/>
          <w:sz w:val="20"/>
          <w:szCs w:val="20"/>
          <w:u w:val="single"/>
          <w:lang w:val="hy-AM"/>
        </w:rPr>
        <w:t>ԵՔ-ԳՀԾՁԲ-</w:t>
      </w:r>
      <w:r w:rsidR="0025098F">
        <w:rPr>
          <w:rFonts w:ascii="GHEA Grapalat" w:hAnsi="GHEA Grapalat"/>
          <w:b/>
          <w:sz w:val="20"/>
          <w:szCs w:val="20"/>
          <w:u w:val="single"/>
          <w:lang w:val="hy-AM"/>
        </w:rPr>
        <w:t>26/18</w:t>
      </w:r>
      <w:r w:rsidRPr="007A2B27">
        <w:rPr>
          <w:rFonts w:ascii="GHEA Grapalat" w:hAnsi="GHEA Grapalat" w:cs="GHEA Grapalat"/>
          <w:sz w:val="20"/>
          <w:szCs w:val="20"/>
          <w:lang w:val="pt-BR"/>
        </w:rPr>
        <w:t>* ծածկագրով գնման ընթացակարգին:</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lastRenderedPageBreak/>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ED6919">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26482"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A60946F"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526482"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30D404C3" w:rsidR="00526482" w:rsidRPr="00F566BF" w:rsidRDefault="00526482" w:rsidP="00526482">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26482"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11F3CDF9"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526482"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208B4B3"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w:t>
            </w:r>
            <w:proofErr w:type="gramEnd"/>
            <w:r w:rsidRPr="00A70131">
              <w:rPr>
                <w:rFonts w:ascii="GHEA Grapalat" w:hAnsi="GHEA Grapalat" w:cs="Arial"/>
                <w:b/>
                <w:sz w:val="20"/>
                <w:szCs w:val="20"/>
                <w:lang w:val="hy-AM"/>
              </w:rPr>
              <w:t xml:space="preserve"> ֆինանսների նախարարության գործառնական վարչություն</w:t>
            </w:r>
          </w:p>
        </w:tc>
      </w:tr>
      <w:tr w:rsidR="00526482"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246D5A9D"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526482"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547800A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526482"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ABD9911" w:rsidR="00526482" w:rsidRPr="00F566BF" w:rsidRDefault="00526482" w:rsidP="00526482">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26482"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3FD9A6B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proofErr w:type="gramEnd"/>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25098F"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25098F"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25098F"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25098F"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25098F"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49E81C74" w14:textId="77777777" w:rsidR="00970CB8" w:rsidRPr="002D4DC4" w:rsidRDefault="00631658" w:rsidP="00970CB8">
      <w:pPr>
        <w:pStyle w:val="BodyTextIndent3"/>
        <w:spacing w:line="240" w:lineRule="auto"/>
        <w:ind w:firstLine="0"/>
        <w:jc w:val="right"/>
        <w:rPr>
          <w:rFonts w:ascii="GHEA Grapalat" w:hAnsi="GHEA Grapalat" w:cs="Arial"/>
          <w:b/>
          <w:lang w:val="hy-AM"/>
        </w:rPr>
      </w:pPr>
      <w:r w:rsidRPr="00F566BF">
        <w:rPr>
          <w:rFonts w:ascii="GHEA Grapalat" w:hAnsi="GHEA Grapalat"/>
          <w:b/>
          <w:lang w:val="hy-AM"/>
        </w:rPr>
        <w:br w:type="page"/>
      </w:r>
      <w:r w:rsidR="00325A9F">
        <w:rPr>
          <w:rFonts w:ascii="GHEA Grapalat" w:hAnsi="GHEA Grapalat"/>
          <w:b/>
          <w:lang w:val="hy-AM"/>
        </w:rPr>
        <w:lastRenderedPageBreak/>
        <w:t xml:space="preserve">                                                                                                                                            </w:t>
      </w:r>
      <w:r w:rsidR="00A724D1">
        <w:rPr>
          <w:rFonts w:ascii="GHEA Grapalat" w:hAnsi="GHEA Grapalat"/>
          <w:b/>
          <w:lang w:val="hy-AM"/>
        </w:rPr>
        <w:t xml:space="preserve">            </w:t>
      </w:r>
      <w:r w:rsidR="00970CB8">
        <w:rPr>
          <w:rFonts w:ascii="GHEA Grapalat" w:hAnsi="GHEA Grapalat"/>
          <w:b/>
          <w:lang w:val="hy-AM"/>
        </w:rPr>
        <w:t xml:space="preserve">                                                                                                                                             </w:t>
      </w:r>
      <w:r w:rsidR="00970CB8" w:rsidRPr="00F566BF">
        <w:rPr>
          <w:rFonts w:ascii="GHEA Grapalat" w:hAnsi="GHEA Grapalat" w:cs="Sylfaen"/>
          <w:b/>
          <w:lang w:val="hy-AM"/>
        </w:rPr>
        <w:t>Հավելված</w:t>
      </w:r>
      <w:r w:rsidR="00970CB8" w:rsidRPr="00F566BF">
        <w:rPr>
          <w:rFonts w:ascii="GHEA Grapalat" w:hAnsi="GHEA Grapalat" w:cs="Arial"/>
          <w:b/>
          <w:lang w:val="hy-AM"/>
        </w:rPr>
        <w:t xml:space="preserve"> </w:t>
      </w:r>
      <w:r w:rsidR="00970CB8" w:rsidRPr="002D4DC4">
        <w:rPr>
          <w:rFonts w:ascii="GHEA Grapalat" w:hAnsi="GHEA Grapalat" w:cs="Arial"/>
          <w:b/>
          <w:lang w:val="hy-AM"/>
        </w:rPr>
        <w:t>5</w:t>
      </w:r>
    </w:p>
    <w:p w14:paraId="68986847" w14:textId="30961D62" w:rsidR="00970CB8" w:rsidRPr="00F566BF" w:rsidRDefault="00970CB8" w:rsidP="00970CB8">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B34F91">
        <w:rPr>
          <w:rFonts w:ascii="GHEA Grapalat" w:hAnsi="GHEA Grapalat"/>
          <w:b/>
          <w:lang w:val="hy-AM"/>
        </w:rPr>
        <w:t>ԵՔ-ԳՀԾՁԲ-26/18</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9E55957" w14:textId="77777777" w:rsidR="00970CB8" w:rsidRPr="00F566BF" w:rsidRDefault="00970CB8" w:rsidP="00970CB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2EA12783" w14:textId="77777777" w:rsidR="00970CB8" w:rsidRPr="00F566BF" w:rsidRDefault="00970CB8" w:rsidP="00970CB8">
      <w:pPr>
        <w:pStyle w:val="BodyTextIndent3"/>
        <w:spacing w:line="240" w:lineRule="auto"/>
        <w:jc w:val="right"/>
        <w:rPr>
          <w:rFonts w:ascii="GHEA Grapalat" w:hAnsi="GHEA Grapalat" w:cs="Sylfaen"/>
          <w:b/>
          <w:lang w:val="hy-AM"/>
        </w:rPr>
      </w:pPr>
    </w:p>
    <w:p w14:paraId="77759C4F" w14:textId="77777777" w:rsidR="00970CB8" w:rsidRPr="002D4DC4" w:rsidRDefault="00970CB8" w:rsidP="00970CB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75FA8D17" w14:textId="77777777" w:rsidR="00970CB8" w:rsidRPr="00F566BF" w:rsidRDefault="00970CB8" w:rsidP="00970CB8">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28039814" w14:textId="77777777" w:rsidR="00970CB8" w:rsidRPr="002D4DC4" w:rsidRDefault="00970CB8" w:rsidP="00970CB8">
      <w:pPr>
        <w:pStyle w:val="NormalWeb"/>
        <w:shd w:val="clear" w:color="auto" w:fill="FFFFFF"/>
        <w:spacing w:before="0" w:beforeAutospacing="0" w:after="0" w:afterAutospacing="0"/>
        <w:ind w:firstLine="375"/>
        <w:rPr>
          <w:rStyle w:val="Strong"/>
          <w:lang w:val="hy-AM"/>
        </w:rPr>
      </w:pPr>
    </w:p>
    <w:p w14:paraId="2CEE0052" w14:textId="77777777" w:rsidR="00970CB8" w:rsidRPr="002D4DC4" w:rsidRDefault="00970CB8" w:rsidP="00970CB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ab/>
        <w:t xml:space="preserve">1.Սույն երաշխիքը (այսուհետ՝ երաշխիք) հանդիսանում է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418F2773" w14:textId="77777777" w:rsidR="00970CB8" w:rsidRPr="002D4DC4" w:rsidRDefault="00970CB8" w:rsidP="00970CB8">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2BE94291" w14:textId="77777777" w:rsidR="00970CB8" w:rsidRPr="00F566BF" w:rsidRDefault="00970CB8" w:rsidP="00970CB8">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sz w:val="20"/>
          <w:szCs w:val="20"/>
          <w:lang w:val="hy-AM"/>
        </w:rPr>
        <w:t xml:space="preserve">(այսուհետ՝ բենեֆիցիար) և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Pr>
          <w:rStyle w:val="Strong"/>
          <w:rFonts w:ascii="GHEA Grapalat" w:hAnsi="GHEA Grapalat"/>
          <w:sz w:val="20"/>
          <w:szCs w:val="20"/>
          <w:lang w:val="hy-AM"/>
        </w:rPr>
        <w:t xml:space="preserve"> </w:t>
      </w:r>
      <w:r w:rsidRPr="004B2068">
        <w:rPr>
          <w:rStyle w:val="Strong"/>
          <w:rFonts w:ascii="GHEA Grapalat" w:hAnsi="GHEA Grapalat"/>
          <w:sz w:val="20"/>
          <w:szCs w:val="20"/>
          <w:lang w:val="hy-AM"/>
        </w:rPr>
        <w:t>(այսուհետ՝ պրի</w:t>
      </w:r>
      <w:r>
        <w:rPr>
          <w:rStyle w:val="Strong"/>
          <w:rFonts w:ascii="GHEA Grapalat" w:hAnsi="GHEA Grapalat"/>
          <w:sz w:val="20"/>
          <w:szCs w:val="20"/>
          <w:lang w:val="hy-AM"/>
        </w:rPr>
        <w:t>ն</w:t>
      </w:r>
      <w:r w:rsidRPr="004B2068">
        <w:rPr>
          <w:rStyle w:val="Strong"/>
          <w:rFonts w:ascii="GHEA Grapalat" w:hAnsi="GHEA Grapalat"/>
          <w:sz w:val="20"/>
          <w:szCs w:val="20"/>
          <w:lang w:val="hy-AM"/>
        </w:rPr>
        <w:t xml:space="preserve">ցիպալ) </w:t>
      </w:r>
      <w:r w:rsidRPr="002D4DC4">
        <w:rPr>
          <w:rStyle w:val="Strong"/>
          <w:rFonts w:ascii="GHEA Grapalat" w:hAnsi="GHEA Grapalat"/>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2EAB7BB6" w14:textId="77777777" w:rsidR="00970CB8" w:rsidRPr="002D4DC4" w:rsidRDefault="00970CB8" w:rsidP="00970CB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կնքվելիք N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պայմանագրից բխող պրինցիպալի </w:t>
      </w:r>
    </w:p>
    <w:p w14:paraId="03B5B017" w14:textId="77777777" w:rsidR="00970CB8" w:rsidRPr="002D4DC4" w:rsidRDefault="00970CB8" w:rsidP="00970CB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6C3113F5" w14:textId="77777777" w:rsidR="00970CB8" w:rsidRPr="002D4DC4" w:rsidRDefault="00970CB8" w:rsidP="00970CB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պարտավորությունների (այսուհետ՝ երաշխավորված պարտավորություններ) կատարման ապահով</w:t>
      </w:r>
      <w:r>
        <w:rPr>
          <w:rStyle w:val="Strong"/>
          <w:rFonts w:ascii="GHEA Grapalat" w:hAnsi="GHEA Grapalat"/>
          <w:sz w:val="20"/>
          <w:szCs w:val="20"/>
          <w:lang w:val="hy-AM"/>
        </w:rPr>
        <w:t>ում</w:t>
      </w:r>
      <w:r w:rsidRPr="002D4DC4">
        <w:rPr>
          <w:rStyle w:val="Strong"/>
          <w:rFonts w:ascii="GHEA Grapalat" w:hAnsi="GHEA Grapalat"/>
          <w:sz w:val="20"/>
          <w:szCs w:val="20"/>
          <w:lang w:val="hy-AM"/>
        </w:rPr>
        <w:t xml:space="preserve">: </w:t>
      </w:r>
    </w:p>
    <w:p w14:paraId="31D78149" w14:textId="77777777" w:rsidR="00970CB8" w:rsidRPr="002D4DC4" w:rsidRDefault="00970CB8" w:rsidP="00970CB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2. Երաշխիքով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երաշխիք տվող </w:t>
      </w:r>
    </w:p>
    <w:p w14:paraId="33879AEC" w14:textId="77777777" w:rsidR="00970CB8" w:rsidRPr="002D4DC4" w:rsidRDefault="00970CB8" w:rsidP="00970CB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744F1B8F" w14:textId="77777777" w:rsidR="00970CB8" w:rsidRPr="002D4DC4" w:rsidRDefault="00970CB8" w:rsidP="00970CB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19E13643" w14:textId="77777777" w:rsidR="00970CB8" w:rsidRPr="002D4DC4" w:rsidRDefault="00970CB8" w:rsidP="00970CB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6FEB5ECF" w14:textId="77777777" w:rsidR="00970CB8" w:rsidRPr="002D4DC4" w:rsidRDefault="00970CB8" w:rsidP="00970CB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(այսուհետ՝ երաշխիքի գումար)՝ պահանջն ստանալուց </w:t>
      </w:r>
      <w:r>
        <w:rPr>
          <w:rStyle w:val="Strong"/>
          <w:rFonts w:ascii="GHEA Grapalat" w:hAnsi="GHEA Grapalat"/>
          <w:sz w:val="20"/>
          <w:szCs w:val="20"/>
          <w:lang w:val="hy-AM"/>
        </w:rPr>
        <w:t>հինգ</w:t>
      </w:r>
      <w:r w:rsidRPr="002D4DC4">
        <w:rPr>
          <w:rStyle w:val="Strong"/>
          <w:rFonts w:ascii="GHEA Grapalat" w:hAnsi="GHEA Grapalat"/>
          <w:sz w:val="20"/>
          <w:szCs w:val="20"/>
          <w:lang w:val="hy-AM"/>
        </w:rPr>
        <w:t xml:space="preserve"> աշխատանքային օրվա ընթացքում:   Վճարումը  կատարվում է բենեֆիցիարի </w:t>
      </w:r>
      <w:r w:rsidRPr="009B5FB0">
        <w:rPr>
          <w:rFonts w:ascii="GHEA Grapalat" w:hAnsi="GHEA Grapalat" w:cs="Arial"/>
          <w:sz w:val="20"/>
          <w:szCs w:val="20"/>
          <w:lang w:val="hy-AM"/>
        </w:rPr>
        <w:t>900015211429</w:t>
      </w:r>
      <w:r>
        <w:rPr>
          <w:rFonts w:ascii="GHEA Grapalat" w:hAnsi="GHEA Grapalat" w:cs="Arial"/>
          <w:sz w:val="20"/>
          <w:szCs w:val="20"/>
          <w:lang w:val="hy-AM"/>
        </w:rPr>
        <w:t xml:space="preserve"> </w:t>
      </w:r>
      <w:r w:rsidRPr="002D4DC4">
        <w:rPr>
          <w:rStyle w:val="Strong"/>
          <w:rFonts w:ascii="GHEA Grapalat" w:hAnsi="GHEA Grapalat"/>
          <w:sz w:val="20"/>
          <w:szCs w:val="20"/>
          <w:lang w:val="hy-AM"/>
        </w:rPr>
        <w:t>հաշվեհամարին փոխանցման միջոցով:</w:t>
      </w:r>
    </w:p>
    <w:p w14:paraId="33A12D6D"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9587CBF"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2B69688" w14:textId="77777777" w:rsidR="00970CB8" w:rsidRPr="00842CF6"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1B9D5DF" w14:textId="77777777" w:rsidR="00970CB8" w:rsidRPr="00842CF6" w:rsidRDefault="00970CB8" w:rsidP="00970C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14E8629" w14:textId="77777777" w:rsidR="00970CB8" w:rsidRPr="00842CF6" w:rsidRDefault="00970CB8" w:rsidP="00970C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5C7D8492" w14:textId="77777777" w:rsidR="00970CB8" w:rsidRPr="00842CF6" w:rsidRDefault="00970CB8" w:rsidP="00970CB8">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sidRPr="009A0E0C">
        <w:rPr>
          <w:rFonts w:ascii="GHEA Grapalat" w:hAnsi="GHEA Grapalat"/>
          <w:color w:val="000000"/>
          <w:sz w:val="20"/>
          <w:szCs w:val="20"/>
          <w:lang w:val="hy-AM"/>
        </w:rPr>
        <w:t>g</w:t>
      </w:r>
      <w:r>
        <w:rPr>
          <w:rFonts w:ascii="GHEA Grapalat" w:hAnsi="GHEA Grapalat"/>
          <w:color w:val="000000"/>
          <w:sz w:val="20"/>
          <w:szCs w:val="20"/>
          <w:lang w:val="hy-AM"/>
        </w:rPr>
        <w:t xml:space="preserve">or.muradyan@ yerevan.am </w:t>
      </w:r>
      <w:r w:rsidRPr="00842CF6">
        <w:rPr>
          <w:rFonts w:ascii="GHEA Grapalat" w:hAnsi="GHEA Grapalat"/>
          <w:color w:val="000000"/>
          <w:sz w:val="20"/>
          <w:szCs w:val="20"/>
          <w:lang w:val="hy-AM"/>
        </w:rPr>
        <w:t xml:space="preserve">էլեկտրոնային փոստի հասցեին։     </w:t>
      </w:r>
    </w:p>
    <w:p w14:paraId="5653BF49"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5DE4316"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1AC08E98" w14:textId="77777777" w:rsidR="00970CB8" w:rsidRPr="00F566BF" w:rsidRDefault="00970CB8" w:rsidP="00970CB8">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682B0A66" w14:textId="77777777" w:rsidR="00970CB8" w:rsidRPr="002D4DC4" w:rsidRDefault="00970CB8" w:rsidP="00970CB8">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563AD933"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1A0F63">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2AAB53D1"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9BB4E0C"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71ADE305"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6EB2DA7" w14:textId="77777777" w:rsidR="00970CB8" w:rsidRPr="002D4DC4" w:rsidRDefault="00970CB8" w:rsidP="00970CB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77433CCD"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9807C35"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129E14A"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EB473CD"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CB67DA"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55BD61C"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F31C7B1"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3C68AC5" w14:textId="77777777" w:rsidR="00970CB8" w:rsidRPr="002D4DC4" w:rsidRDefault="00970CB8" w:rsidP="00970C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02C68D9F" w14:textId="77777777" w:rsidR="00970CB8" w:rsidRPr="00F566BF" w:rsidRDefault="00970CB8" w:rsidP="00970CB8">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633CF60" w14:textId="77777777" w:rsidR="00970CB8" w:rsidRPr="00F566BF" w:rsidRDefault="00970CB8" w:rsidP="00970CB8">
      <w:pPr>
        <w:pStyle w:val="BodyTextIndent3"/>
        <w:spacing w:line="240" w:lineRule="auto"/>
        <w:jc w:val="center"/>
        <w:rPr>
          <w:rFonts w:ascii="GHEA Grapalat" w:hAnsi="GHEA Grapalat" w:cs="Arial"/>
          <w:b/>
          <w:lang w:val="hy-AM"/>
        </w:rPr>
      </w:pPr>
    </w:p>
    <w:p w14:paraId="5CA75BB6" w14:textId="77777777" w:rsidR="00970CB8" w:rsidRPr="00F566BF" w:rsidRDefault="00970CB8" w:rsidP="00970CB8">
      <w:pPr>
        <w:pStyle w:val="BodyTextIndent3"/>
        <w:spacing w:line="240" w:lineRule="auto"/>
        <w:jc w:val="right"/>
        <w:rPr>
          <w:rFonts w:ascii="GHEA Grapalat" w:hAnsi="GHEA Grapalat"/>
          <w:szCs w:val="24"/>
          <w:lang w:val="hy-AM"/>
        </w:rPr>
      </w:pPr>
    </w:p>
    <w:p w14:paraId="1B762AB0" w14:textId="77777777" w:rsidR="00970CB8" w:rsidRPr="00821851" w:rsidRDefault="00970CB8" w:rsidP="00970CB8">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122E30D8" w14:textId="1F50660D" w:rsidR="00A724D1" w:rsidRDefault="00A724D1" w:rsidP="00F71502">
      <w:pPr>
        <w:pStyle w:val="BodyTextIndent3"/>
        <w:spacing w:line="240" w:lineRule="auto"/>
        <w:ind w:firstLine="0"/>
        <w:rPr>
          <w:rFonts w:ascii="GHEA Grapalat" w:hAnsi="GHEA Grapalat"/>
          <w:b/>
          <w:lang w:val="hy-AM"/>
        </w:rPr>
      </w:pPr>
    </w:p>
    <w:p w14:paraId="617FD82D" w14:textId="77777777" w:rsidR="00970CB8" w:rsidRDefault="00970CB8" w:rsidP="00631658">
      <w:pPr>
        <w:pStyle w:val="BodyTextIndent3"/>
        <w:spacing w:line="240" w:lineRule="auto"/>
        <w:jc w:val="right"/>
        <w:rPr>
          <w:rFonts w:ascii="GHEA Grapalat" w:hAnsi="GHEA Grapalat" w:cs="Sylfaen"/>
          <w:b/>
          <w:lang w:val="hy-AM"/>
        </w:rPr>
      </w:pPr>
    </w:p>
    <w:p w14:paraId="719DB2FA" w14:textId="77777777" w:rsidR="00970CB8" w:rsidRDefault="00970CB8" w:rsidP="00631658">
      <w:pPr>
        <w:pStyle w:val="BodyTextIndent3"/>
        <w:spacing w:line="240" w:lineRule="auto"/>
        <w:jc w:val="right"/>
        <w:rPr>
          <w:rFonts w:ascii="GHEA Grapalat" w:hAnsi="GHEA Grapalat" w:cs="Sylfaen"/>
          <w:b/>
          <w:lang w:val="hy-AM"/>
        </w:rPr>
      </w:pPr>
    </w:p>
    <w:p w14:paraId="0E6D0A69" w14:textId="77777777" w:rsidR="00AA0BD4" w:rsidRDefault="00AA0BD4" w:rsidP="00631658">
      <w:pPr>
        <w:pStyle w:val="BodyTextIndent3"/>
        <w:spacing w:line="240" w:lineRule="auto"/>
        <w:jc w:val="right"/>
        <w:rPr>
          <w:rFonts w:ascii="GHEA Grapalat" w:hAnsi="GHEA Grapalat" w:cs="Sylfaen"/>
          <w:b/>
          <w:lang w:val="hy-AM"/>
        </w:rPr>
      </w:pPr>
    </w:p>
    <w:p w14:paraId="79D77110" w14:textId="77777777" w:rsidR="00AA0BD4" w:rsidRDefault="00AA0BD4" w:rsidP="00631658">
      <w:pPr>
        <w:pStyle w:val="BodyTextIndent3"/>
        <w:spacing w:line="240" w:lineRule="auto"/>
        <w:jc w:val="right"/>
        <w:rPr>
          <w:rFonts w:ascii="GHEA Grapalat" w:hAnsi="GHEA Grapalat" w:cs="Sylfaen"/>
          <w:b/>
          <w:lang w:val="hy-AM"/>
        </w:rPr>
      </w:pPr>
    </w:p>
    <w:p w14:paraId="41F0A018" w14:textId="77777777" w:rsidR="00AA0BD4" w:rsidRDefault="00AA0BD4" w:rsidP="00631658">
      <w:pPr>
        <w:pStyle w:val="BodyTextIndent3"/>
        <w:spacing w:line="240" w:lineRule="auto"/>
        <w:jc w:val="right"/>
        <w:rPr>
          <w:rFonts w:ascii="GHEA Grapalat" w:hAnsi="GHEA Grapalat" w:cs="Sylfaen"/>
          <w:b/>
          <w:lang w:val="hy-AM"/>
        </w:rPr>
      </w:pPr>
    </w:p>
    <w:p w14:paraId="2DD5E0F5" w14:textId="77777777" w:rsidR="00AA0BD4" w:rsidRDefault="00AA0BD4" w:rsidP="00631658">
      <w:pPr>
        <w:pStyle w:val="BodyTextIndent3"/>
        <w:spacing w:line="240" w:lineRule="auto"/>
        <w:jc w:val="right"/>
        <w:rPr>
          <w:rFonts w:ascii="GHEA Grapalat" w:hAnsi="GHEA Grapalat" w:cs="Sylfaen"/>
          <w:b/>
          <w:lang w:val="hy-AM"/>
        </w:rPr>
      </w:pPr>
    </w:p>
    <w:p w14:paraId="59A7CDFA" w14:textId="77777777" w:rsidR="00AA0BD4" w:rsidRDefault="00AA0BD4" w:rsidP="00631658">
      <w:pPr>
        <w:pStyle w:val="BodyTextIndent3"/>
        <w:spacing w:line="240" w:lineRule="auto"/>
        <w:jc w:val="right"/>
        <w:rPr>
          <w:rFonts w:ascii="GHEA Grapalat" w:hAnsi="GHEA Grapalat" w:cs="Sylfaen"/>
          <w:b/>
          <w:lang w:val="hy-AM"/>
        </w:rPr>
      </w:pPr>
    </w:p>
    <w:p w14:paraId="312C3597" w14:textId="77777777" w:rsidR="00AA0BD4" w:rsidRDefault="00AA0BD4" w:rsidP="00631658">
      <w:pPr>
        <w:pStyle w:val="BodyTextIndent3"/>
        <w:spacing w:line="240" w:lineRule="auto"/>
        <w:jc w:val="right"/>
        <w:rPr>
          <w:rFonts w:ascii="GHEA Grapalat" w:hAnsi="GHEA Grapalat" w:cs="Sylfaen"/>
          <w:b/>
          <w:lang w:val="hy-AM"/>
        </w:rPr>
      </w:pPr>
    </w:p>
    <w:p w14:paraId="00A7DF43" w14:textId="77777777" w:rsidR="00AA0BD4" w:rsidRDefault="00AA0BD4" w:rsidP="00631658">
      <w:pPr>
        <w:pStyle w:val="BodyTextIndent3"/>
        <w:spacing w:line="240" w:lineRule="auto"/>
        <w:jc w:val="right"/>
        <w:rPr>
          <w:rFonts w:ascii="GHEA Grapalat" w:hAnsi="GHEA Grapalat" w:cs="Sylfaen"/>
          <w:b/>
          <w:lang w:val="hy-AM"/>
        </w:rPr>
      </w:pPr>
    </w:p>
    <w:p w14:paraId="23C907D0" w14:textId="77777777" w:rsidR="00AA0BD4" w:rsidRDefault="00AA0BD4" w:rsidP="00631658">
      <w:pPr>
        <w:pStyle w:val="BodyTextIndent3"/>
        <w:spacing w:line="240" w:lineRule="auto"/>
        <w:jc w:val="right"/>
        <w:rPr>
          <w:rFonts w:ascii="GHEA Grapalat" w:hAnsi="GHEA Grapalat" w:cs="Sylfaen"/>
          <w:b/>
          <w:lang w:val="hy-AM"/>
        </w:rPr>
      </w:pPr>
    </w:p>
    <w:p w14:paraId="3B335B1F" w14:textId="77777777" w:rsidR="00AA0BD4" w:rsidRDefault="00AA0BD4" w:rsidP="00631658">
      <w:pPr>
        <w:pStyle w:val="BodyTextIndent3"/>
        <w:spacing w:line="240" w:lineRule="auto"/>
        <w:jc w:val="right"/>
        <w:rPr>
          <w:rFonts w:ascii="GHEA Grapalat" w:hAnsi="GHEA Grapalat" w:cs="Sylfaen"/>
          <w:b/>
          <w:lang w:val="hy-AM"/>
        </w:rPr>
      </w:pPr>
    </w:p>
    <w:p w14:paraId="53379395" w14:textId="77777777" w:rsidR="00AA0BD4" w:rsidRDefault="00AA0BD4" w:rsidP="00631658">
      <w:pPr>
        <w:pStyle w:val="BodyTextIndent3"/>
        <w:spacing w:line="240" w:lineRule="auto"/>
        <w:jc w:val="right"/>
        <w:rPr>
          <w:rFonts w:ascii="GHEA Grapalat" w:hAnsi="GHEA Grapalat" w:cs="Sylfaen"/>
          <w:b/>
          <w:lang w:val="hy-AM"/>
        </w:rPr>
      </w:pPr>
    </w:p>
    <w:p w14:paraId="3CE1A7F8" w14:textId="77777777" w:rsidR="00AA0BD4" w:rsidRDefault="00AA0BD4" w:rsidP="00631658">
      <w:pPr>
        <w:pStyle w:val="BodyTextIndent3"/>
        <w:spacing w:line="240" w:lineRule="auto"/>
        <w:jc w:val="right"/>
        <w:rPr>
          <w:rFonts w:ascii="GHEA Grapalat" w:hAnsi="GHEA Grapalat" w:cs="Sylfaen"/>
          <w:b/>
          <w:lang w:val="hy-AM"/>
        </w:rPr>
      </w:pPr>
    </w:p>
    <w:p w14:paraId="688C89C0" w14:textId="77777777" w:rsidR="00AA0BD4" w:rsidRDefault="00AA0BD4" w:rsidP="00631658">
      <w:pPr>
        <w:pStyle w:val="BodyTextIndent3"/>
        <w:spacing w:line="240" w:lineRule="auto"/>
        <w:jc w:val="right"/>
        <w:rPr>
          <w:rFonts w:ascii="GHEA Grapalat" w:hAnsi="GHEA Grapalat" w:cs="Sylfaen"/>
          <w:b/>
          <w:lang w:val="hy-AM"/>
        </w:rPr>
      </w:pPr>
    </w:p>
    <w:p w14:paraId="399D1562" w14:textId="77777777" w:rsidR="00AA0BD4" w:rsidRDefault="00AA0BD4" w:rsidP="00631658">
      <w:pPr>
        <w:pStyle w:val="BodyTextIndent3"/>
        <w:spacing w:line="240" w:lineRule="auto"/>
        <w:jc w:val="right"/>
        <w:rPr>
          <w:rFonts w:ascii="GHEA Grapalat" w:hAnsi="GHEA Grapalat" w:cs="Sylfaen"/>
          <w:b/>
          <w:lang w:val="hy-AM"/>
        </w:rPr>
      </w:pPr>
    </w:p>
    <w:p w14:paraId="6B47F757" w14:textId="77777777" w:rsidR="00AA0BD4" w:rsidRDefault="00AA0BD4" w:rsidP="00631658">
      <w:pPr>
        <w:pStyle w:val="BodyTextIndent3"/>
        <w:spacing w:line="240" w:lineRule="auto"/>
        <w:jc w:val="right"/>
        <w:rPr>
          <w:rFonts w:ascii="GHEA Grapalat" w:hAnsi="GHEA Grapalat" w:cs="Sylfaen"/>
          <w:b/>
          <w:lang w:val="hy-AM"/>
        </w:rPr>
      </w:pPr>
    </w:p>
    <w:p w14:paraId="7426E9B9" w14:textId="77777777" w:rsidR="00AA0BD4" w:rsidRDefault="00AA0BD4" w:rsidP="00631658">
      <w:pPr>
        <w:pStyle w:val="BodyTextIndent3"/>
        <w:spacing w:line="240" w:lineRule="auto"/>
        <w:jc w:val="right"/>
        <w:rPr>
          <w:rFonts w:ascii="GHEA Grapalat" w:hAnsi="GHEA Grapalat" w:cs="Sylfaen"/>
          <w:b/>
          <w:lang w:val="hy-AM"/>
        </w:rPr>
      </w:pPr>
    </w:p>
    <w:p w14:paraId="466BA546" w14:textId="77777777" w:rsidR="00AA0BD4" w:rsidRDefault="00AA0BD4" w:rsidP="00631658">
      <w:pPr>
        <w:pStyle w:val="BodyTextIndent3"/>
        <w:spacing w:line="240" w:lineRule="auto"/>
        <w:jc w:val="right"/>
        <w:rPr>
          <w:rFonts w:ascii="GHEA Grapalat" w:hAnsi="GHEA Grapalat" w:cs="Sylfaen"/>
          <w:b/>
          <w:lang w:val="hy-AM"/>
        </w:rPr>
      </w:pPr>
    </w:p>
    <w:p w14:paraId="4AA2D047" w14:textId="77777777" w:rsidR="00AA0BD4" w:rsidRDefault="00AA0BD4" w:rsidP="00631658">
      <w:pPr>
        <w:pStyle w:val="BodyTextIndent3"/>
        <w:spacing w:line="240" w:lineRule="auto"/>
        <w:jc w:val="right"/>
        <w:rPr>
          <w:rFonts w:ascii="GHEA Grapalat" w:hAnsi="GHEA Grapalat" w:cs="Sylfaen"/>
          <w:b/>
          <w:lang w:val="hy-AM"/>
        </w:rPr>
      </w:pPr>
    </w:p>
    <w:p w14:paraId="6CC62FD7" w14:textId="77777777" w:rsidR="00AA0BD4" w:rsidRDefault="00AA0BD4" w:rsidP="00631658">
      <w:pPr>
        <w:pStyle w:val="BodyTextIndent3"/>
        <w:spacing w:line="240" w:lineRule="auto"/>
        <w:jc w:val="right"/>
        <w:rPr>
          <w:rFonts w:ascii="GHEA Grapalat" w:hAnsi="GHEA Grapalat" w:cs="Sylfaen"/>
          <w:b/>
          <w:lang w:val="hy-AM"/>
        </w:rPr>
      </w:pPr>
    </w:p>
    <w:p w14:paraId="77CB228C" w14:textId="77777777" w:rsidR="00AA0BD4" w:rsidRDefault="00AA0BD4" w:rsidP="00631658">
      <w:pPr>
        <w:pStyle w:val="BodyTextIndent3"/>
        <w:spacing w:line="240" w:lineRule="auto"/>
        <w:jc w:val="right"/>
        <w:rPr>
          <w:rFonts w:ascii="GHEA Grapalat" w:hAnsi="GHEA Grapalat" w:cs="Sylfaen"/>
          <w:b/>
          <w:lang w:val="hy-AM"/>
        </w:rPr>
      </w:pPr>
    </w:p>
    <w:p w14:paraId="651EC5B2" w14:textId="77777777" w:rsidR="00AA0BD4" w:rsidRDefault="00AA0BD4" w:rsidP="00631658">
      <w:pPr>
        <w:pStyle w:val="BodyTextIndent3"/>
        <w:spacing w:line="240" w:lineRule="auto"/>
        <w:jc w:val="right"/>
        <w:rPr>
          <w:rFonts w:ascii="GHEA Grapalat" w:hAnsi="GHEA Grapalat" w:cs="Sylfaen"/>
          <w:b/>
          <w:lang w:val="hy-AM"/>
        </w:rPr>
      </w:pPr>
    </w:p>
    <w:p w14:paraId="6F219436" w14:textId="77777777" w:rsidR="00AA0BD4" w:rsidRDefault="00AA0BD4" w:rsidP="00631658">
      <w:pPr>
        <w:pStyle w:val="BodyTextIndent3"/>
        <w:spacing w:line="240" w:lineRule="auto"/>
        <w:jc w:val="right"/>
        <w:rPr>
          <w:rFonts w:ascii="GHEA Grapalat" w:hAnsi="GHEA Grapalat" w:cs="Sylfaen"/>
          <w:b/>
          <w:lang w:val="hy-AM"/>
        </w:rPr>
      </w:pPr>
    </w:p>
    <w:p w14:paraId="0A70BE02" w14:textId="77777777" w:rsidR="00AA0BD4" w:rsidRDefault="00AA0BD4" w:rsidP="00631658">
      <w:pPr>
        <w:pStyle w:val="BodyTextIndent3"/>
        <w:spacing w:line="240" w:lineRule="auto"/>
        <w:jc w:val="right"/>
        <w:rPr>
          <w:rFonts w:ascii="GHEA Grapalat" w:hAnsi="GHEA Grapalat" w:cs="Sylfaen"/>
          <w:b/>
          <w:lang w:val="hy-AM"/>
        </w:rPr>
      </w:pPr>
    </w:p>
    <w:p w14:paraId="0EA13EAB" w14:textId="77777777" w:rsidR="00AA0BD4" w:rsidRDefault="00AA0BD4" w:rsidP="00631658">
      <w:pPr>
        <w:pStyle w:val="BodyTextIndent3"/>
        <w:spacing w:line="240" w:lineRule="auto"/>
        <w:jc w:val="right"/>
        <w:rPr>
          <w:rFonts w:ascii="GHEA Grapalat" w:hAnsi="GHEA Grapalat" w:cs="Sylfaen"/>
          <w:b/>
          <w:lang w:val="hy-AM"/>
        </w:rPr>
      </w:pPr>
    </w:p>
    <w:p w14:paraId="725CCD44" w14:textId="77777777" w:rsidR="00AA0BD4" w:rsidRDefault="00AA0BD4" w:rsidP="00631658">
      <w:pPr>
        <w:pStyle w:val="BodyTextIndent3"/>
        <w:spacing w:line="240" w:lineRule="auto"/>
        <w:jc w:val="right"/>
        <w:rPr>
          <w:rFonts w:ascii="GHEA Grapalat" w:hAnsi="GHEA Grapalat" w:cs="Sylfaen"/>
          <w:b/>
          <w:lang w:val="hy-AM"/>
        </w:rPr>
      </w:pPr>
    </w:p>
    <w:p w14:paraId="2605EE9D" w14:textId="77777777" w:rsidR="00AA0BD4" w:rsidRDefault="00AA0BD4" w:rsidP="00631658">
      <w:pPr>
        <w:pStyle w:val="BodyTextIndent3"/>
        <w:spacing w:line="240" w:lineRule="auto"/>
        <w:jc w:val="right"/>
        <w:rPr>
          <w:rFonts w:ascii="GHEA Grapalat" w:hAnsi="GHEA Grapalat" w:cs="Sylfaen"/>
          <w:b/>
          <w:lang w:val="hy-AM"/>
        </w:rPr>
      </w:pPr>
    </w:p>
    <w:p w14:paraId="2A342A5C" w14:textId="77777777" w:rsidR="00AA0BD4" w:rsidRDefault="00AA0BD4" w:rsidP="00631658">
      <w:pPr>
        <w:pStyle w:val="BodyTextIndent3"/>
        <w:spacing w:line="240" w:lineRule="auto"/>
        <w:jc w:val="right"/>
        <w:rPr>
          <w:rFonts w:ascii="GHEA Grapalat" w:hAnsi="GHEA Grapalat" w:cs="Sylfaen"/>
          <w:b/>
          <w:lang w:val="hy-AM"/>
        </w:rPr>
      </w:pPr>
    </w:p>
    <w:p w14:paraId="6254DF60" w14:textId="77777777" w:rsidR="00AA0BD4" w:rsidRDefault="00AA0BD4" w:rsidP="00631658">
      <w:pPr>
        <w:pStyle w:val="BodyTextIndent3"/>
        <w:spacing w:line="240" w:lineRule="auto"/>
        <w:jc w:val="right"/>
        <w:rPr>
          <w:rFonts w:ascii="GHEA Grapalat" w:hAnsi="GHEA Grapalat" w:cs="Sylfaen"/>
          <w:b/>
          <w:lang w:val="hy-AM"/>
        </w:rPr>
      </w:pPr>
    </w:p>
    <w:p w14:paraId="3E9F911E" w14:textId="77777777" w:rsidR="00AA0BD4" w:rsidRDefault="00AA0BD4" w:rsidP="00631658">
      <w:pPr>
        <w:pStyle w:val="BodyTextIndent3"/>
        <w:spacing w:line="240" w:lineRule="auto"/>
        <w:jc w:val="right"/>
        <w:rPr>
          <w:rFonts w:ascii="GHEA Grapalat" w:hAnsi="GHEA Grapalat" w:cs="Sylfaen"/>
          <w:b/>
          <w:lang w:val="hy-AM"/>
        </w:rPr>
      </w:pPr>
    </w:p>
    <w:p w14:paraId="29F90B0F" w14:textId="77777777" w:rsidR="00AA0BD4" w:rsidRDefault="00AA0BD4" w:rsidP="00631658">
      <w:pPr>
        <w:pStyle w:val="BodyTextIndent3"/>
        <w:spacing w:line="240" w:lineRule="auto"/>
        <w:jc w:val="right"/>
        <w:rPr>
          <w:rFonts w:ascii="GHEA Grapalat" w:hAnsi="GHEA Grapalat" w:cs="Sylfaen"/>
          <w:b/>
          <w:lang w:val="hy-AM"/>
        </w:rPr>
      </w:pPr>
    </w:p>
    <w:p w14:paraId="34265E3A" w14:textId="77777777" w:rsidR="00AA0BD4" w:rsidRDefault="00AA0BD4" w:rsidP="00631658">
      <w:pPr>
        <w:pStyle w:val="BodyTextIndent3"/>
        <w:spacing w:line="240" w:lineRule="auto"/>
        <w:jc w:val="right"/>
        <w:rPr>
          <w:rFonts w:ascii="GHEA Grapalat" w:hAnsi="GHEA Grapalat" w:cs="Sylfaen"/>
          <w:b/>
          <w:lang w:val="hy-AM"/>
        </w:rPr>
      </w:pPr>
    </w:p>
    <w:p w14:paraId="0C5528B3" w14:textId="77777777" w:rsidR="00AA0BD4" w:rsidRDefault="00AA0BD4" w:rsidP="00631658">
      <w:pPr>
        <w:pStyle w:val="BodyTextIndent3"/>
        <w:spacing w:line="240" w:lineRule="auto"/>
        <w:jc w:val="right"/>
        <w:rPr>
          <w:rFonts w:ascii="GHEA Grapalat" w:hAnsi="GHEA Grapalat" w:cs="Sylfaen"/>
          <w:b/>
          <w:lang w:val="hy-AM"/>
        </w:rPr>
      </w:pPr>
    </w:p>
    <w:p w14:paraId="3BA77DD4" w14:textId="77777777" w:rsidR="00AA0BD4" w:rsidRDefault="00AA0BD4" w:rsidP="00631658">
      <w:pPr>
        <w:pStyle w:val="BodyTextIndent3"/>
        <w:spacing w:line="240" w:lineRule="auto"/>
        <w:jc w:val="right"/>
        <w:rPr>
          <w:rFonts w:ascii="GHEA Grapalat" w:hAnsi="GHEA Grapalat" w:cs="Sylfaen"/>
          <w:b/>
          <w:lang w:val="hy-AM"/>
        </w:rPr>
      </w:pPr>
    </w:p>
    <w:p w14:paraId="5AFD2A17" w14:textId="77777777" w:rsidR="00AA0BD4" w:rsidRDefault="00AA0BD4" w:rsidP="00631658">
      <w:pPr>
        <w:pStyle w:val="BodyTextIndent3"/>
        <w:spacing w:line="240" w:lineRule="auto"/>
        <w:jc w:val="right"/>
        <w:rPr>
          <w:rFonts w:ascii="GHEA Grapalat" w:hAnsi="GHEA Grapalat" w:cs="Sylfaen"/>
          <w:b/>
          <w:lang w:val="hy-AM"/>
        </w:rPr>
      </w:pPr>
    </w:p>
    <w:p w14:paraId="0D3A815F" w14:textId="77777777" w:rsidR="00AA0BD4" w:rsidRDefault="00AA0BD4" w:rsidP="00631658">
      <w:pPr>
        <w:pStyle w:val="BodyTextIndent3"/>
        <w:spacing w:line="240" w:lineRule="auto"/>
        <w:jc w:val="right"/>
        <w:rPr>
          <w:rFonts w:ascii="GHEA Grapalat" w:hAnsi="GHEA Grapalat" w:cs="Sylfaen"/>
          <w:b/>
          <w:lang w:val="hy-AM"/>
        </w:rPr>
      </w:pPr>
    </w:p>
    <w:p w14:paraId="44E16BC2" w14:textId="77777777" w:rsidR="00AA0BD4" w:rsidRDefault="00AA0BD4" w:rsidP="00631658">
      <w:pPr>
        <w:pStyle w:val="BodyTextIndent3"/>
        <w:spacing w:line="240" w:lineRule="auto"/>
        <w:jc w:val="right"/>
        <w:rPr>
          <w:rFonts w:ascii="GHEA Grapalat" w:hAnsi="GHEA Grapalat" w:cs="Sylfaen"/>
          <w:b/>
          <w:lang w:val="hy-AM"/>
        </w:rPr>
      </w:pPr>
    </w:p>
    <w:p w14:paraId="06E204EA" w14:textId="77777777" w:rsidR="00AA0BD4" w:rsidRDefault="00AA0BD4" w:rsidP="00631658">
      <w:pPr>
        <w:pStyle w:val="BodyTextIndent3"/>
        <w:spacing w:line="240" w:lineRule="auto"/>
        <w:jc w:val="right"/>
        <w:rPr>
          <w:rFonts w:ascii="GHEA Grapalat" w:hAnsi="GHEA Grapalat" w:cs="Sylfaen"/>
          <w:b/>
          <w:lang w:val="hy-AM"/>
        </w:rPr>
      </w:pPr>
    </w:p>
    <w:p w14:paraId="52B5C1D2" w14:textId="77777777" w:rsidR="00AA0BD4" w:rsidRDefault="00AA0BD4" w:rsidP="00631658">
      <w:pPr>
        <w:pStyle w:val="BodyTextIndent3"/>
        <w:spacing w:line="240" w:lineRule="auto"/>
        <w:jc w:val="right"/>
        <w:rPr>
          <w:rFonts w:ascii="GHEA Grapalat" w:hAnsi="GHEA Grapalat" w:cs="Sylfaen"/>
          <w:b/>
          <w:lang w:val="hy-AM"/>
        </w:rPr>
      </w:pPr>
    </w:p>
    <w:p w14:paraId="30CAB128" w14:textId="77777777" w:rsidR="00AA0BD4" w:rsidRDefault="00AA0BD4" w:rsidP="00631658">
      <w:pPr>
        <w:pStyle w:val="BodyTextIndent3"/>
        <w:spacing w:line="240" w:lineRule="auto"/>
        <w:jc w:val="right"/>
        <w:rPr>
          <w:rFonts w:ascii="GHEA Grapalat" w:hAnsi="GHEA Grapalat" w:cs="Sylfaen"/>
          <w:b/>
          <w:lang w:val="hy-AM"/>
        </w:rPr>
      </w:pPr>
    </w:p>
    <w:p w14:paraId="3EE40A0C" w14:textId="77777777" w:rsidR="00AA0BD4" w:rsidRDefault="00AA0BD4" w:rsidP="00631658">
      <w:pPr>
        <w:pStyle w:val="BodyTextIndent3"/>
        <w:spacing w:line="240" w:lineRule="auto"/>
        <w:jc w:val="right"/>
        <w:rPr>
          <w:rFonts w:ascii="GHEA Grapalat" w:hAnsi="GHEA Grapalat" w:cs="Sylfaen"/>
          <w:b/>
          <w:lang w:val="hy-AM"/>
        </w:rPr>
      </w:pPr>
    </w:p>
    <w:p w14:paraId="4E8F9D2A" w14:textId="77777777" w:rsidR="00AA0BD4" w:rsidRDefault="00AA0BD4" w:rsidP="00631658">
      <w:pPr>
        <w:pStyle w:val="BodyTextIndent3"/>
        <w:spacing w:line="240" w:lineRule="auto"/>
        <w:jc w:val="right"/>
        <w:rPr>
          <w:rFonts w:ascii="GHEA Grapalat" w:hAnsi="GHEA Grapalat" w:cs="Sylfaen"/>
          <w:b/>
          <w:lang w:val="hy-AM"/>
        </w:rPr>
      </w:pPr>
    </w:p>
    <w:p w14:paraId="21EBFE38" w14:textId="77777777" w:rsidR="00AA0BD4" w:rsidRDefault="00AA0BD4" w:rsidP="00631658">
      <w:pPr>
        <w:pStyle w:val="BodyTextIndent3"/>
        <w:spacing w:line="240" w:lineRule="auto"/>
        <w:jc w:val="right"/>
        <w:rPr>
          <w:rFonts w:ascii="GHEA Grapalat" w:hAnsi="GHEA Grapalat" w:cs="Sylfaen"/>
          <w:b/>
          <w:lang w:val="hy-AM"/>
        </w:rPr>
      </w:pPr>
    </w:p>
    <w:p w14:paraId="773A5778" w14:textId="77777777" w:rsidR="00AA0BD4" w:rsidRDefault="00AA0BD4" w:rsidP="00631658">
      <w:pPr>
        <w:pStyle w:val="BodyTextIndent3"/>
        <w:spacing w:line="240" w:lineRule="auto"/>
        <w:jc w:val="right"/>
        <w:rPr>
          <w:rFonts w:ascii="GHEA Grapalat" w:hAnsi="GHEA Grapalat" w:cs="Sylfaen"/>
          <w:b/>
          <w:lang w:val="hy-AM"/>
        </w:rPr>
      </w:pPr>
    </w:p>
    <w:p w14:paraId="244AFDCB" w14:textId="77777777" w:rsidR="00AA0BD4" w:rsidRDefault="00AA0BD4" w:rsidP="00631658">
      <w:pPr>
        <w:pStyle w:val="BodyTextIndent3"/>
        <w:spacing w:line="240" w:lineRule="auto"/>
        <w:jc w:val="right"/>
        <w:rPr>
          <w:rFonts w:ascii="GHEA Grapalat" w:hAnsi="GHEA Grapalat" w:cs="Sylfaen"/>
          <w:b/>
          <w:lang w:val="hy-AM"/>
        </w:rPr>
      </w:pPr>
    </w:p>
    <w:p w14:paraId="01284BAF" w14:textId="77777777" w:rsidR="00AA0BD4" w:rsidRDefault="00AA0BD4" w:rsidP="00631658">
      <w:pPr>
        <w:pStyle w:val="BodyTextIndent3"/>
        <w:spacing w:line="240" w:lineRule="auto"/>
        <w:jc w:val="right"/>
        <w:rPr>
          <w:rFonts w:ascii="GHEA Grapalat" w:hAnsi="GHEA Grapalat" w:cs="Sylfaen"/>
          <w:b/>
          <w:lang w:val="hy-AM"/>
        </w:rPr>
      </w:pPr>
    </w:p>
    <w:p w14:paraId="36F49941" w14:textId="6BF71688"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00BA7943"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ED70E7">
        <w:rPr>
          <w:rFonts w:ascii="GHEA Grapalat" w:hAnsi="GHEA Grapalat" w:cs="Sylfaen"/>
          <w:b/>
          <w:lang w:val="hy-AM"/>
        </w:rPr>
        <w:t>ԵՔ-ԳՀԾՁԲ-</w:t>
      </w:r>
      <w:r w:rsidR="0025098F">
        <w:rPr>
          <w:rFonts w:ascii="GHEA Grapalat" w:hAnsi="GHEA Grapalat" w:cs="Sylfaen"/>
          <w:b/>
          <w:lang w:val="hy-AM"/>
        </w:rPr>
        <w:t>26/18</w:t>
      </w:r>
      <w:r w:rsidRPr="00F566BF">
        <w:rPr>
          <w:rFonts w:ascii="GHEA Grapalat" w:hAnsi="GHEA Grapalat" w:cs="Sylfaen"/>
          <w:b/>
          <w:lang w:val="hy-AM"/>
        </w:rPr>
        <w:t>»*  ծածկագրով</w:t>
      </w:r>
    </w:p>
    <w:p w14:paraId="2E7932EB" w14:textId="7AA38DC5" w:rsidR="00631658" w:rsidRPr="00F566BF" w:rsidRDefault="007B743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1A5B690" w14:textId="48B01726"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1.1 Ընկերությունը մասնակցում է</w:t>
      </w:r>
      <w:r w:rsidR="005213B3">
        <w:rPr>
          <w:rFonts w:ascii="GHEA Grapalat" w:hAnsi="GHEA Grapalat" w:cs="GHEA Grapalat"/>
          <w:sz w:val="20"/>
          <w:szCs w:val="20"/>
          <w:lang w:val="pt-BR"/>
        </w:rPr>
        <w:t xml:space="preserve"> Երևանի քաղաքապետարանի</w:t>
      </w:r>
      <w:r w:rsidRPr="00F566BF">
        <w:rPr>
          <w:rFonts w:ascii="GHEA Grapalat" w:hAnsi="GHEA Grapalat" w:cs="GHEA Grapalat"/>
          <w:sz w:val="20"/>
          <w:szCs w:val="20"/>
          <w:lang w:val="pt-BR"/>
        </w:rPr>
        <w:t xml:space="preserve">*  (այսուհետ` Պատվիրատու) կողմից </w:t>
      </w:r>
    </w:p>
    <w:p w14:paraId="2D59AAE0" w14:textId="71F31F59"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63FD10D0" w14:textId="59123863" w:rsidR="00631658" w:rsidRPr="00F566BF" w:rsidRDefault="00631658" w:rsidP="00631658">
      <w:pPr>
        <w:jc w:val="both"/>
        <w:rPr>
          <w:rFonts w:ascii="GHEA Grapalat" w:hAnsi="GHEA Grapalat" w:cs="GHEA Grapalat"/>
          <w:sz w:val="20"/>
          <w:szCs w:val="20"/>
          <w:lang w:val="pt-BR"/>
        </w:rPr>
      </w:pPr>
      <w:r w:rsidRPr="00F566BF">
        <w:rPr>
          <w:rFonts w:ascii="GHEA Grapalat" w:hAnsi="GHEA Grapalat" w:cs="GHEA Grapalat"/>
          <w:sz w:val="20"/>
          <w:szCs w:val="20"/>
          <w:lang w:val="pt-BR"/>
        </w:rPr>
        <w:t>կազմակերպված</w:t>
      </w:r>
      <w:r w:rsidR="005213B3">
        <w:rPr>
          <w:rFonts w:ascii="GHEA Grapalat" w:hAnsi="GHEA Grapalat" w:cs="GHEA Grapalat"/>
          <w:sz w:val="20"/>
          <w:szCs w:val="20"/>
          <w:lang w:val="pt-BR"/>
        </w:rPr>
        <w:t>՝</w:t>
      </w:r>
      <w:r w:rsidR="005213B3" w:rsidRPr="005213B3">
        <w:rPr>
          <w:rFonts w:ascii="GHEA Grapalat" w:hAnsi="GHEA Grapalat" w:cs="Sylfaen"/>
          <w:b/>
          <w:lang w:val="hy-AM"/>
        </w:rPr>
        <w:t xml:space="preserve"> </w:t>
      </w:r>
      <w:r w:rsidR="00ED70E7">
        <w:rPr>
          <w:rFonts w:ascii="GHEA Grapalat" w:hAnsi="GHEA Grapalat" w:cs="Sylfaen"/>
          <w:b/>
          <w:lang w:val="hy-AM"/>
        </w:rPr>
        <w:t>ԵՔ-ԳՀԾՁԲ-</w:t>
      </w:r>
      <w:r w:rsidR="0025098F">
        <w:rPr>
          <w:rFonts w:ascii="GHEA Grapalat" w:hAnsi="GHEA Grapalat" w:cs="Sylfaen"/>
          <w:b/>
          <w:lang w:val="hy-AM"/>
        </w:rPr>
        <w:t>26/18</w:t>
      </w:r>
      <w:r w:rsidRPr="00F566BF">
        <w:rPr>
          <w:rFonts w:ascii="GHEA Grapalat" w:hAnsi="GHEA Grapalat" w:cs="GHEA Grapalat"/>
          <w:sz w:val="20"/>
          <w:szCs w:val="20"/>
          <w:lang w:val="pt-BR"/>
        </w:rPr>
        <w:t>* ծածկագրով գնման ընթացակարգին:</w:t>
      </w:r>
    </w:p>
    <w:p w14:paraId="7E7AF9AA" w14:textId="7704AA72" w:rsidR="00631658" w:rsidRPr="00F566BF" w:rsidRDefault="00631658" w:rsidP="00631658">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881DB4"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571284E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881DB4"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64B7884E" w:rsidR="00881DB4" w:rsidRPr="00F566BF" w:rsidRDefault="00881DB4" w:rsidP="00881DB4">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81DB4"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545DFA4"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81DB4"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3B15C796"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w:t>
            </w:r>
            <w:proofErr w:type="gramEnd"/>
            <w:r w:rsidRPr="00A70131">
              <w:rPr>
                <w:rFonts w:ascii="GHEA Grapalat" w:hAnsi="GHEA Grapalat" w:cs="Arial"/>
                <w:b/>
                <w:sz w:val="20"/>
                <w:szCs w:val="20"/>
                <w:lang w:val="hy-AM"/>
              </w:rPr>
              <w:t xml:space="preserve"> ֆինանսների նախարարության գործառնական վարչություն</w:t>
            </w:r>
          </w:p>
        </w:tc>
      </w:tr>
      <w:tr w:rsidR="00881DB4" w:rsidRPr="00F566BF" w14:paraId="7080DE86" w14:textId="77777777" w:rsidTr="005B7AED">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4A525FC"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881DB4" w:rsidRPr="00F566BF" w14:paraId="786D96CC" w14:textId="77777777" w:rsidTr="005B7AED">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4C8E4039"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881DB4"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007E5739" w:rsidR="00881DB4" w:rsidRPr="00F566BF" w:rsidRDefault="00881DB4" w:rsidP="00881DB4">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881DB4"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2CE260F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5B7AED">
        <w:trPr>
          <w:trHeight w:val="7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25098F"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25098F"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25098F"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25098F"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25098F"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5CBF9DEB" w:rsidR="002B0E49" w:rsidRDefault="00334B2F" w:rsidP="005165B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572001" w:rsidRDefault="002B0E49" w:rsidP="00334EFB">
      <w:pPr>
        <w:pStyle w:val="BodyTextIndent3"/>
        <w:tabs>
          <w:tab w:val="left" w:pos="9105"/>
          <w:tab w:val="right" w:pos="10394"/>
        </w:tabs>
        <w:spacing w:line="240" w:lineRule="auto"/>
        <w:ind w:firstLine="0"/>
        <w:jc w:val="left"/>
        <w:rPr>
          <w:rFonts w:ascii="GHEA Grapalat" w:hAnsi="GHEA Grapalat" w:cs="Sylfaen"/>
          <w:b/>
          <w:sz w:val="16"/>
          <w:szCs w:val="16"/>
          <w:lang w:val="hy-AM"/>
        </w:rPr>
      </w:pPr>
    </w:p>
    <w:p w14:paraId="77EB5A58" w14:textId="441B85BD" w:rsidR="00F15AC0" w:rsidRPr="00B73335" w:rsidRDefault="002B0E49" w:rsidP="002B0E49">
      <w:pPr>
        <w:pStyle w:val="BodyTextIndent3"/>
        <w:tabs>
          <w:tab w:val="left" w:pos="9105"/>
          <w:tab w:val="right" w:pos="10394"/>
        </w:tabs>
        <w:spacing w:line="240" w:lineRule="auto"/>
        <w:jc w:val="left"/>
        <w:rPr>
          <w:rFonts w:ascii="GHEA Grapalat" w:hAnsi="GHEA Grapalat" w:cs="Sylfaen"/>
          <w:b/>
          <w:sz w:val="16"/>
          <w:szCs w:val="16"/>
          <w:lang w:val="hy-AM"/>
        </w:rPr>
      </w:pPr>
      <w:r w:rsidRPr="00572001">
        <w:rPr>
          <w:rFonts w:ascii="GHEA Grapalat" w:hAnsi="GHEA Grapalat" w:cs="Sylfaen"/>
          <w:b/>
          <w:sz w:val="16"/>
          <w:szCs w:val="16"/>
          <w:lang w:val="hy-AM"/>
        </w:rPr>
        <w:tab/>
      </w:r>
      <w:r w:rsidR="005165BD" w:rsidRPr="00B73335">
        <w:rPr>
          <w:rFonts w:ascii="GHEA Grapalat" w:hAnsi="GHEA Grapalat" w:cs="Sylfaen"/>
          <w:b/>
          <w:sz w:val="16"/>
          <w:szCs w:val="16"/>
          <w:lang w:val="hy-AM"/>
        </w:rPr>
        <w:t xml:space="preserve">   </w:t>
      </w:r>
      <w:r w:rsidR="00B73335">
        <w:rPr>
          <w:rFonts w:ascii="GHEA Grapalat" w:hAnsi="GHEA Grapalat" w:cs="Sylfaen"/>
          <w:b/>
          <w:sz w:val="16"/>
          <w:szCs w:val="16"/>
          <w:lang w:val="hy-AM"/>
        </w:rPr>
        <w:t xml:space="preserve">      </w:t>
      </w:r>
      <w:r w:rsidR="005165BD" w:rsidRPr="00B73335">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 xml:space="preserve">Հավելված </w:t>
      </w:r>
      <w:r w:rsidR="00F15AC0" w:rsidRPr="00B73335">
        <w:rPr>
          <w:rFonts w:ascii="GHEA Grapalat" w:hAnsi="GHEA Grapalat" w:cs="Sylfaen"/>
          <w:b/>
          <w:sz w:val="16"/>
          <w:szCs w:val="16"/>
          <w:lang w:val="hy-AM"/>
        </w:rPr>
        <w:t>6</w:t>
      </w:r>
    </w:p>
    <w:p w14:paraId="1AF5CED8" w14:textId="3EB59F1F" w:rsidR="00071D1C" w:rsidRPr="00B73335" w:rsidRDefault="00071D1C"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w:t>
      </w:r>
      <w:r w:rsidR="00ED70E7">
        <w:rPr>
          <w:rFonts w:ascii="GHEA Grapalat" w:hAnsi="GHEA Grapalat" w:cs="Sylfaen"/>
          <w:b/>
          <w:sz w:val="16"/>
          <w:szCs w:val="16"/>
          <w:lang w:val="hy-AM"/>
        </w:rPr>
        <w:t>ԵՔ-ԳՀԾՁԲ-</w:t>
      </w:r>
      <w:r w:rsidR="0025098F">
        <w:rPr>
          <w:rFonts w:ascii="GHEA Grapalat" w:hAnsi="GHEA Grapalat" w:cs="Sylfaen"/>
          <w:b/>
          <w:sz w:val="16"/>
          <w:szCs w:val="16"/>
          <w:lang w:val="hy-AM"/>
        </w:rPr>
        <w:t>26/18</w:t>
      </w:r>
      <w:r w:rsidRPr="00B73335">
        <w:rPr>
          <w:rFonts w:ascii="GHEA Grapalat" w:hAnsi="GHEA Grapalat" w:cs="Sylfaen"/>
          <w:b/>
          <w:sz w:val="16"/>
          <w:szCs w:val="16"/>
          <w:lang w:val="hy-AM"/>
        </w:rPr>
        <w:t>»</w:t>
      </w:r>
      <w:r w:rsidR="00130202" w:rsidRPr="00B73335">
        <w:rPr>
          <w:rFonts w:ascii="GHEA Grapalat" w:hAnsi="GHEA Grapalat" w:cs="Sylfaen"/>
          <w:b/>
          <w:sz w:val="16"/>
          <w:szCs w:val="16"/>
          <w:lang w:val="hy-AM"/>
        </w:rPr>
        <w:t>*</w:t>
      </w:r>
      <w:r w:rsidRPr="00B73335">
        <w:rPr>
          <w:rFonts w:ascii="GHEA Grapalat" w:hAnsi="GHEA Grapalat" w:cs="Sylfaen"/>
          <w:b/>
          <w:sz w:val="16"/>
          <w:szCs w:val="16"/>
          <w:lang w:val="hy-AM"/>
        </w:rPr>
        <w:t xml:space="preserve"> ծածկագրով</w:t>
      </w:r>
    </w:p>
    <w:p w14:paraId="630CE518" w14:textId="03114A01" w:rsidR="00071D1C" w:rsidRPr="00B73335" w:rsidRDefault="007B743B"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գնանշման հարցման</w:t>
      </w:r>
      <w:r w:rsidR="00572001">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հրավերի</w:t>
      </w:r>
    </w:p>
    <w:p w14:paraId="00BDC581" w14:textId="77777777" w:rsidR="007678FA" w:rsidRPr="00B73335" w:rsidRDefault="007678FA" w:rsidP="00F02279">
      <w:pPr>
        <w:ind w:left="-142" w:firstLine="142"/>
        <w:jc w:val="center"/>
        <w:rPr>
          <w:rFonts w:ascii="GHEA Grapalat" w:hAnsi="GHEA Grapalat" w:cs="Sylfaen"/>
          <w:b/>
          <w:sz w:val="20"/>
          <w:szCs w:val="20"/>
          <w:lang w:val="hy-AM"/>
        </w:rPr>
      </w:pPr>
    </w:p>
    <w:p w14:paraId="5609C446" w14:textId="77777777" w:rsidR="005165BD" w:rsidRPr="00D66974" w:rsidRDefault="005165BD" w:rsidP="005165BD">
      <w:pPr>
        <w:ind w:left="-142" w:firstLine="142"/>
        <w:jc w:val="center"/>
        <w:rPr>
          <w:rFonts w:ascii="GHEA Grapalat" w:hAnsi="GHEA Grapalat" w:cs="Times Armenian"/>
          <w:b/>
          <w:lang w:val="hy-AM"/>
        </w:rPr>
      </w:pPr>
      <w:r>
        <w:rPr>
          <w:rFonts w:ascii="GHEA Grapalat" w:hAnsi="GHEA Grapalat" w:cs="Sylfaen"/>
          <w:b/>
          <w:lang w:val="hy-AM"/>
        </w:rPr>
        <w:t>ԾԱՌԱՅՈՒԹՅՈՒՆՆԵՐԻ</w:t>
      </w:r>
      <w:r w:rsidRPr="00D66974">
        <w:rPr>
          <w:rFonts w:ascii="GHEA Grapalat" w:hAnsi="GHEA Grapalat" w:cs="Sylfaen"/>
          <w:b/>
          <w:lang w:val="hy-AM"/>
        </w:rPr>
        <w:t xml:space="preserve"> ՄԱՏՈՒՑՄԱՆ</w:t>
      </w:r>
      <w:r>
        <w:rPr>
          <w:rFonts w:ascii="GHEA Grapalat" w:hAnsi="GHEA Grapalat" w:cs="Sylfae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1D159252" w14:textId="77777777" w:rsidR="005165BD" w:rsidRPr="00D66974" w:rsidRDefault="005165BD" w:rsidP="005165B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3EDA2BD4"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4B66A6">
        <w:rPr>
          <w:rFonts w:ascii="GHEA Grapalat" w:hAnsi="GHEA Grapalat" w:cs="Sylfaen"/>
          <w:b/>
          <w:smallCaps/>
          <w:sz w:val="20"/>
          <w:lang w:val="hy-AM"/>
        </w:rPr>
        <w:t xml:space="preserve">  </w:t>
      </w:r>
      <w:r w:rsidR="004B66A6" w:rsidRPr="00D66974">
        <w:rPr>
          <w:rFonts w:ascii="GHEA Grapalat" w:hAnsi="GHEA Grapalat" w:cs="Sylfaen"/>
          <w:b/>
          <w:smallCaps/>
          <w:sz w:val="20"/>
          <w:lang w:val="hy-AM"/>
        </w:rPr>
        <w:t>ՊԱՅՄԱՆԱԳՐԻ ԱՌԱՐԿԱՆ</w:t>
      </w:r>
    </w:p>
    <w:p w14:paraId="125125E6" w14:textId="14772EA5"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w:t>
      </w:r>
      <w:r w:rsidRPr="00F3137F">
        <w:rPr>
          <w:rFonts w:ascii="GHEA Grapalat" w:hAnsi="GHEA Grapalat" w:cs="Sylfaen"/>
          <w:sz w:val="20"/>
          <w:lang w:val="hy-AM"/>
        </w:rPr>
        <w:t xml:space="preserve">է </w:t>
      </w:r>
      <w:r w:rsidR="006F2123" w:rsidRPr="00F3137F">
        <w:rPr>
          <w:rFonts w:ascii="GHEA Grapalat" w:hAnsi="GHEA Grapalat" w:cs="Sylfaen"/>
          <w:sz w:val="20"/>
          <w:lang w:val="hy-AM"/>
        </w:rPr>
        <w:t xml:space="preserve">Երևան քաղաքի </w:t>
      </w:r>
      <w:r w:rsidR="0025098F" w:rsidRPr="00F3137F">
        <w:rPr>
          <w:rFonts w:ascii="GHEA Grapalat" w:hAnsi="GHEA Grapalat" w:cs="Sylfaen"/>
          <w:sz w:val="20"/>
          <w:lang w:val="hy-AM"/>
        </w:rPr>
        <w:t>Արաբկիր</w:t>
      </w:r>
      <w:r w:rsidR="006F2123" w:rsidRPr="00F3137F">
        <w:rPr>
          <w:rFonts w:ascii="GHEA Grapalat" w:hAnsi="GHEA Grapalat" w:cs="Sylfaen"/>
          <w:sz w:val="20"/>
          <w:lang w:val="hy-AM"/>
        </w:rPr>
        <w:t xml:space="preserve"> վարչական շրջան</w:t>
      </w:r>
      <w:r w:rsidR="005E4154" w:rsidRPr="00F3137F">
        <w:rPr>
          <w:rFonts w:ascii="GHEA Grapalat" w:hAnsi="GHEA Grapalat" w:cs="Sylfaen"/>
          <w:sz w:val="20"/>
          <w:lang w:val="hy-AM"/>
        </w:rPr>
        <w:t>ի</w:t>
      </w:r>
      <w:r w:rsidR="006F2123" w:rsidRPr="00F3137F">
        <w:rPr>
          <w:rFonts w:ascii="GHEA Grapalat" w:hAnsi="GHEA Grapalat" w:cs="Sylfaen"/>
          <w:sz w:val="20"/>
          <w:lang w:val="hy-AM"/>
        </w:rPr>
        <w:t xml:space="preserve"> հրատապ լուծում պահանջող</w:t>
      </w:r>
      <w:r w:rsidR="00E90699" w:rsidRPr="00F3137F">
        <w:rPr>
          <w:rFonts w:ascii="GHEA Grapalat" w:hAnsi="GHEA Grapalat" w:cs="Sylfaen"/>
          <w:sz w:val="20"/>
          <w:lang w:val="hy-AM"/>
        </w:rPr>
        <w:t xml:space="preserve"> </w:t>
      </w:r>
      <w:r w:rsidR="006F2123" w:rsidRPr="00F3137F">
        <w:rPr>
          <w:rFonts w:ascii="GHEA Grapalat" w:hAnsi="GHEA Grapalat" w:cs="Sylfaen"/>
          <w:sz w:val="20"/>
          <w:lang w:val="hy-AM"/>
        </w:rPr>
        <w:t>ծառայությունների</w:t>
      </w:r>
      <w:r w:rsidRPr="00F3137F">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w:t>
      </w:r>
      <w:r w:rsidRPr="00D66974">
        <w:rPr>
          <w:rFonts w:ascii="GHEA Grapalat" w:hAnsi="GHEA Grapalat" w:cs="Sylfaen"/>
          <w:sz w:val="20"/>
          <w:lang w:val="hy-AM"/>
        </w:rPr>
        <w:t>)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6"/>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6375F39B"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4B66A6">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692C39F7" w14:textId="0CE25F7D" w:rsidR="007678FA" w:rsidRPr="000667C7" w:rsidRDefault="007678FA" w:rsidP="007678FA">
      <w:pPr>
        <w:ind w:firstLine="720"/>
        <w:jc w:val="both"/>
        <w:rPr>
          <w:rFonts w:ascii="GHEA Grapalat" w:hAnsi="GHEA Grapalat" w:cs="Sylfaen"/>
          <w:b/>
          <w:bCs/>
          <w:sz w:val="20"/>
          <w:lang w:val="hy-AM"/>
        </w:rPr>
      </w:pPr>
      <w:r w:rsidRPr="00D66974">
        <w:rPr>
          <w:rFonts w:ascii="GHEA Grapalat" w:hAnsi="GHEA Grapalat" w:cs="Sylfaen"/>
          <w:sz w:val="20"/>
          <w:lang w:val="hy-AM"/>
        </w:rPr>
        <w:t xml:space="preserve">2.1 </w:t>
      </w:r>
      <w:r w:rsidR="004B66A6" w:rsidRPr="000667C7">
        <w:rPr>
          <w:rFonts w:ascii="GHEA Grapalat" w:hAnsi="GHEA Grapalat" w:cs="Sylfaen"/>
          <w:b/>
          <w:bCs/>
          <w:sz w:val="20"/>
          <w:lang w:val="hy-AM"/>
        </w:rPr>
        <w:t>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7"/>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54AC5AF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4B66A6">
        <w:rPr>
          <w:rFonts w:ascii="GHEA Grapalat" w:hAnsi="GHEA Grapalat" w:cs="Sylfaen"/>
          <w:b/>
          <w:sz w:val="20"/>
          <w:lang w:val="hy-AM"/>
        </w:rPr>
        <w:t xml:space="preserve">    </w:t>
      </w:r>
      <w:r w:rsidR="004B66A6" w:rsidRPr="00D66974">
        <w:rPr>
          <w:rFonts w:ascii="GHEA Grapalat" w:hAnsi="GHEA Grapalat" w:cs="Sylfaen"/>
          <w:b/>
          <w:sz w:val="20"/>
          <w:lang w:val="hy-AM"/>
        </w:rPr>
        <w:t>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0608B8D4"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2.3 </w:t>
      </w:r>
      <w:r w:rsidR="004B66A6">
        <w:rPr>
          <w:rFonts w:ascii="GHEA Grapalat" w:hAnsi="GHEA Grapalat" w:cs="Sylfaen"/>
          <w:b/>
          <w:sz w:val="20"/>
          <w:lang w:val="hy-AM"/>
        </w:rPr>
        <w:t xml:space="preserve">  </w:t>
      </w:r>
      <w:r w:rsidR="004B66A6" w:rsidRPr="00D66974">
        <w:rPr>
          <w:rFonts w:ascii="GHEA Grapalat" w:hAnsi="GHEA Grapalat" w:cs="Sylfaen"/>
          <w:b/>
          <w:sz w:val="20"/>
          <w:lang w:val="hy-AM"/>
        </w:rPr>
        <w:t>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2B79C82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4B66A6">
        <w:rPr>
          <w:rFonts w:ascii="GHEA Grapalat" w:hAnsi="GHEA Grapalat" w:cs="Sylfaen"/>
          <w:b/>
          <w:sz w:val="20"/>
          <w:lang w:val="hy-AM"/>
        </w:rPr>
        <w:t xml:space="preserve">   </w:t>
      </w:r>
      <w:r w:rsidR="004B66A6" w:rsidRPr="00D66974">
        <w:rPr>
          <w:rFonts w:ascii="GHEA Grapalat" w:hAnsi="GHEA Grapalat" w:cs="Sylfaen"/>
          <w:b/>
          <w:sz w:val="20"/>
          <w:lang w:val="hy-AM"/>
        </w:rPr>
        <w:t>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3B575EC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4837B7">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8"/>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534D7D5"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2A7EC1">
        <w:rPr>
          <w:rFonts w:ascii="GHEA Grapalat" w:hAnsi="GHEA Grapalat" w:cs="Sylfaen"/>
          <w:sz w:val="20"/>
          <w:szCs w:val="20"/>
          <w:lang w:val="hy-AM"/>
        </w:rPr>
        <w:t xml:space="preserve"> </w:t>
      </w:r>
      <w:r w:rsidR="00F3137F">
        <w:rPr>
          <w:rFonts w:ascii="GHEA Grapalat" w:hAnsi="GHEA Grapalat" w:cs="Sylfaen"/>
          <w:sz w:val="20"/>
          <w:szCs w:val="20"/>
          <w:lang w:val="hy-AM"/>
        </w:rPr>
        <w:t>2</w:t>
      </w:r>
      <w:r w:rsidR="008107E6">
        <w:rPr>
          <w:rFonts w:ascii="GHEA Grapalat" w:hAnsi="GHEA Grapalat" w:cs="Sylfaen"/>
          <w:sz w:val="20"/>
          <w:szCs w:val="20"/>
          <w:lang w:val="hy-AM"/>
        </w:rPr>
        <w:t>0</w:t>
      </w:r>
      <w:r w:rsidR="002A7EC1" w:rsidRPr="00855292">
        <w:rPr>
          <w:rFonts w:ascii="GHEA Grapalat" w:hAnsi="GHEA Grapalat" w:cs="Sylfaen"/>
          <w:sz w:val="20"/>
          <w:szCs w:val="20"/>
          <w:lang w:val="hy-AM"/>
        </w:rPr>
        <w:t xml:space="preserve"> </w:t>
      </w:r>
      <w:r w:rsidRPr="00855292">
        <w:rPr>
          <w:rFonts w:ascii="GHEA Grapalat" w:hAnsi="GHEA Grapalat" w:cs="Sylfaen"/>
          <w:sz w:val="20"/>
          <w:szCs w:val="20"/>
          <w:lang w:val="hy-AM"/>
        </w:rPr>
        <w:t>աշխատանքային օրվա</w:t>
      </w:r>
      <w:r w:rsidRPr="00D66974">
        <w:rPr>
          <w:rFonts w:ascii="GHEA Grapalat" w:hAnsi="GHEA Grapalat" w:cs="Sylfaen"/>
          <w:sz w:val="20"/>
          <w:szCs w:val="20"/>
          <w:lang w:val="hy-AM"/>
        </w:rPr>
        <w:t xml:space="preserve">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0CA0A00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4. </w:t>
      </w:r>
      <w:r w:rsidR="004B66A6">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08A052F4" w14:textId="171068C5"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 xml:space="preserve">4.1. Սույն պայմանագրով Կատարողի մատուցման ենթակա ծառայության գինը կազմում է </w:t>
      </w:r>
      <w:r w:rsidR="0007353C">
        <w:rPr>
          <w:rFonts w:ascii="GHEA Grapalat" w:hAnsi="GHEA Grapalat" w:cs="Sylfaen"/>
          <w:sz w:val="20"/>
          <w:lang w:val="hy-AM"/>
        </w:rPr>
        <w:t xml:space="preserve">մինչև </w:t>
      </w:r>
      <w:r w:rsidR="00F3137F">
        <w:rPr>
          <w:rFonts w:ascii="GHEA Grapalat" w:hAnsi="GHEA Grapalat" w:cs="Sylfaen"/>
          <w:sz w:val="20"/>
          <w:lang w:val="hy-AM"/>
        </w:rPr>
        <w:t>35</w:t>
      </w:r>
      <w:r w:rsidR="0007353C">
        <w:rPr>
          <w:rFonts w:ascii="GHEA Grapalat" w:hAnsi="GHEA Grapalat" w:cs="Sylfaen"/>
          <w:sz w:val="20"/>
          <w:lang w:val="hy-AM"/>
        </w:rPr>
        <w:t xml:space="preserve">000000 </w:t>
      </w:r>
      <w:r w:rsidRPr="00D66974">
        <w:rPr>
          <w:rFonts w:ascii="GHEA Grapalat" w:hAnsi="GHEA Grapalat" w:cs="Sylfaen"/>
          <w:sz w:val="20"/>
          <w:lang w:val="hy-AM"/>
        </w:rPr>
        <w:t>(</w:t>
      </w:r>
      <w:r w:rsidR="0007353C">
        <w:rPr>
          <w:rFonts w:ascii="GHEA Grapalat" w:hAnsi="GHEA Grapalat" w:cs="Sylfaen"/>
          <w:sz w:val="20"/>
          <w:lang w:val="hy-AM"/>
        </w:rPr>
        <w:t>տաս</w:t>
      </w:r>
      <w:r w:rsidR="007E7664">
        <w:rPr>
          <w:rFonts w:ascii="GHEA Grapalat" w:hAnsi="GHEA Grapalat" w:cs="Sylfaen"/>
          <w:sz w:val="20"/>
          <w:lang w:val="hy-AM"/>
        </w:rPr>
        <w:t>ներեք</w:t>
      </w:r>
      <w:r w:rsidR="0007353C">
        <w:rPr>
          <w:rFonts w:ascii="GHEA Grapalat" w:hAnsi="GHEA Grapalat" w:cs="Sylfaen"/>
          <w:sz w:val="20"/>
          <w:lang w:val="hy-AM"/>
        </w:rPr>
        <w:t xml:space="preserve"> միլիոն</w:t>
      </w:r>
      <w:r w:rsidRPr="00D66974">
        <w:rPr>
          <w:rFonts w:ascii="GHEA Grapalat" w:hAnsi="GHEA Grapalat" w:cs="Sylfaen"/>
          <w:sz w:val="20"/>
          <w:lang w:val="hy-AM"/>
        </w:rPr>
        <w:t xml:space="preserve">) ՀՀ </w:t>
      </w:r>
      <w:r w:rsidRPr="003D3201">
        <w:rPr>
          <w:rFonts w:ascii="GHEA Grapalat" w:hAnsi="GHEA Grapalat" w:cs="Sylfaen"/>
          <w:sz w:val="20"/>
          <w:lang w:val="hy-AM"/>
        </w:rPr>
        <w:t xml:space="preserve">դրամ, </w:t>
      </w:r>
      <w:r w:rsidRPr="003C140E">
        <w:rPr>
          <w:rFonts w:ascii="GHEA Grapalat" w:hAnsi="GHEA Grapalat" w:cs="Sylfaen"/>
          <w:sz w:val="20"/>
          <w:highlight w:val="yellow"/>
          <w:lang w:val="hy-AM"/>
        </w:rPr>
        <w:t>ներառյալ ԱԱՀ-ն</w:t>
      </w:r>
      <w:r w:rsidRPr="003D3201">
        <w:rPr>
          <w:rFonts w:ascii="GHEA Grapalat" w:hAnsi="GHEA Grapalat" w:cs="Sylfaen"/>
          <w:sz w:val="20"/>
          <w:lang w:val="hy-AM"/>
        </w:rPr>
        <w:t>:</w:t>
      </w:r>
      <w:r w:rsidR="00C25873" w:rsidRPr="003D3201">
        <w:rPr>
          <w:rStyle w:val="FootnoteReference"/>
          <w:rFonts w:ascii="GHEA Grapalat" w:hAnsi="GHEA Grapalat" w:cs="Sylfaen"/>
          <w:sz w:val="20"/>
          <w:lang w:val="hy-AM"/>
        </w:rPr>
        <w:footnoteReference w:id="19"/>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7E520ED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 xml:space="preserve">4.2 Պատվիրատուն իրեն </w:t>
      </w:r>
      <w:r w:rsidRPr="003D3201">
        <w:rPr>
          <w:rFonts w:ascii="GHEA Grapalat" w:hAnsi="GHEA Grapalat" w:cs="Sylfaen"/>
          <w:sz w:val="20"/>
          <w:lang w:val="hy-AM"/>
        </w:rPr>
        <w:t>մատուցած</w:t>
      </w:r>
      <w:r w:rsidRPr="00D66974">
        <w:rPr>
          <w:rFonts w:ascii="GHEA Grapalat" w:hAnsi="GHEA Grapalat" w:cs="Sylfaen"/>
          <w:sz w:val="20"/>
          <w:lang w:val="hy-AM"/>
        </w:rPr>
        <w:t xml:space="preserve">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A7EC1">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20"/>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09C783E1" w:rsidR="007678FA" w:rsidRPr="00D66974" w:rsidRDefault="009B4BDE" w:rsidP="009B4BDE">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2CFCB4C"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C20B2C">
        <w:rPr>
          <w:rFonts w:ascii="GHEA Grapalat" w:hAnsi="GHEA Grapalat" w:cs="Sylfaen"/>
          <w:sz w:val="20"/>
          <w:lang w:val="hy-AM"/>
        </w:rPr>
        <w:t>3</w:t>
      </w:r>
      <w:r w:rsidRPr="00D66974">
        <w:rPr>
          <w:rFonts w:ascii="GHEA Grapalat" w:hAnsi="GHEA Grapalat" w:cs="Sylfaen"/>
          <w:sz w:val="20"/>
          <w:lang w:val="hy-AM"/>
        </w:rPr>
        <w:t xml:space="preserve"> (</w:t>
      </w:r>
      <w:r w:rsidR="00C20B2C">
        <w:rPr>
          <w:rFonts w:ascii="GHEA Grapalat" w:hAnsi="GHEA Grapalat" w:cs="Sylfaen"/>
          <w:sz w:val="20"/>
          <w:lang w:val="hy-AM"/>
        </w:rPr>
        <w:t>երեք</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21"/>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7AD21DD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0D4743">
        <w:rPr>
          <w:rFonts w:ascii="GHEA Grapalat" w:hAnsi="GHEA Grapalat" w:cs="Sylfaen"/>
          <w:sz w:val="20"/>
          <w:lang w:val="hy-AM"/>
        </w:rPr>
        <w:t>0.</w:t>
      </w:r>
      <w:r w:rsidR="008107E6">
        <w:rPr>
          <w:rFonts w:ascii="GHEA Grapalat" w:hAnsi="GHEA Grapalat" w:cs="Sylfaen"/>
          <w:sz w:val="20"/>
          <w:lang w:val="hy-AM"/>
        </w:rPr>
        <w:t>1</w:t>
      </w:r>
      <w:r w:rsidR="00C20B2C">
        <w:rPr>
          <w:rFonts w:ascii="GHEA Grapalat" w:hAnsi="GHEA Grapalat" w:cs="Sylfaen"/>
          <w:sz w:val="20"/>
          <w:lang w:val="hy-AM"/>
        </w:rPr>
        <w:t>8</w:t>
      </w:r>
      <w:r w:rsidRPr="00D66974">
        <w:rPr>
          <w:rFonts w:ascii="GHEA Grapalat" w:hAnsi="GHEA Grapalat" w:cs="Sylfaen"/>
          <w:sz w:val="20"/>
          <w:lang w:val="hy-AM"/>
        </w:rPr>
        <w:t xml:space="preserve"> (</w:t>
      </w:r>
      <w:r w:rsidR="000D4743" w:rsidRPr="00D66974">
        <w:rPr>
          <w:rFonts w:ascii="GHEA Grapalat" w:hAnsi="GHEA Grapalat" w:cs="Sylfaen"/>
          <w:sz w:val="20"/>
          <w:lang w:val="hy-AM"/>
        </w:rPr>
        <w:t xml:space="preserve">զրո ամբողջ </w:t>
      </w:r>
      <w:r w:rsidR="003034A6">
        <w:rPr>
          <w:rFonts w:ascii="GHEA Grapalat" w:hAnsi="GHEA Grapalat" w:cs="Sylfaen"/>
          <w:sz w:val="20"/>
          <w:lang w:val="hy-AM"/>
        </w:rPr>
        <w:t>տասն</w:t>
      </w:r>
      <w:r w:rsidR="000D4743" w:rsidRPr="00D66974">
        <w:rPr>
          <w:rFonts w:ascii="GHEA Grapalat" w:hAnsi="GHEA Grapalat" w:cs="Sylfaen"/>
          <w:sz w:val="20"/>
          <w:lang w:val="hy-AM"/>
        </w:rPr>
        <w:t xml:space="preserve">հինգ </w:t>
      </w:r>
      <w:r w:rsidR="00C20B2C">
        <w:rPr>
          <w:rFonts w:ascii="GHEA Grapalat" w:hAnsi="GHEA Grapalat" w:cs="Sylfaen"/>
          <w:sz w:val="20"/>
          <w:lang w:val="hy-AM"/>
        </w:rPr>
        <w:t>հարյուրո</w:t>
      </w:r>
      <w:r w:rsidR="003034A6" w:rsidRPr="00D66974">
        <w:rPr>
          <w:rFonts w:ascii="GHEA Grapalat" w:hAnsi="GHEA Grapalat" w:cs="Sylfaen"/>
          <w:sz w:val="20"/>
          <w:lang w:val="hy-AM"/>
        </w:rPr>
        <w:t>դական</w:t>
      </w:r>
      <w:r w:rsidRPr="00D66974">
        <w:rPr>
          <w:rFonts w:ascii="GHEA Grapalat" w:hAnsi="GHEA Grapalat" w:cs="Sylfaen"/>
          <w:sz w:val="20"/>
          <w:lang w:val="hy-AM"/>
        </w:rPr>
        <w:t>)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28302BD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5</w:t>
      </w:r>
      <w:r w:rsidRPr="00D66974">
        <w:rPr>
          <w:rFonts w:ascii="GHEA Grapalat" w:hAnsi="GHEA Grapalat" w:cs="Sylfaen"/>
          <w:sz w:val="20"/>
          <w:lang w:val="hy-AM"/>
        </w:rPr>
        <w:t xml:space="preserve">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C3D254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6</w:t>
      </w:r>
      <w:r w:rsidRPr="00D66974">
        <w:rPr>
          <w:rFonts w:ascii="GHEA Grapalat" w:hAnsi="GHEA Grapalat" w:cs="Sylfaen"/>
          <w:sz w:val="20"/>
          <w:lang w:val="hy-AM"/>
        </w:rPr>
        <w:t xml:space="preserve">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206E743C"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CE0103">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EB97086" w14:textId="2EE28FB1" w:rsidR="005F2476" w:rsidRPr="00D66974" w:rsidRDefault="005F2476" w:rsidP="005F2476">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2-թդ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22"/>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23"/>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4"/>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84435FD" w14:textId="5D0D5554" w:rsidR="00A61196" w:rsidRPr="00D66974" w:rsidRDefault="00A61196" w:rsidP="00A61196">
      <w:pPr>
        <w:jc w:val="both"/>
        <w:rPr>
          <w:rFonts w:ascii="GHEA Grapalat" w:hAnsi="GHEA Grapalat"/>
          <w:sz w:val="20"/>
          <w:szCs w:val="20"/>
          <w:vertAlign w:val="superscript"/>
          <w:lang w:val="hy-AM" w:eastAsia="ru-RU"/>
        </w:rPr>
      </w:pPr>
      <w:r>
        <w:rPr>
          <w:rFonts w:ascii="GHEA Grapalat" w:hAnsi="GHEA Grapalat" w:cs="Sylfaen"/>
          <w:sz w:val="20"/>
          <w:szCs w:val="20"/>
          <w:lang w:val="hy-AM"/>
        </w:rPr>
        <w:t xml:space="preserve">         </w:t>
      </w:r>
      <w:r w:rsidRPr="00D66974">
        <w:rPr>
          <w:rFonts w:ascii="GHEA Grapalat" w:hAnsi="GHEA Grapalat"/>
          <w:sz w:val="20"/>
          <w:szCs w:val="20"/>
          <w:lang w:val="hy-AM" w:eastAsia="ru-RU"/>
        </w:rPr>
        <w:t>7.1</w:t>
      </w:r>
      <w:r>
        <w:rPr>
          <w:rFonts w:ascii="GHEA Grapalat" w:hAnsi="GHEA Grapalat"/>
          <w:sz w:val="20"/>
          <w:szCs w:val="20"/>
          <w:lang w:val="hy-AM" w:eastAsia="ru-RU"/>
        </w:rPr>
        <w:t>6</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w:t>
      </w:r>
      <w:r>
        <w:rPr>
          <w:rFonts w:ascii="GHEA Grapalat" w:hAnsi="GHEA Grapalat"/>
          <w:sz w:val="20"/>
          <w:szCs w:val="20"/>
          <w:lang w:val="hy-AM" w:eastAsia="ru-RU"/>
        </w:rPr>
        <w:t>և</w:t>
      </w:r>
      <w:r w:rsidRPr="00D66974">
        <w:rPr>
          <w:rFonts w:ascii="GHEA Grapalat" w:hAnsi="GHEA Grapalat"/>
          <w:sz w:val="20"/>
          <w:szCs w:val="20"/>
          <w:lang w:val="hy-AM" w:eastAsia="ru-RU"/>
        </w:rPr>
        <w:t xml:space="preserve"> Պատվիրատուին ներկայացնում է համաձայնագիր կնքելու ծանուցումը ստանալու օրվանից </w:t>
      </w:r>
      <w:r w:rsidR="00F3137F">
        <w:rPr>
          <w:rFonts w:ascii="GHEA Grapalat" w:hAnsi="GHEA Grapalat"/>
          <w:sz w:val="20"/>
          <w:szCs w:val="20"/>
          <w:lang w:val="hy-AM" w:eastAsia="ru-RU"/>
        </w:rPr>
        <w:t>10</w:t>
      </w:r>
      <w:r w:rsidRPr="00D66974">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25"/>
      </w:r>
    </w:p>
    <w:p w14:paraId="3033A4C0" w14:textId="7BD7F563" w:rsidR="00A61196" w:rsidRDefault="00A61196" w:rsidP="004A0792">
      <w:pPr>
        <w:jc w:val="both"/>
        <w:rPr>
          <w:rFonts w:ascii="GHEA Grapalat" w:hAnsi="GHEA Grapalat" w:cs="Sylfaen"/>
          <w:sz w:val="20"/>
          <w:szCs w:val="20"/>
          <w:lang w:val="hy-AM"/>
        </w:rPr>
      </w:pPr>
    </w:p>
    <w:p w14:paraId="659226CE" w14:textId="69B9AB85" w:rsidR="00B13383" w:rsidRDefault="00B7474E" w:rsidP="004A0792">
      <w:pPr>
        <w:jc w:val="both"/>
        <w:rPr>
          <w:rFonts w:ascii="GHEA Grapalat" w:hAnsi="GHEA Grapalat" w:cs="Sylfaen"/>
          <w:b/>
          <w:bCs/>
          <w:sz w:val="20"/>
          <w:szCs w:val="20"/>
          <w:lang w:val="hy-AM"/>
        </w:rPr>
      </w:pPr>
      <w:r>
        <w:rPr>
          <w:rFonts w:ascii="GHEA Grapalat" w:hAnsi="GHEA Grapalat" w:cs="Sylfaen"/>
          <w:sz w:val="20"/>
          <w:szCs w:val="20"/>
          <w:lang w:val="hy-AM"/>
        </w:rPr>
        <w:t xml:space="preserve">          </w:t>
      </w:r>
      <w:r w:rsidR="00B13383">
        <w:rPr>
          <w:rFonts w:ascii="GHEA Grapalat" w:hAnsi="GHEA Grapalat" w:cs="Sylfaen"/>
          <w:sz w:val="20"/>
          <w:szCs w:val="20"/>
          <w:lang w:val="hy-AM"/>
        </w:rPr>
        <w:t>7</w:t>
      </w:r>
      <w:r w:rsidR="00B13383" w:rsidRPr="00FB1EC7">
        <w:rPr>
          <w:rFonts w:ascii="GHEA Grapalat" w:hAnsi="GHEA Grapalat" w:cs="Sylfaen"/>
          <w:sz w:val="20"/>
          <w:szCs w:val="20"/>
          <w:lang w:val="hy-AM"/>
        </w:rPr>
        <w:t>.1</w:t>
      </w:r>
      <w:r>
        <w:rPr>
          <w:rFonts w:ascii="GHEA Grapalat" w:hAnsi="GHEA Grapalat" w:cs="Sylfaen"/>
          <w:sz w:val="20"/>
          <w:szCs w:val="20"/>
          <w:lang w:val="hy-AM"/>
        </w:rPr>
        <w:t>7</w:t>
      </w:r>
      <w:r w:rsidR="00B13383" w:rsidRPr="00FB1EC7">
        <w:rPr>
          <w:rFonts w:ascii="GHEA Grapalat" w:hAnsi="GHEA Grapalat" w:cs="Sylfaen"/>
          <w:sz w:val="20"/>
          <w:szCs w:val="20"/>
          <w:lang w:val="hy-AM"/>
        </w:rPr>
        <w:t xml:space="preserve"> </w:t>
      </w:r>
      <w:r w:rsidR="00B13383"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sidR="00B13383">
        <w:rPr>
          <w:rFonts w:ascii="GHEA Grapalat" w:hAnsi="GHEA Grapalat" w:cs="Sylfaen"/>
          <w:sz w:val="20"/>
          <w:szCs w:val="20"/>
          <w:lang w:val="hy-AM"/>
        </w:rPr>
        <w:t xml:space="preserve"> է</w:t>
      </w:r>
      <w:r w:rsidR="00B13383" w:rsidRPr="00F34769">
        <w:rPr>
          <w:rFonts w:ascii="GHEA Grapalat" w:hAnsi="GHEA Grapalat" w:cs="Sylfaen"/>
          <w:sz w:val="20"/>
          <w:szCs w:val="20"/>
          <w:lang w:val="hy-AM"/>
        </w:rPr>
        <w:t xml:space="preserve"> </w:t>
      </w:r>
      <w:r w:rsidR="00B13383" w:rsidRPr="001220A7">
        <w:rPr>
          <w:rFonts w:ascii="GHEA Grapalat" w:hAnsi="GHEA Grapalat" w:cs="Sylfaen"/>
          <w:sz w:val="20"/>
          <w:szCs w:val="20"/>
          <w:lang w:val="hy-AM"/>
        </w:rPr>
        <w:t xml:space="preserve">Երևան քաղաքի </w:t>
      </w:r>
      <w:r w:rsidR="0025098F">
        <w:rPr>
          <w:rFonts w:ascii="GHEA Grapalat" w:hAnsi="GHEA Grapalat" w:cs="Sylfaen"/>
          <w:sz w:val="20"/>
          <w:szCs w:val="20"/>
          <w:lang w:val="hy-AM"/>
        </w:rPr>
        <w:t>Արաբկիր</w:t>
      </w:r>
      <w:r w:rsidR="00B13383" w:rsidRPr="001220A7">
        <w:rPr>
          <w:rFonts w:ascii="GHEA Grapalat" w:hAnsi="GHEA Grapalat" w:cs="Sylfaen"/>
          <w:sz w:val="20"/>
          <w:szCs w:val="20"/>
          <w:lang w:val="hy-AM"/>
        </w:rPr>
        <w:t xml:space="preserve"> վարչական շրջանի ղեկավարի աշխատակազմը:</w:t>
      </w:r>
    </w:p>
    <w:p w14:paraId="32E79ECE" w14:textId="77777777" w:rsidR="00B13383" w:rsidRPr="00D66974" w:rsidRDefault="00B13383" w:rsidP="00B13383">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4C92B30C" w14:textId="77777777" w:rsidR="006D1F26" w:rsidRDefault="007678FA" w:rsidP="007678FA">
      <w:pPr>
        <w:jc w:val="right"/>
        <w:rPr>
          <w:rFonts w:ascii="GHEA Grapalat" w:hAnsi="GHEA Grapalat"/>
          <w:i/>
          <w:sz w:val="18"/>
          <w:lang w:val="hy-AM"/>
        </w:rPr>
        <w:sectPr w:rsidR="006D1F26" w:rsidSect="00EB7CA2">
          <w:footnotePr>
            <w:pos w:val="beneathText"/>
          </w:footnotePr>
          <w:pgSz w:w="11906" w:h="16838" w:code="9"/>
          <w:pgMar w:top="810" w:right="656" w:bottom="720" w:left="663" w:header="561" w:footer="561" w:gutter="0"/>
          <w:cols w:space="720"/>
        </w:sectPr>
      </w:pPr>
      <w:r w:rsidRPr="00D66974">
        <w:rPr>
          <w:rFonts w:ascii="GHEA Grapalat" w:hAnsi="GHEA Grapalat"/>
          <w:i/>
          <w:sz w:val="18"/>
          <w:lang w:val="hy-AM"/>
        </w:rPr>
        <w:br w:type="page"/>
      </w:r>
    </w:p>
    <w:p w14:paraId="55F37899" w14:textId="77777777" w:rsidR="000233F5" w:rsidRDefault="000233F5" w:rsidP="007678FA">
      <w:pPr>
        <w:jc w:val="right"/>
        <w:rPr>
          <w:rFonts w:ascii="GHEA Grapalat" w:hAnsi="GHEA Grapalat"/>
          <w:i/>
          <w:sz w:val="18"/>
          <w:lang w:val="hy-AM"/>
        </w:rPr>
      </w:pPr>
    </w:p>
    <w:p w14:paraId="0CB4C966" w14:textId="77777777" w:rsidR="000233F5" w:rsidRDefault="000233F5" w:rsidP="007678FA">
      <w:pPr>
        <w:jc w:val="right"/>
        <w:rPr>
          <w:rFonts w:ascii="GHEA Grapalat" w:hAnsi="GHEA Grapalat"/>
          <w:i/>
          <w:sz w:val="18"/>
          <w:lang w:val="hy-AM"/>
        </w:rPr>
      </w:pPr>
    </w:p>
    <w:p w14:paraId="3B260FBF" w14:textId="78666EC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4262E258"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p>
    <w:p w14:paraId="67DD33BE" w14:textId="77777777" w:rsidR="00936F0B" w:rsidRPr="002374A3" w:rsidRDefault="00936F0B" w:rsidP="00936F0B">
      <w:pPr>
        <w:rPr>
          <w:rFonts w:ascii="GHEA Grapalat" w:hAnsi="GHEA Grapalat"/>
          <w:sz w:val="20"/>
          <w:lang w:val="hy-AM"/>
        </w:rPr>
      </w:pPr>
      <w:r w:rsidRPr="002374A3">
        <w:rPr>
          <w:rFonts w:ascii="GHEA Grapalat" w:hAnsi="GHEA Grapalat"/>
          <w:sz w:val="20"/>
          <w:lang w:val="hy-AM"/>
        </w:rPr>
        <w:t xml:space="preserve">                                                                                                                                                                                                         ՀՀ դրամ</w:t>
      </w:r>
    </w:p>
    <w:p w14:paraId="21BC8508" w14:textId="77777777" w:rsidR="007678FA" w:rsidRPr="00936F0B" w:rsidRDefault="007678FA" w:rsidP="007678FA">
      <w:pPr>
        <w:jc w:val="both"/>
        <w:rPr>
          <w:rFonts w:ascii="GHEA Grapalat" w:hAnsi="GHEA Grapalat"/>
          <w:sz w:val="20"/>
          <w:lang w:val="hy-AM"/>
        </w:rPr>
      </w:pPr>
    </w:p>
    <w:tbl>
      <w:tblPr>
        <w:tblW w:w="14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652"/>
        <w:gridCol w:w="3448"/>
        <w:gridCol w:w="1146"/>
        <w:gridCol w:w="2223"/>
        <w:gridCol w:w="1329"/>
        <w:gridCol w:w="2103"/>
        <w:gridCol w:w="2547"/>
      </w:tblGrid>
      <w:tr w:rsidR="000233F5" w:rsidRPr="000233F5" w14:paraId="044412AD" w14:textId="77777777" w:rsidTr="000233F5">
        <w:trPr>
          <w:trHeight w:val="741"/>
        </w:trPr>
        <w:tc>
          <w:tcPr>
            <w:tcW w:w="14935" w:type="dxa"/>
            <w:gridSpan w:val="8"/>
            <w:shd w:val="clear" w:color="000000" w:fill="FFFFFF"/>
            <w:vAlign w:val="center"/>
            <w:hideMark/>
          </w:tcPr>
          <w:p w14:paraId="752E1762" w14:textId="77777777" w:rsidR="000233F5" w:rsidRPr="00EC3052" w:rsidRDefault="000233F5">
            <w:pPr>
              <w:jc w:val="center"/>
              <w:rPr>
                <w:rFonts w:ascii="GHEA Grapalat" w:hAnsi="GHEA Grapalat" w:cs="Calibri"/>
                <w:sz w:val="22"/>
                <w:szCs w:val="22"/>
              </w:rPr>
            </w:pPr>
            <w:proofErr w:type="spellStart"/>
            <w:r w:rsidRPr="00EC3052">
              <w:rPr>
                <w:rFonts w:ascii="GHEA Grapalat" w:hAnsi="GHEA Grapalat" w:cs="Calibri"/>
                <w:sz w:val="22"/>
                <w:szCs w:val="22"/>
              </w:rPr>
              <w:t>Ծառայությունների</w:t>
            </w:r>
            <w:proofErr w:type="spellEnd"/>
          </w:p>
        </w:tc>
      </w:tr>
      <w:tr w:rsidR="000233F5" w:rsidRPr="000233F5" w14:paraId="4E42C92E" w14:textId="77777777" w:rsidTr="000233F5">
        <w:trPr>
          <w:trHeight w:val="20"/>
        </w:trPr>
        <w:tc>
          <w:tcPr>
            <w:tcW w:w="487" w:type="dxa"/>
            <w:vMerge w:val="restart"/>
            <w:shd w:val="clear" w:color="000000" w:fill="FFFFFF"/>
            <w:vAlign w:val="center"/>
            <w:hideMark/>
          </w:tcPr>
          <w:p w14:paraId="428D24EE" w14:textId="77777777" w:rsidR="000233F5" w:rsidRPr="000233F5" w:rsidRDefault="000233F5">
            <w:pPr>
              <w:jc w:val="center"/>
              <w:rPr>
                <w:rFonts w:ascii="Sylfaen" w:hAnsi="Sylfaen" w:cs="Calibri"/>
                <w:b/>
                <w:bCs/>
                <w:sz w:val="20"/>
                <w:szCs w:val="20"/>
              </w:rPr>
            </w:pPr>
            <w:r w:rsidRPr="000233F5">
              <w:rPr>
                <w:rFonts w:ascii="Sylfaen" w:hAnsi="Sylfaen" w:cs="Calibri"/>
                <w:b/>
                <w:bCs/>
                <w:sz w:val="20"/>
                <w:szCs w:val="20"/>
              </w:rPr>
              <w:t>Հ/Հ</w:t>
            </w:r>
          </w:p>
        </w:tc>
        <w:tc>
          <w:tcPr>
            <w:tcW w:w="1667" w:type="dxa"/>
            <w:vMerge w:val="restart"/>
            <w:shd w:val="clear" w:color="000000" w:fill="FFFFFF"/>
            <w:vAlign w:val="center"/>
            <w:hideMark/>
          </w:tcPr>
          <w:p w14:paraId="7E0946E9" w14:textId="45C29143" w:rsidR="000233F5" w:rsidRPr="000233F5" w:rsidRDefault="000233F5">
            <w:pPr>
              <w:jc w:val="center"/>
              <w:rPr>
                <w:rFonts w:ascii="Sylfaen" w:hAnsi="Sylfaen" w:cs="Calibri"/>
                <w:b/>
                <w:bCs/>
                <w:sz w:val="20"/>
                <w:szCs w:val="20"/>
              </w:rPr>
            </w:pPr>
            <w:r w:rsidRPr="000233F5">
              <w:rPr>
                <w:rFonts w:ascii="Sylfaen" w:hAnsi="Sylfaen" w:cs="Calibri"/>
                <w:b/>
                <w:bCs/>
                <w:sz w:val="20"/>
                <w:szCs w:val="20"/>
              </w:rPr>
              <w:t xml:space="preserve">ԳՄԱ </w:t>
            </w:r>
            <w:proofErr w:type="spellStart"/>
            <w:r w:rsidRPr="000233F5">
              <w:rPr>
                <w:rFonts w:ascii="Sylfaen" w:hAnsi="Sylfaen" w:cs="Calibri"/>
                <w:b/>
                <w:bCs/>
                <w:sz w:val="20"/>
                <w:szCs w:val="20"/>
              </w:rPr>
              <w:t>կոդ</w:t>
            </w:r>
            <w:proofErr w:type="spellEnd"/>
            <w:r w:rsidRPr="000233F5">
              <w:rPr>
                <w:rFonts w:ascii="Sylfaen" w:hAnsi="Sylfaen" w:cs="Calibri"/>
                <w:b/>
                <w:bCs/>
                <w:sz w:val="20"/>
                <w:szCs w:val="20"/>
              </w:rPr>
              <w:t xml:space="preserve"> (CPV)</w:t>
            </w:r>
          </w:p>
        </w:tc>
        <w:tc>
          <w:tcPr>
            <w:tcW w:w="3511" w:type="dxa"/>
            <w:vMerge w:val="restart"/>
            <w:shd w:val="clear" w:color="000000" w:fill="FFFFFF"/>
            <w:vAlign w:val="center"/>
            <w:hideMark/>
          </w:tcPr>
          <w:p w14:paraId="44F2589F" w14:textId="77777777" w:rsidR="000233F5" w:rsidRPr="00EC3052" w:rsidRDefault="000233F5">
            <w:pPr>
              <w:jc w:val="center"/>
              <w:rPr>
                <w:rFonts w:ascii="GHEA Grapalat" w:hAnsi="GHEA Grapalat" w:cs="Calibri"/>
                <w:sz w:val="22"/>
                <w:szCs w:val="22"/>
              </w:rPr>
            </w:pPr>
            <w:proofErr w:type="spellStart"/>
            <w:r w:rsidRPr="00EC3052">
              <w:rPr>
                <w:rFonts w:ascii="GHEA Grapalat" w:hAnsi="GHEA Grapalat" w:cs="Calibri"/>
                <w:sz w:val="22"/>
                <w:szCs w:val="22"/>
              </w:rPr>
              <w:t>Գնման</w:t>
            </w:r>
            <w:proofErr w:type="spellEnd"/>
            <w:r w:rsidRPr="00EC3052">
              <w:rPr>
                <w:rFonts w:ascii="GHEA Grapalat" w:hAnsi="GHEA Grapalat" w:cs="Calibri"/>
                <w:sz w:val="22"/>
                <w:szCs w:val="22"/>
              </w:rPr>
              <w:t xml:space="preserve"> </w:t>
            </w:r>
            <w:proofErr w:type="spellStart"/>
            <w:r w:rsidRPr="00EC3052">
              <w:rPr>
                <w:rFonts w:ascii="GHEA Grapalat" w:hAnsi="GHEA Grapalat" w:cs="Calibri"/>
                <w:sz w:val="22"/>
                <w:szCs w:val="22"/>
              </w:rPr>
              <w:t>առարկայի</w:t>
            </w:r>
            <w:proofErr w:type="spellEnd"/>
            <w:r w:rsidRPr="00EC3052">
              <w:rPr>
                <w:rFonts w:ascii="GHEA Grapalat" w:hAnsi="GHEA Grapalat" w:cs="Calibri"/>
                <w:sz w:val="22"/>
                <w:szCs w:val="22"/>
              </w:rPr>
              <w:t xml:space="preserve"> </w:t>
            </w:r>
            <w:proofErr w:type="spellStart"/>
            <w:r w:rsidRPr="00EC3052">
              <w:rPr>
                <w:rFonts w:ascii="GHEA Grapalat" w:hAnsi="GHEA Grapalat" w:cs="Calibri"/>
                <w:sz w:val="22"/>
                <w:szCs w:val="22"/>
              </w:rPr>
              <w:t>անվանումը</w:t>
            </w:r>
            <w:proofErr w:type="spellEnd"/>
          </w:p>
        </w:tc>
        <w:tc>
          <w:tcPr>
            <w:tcW w:w="1107" w:type="dxa"/>
            <w:vMerge w:val="restart"/>
            <w:shd w:val="clear" w:color="000000" w:fill="FFFFFF"/>
            <w:vAlign w:val="center"/>
            <w:hideMark/>
          </w:tcPr>
          <w:p w14:paraId="203EAEE5" w14:textId="77777777" w:rsidR="000233F5" w:rsidRPr="00EC3052" w:rsidRDefault="000233F5">
            <w:pPr>
              <w:jc w:val="center"/>
              <w:rPr>
                <w:rFonts w:ascii="GHEA Grapalat" w:hAnsi="GHEA Grapalat" w:cs="Calibri"/>
                <w:sz w:val="22"/>
                <w:szCs w:val="22"/>
              </w:rPr>
            </w:pPr>
            <w:proofErr w:type="spellStart"/>
            <w:r w:rsidRPr="00EC3052">
              <w:rPr>
                <w:rFonts w:ascii="GHEA Grapalat" w:hAnsi="GHEA Grapalat" w:cs="Calibri"/>
                <w:sz w:val="22"/>
                <w:szCs w:val="22"/>
              </w:rPr>
              <w:t>Չափման</w:t>
            </w:r>
            <w:proofErr w:type="spellEnd"/>
            <w:r w:rsidRPr="00EC3052">
              <w:rPr>
                <w:rFonts w:ascii="GHEA Grapalat" w:hAnsi="GHEA Grapalat" w:cs="Calibri"/>
                <w:sz w:val="22"/>
                <w:szCs w:val="22"/>
              </w:rPr>
              <w:t xml:space="preserve"> </w:t>
            </w:r>
            <w:proofErr w:type="spellStart"/>
            <w:r w:rsidRPr="00EC3052">
              <w:rPr>
                <w:rFonts w:ascii="GHEA Grapalat" w:hAnsi="GHEA Grapalat" w:cs="Calibri"/>
                <w:sz w:val="22"/>
                <w:szCs w:val="22"/>
              </w:rPr>
              <w:t>միավորը</w:t>
            </w:r>
            <w:proofErr w:type="spellEnd"/>
          </w:p>
        </w:tc>
        <w:tc>
          <w:tcPr>
            <w:tcW w:w="2223" w:type="dxa"/>
            <w:vMerge w:val="restart"/>
            <w:shd w:val="clear" w:color="000000" w:fill="FFFFFF"/>
            <w:vAlign w:val="center"/>
            <w:hideMark/>
          </w:tcPr>
          <w:p w14:paraId="1FC84695" w14:textId="77777777" w:rsidR="000233F5" w:rsidRPr="00EC3052" w:rsidRDefault="000233F5">
            <w:pPr>
              <w:jc w:val="center"/>
              <w:rPr>
                <w:rFonts w:ascii="GHEA Grapalat" w:hAnsi="GHEA Grapalat" w:cs="Calibri"/>
                <w:sz w:val="22"/>
                <w:szCs w:val="22"/>
              </w:rPr>
            </w:pPr>
            <w:proofErr w:type="spellStart"/>
            <w:r w:rsidRPr="00EC3052">
              <w:rPr>
                <w:rFonts w:ascii="GHEA Grapalat" w:hAnsi="GHEA Grapalat" w:cs="Calibri"/>
                <w:sz w:val="22"/>
                <w:szCs w:val="22"/>
              </w:rPr>
              <w:t>ընդհանուր</w:t>
            </w:r>
            <w:proofErr w:type="spellEnd"/>
            <w:r w:rsidRPr="00EC3052">
              <w:rPr>
                <w:rFonts w:ascii="GHEA Grapalat" w:hAnsi="GHEA Grapalat" w:cs="Calibri"/>
                <w:sz w:val="22"/>
                <w:szCs w:val="22"/>
              </w:rPr>
              <w:br/>
            </w:r>
            <w:proofErr w:type="spellStart"/>
            <w:r w:rsidRPr="00EC3052">
              <w:rPr>
                <w:rFonts w:ascii="GHEA Grapalat" w:hAnsi="GHEA Grapalat" w:cs="Calibri"/>
                <w:sz w:val="22"/>
                <w:szCs w:val="22"/>
              </w:rPr>
              <w:t>գինը</w:t>
            </w:r>
            <w:proofErr w:type="spellEnd"/>
            <w:r w:rsidRPr="00EC3052">
              <w:rPr>
                <w:rFonts w:ascii="GHEA Grapalat" w:hAnsi="GHEA Grapalat" w:cs="Calibri"/>
                <w:sz w:val="22"/>
                <w:szCs w:val="22"/>
              </w:rPr>
              <w:t xml:space="preserve"> </w:t>
            </w:r>
            <w:proofErr w:type="spellStart"/>
            <w:r w:rsidRPr="00EC3052">
              <w:rPr>
                <w:rFonts w:ascii="GHEA Grapalat" w:hAnsi="GHEA Grapalat" w:cs="Calibri"/>
                <w:sz w:val="22"/>
                <w:szCs w:val="22"/>
              </w:rPr>
              <w:t>մինչև</w:t>
            </w:r>
            <w:proofErr w:type="spellEnd"/>
            <w:r w:rsidRPr="00EC3052">
              <w:rPr>
                <w:rFonts w:ascii="GHEA Grapalat" w:hAnsi="GHEA Grapalat" w:cs="Calibri"/>
                <w:sz w:val="22"/>
                <w:szCs w:val="22"/>
              </w:rPr>
              <w:br/>
              <w:t xml:space="preserve">ՀՀ </w:t>
            </w:r>
            <w:proofErr w:type="spellStart"/>
            <w:r w:rsidRPr="00EC3052">
              <w:rPr>
                <w:rFonts w:ascii="GHEA Grapalat" w:hAnsi="GHEA Grapalat" w:cs="Calibri"/>
                <w:sz w:val="22"/>
                <w:szCs w:val="22"/>
              </w:rPr>
              <w:t>դրամ</w:t>
            </w:r>
            <w:proofErr w:type="spellEnd"/>
          </w:p>
        </w:tc>
        <w:tc>
          <w:tcPr>
            <w:tcW w:w="1240" w:type="dxa"/>
            <w:vMerge w:val="restart"/>
            <w:shd w:val="clear" w:color="000000" w:fill="FFFFFF"/>
            <w:vAlign w:val="center"/>
            <w:hideMark/>
          </w:tcPr>
          <w:p w14:paraId="61488F3A" w14:textId="77777777" w:rsidR="000233F5" w:rsidRPr="00EC3052" w:rsidRDefault="000233F5">
            <w:pPr>
              <w:jc w:val="center"/>
              <w:rPr>
                <w:rFonts w:ascii="GHEA Grapalat" w:hAnsi="GHEA Grapalat" w:cs="Calibri"/>
                <w:sz w:val="22"/>
                <w:szCs w:val="22"/>
              </w:rPr>
            </w:pPr>
            <w:proofErr w:type="spellStart"/>
            <w:r w:rsidRPr="00EC3052">
              <w:rPr>
                <w:rFonts w:ascii="GHEA Grapalat" w:hAnsi="GHEA Grapalat" w:cs="Calibri"/>
                <w:sz w:val="22"/>
                <w:szCs w:val="22"/>
              </w:rPr>
              <w:t>ընդհանուր</w:t>
            </w:r>
            <w:proofErr w:type="spellEnd"/>
            <w:r w:rsidRPr="00EC3052">
              <w:rPr>
                <w:rFonts w:ascii="GHEA Grapalat" w:hAnsi="GHEA Grapalat" w:cs="Calibri"/>
                <w:sz w:val="22"/>
                <w:szCs w:val="22"/>
              </w:rPr>
              <w:t xml:space="preserve"> քանակը</w:t>
            </w:r>
          </w:p>
        </w:tc>
        <w:tc>
          <w:tcPr>
            <w:tcW w:w="4700" w:type="dxa"/>
            <w:gridSpan w:val="2"/>
            <w:shd w:val="clear" w:color="000000" w:fill="FFFFFF"/>
            <w:vAlign w:val="center"/>
            <w:hideMark/>
          </w:tcPr>
          <w:p w14:paraId="37ABA0C0" w14:textId="77777777" w:rsidR="000233F5" w:rsidRPr="00EC3052" w:rsidRDefault="000233F5">
            <w:pPr>
              <w:jc w:val="center"/>
              <w:rPr>
                <w:rFonts w:ascii="GHEA Grapalat" w:hAnsi="GHEA Grapalat" w:cs="Calibri"/>
                <w:sz w:val="22"/>
                <w:szCs w:val="22"/>
              </w:rPr>
            </w:pPr>
            <w:proofErr w:type="spellStart"/>
            <w:r w:rsidRPr="00EC3052">
              <w:rPr>
                <w:rFonts w:ascii="GHEA Grapalat" w:hAnsi="GHEA Grapalat" w:cs="Calibri"/>
                <w:sz w:val="22"/>
                <w:szCs w:val="22"/>
              </w:rPr>
              <w:t>Մատուցման</w:t>
            </w:r>
            <w:proofErr w:type="spellEnd"/>
          </w:p>
        </w:tc>
      </w:tr>
      <w:tr w:rsidR="000233F5" w:rsidRPr="000233F5" w14:paraId="578ACC5E" w14:textId="77777777" w:rsidTr="000233F5">
        <w:trPr>
          <w:trHeight w:val="1362"/>
        </w:trPr>
        <w:tc>
          <w:tcPr>
            <w:tcW w:w="487" w:type="dxa"/>
            <w:vMerge/>
            <w:vAlign w:val="center"/>
            <w:hideMark/>
          </w:tcPr>
          <w:p w14:paraId="732CC4F9" w14:textId="77777777" w:rsidR="000233F5" w:rsidRPr="000233F5" w:rsidRDefault="000233F5">
            <w:pPr>
              <w:rPr>
                <w:rFonts w:ascii="Sylfaen" w:hAnsi="Sylfaen" w:cs="Calibri"/>
                <w:b/>
                <w:bCs/>
                <w:sz w:val="20"/>
                <w:szCs w:val="20"/>
              </w:rPr>
            </w:pPr>
          </w:p>
        </w:tc>
        <w:tc>
          <w:tcPr>
            <w:tcW w:w="1667" w:type="dxa"/>
            <w:vMerge/>
            <w:vAlign w:val="center"/>
            <w:hideMark/>
          </w:tcPr>
          <w:p w14:paraId="26C60B95" w14:textId="77777777" w:rsidR="000233F5" w:rsidRPr="000233F5" w:rsidRDefault="000233F5">
            <w:pPr>
              <w:rPr>
                <w:rFonts w:ascii="Sylfaen" w:hAnsi="Sylfaen" w:cs="Calibri"/>
                <w:b/>
                <w:bCs/>
                <w:sz w:val="20"/>
                <w:szCs w:val="20"/>
              </w:rPr>
            </w:pPr>
          </w:p>
        </w:tc>
        <w:tc>
          <w:tcPr>
            <w:tcW w:w="3511" w:type="dxa"/>
            <w:vMerge/>
            <w:vAlign w:val="center"/>
            <w:hideMark/>
          </w:tcPr>
          <w:p w14:paraId="16B70915" w14:textId="77777777" w:rsidR="000233F5" w:rsidRPr="00EC3052" w:rsidRDefault="000233F5">
            <w:pPr>
              <w:rPr>
                <w:rFonts w:ascii="GHEA Grapalat" w:hAnsi="GHEA Grapalat" w:cs="Calibri"/>
                <w:sz w:val="22"/>
                <w:szCs w:val="22"/>
              </w:rPr>
            </w:pPr>
          </w:p>
        </w:tc>
        <w:tc>
          <w:tcPr>
            <w:tcW w:w="1107" w:type="dxa"/>
            <w:vMerge/>
            <w:vAlign w:val="center"/>
            <w:hideMark/>
          </w:tcPr>
          <w:p w14:paraId="06E415B7" w14:textId="77777777" w:rsidR="000233F5" w:rsidRPr="00EC3052" w:rsidRDefault="000233F5">
            <w:pPr>
              <w:rPr>
                <w:rFonts w:ascii="GHEA Grapalat" w:hAnsi="GHEA Grapalat" w:cs="Calibri"/>
                <w:sz w:val="22"/>
                <w:szCs w:val="22"/>
              </w:rPr>
            </w:pPr>
          </w:p>
        </w:tc>
        <w:tc>
          <w:tcPr>
            <w:tcW w:w="2223" w:type="dxa"/>
            <w:vMerge/>
            <w:vAlign w:val="center"/>
            <w:hideMark/>
          </w:tcPr>
          <w:p w14:paraId="7721D1F6" w14:textId="77777777" w:rsidR="000233F5" w:rsidRPr="00EC3052" w:rsidRDefault="000233F5">
            <w:pPr>
              <w:rPr>
                <w:rFonts w:ascii="GHEA Grapalat" w:hAnsi="GHEA Grapalat" w:cs="Calibri"/>
                <w:sz w:val="22"/>
                <w:szCs w:val="22"/>
              </w:rPr>
            </w:pPr>
          </w:p>
        </w:tc>
        <w:tc>
          <w:tcPr>
            <w:tcW w:w="1240" w:type="dxa"/>
            <w:vMerge/>
            <w:vAlign w:val="center"/>
            <w:hideMark/>
          </w:tcPr>
          <w:p w14:paraId="6780CB51" w14:textId="77777777" w:rsidR="000233F5" w:rsidRPr="00EC3052" w:rsidRDefault="000233F5">
            <w:pPr>
              <w:rPr>
                <w:rFonts w:ascii="GHEA Grapalat" w:hAnsi="GHEA Grapalat" w:cs="Calibri"/>
                <w:sz w:val="22"/>
                <w:szCs w:val="22"/>
              </w:rPr>
            </w:pPr>
          </w:p>
        </w:tc>
        <w:tc>
          <w:tcPr>
            <w:tcW w:w="2135" w:type="dxa"/>
            <w:vAlign w:val="center"/>
            <w:hideMark/>
          </w:tcPr>
          <w:p w14:paraId="5304D37E" w14:textId="77777777" w:rsidR="000233F5" w:rsidRPr="00EC3052" w:rsidRDefault="000233F5">
            <w:pPr>
              <w:jc w:val="center"/>
              <w:rPr>
                <w:rFonts w:ascii="GHEA Grapalat" w:hAnsi="GHEA Grapalat" w:cs="Calibri"/>
                <w:sz w:val="22"/>
                <w:szCs w:val="22"/>
              </w:rPr>
            </w:pPr>
            <w:proofErr w:type="spellStart"/>
            <w:r w:rsidRPr="00EC3052">
              <w:rPr>
                <w:rFonts w:ascii="GHEA Grapalat" w:hAnsi="GHEA Grapalat" w:cs="Calibri"/>
                <w:sz w:val="22"/>
                <w:szCs w:val="22"/>
              </w:rPr>
              <w:t>հասցեն</w:t>
            </w:r>
            <w:proofErr w:type="spellEnd"/>
          </w:p>
        </w:tc>
        <w:tc>
          <w:tcPr>
            <w:tcW w:w="2565" w:type="dxa"/>
            <w:vAlign w:val="center"/>
            <w:hideMark/>
          </w:tcPr>
          <w:p w14:paraId="7B326648" w14:textId="77777777" w:rsidR="000233F5" w:rsidRPr="00EC3052" w:rsidRDefault="000233F5">
            <w:pPr>
              <w:jc w:val="center"/>
              <w:rPr>
                <w:rFonts w:ascii="GHEA Grapalat" w:hAnsi="GHEA Grapalat" w:cs="Calibri"/>
                <w:sz w:val="22"/>
                <w:szCs w:val="22"/>
              </w:rPr>
            </w:pPr>
            <w:r w:rsidRPr="00EC3052">
              <w:rPr>
                <w:rFonts w:ascii="Calibri" w:hAnsi="Calibri" w:cs="Calibri"/>
                <w:sz w:val="22"/>
                <w:szCs w:val="22"/>
              </w:rPr>
              <w:t> </w:t>
            </w:r>
          </w:p>
        </w:tc>
      </w:tr>
      <w:tr w:rsidR="00D27137" w:rsidRPr="000233F5" w14:paraId="083BF77D" w14:textId="77777777" w:rsidTr="000233F5">
        <w:trPr>
          <w:trHeight w:val="276"/>
        </w:trPr>
        <w:tc>
          <w:tcPr>
            <w:tcW w:w="487" w:type="dxa"/>
            <w:vMerge w:val="restart"/>
            <w:noWrap/>
            <w:vAlign w:val="center"/>
            <w:hideMark/>
          </w:tcPr>
          <w:p w14:paraId="02CF27DD" w14:textId="77777777" w:rsidR="00D27137" w:rsidRPr="000233F5" w:rsidRDefault="00D27137" w:rsidP="00D27137">
            <w:pPr>
              <w:jc w:val="center"/>
              <w:rPr>
                <w:rFonts w:ascii="Arial" w:hAnsi="Arial" w:cs="Arial"/>
                <w:sz w:val="20"/>
                <w:szCs w:val="20"/>
              </w:rPr>
            </w:pPr>
            <w:r w:rsidRPr="000233F5">
              <w:rPr>
                <w:rFonts w:ascii="Arial" w:hAnsi="Arial" w:cs="Arial"/>
                <w:sz w:val="20"/>
                <w:szCs w:val="20"/>
              </w:rPr>
              <w:t>1</w:t>
            </w:r>
          </w:p>
        </w:tc>
        <w:tc>
          <w:tcPr>
            <w:tcW w:w="1667" w:type="dxa"/>
            <w:vMerge w:val="restart"/>
            <w:shd w:val="clear" w:color="000000" w:fill="FFFFFF"/>
            <w:vAlign w:val="center"/>
            <w:hideMark/>
          </w:tcPr>
          <w:p w14:paraId="07539EDA" w14:textId="56B3171A" w:rsidR="00D27137" w:rsidRPr="00C96B08" w:rsidRDefault="00D27137" w:rsidP="00D27137">
            <w:pPr>
              <w:jc w:val="center"/>
              <w:rPr>
                <w:rFonts w:ascii="Arial" w:hAnsi="Arial" w:cs="Arial"/>
                <w:sz w:val="20"/>
                <w:szCs w:val="20"/>
              </w:rPr>
            </w:pPr>
            <w:r w:rsidRPr="00C96B08">
              <w:rPr>
                <w:rFonts w:ascii="GHEA Grapalat" w:hAnsi="GHEA Grapalat"/>
                <w:sz w:val="18"/>
                <w:szCs w:val="18"/>
              </w:rPr>
              <w:t>60181100/517</w:t>
            </w:r>
          </w:p>
        </w:tc>
        <w:tc>
          <w:tcPr>
            <w:tcW w:w="3511" w:type="dxa"/>
            <w:vMerge w:val="restart"/>
            <w:shd w:val="clear" w:color="000000" w:fill="FFFFFF"/>
            <w:vAlign w:val="center"/>
            <w:hideMark/>
          </w:tcPr>
          <w:p w14:paraId="2E01C1FA" w14:textId="0FB95701" w:rsidR="00D27137" w:rsidRPr="00EC3052" w:rsidRDefault="00D27137" w:rsidP="00D27137">
            <w:pPr>
              <w:jc w:val="center"/>
              <w:rPr>
                <w:rFonts w:ascii="GHEA Grapalat" w:hAnsi="GHEA Grapalat" w:cs="Calibri"/>
                <w:sz w:val="22"/>
                <w:szCs w:val="22"/>
              </w:rPr>
            </w:pPr>
            <w:proofErr w:type="spellStart"/>
            <w:r w:rsidRPr="00EC3052">
              <w:rPr>
                <w:rFonts w:ascii="GHEA Grapalat" w:hAnsi="GHEA Grapalat"/>
                <w:sz w:val="22"/>
                <w:szCs w:val="22"/>
              </w:rPr>
              <w:t>Երևան</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քաղաքի</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Արաբկիր</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վարչական</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շրջանի</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կարիքների</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համար</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հրատապ</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լուծում</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պահանջող</w:t>
            </w:r>
            <w:proofErr w:type="spellEnd"/>
            <w:r w:rsidRPr="00EC3052">
              <w:rPr>
                <w:rFonts w:ascii="GHEA Grapalat" w:hAnsi="GHEA Grapalat"/>
                <w:sz w:val="22"/>
                <w:szCs w:val="22"/>
              </w:rPr>
              <w:t xml:space="preserve"> </w:t>
            </w:r>
            <w:proofErr w:type="spellStart"/>
            <w:r w:rsidRPr="00EC3052">
              <w:rPr>
                <w:rFonts w:ascii="GHEA Grapalat" w:hAnsi="GHEA Grapalat"/>
                <w:sz w:val="22"/>
                <w:szCs w:val="22"/>
              </w:rPr>
              <w:t>ծառայություններ</w:t>
            </w:r>
            <w:proofErr w:type="spellEnd"/>
          </w:p>
        </w:tc>
        <w:tc>
          <w:tcPr>
            <w:tcW w:w="1107" w:type="dxa"/>
            <w:vMerge w:val="restart"/>
            <w:vAlign w:val="center"/>
            <w:hideMark/>
          </w:tcPr>
          <w:p w14:paraId="147B50D1" w14:textId="77777777" w:rsidR="00D27137" w:rsidRPr="00EC3052" w:rsidRDefault="00D27137" w:rsidP="00D27137">
            <w:pPr>
              <w:jc w:val="center"/>
              <w:rPr>
                <w:rFonts w:ascii="GHEA Grapalat" w:hAnsi="GHEA Grapalat" w:cs="Calibri"/>
                <w:sz w:val="22"/>
                <w:szCs w:val="22"/>
              </w:rPr>
            </w:pPr>
            <w:proofErr w:type="spellStart"/>
            <w:r w:rsidRPr="00EC3052">
              <w:rPr>
                <w:rFonts w:ascii="GHEA Grapalat" w:hAnsi="GHEA Grapalat" w:cs="Sylfaen"/>
                <w:sz w:val="22"/>
                <w:szCs w:val="22"/>
              </w:rPr>
              <w:t>դրամ</w:t>
            </w:r>
            <w:proofErr w:type="spellEnd"/>
          </w:p>
        </w:tc>
        <w:tc>
          <w:tcPr>
            <w:tcW w:w="2223" w:type="dxa"/>
            <w:vMerge w:val="restart"/>
            <w:noWrap/>
            <w:vAlign w:val="center"/>
            <w:hideMark/>
          </w:tcPr>
          <w:p w14:paraId="59D80FDB" w14:textId="734EC0A5" w:rsidR="00D27137" w:rsidRPr="00EC3052" w:rsidRDefault="00D27137" w:rsidP="00D27137">
            <w:pPr>
              <w:jc w:val="center"/>
              <w:rPr>
                <w:rFonts w:ascii="GHEA Grapalat" w:hAnsi="GHEA Grapalat" w:cs="Arial"/>
                <w:sz w:val="22"/>
                <w:szCs w:val="22"/>
              </w:rPr>
            </w:pPr>
            <w:r w:rsidRPr="00EC3052">
              <w:rPr>
                <w:rFonts w:ascii="GHEA Grapalat" w:hAnsi="GHEA Grapalat" w:cs="Arial"/>
                <w:sz w:val="22"/>
                <w:szCs w:val="22"/>
              </w:rPr>
              <w:t>35000000</w:t>
            </w:r>
          </w:p>
        </w:tc>
        <w:tc>
          <w:tcPr>
            <w:tcW w:w="1240" w:type="dxa"/>
            <w:vMerge w:val="restart"/>
            <w:noWrap/>
            <w:vAlign w:val="center"/>
            <w:hideMark/>
          </w:tcPr>
          <w:p w14:paraId="50E52BA9" w14:textId="77777777" w:rsidR="00D27137" w:rsidRPr="00EC3052" w:rsidRDefault="00D27137" w:rsidP="00D27137">
            <w:pPr>
              <w:jc w:val="center"/>
              <w:rPr>
                <w:rFonts w:ascii="GHEA Grapalat" w:hAnsi="GHEA Grapalat" w:cs="Arial"/>
                <w:sz w:val="22"/>
                <w:szCs w:val="22"/>
              </w:rPr>
            </w:pPr>
            <w:r w:rsidRPr="00EC3052">
              <w:rPr>
                <w:rFonts w:ascii="GHEA Grapalat" w:hAnsi="GHEA Grapalat" w:cs="Arial"/>
                <w:sz w:val="22"/>
                <w:szCs w:val="22"/>
              </w:rPr>
              <w:t>1</w:t>
            </w:r>
          </w:p>
        </w:tc>
        <w:tc>
          <w:tcPr>
            <w:tcW w:w="2135" w:type="dxa"/>
            <w:vMerge w:val="restart"/>
            <w:shd w:val="clear" w:color="000000" w:fill="FFFFFF"/>
            <w:vAlign w:val="center"/>
            <w:hideMark/>
          </w:tcPr>
          <w:p w14:paraId="02C8C9D7" w14:textId="4334F3A5" w:rsidR="00D27137" w:rsidRPr="00EC3052" w:rsidRDefault="00D27137" w:rsidP="007074FE">
            <w:pPr>
              <w:jc w:val="center"/>
              <w:rPr>
                <w:rFonts w:ascii="GHEA Grapalat" w:hAnsi="GHEA Grapalat" w:cs="Calibri"/>
                <w:sz w:val="22"/>
                <w:szCs w:val="22"/>
              </w:rPr>
            </w:pPr>
            <w:proofErr w:type="spellStart"/>
            <w:r w:rsidRPr="00EC3052">
              <w:rPr>
                <w:rFonts w:ascii="GHEA Grapalat" w:hAnsi="GHEA Grapalat"/>
                <w:sz w:val="22"/>
                <w:szCs w:val="22"/>
              </w:rPr>
              <w:t>Արաբկիր</w:t>
            </w:r>
            <w:proofErr w:type="spellEnd"/>
            <w:r w:rsidRPr="00EC3052">
              <w:rPr>
                <w:rFonts w:ascii="GHEA Grapalat" w:hAnsi="GHEA Grapalat"/>
                <w:sz w:val="22"/>
                <w:szCs w:val="22"/>
                <w:lang w:val="ru-RU"/>
              </w:rPr>
              <w:t xml:space="preserve"> </w:t>
            </w:r>
            <w:r w:rsidRPr="00EC3052">
              <w:rPr>
                <w:rFonts w:ascii="GHEA Grapalat" w:hAnsi="GHEA Grapalat"/>
                <w:sz w:val="22"/>
                <w:szCs w:val="22"/>
                <w:lang w:val="hy-AM"/>
              </w:rPr>
              <w:t>վարչական շրջան</w:t>
            </w:r>
          </w:p>
        </w:tc>
        <w:tc>
          <w:tcPr>
            <w:tcW w:w="2565" w:type="dxa"/>
            <w:vMerge w:val="restart"/>
            <w:shd w:val="clear" w:color="000000" w:fill="FFFFFF"/>
            <w:vAlign w:val="center"/>
            <w:hideMark/>
          </w:tcPr>
          <w:p w14:paraId="6173DE27" w14:textId="77777777" w:rsidR="00D27137" w:rsidRPr="00EC3052" w:rsidRDefault="00D27137" w:rsidP="007074FE">
            <w:pPr>
              <w:jc w:val="center"/>
              <w:rPr>
                <w:rFonts w:ascii="GHEA Grapalat" w:hAnsi="GHEA Grapalat" w:cs="Sylfaen"/>
                <w:sz w:val="22"/>
                <w:szCs w:val="22"/>
                <w:lang w:val="hy-AM"/>
              </w:rPr>
            </w:pPr>
            <w:r w:rsidRPr="00EC3052">
              <w:rPr>
                <w:rFonts w:ascii="GHEA Grapalat" w:hAnsi="GHEA Grapalat" w:cs="Sylfaen"/>
                <w:sz w:val="22"/>
                <w:szCs w:val="22"/>
                <w:lang w:val="hy-AM"/>
              </w:rPr>
              <w:t>Պայմանագիրը /համաձայնագիրը/</w:t>
            </w:r>
          </w:p>
          <w:p w14:paraId="6BF3EF9B" w14:textId="351E5682" w:rsidR="00D27137" w:rsidRPr="00EC3052" w:rsidRDefault="00D27137" w:rsidP="007074FE">
            <w:pPr>
              <w:jc w:val="center"/>
              <w:rPr>
                <w:rFonts w:ascii="GHEA Grapalat" w:hAnsi="GHEA Grapalat" w:cs="Calibri"/>
                <w:sz w:val="22"/>
                <w:szCs w:val="22"/>
              </w:rPr>
            </w:pPr>
            <w:r w:rsidRPr="00EC3052">
              <w:rPr>
                <w:rFonts w:ascii="GHEA Grapalat" w:hAnsi="GHEA Grapalat" w:cs="Sylfaen"/>
                <w:sz w:val="22"/>
                <w:szCs w:val="22"/>
                <w:lang w:val="hy-AM"/>
              </w:rPr>
              <w:t>ուժի</w:t>
            </w:r>
            <w:r w:rsidRPr="00EC3052">
              <w:rPr>
                <w:rFonts w:ascii="GHEA Grapalat" w:hAnsi="GHEA Grapalat"/>
                <w:sz w:val="22"/>
                <w:szCs w:val="22"/>
                <w:lang w:val="hy-AM"/>
              </w:rPr>
              <w:t xml:space="preserve"> </w:t>
            </w:r>
            <w:r w:rsidRPr="00EC3052">
              <w:rPr>
                <w:rFonts w:ascii="GHEA Grapalat" w:hAnsi="GHEA Grapalat" w:cs="Sylfaen"/>
                <w:sz w:val="22"/>
                <w:szCs w:val="22"/>
                <w:lang w:val="hy-AM"/>
              </w:rPr>
              <w:t>մեջ</w:t>
            </w:r>
            <w:r w:rsidRPr="00EC3052">
              <w:rPr>
                <w:rFonts w:ascii="GHEA Grapalat" w:hAnsi="GHEA Grapalat"/>
                <w:sz w:val="22"/>
                <w:szCs w:val="22"/>
                <w:lang w:val="hy-AM"/>
              </w:rPr>
              <w:t xml:space="preserve"> </w:t>
            </w:r>
            <w:r w:rsidRPr="00EC3052">
              <w:rPr>
                <w:rFonts w:ascii="GHEA Grapalat" w:hAnsi="GHEA Grapalat" w:cs="Sylfaen"/>
                <w:sz w:val="22"/>
                <w:szCs w:val="22"/>
                <w:lang w:val="hy-AM"/>
              </w:rPr>
              <w:t>մտնելու</w:t>
            </w:r>
            <w:r w:rsidRPr="00EC3052">
              <w:rPr>
                <w:rFonts w:ascii="GHEA Grapalat" w:hAnsi="GHEA Grapalat"/>
                <w:sz w:val="22"/>
                <w:szCs w:val="22"/>
                <w:lang w:val="hy-AM"/>
              </w:rPr>
              <w:t xml:space="preserve"> </w:t>
            </w:r>
            <w:r w:rsidRPr="00EC3052">
              <w:rPr>
                <w:rFonts w:ascii="GHEA Grapalat" w:hAnsi="GHEA Grapalat" w:cs="Sylfaen"/>
                <w:sz w:val="22"/>
                <w:szCs w:val="22"/>
                <w:lang w:val="hy-AM"/>
              </w:rPr>
              <w:t>օրվանից 350-րդ օրացուցային օրը  ներառյալ</w:t>
            </w:r>
          </w:p>
        </w:tc>
      </w:tr>
      <w:tr w:rsidR="000233F5" w:rsidRPr="000233F5" w14:paraId="0842D55D" w14:textId="77777777" w:rsidTr="000233F5">
        <w:trPr>
          <w:trHeight w:val="276"/>
        </w:trPr>
        <w:tc>
          <w:tcPr>
            <w:tcW w:w="487" w:type="dxa"/>
            <w:vMerge/>
            <w:vAlign w:val="center"/>
            <w:hideMark/>
          </w:tcPr>
          <w:p w14:paraId="7F922948" w14:textId="77777777" w:rsidR="000233F5" w:rsidRPr="000233F5" w:rsidRDefault="000233F5">
            <w:pPr>
              <w:rPr>
                <w:rFonts w:ascii="Arial" w:hAnsi="Arial" w:cs="Arial"/>
                <w:sz w:val="20"/>
                <w:szCs w:val="20"/>
              </w:rPr>
            </w:pPr>
          </w:p>
        </w:tc>
        <w:tc>
          <w:tcPr>
            <w:tcW w:w="1667" w:type="dxa"/>
            <w:vMerge/>
            <w:vAlign w:val="center"/>
            <w:hideMark/>
          </w:tcPr>
          <w:p w14:paraId="25ADB821" w14:textId="77777777" w:rsidR="000233F5" w:rsidRPr="000233F5" w:rsidRDefault="000233F5">
            <w:pPr>
              <w:rPr>
                <w:rFonts w:ascii="Arial" w:hAnsi="Arial" w:cs="Arial"/>
                <w:b/>
                <w:bCs/>
                <w:sz w:val="20"/>
                <w:szCs w:val="20"/>
              </w:rPr>
            </w:pPr>
          </w:p>
        </w:tc>
        <w:tc>
          <w:tcPr>
            <w:tcW w:w="3511" w:type="dxa"/>
            <w:vMerge/>
            <w:vAlign w:val="center"/>
            <w:hideMark/>
          </w:tcPr>
          <w:p w14:paraId="147DA328" w14:textId="77777777" w:rsidR="000233F5" w:rsidRPr="000233F5" w:rsidRDefault="000233F5">
            <w:pPr>
              <w:rPr>
                <w:rFonts w:ascii="Arial LatArm" w:hAnsi="Arial LatArm" w:cs="Calibri"/>
                <w:sz w:val="20"/>
                <w:szCs w:val="20"/>
              </w:rPr>
            </w:pPr>
          </w:p>
        </w:tc>
        <w:tc>
          <w:tcPr>
            <w:tcW w:w="1107" w:type="dxa"/>
            <w:vMerge/>
            <w:vAlign w:val="center"/>
            <w:hideMark/>
          </w:tcPr>
          <w:p w14:paraId="32E8EEDA" w14:textId="77777777" w:rsidR="000233F5" w:rsidRPr="000233F5" w:rsidRDefault="000233F5">
            <w:pPr>
              <w:rPr>
                <w:rFonts w:ascii="Arial Armenian" w:hAnsi="Arial Armenian" w:cs="Calibri"/>
                <w:sz w:val="20"/>
                <w:szCs w:val="20"/>
              </w:rPr>
            </w:pPr>
          </w:p>
        </w:tc>
        <w:tc>
          <w:tcPr>
            <w:tcW w:w="2223" w:type="dxa"/>
            <w:vMerge/>
            <w:vAlign w:val="center"/>
            <w:hideMark/>
          </w:tcPr>
          <w:p w14:paraId="2D1FF950" w14:textId="77777777" w:rsidR="000233F5" w:rsidRPr="000233F5" w:rsidRDefault="000233F5">
            <w:pPr>
              <w:rPr>
                <w:rFonts w:ascii="Arial" w:hAnsi="Arial" w:cs="Arial"/>
                <w:b/>
                <w:bCs/>
                <w:sz w:val="20"/>
                <w:szCs w:val="20"/>
              </w:rPr>
            </w:pPr>
          </w:p>
        </w:tc>
        <w:tc>
          <w:tcPr>
            <w:tcW w:w="1240" w:type="dxa"/>
            <w:vMerge/>
            <w:vAlign w:val="center"/>
            <w:hideMark/>
          </w:tcPr>
          <w:p w14:paraId="3EAC3CEB" w14:textId="77777777" w:rsidR="000233F5" w:rsidRPr="000233F5" w:rsidRDefault="000233F5">
            <w:pPr>
              <w:rPr>
                <w:rFonts w:ascii="Arial" w:hAnsi="Arial" w:cs="Arial"/>
                <w:sz w:val="20"/>
                <w:szCs w:val="20"/>
              </w:rPr>
            </w:pPr>
          </w:p>
        </w:tc>
        <w:tc>
          <w:tcPr>
            <w:tcW w:w="2135" w:type="dxa"/>
            <w:vMerge/>
            <w:vAlign w:val="center"/>
            <w:hideMark/>
          </w:tcPr>
          <w:p w14:paraId="70A9C874" w14:textId="77777777" w:rsidR="000233F5" w:rsidRPr="000233F5" w:rsidRDefault="000233F5">
            <w:pPr>
              <w:rPr>
                <w:rFonts w:ascii="Sylfaen" w:hAnsi="Sylfaen" w:cs="Calibri"/>
                <w:sz w:val="20"/>
                <w:szCs w:val="20"/>
              </w:rPr>
            </w:pPr>
          </w:p>
        </w:tc>
        <w:tc>
          <w:tcPr>
            <w:tcW w:w="2565" w:type="dxa"/>
            <w:vMerge/>
            <w:vAlign w:val="center"/>
            <w:hideMark/>
          </w:tcPr>
          <w:p w14:paraId="3C7BF61D" w14:textId="77777777" w:rsidR="000233F5" w:rsidRPr="000233F5" w:rsidRDefault="000233F5">
            <w:pPr>
              <w:rPr>
                <w:rFonts w:ascii="Sylfaen" w:hAnsi="Sylfaen" w:cs="Calibri"/>
                <w:b/>
                <w:bCs/>
                <w:sz w:val="20"/>
                <w:szCs w:val="20"/>
              </w:rPr>
            </w:pPr>
          </w:p>
        </w:tc>
      </w:tr>
      <w:tr w:rsidR="000233F5" w:rsidRPr="000233F5" w14:paraId="713B0543" w14:textId="77777777" w:rsidTr="000233F5">
        <w:trPr>
          <w:trHeight w:val="276"/>
        </w:trPr>
        <w:tc>
          <w:tcPr>
            <w:tcW w:w="487" w:type="dxa"/>
            <w:vMerge/>
            <w:vAlign w:val="center"/>
            <w:hideMark/>
          </w:tcPr>
          <w:p w14:paraId="07000277" w14:textId="77777777" w:rsidR="000233F5" w:rsidRPr="000233F5" w:rsidRDefault="000233F5">
            <w:pPr>
              <w:rPr>
                <w:rFonts w:ascii="Arial" w:hAnsi="Arial" w:cs="Arial"/>
                <w:sz w:val="20"/>
                <w:szCs w:val="20"/>
              </w:rPr>
            </w:pPr>
          </w:p>
        </w:tc>
        <w:tc>
          <w:tcPr>
            <w:tcW w:w="1667" w:type="dxa"/>
            <w:vMerge/>
            <w:vAlign w:val="center"/>
            <w:hideMark/>
          </w:tcPr>
          <w:p w14:paraId="7E606F1A" w14:textId="77777777" w:rsidR="000233F5" w:rsidRPr="000233F5" w:rsidRDefault="000233F5">
            <w:pPr>
              <w:rPr>
                <w:rFonts w:ascii="Arial" w:hAnsi="Arial" w:cs="Arial"/>
                <w:b/>
                <w:bCs/>
                <w:sz w:val="20"/>
                <w:szCs w:val="20"/>
              </w:rPr>
            </w:pPr>
          </w:p>
        </w:tc>
        <w:tc>
          <w:tcPr>
            <w:tcW w:w="3511" w:type="dxa"/>
            <w:vMerge/>
            <w:vAlign w:val="center"/>
            <w:hideMark/>
          </w:tcPr>
          <w:p w14:paraId="5493240B" w14:textId="77777777" w:rsidR="000233F5" w:rsidRPr="000233F5" w:rsidRDefault="000233F5">
            <w:pPr>
              <w:rPr>
                <w:rFonts w:ascii="Arial LatArm" w:hAnsi="Arial LatArm" w:cs="Calibri"/>
                <w:sz w:val="20"/>
                <w:szCs w:val="20"/>
              </w:rPr>
            </w:pPr>
          </w:p>
        </w:tc>
        <w:tc>
          <w:tcPr>
            <w:tcW w:w="1107" w:type="dxa"/>
            <w:vMerge/>
            <w:vAlign w:val="center"/>
            <w:hideMark/>
          </w:tcPr>
          <w:p w14:paraId="2BDA8D8B" w14:textId="77777777" w:rsidR="000233F5" w:rsidRPr="000233F5" w:rsidRDefault="000233F5">
            <w:pPr>
              <w:rPr>
                <w:rFonts w:ascii="Arial Armenian" w:hAnsi="Arial Armenian" w:cs="Calibri"/>
                <w:sz w:val="20"/>
                <w:szCs w:val="20"/>
              </w:rPr>
            </w:pPr>
          </w:p>
        </w:tc>
        <w:tc>
          <w:tcPr>
            <w:tcW w:w="2223" w:type="dxa"/>
            <w:vMerge/>
            <w:vAlign w:val="center"/>
            <w:hideMark/>
          </w:tcPr>
          <w:p w14:paraId="7A74D546" w14:textId="77777777" w:rsidR="000233F5" w:rsidRPr="000233F5" w:rsidRDefault="000233F5">
            <w:pPr>
              <w:rPr>
                <w:rFonts w:ascii="Arial" w:hAnsi="Arial" w:cs="Arial"/>
                <w:b/>
                <w:bCs/>
                <w:sz w:val="20"/>
                <w:szCs w:val="20"/>
              </w:rPr>
            </w:pPr>
          </w:p>
        </w:tc>
        <w:tc>
          <w:tcPr>
            <w:tcW w:w="1240" w:type="dxa"/>
            <w:vMerge/>
            <w:vAlign w:val="center"/>
            <w:hideMark/>
          </w:tcPr>
          <w:p w14:paraId="6F26DF14" w14:textId="77777777" w:rsidR="000233F5" w:rsidRPr="000233F5" w:rsidRDefault="000233F5">
            <w:pPr>
              <w:rPr>
                <w:rFonts w:ascii="Arial" w:hAnsi="Arial" w:cs="Arial"/>
                <w:sz w:val="20"/>
                <w:szCs w:val="20"/>
              </w:rPr>
            </w:pPr>
          </w:p>
        </w:tc>
        <w:tc>
          <w:tcPr>
            <w:tcW w:w="2135" w:type="dxa"/>
            <w:vMerge/>
            <w:vAlign w:val="center"/>
            <w:hideMark/>
          </w:tcPr>
          <w:p w14:paraId="4148FDD3" w14:textId="77777777" w:rsidR="000233F5" w:rsidRPr="000233F5" w:rsidRDefault="000233F5">
            <w:pPr>
              <w:rPr>
                <w:rFonts w:ascii="Sylfaen" w:hAnsi="Sylfaen" w:cs="Calibri"/>
                <w:sz w:val="20"/>
                <w:szCs w:val="20"/>
              </w:rPr>
            </w:pPr>
          </w:p>
        </w:tc>
        <w:tc>
          <w:tcPr>
            <w:tcW w:w="2565" w:type="dxa"/>
            <w:vMerge/>
            <w:vAlign w:val="center"/>
            <w:hideMark/>
          </w:tcPr>
          <w:p w14:paraId="283E4F5C" w14:textId="77777777" w:rsidR="000233F5" w:rsidRPr="000233F5" w:rsidRDefault="000233F5">
            <w:pPr>
              <w:rPr>
                <w:rFonts w:ascii="Sylfaen" w:hAnsi="Sylfaen" w:cs="Calibri"/>
                <w:b/>
                <w:bCs/>
                <w:sz w:val="20"/>
                <w:szCs w:val="20"/>
              </w:rPr>
            </w:pPr>
          </w:p>
        </w:tc>
      </w:tr>
    </w:tbl>
    <w:p w14:paraId="1CB9B091" w14:textId="77777777" w:rsidR="006D1F26" w:rsidRPr="000233F5" w:rsidRDefault="006D1F26" w:rsidP="005E7CE7">
      <w:pPr>
        <w:autoSpaceDE w:val="0"/>
        <w:autoSpaceDN w:val="0"/>
        <w:adjustRightInd w:val="0"/>
        <w:jc w:val="right"/>
        <w:rPr>
          <w:rFonts w:ascii="GHEA Grapalat" w:hAnsi="GHEA Grapalat"/>
          <w:sz w:val="20"/>
        </w:rPr>
      </w:pPr>
    </w:p>
    <w:p w14:paraId="32EBA39C" w14:textId="19C9B79A" w:rsidR="007D43B3" w:rsidRPr="00E61E53" w:rsidRDefault="007D43B3" w:rsidP="005E7CE7">
      <w:pPr>
        <w:autoSpaceDE w:val="0"/>
        <w:autoSpaceDN w:val="0"/>
        <w:adjustRightInd w:val="0"/>
        <w:jc w:val="right"/>
        <w:rPr>
          <w:rFonts w:ascii="GHEA Grapalat" w:hAnsi="GHEA Grapalat"/>
          <w:sz w:val="20"/>
          <w:lang w:val="pt-BR"/>
        </w:rPr>
        <w:sectPr w:rsidR="007D43B3" w:rsidRPr="00E61E53" w:rsidSect="006D1F26">
          <w:footnotePr>
            <w:pos w:val="beneathText"/>
          </w:footnotePr>
          <w:pgSz w:w="16838" w:h="11906" w:orient="landscape" w:code="9"/>
          <w:pgMar w:top="662" w:right="288" w:bottom="662" w:left="720" w:header="562" w:footer="562" w:gutter="0"/>
          <w:cols w:space="720"/>
        </w:sectPr>
      </w:pPr>
    </w:p>
    <w:p w14:paraId="7C10A72C" w14:textId="1A275330" w:rsidR="007D43B3" w:rsidRPr="00EC3052" w:rsidRDefault="007D43B3" w:rsidP="007D43B3">
      <w:pPr>
        <w:jc w:val="center"/>
        <w:rPr>
          <w:rFonts w:ascii="GHEA Grapalat" w:hAnsi="GHEA Grapalat"/>
          <w:b/>
          <w:bCs/>
          <w:iCs/>
          <w:sz w:val="20"/>
          <w:szCs w:val="20"/>
          <w:lang w:val="hy-AM"/>
        </w:rPr>
      </w:pPr>
      <w:r w:rsidRPr="00EC3052">
        <w:rPr>
          <w:rFonts w:ascii="GHEA Grapalat" w:hAnsi="GHEA Grapalat"/>
          <w:b/>
          <w:bCs/>
          <w:iCs/>
          <w:sz w:val="20"/>
          <w:szCs w:val="20"/>
          <w:lang w:val="hy-AM"/>
        </w:rPr>
        <w:lastRenderedPageBreak/>
        <w:t>ԾԱՌԱՅՈՒԹՅՈՒՆՆԵՐԻ ԳՆԱՑՈՒՑԱԿ</w:t>
      </w:r>
    </w:p>
    <w:p w14:paraId="1C750415" w14:textId="658B298E" w:rsidR="005B7AED" w:rsidRPr="00EC3052" w:rsidRDefault="000233F5" w:rsidP="007D43B3">
      <w:pPr>
        <w:jc w:val="center"/>
        <w:rPr>
          <w:rFonts w:ascii="GHEA Grapalat" w:hAnsi="GHEA Grapalat"/>
          <w:b/>
          <w:bCs/>
          <w:iCs/>
          <w:sz w:val="20"/>
          <w:szCs w:val="20"/>
          <w:lang w:val="hy-AM"/>
        </w:rPr>
      </w:pPr>
      <w:r w:rsidRPr="00EC3052">
        <w:rPr>
          <w:rFonts w:ascii="GHEA Grapalat" w:hAnsi="GHEA Grapalat"/>
          <w:b/>
          <w:bCs/>
          <w:iCs/>
          <w:sz w:val="20"/>
          <w:szCs w:val="20"/>
          <w:lang w:val="hy-AM"/>
        </w:rPr>
        <w:t xml:space="preserve">Երևան քաղաքի </w:t>
      </w:r>
      <w:r w:rsidR="0025098F" w:rsidRPr="00EC3052">
        <w:rPr>
          <w:rFonts w:ascii="GHEA Grapalat" w:hAnsi="GHEA Grapalat"/>
          <w:b/>
          <w:bCs/>
          <w:iCs/>
          <w:sz w:val="20"/>
          <w:szCs w:val="20"/>
          <w:lang w:val="hy-AM"/>
        </w:rPr>
        <w:t>Արաբկիր</w:t>
      </w:r>
      <w:r w:rsidRPr="00EC3052">
        <w:rPr>
          <w:rFonts w:ascii="GHEA Grapalat" w:hAnsi="GHEA Grapalat"/>
          <w:b/>
          <w:bCs/>
          <w:iCs/>
          <w:sz w:val="20"/>
          <w:szCs w:val="20"/>
          <w:lang w:val="hy-AM"/>
        </w:rPr>
        <w:t xml:space="preserve"> վարչական շրջանի հրատապ լուծում պահանջող ծառայությունների</w:t>
      </w:r>
    </w:p>
    <w:p w14:paraId="14316C0C" w14:textId="77777777" w:rsidR="000233F5" w:rsidRPr="000233F5" w:rsidRDefault="000233F5" w:rsidP="007D43B3">
      <w:pPr>
        <w:jc w:val="center"/>
        <w:rPr>
          <w:rFonts w:ascii="GHEA Grapalat" w:hAnsi="GHEA Grapalat"/>
          <w:b/>
          <w:bCs/>
          <w:iCs/>
          <w:sz w:val="20"/>
          <w:szCs w:val="20"/>
          <w:lang w:val="hy-AM"/>
        </w:rPr>
      </w:pPr>
    </w:p>
    <w:tbl>
      <w:tblPr>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876"/>
        <w:gridCol w:w="4333"/>
        <w:gridCol w:w="1107"/>
        <w:gridCol w:w="1630"/>
        <w:gridCol w:w="2060"/>
      </w:tblGrid>
      <w:tr w:rsidR="00D27137" w14:paraId="5B102E15" w14:textId="77777777" w:rsidTr="00D27137">
        <w:trPr>
          <w:trHeight w:val="1635"/>
        </w:trPr>
        <w:tc>
          <w:tcPr>
            <w:tcW w:w="500" w:type="dxa"/>
            <w:vAlign w:val="center"/>
            <w:hideMark/>
          </w:tcPr>
          <w:p w14:paraId="21107A46"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Հ.</w:t>
            </w:r>
          </w:p>
        </w:tc>
        <w:tc>
          <w:tcPr>
            <w:tcW w:w="900" w:type="dxa"/>
            <w:textDirection w:val="btLr"/>
            <w:vAlign w:val="bottom"/>
            <w:hideMark/>
          </w:tcPr>
          <w:p w14:paraId="102F9125" w14:textId="77777777" w:rsidR="00D27137" w:rsidRDefault="00D27137">
            <w:pPr>
              <w:jc w:val="center"/>
              <w:rPr>
                <w:rFonts w:ascii="Calibri" w:hAnsi="Calibri" w:cs="Calibri"/>
                <w:color w:val="000000"/>
                <w:sz w:val="22"/>
                <w:szCs w:val="22"/>
              </w:rPr>
            </w:pPr>
            <w:proofErr w:type="spellStart"/>
            <w:r>
              <w:rPr>
                <w:rFonts w:ascii="Calibri" w:hAnsi="Calibri" w:cs="Calibri"/>
                <w:color w:val="000000"/>
                <w:sz w:val="22"/>
                <w:szCs w:val="22"/>
              </w:rPr>
              <w:t>Հիմնավորումը</w:t>
            </w:r>
            <w:proofErr w:type="spellEnd"/>
          </w:p>
        </w:tc>
        <w:tc>
          <w:tcPr>
            <w:tcW w:w="4600" w:type="dxa"/>
            <w:vAlign w:val="center"/>
            <w:hideMark/>
          </w:tcPr>
          <w:p w14:paraId="0BDFF762" w14:textId="77777777" w:rsidR="00D27137" w:rsidRDefault="00D27137">
            <w:pPr>
              <w:rPr>
                <w:rFonts w:ascii="Calibri" w:hAnsi="Calibri" w:cs="Calibri"/>
                <w:color w:val="000000"/>
                <w:sz w:val="22"/>
                <w:szCs w:val="22"/>
              </w:rPr>
            </w:pPr>
            <w:proofErr w:type="spellStart"/>
            <w:r>
              <w:rPr>
                <w:rFonts w:ascii="Calibri" w:hAnsi="Calibri" w:cs="Calibri"/>
                <w:color w:val="000000"/>
                <w:sz w:val="22"/>
                <w:szCs w:val="22"/>
              </w:rPr>
              <w:t>Աշխատանքների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անվանումը</w:t>
            </w:r>
            <w:proofErr w:type="spellEnd"/>
          </w:p>
        </w:tc>
        <w:tc>
          <w:tcPr>
            <w:tcW w:w="940" w:type="dxa"/>
            <w:vAlign w:val="center"/>
            <w:hideMark/>
          </w:tcPr>
          <w:p w14:paraId="2A223442" w14:textId="77777777" w:rsidR="00D27137" w:rsidRDefault="00D27137">
            <w:pPr>
              <w:jc w:val="center"/>
              <w:rPr>
                <w:rFonts w:ascii="Calibri" w:hAnsi="Calibri" w:cs="Calibri"/>
                <w:color w:val="000000"/>
                <w:sz w:val="22"/>
                <w:szCs w:val="22"/>
              </w:rPr>
            </w:pPr>
            <w:proofErr w:type="spellStart"/>
            <w:r>
              <w:rPr>
                <w:rFonts w:ascii="Calibri" w:hAnsi="Calibri" w:cs="Calibri"/>
                <w:color w:val="000000"/>
                <w:sz w:val="22"/>
                <w:szCs w:val="22"/>
              </w:rPr>
              <w:t>Չափման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միավորը</w:t>
            </w:r>
            <w:proofErr w:type="spellEnd"/>
          </w:p>
        </w:tc>
        <w:tc>
          <w:tcPr>
            <w:tcW w:w="1500" w:type="dxa"/>
            <w:vAlign w:val="center"/>
            <w:hideMark/>
          </w:tcPr>
          <w:p w14:paraId="7D3B90A7" w14:textId="77777777" w:rsidR="00D27137" w:rsidRDefault="00D27137">
            <w:pPr>
              <w:jc w:val="center"/>
              <w:rPr>
                <w:rFonts w:ascii="Calibri" w:hAnsi="Calibri" w:cs="Calibri"/>
                <w:color w:val="000000"/>
                <w:sz w:val="22"/>
                <w:szCs w:val="22"/>
              </w:rPr>
            </w:pPr>
            <w:proofErr w:type="spellStart"/>
            <w:r>
              <w:rPr>
                <w:rFonts w:ascii="Calibri" w:hAnsi="Calibri" w:cs="Calibri"/>
                <w:color w:val="000000"/>
                <w:sz w:val="22"/>
                <w:szCs w:val="22"/>
              </w:rPr>
              <w:t>Միավորի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առավելագույն</w:t>
            </w:r>
            <w:proofErr w:type="spellEnd"/>
            <w:r>
              <w:rPr>
                <w:rFonts w:ascii="Calibri" w:hAnsi="Calibri" w:cs="Calibri"/>
                <w:color w:val="000000"/>
                <w:sz w:val="22"/>
                <w:szCs w:val="22"/>
              </w:rPr>
              <w:t xml:space="preserve"> </w:t>
            </w:r>
            <w:proofErr w:type="spellStart"/>
            <w:proofErr w:type="gramStart"/>
            <w:r>
              <w:rPr>
                <w:rFonts w:ascii="Calibri" w:hAnsi="Calibri" w:cs="Calibri"/>
                <w:color w:val="000000"/>
                <w:sz w:val="22"/>
                <w:szCs w:val="22"/>
              </w:rPr>
              <w:t>գինը</w:t>
            </w:r>
            <w:proofErr w:type="spellEnd"/>
            <w:r>
              <w:rPr>
                <w:rFonts w:ascii="Calibri" w:hAnsi="Calibri" w:cs="Calibri"/>
                <w:color w:val="000000"/>
                <w:sz w:val="22"/>
                <w:szCs w:val="22"/>
              </w:rPr>
              <w:t xml:space="preserve">  </w:t>
            </w:r>
            <w:r>
              <w:rPr>
                <w:rFonts w:ascii="Calibri" w:hAnsi="Calibri" w:cs="Calibri"/>
                <w:color w:val="000000"/>
                <w:sz w:val="20"/>
                <w:szCs w:val="20"/>
              </w:rPr>
              <w:t>/</w:t>
            </w:r>
            <w:proofErr w:type="spellStart"/>
            <w:proofErr w:type="gramEnd"/>
            <w:r>
              <w:rPr>
                <w:rFonts w:ascii="Calibri" w:hAnsi="Calibri" w:cs="Calibri"/>
                <w:color w:val="000000"/>
                <w:sz w:val="20"/>
                <w:szCs w:val="20"/>
              </w:rPr>
              <w:t>հազար</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դրամ</w:t>
            </w:r>
            <w:proofErr w:type="spellEnd"/>
            <w:r>
              <w:rPr>
                <w:rFonts w:ascii="Calibri" w:hAnsi="Calibri" w:cs="Calibri"/>
                <w:color w:val="000000"/>
                <w:sz w:val="20"/>
                <w:szCs w:val="20"/>
              </w:rPr>
              <w:t xml:space="preserve"> /</w:t>
            </w:r>
          </w:p>
        </w:tc>
        <w:tc>
          <w:tcPr>
            <w:tcW w:w="2060" w:type="dxa"/>
            <w:vAlign w:val="center"/>
            <w:hideMark/>
          </w:tcPr>
          <w:p w14:paraId="71295E36" w14:textId="77777777" w:rsidR="00D27137" w:rsidRPr="00D27137" w:rsidRDefault="00D27137">
            <w:pPr>
              <w:jc w:val="center"/>
              <w:rPr>
                <w:rFonts w:ascii="Calibri" w:hAnsi="Calibri" w:cs="Calibri"/>
                <w:color w:val="000000"/>
                <w:sz w:val="22"/>
                <w:szCs w:val="22"/>
              </w:rPr>
            </w:pPr>
            <w:proofErr w:type="spellStart"/>
            <w:r w:rsidRPr="00D27137">
              <w:rPr>
                <w:rFonts w:ascii="Calibri" w:hAnsi="Calibri" w:cs="Calibri"/>
                <w:color w:val="000000"/>
                <w:sz w:val="22"/>
                <w:szCs w:val="22"/>
              </w:rPr>
              <w:t>միավորի</w:t>
            </w:r>
            <w:proofErr w:type="spellEnd"/>
            <w:r w:rsidRPr="00D27137">
              <w:rPr>
                <w:rFonts w:ascii="Calibri" w:hAnsi="Calibri" w:cs="Calibri"/>
                <w:color w:val="000000"/>
                <w:sz w:val="22"/>
                <w:szCs w:val="22"/>
              </w:rPr>
              <w:t xml:space="preserve"> </w:t>
            </w:r>
            <w:proofErr w:type="spellStart"/>
            <w:r w:rsidRPr="00D27137">
              <w:rPr>
                <w:rFonts w:ascii="Calibri" w:hAnsi="Calibri" w:cs="Calibri"/>
                <w:color w:val="000000"/>
                <w:sz w:val="22"/>
                <w:szCs w:val="22"/>
              </w:rPr>
              <w:t>առավելագույն</w:t>
            </w:r>
            <w:proofErr w:type="spellEnd"/>
            <w:r w:rsidRPr="00D27137">
              <w:rPr>
                <w:rFonts w:ascii="Calibri" w:hAnsi="Calibri" w:cs="Calibri"/>
                <w:color w:val="000000"/>
                <w:sz w:val="22"/>
                <w:szCs w:val="22"/>
              </w:rPr>
              <w:t xml:space="preserve"> </w:t>
            </w:r>
            <w:proofErr w:type="spellStart"/>
            <w:proofErr w:type="gramStart"/>
            <w:r w:rsidRPr="00D27137">
              <w:rPr>
                <w:rFonts w:ascii="Calibri" w:hAnsi="Calibri" w:cs="Calibri"/>
                <w:color w:val="000000"/>
                <w:sz w:val="22"/>
                <w:szCs w:val="22"/>
              </w:rPr>
              <w:t>գինը</w:t>
            </w:r>
            <w:proofErr w:type="spellEnd"/>
            <w:r w:rsidRPr="00D27137">
              <w:rPr>
                <w:rFonts w:ascii="Calibri" w:hAnsi="Calibri" w:cs="Calibri"/>
                <w:color w:val="000000"/>
                <w:sz w:val="22"/>
                <w:szCs w:val="22"/>
              </w:rPr>
              <w:t xml:space="preserve">  </w:t>
            </w:r>
            <w:proofErr w:type="spellStart"/>
            <w:r w:rsidRPr="00D27137">
              <w:rPr>
                <w:rFonts w:ascii="Calibri" w:hAnsi="Calibri" w:cs="Calibri"/>
                <w:color w:val="000000"/>
                <w:sz w:val="22"/>
                <w:szCs w:val="22"/>
              </w:rPr>
              <w:t>տոկոսային</w:t>
            </w:r>
            <w:proofErr w:type="spellEnd"/>
            <w:proofErr w:type="gramEnd"/>
            <w:r w:rsidRPr="00D27137">
              <w:rPr>
                <w:rFonts w:ascii="Calibri" w:hAnsi="Calibri" w:cs="Calibri"/>
                <w:color w:val="000000"/>
                <w:sz w:val="22"/>
                <w:szCs w:val="22"/>
              </w:rPr>
              <w:t xml:space="preserve"> </w:t>
            </w:r>
            <w:proofErr w:type="spellStart"/>
            <w:r w:rsidRPr="00D27137">
              <w:rPr>
                <w:rFonts w:ascii="GHEA Grapalat" w:hAnsi="GHEA Grapalat" w:cs="Calibri"/>
                <w:color w:val="000000"/>
                <w:sz w:val="20"/>
                <w:szCs w:val="20"/>
              </w:rPr>
              <w:t>արտահայտությամբ</w:t>
            </w:r>
            <w:proofErr w:type="spellEnd"/>
          </w:p>
        </w:tc>
      </w:tr>
      <w:tr w:rsidR="00D27137" w14:paraId="4891F3EF" w14:textId="77777777" w:rsidTr="00D27137">
        <w:trPr>
          <w:trHeight w:val="300"/>
        </w:trPr>
        <w:tc>
          <w:tcPr>
            <w:tcW w:w="500" w:type="dxa"/>
            <w:vAlign w:val="center"/>
            <w:hideMark/>
          </w:tcPr>
          <w:p w14:paraId="16C4CE32"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1</w:t>
            </w:r>
          </w:p>
        </w:tc>
        <w:tc>
          <w:tcPr>
            <w:tcW w:w="900" w:type="dxa"/>
            <w:vAlign w:val="center"/>
            <w:hideMark/>
          </w:tcPr>
          <w:p w14:paraId="17272397"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2</w:t>
            </w:r>
          </w:p>
        </w:tc>
        <w:tc>
          <w:tcPr>
            <w:tcW w:w="4600" w:type="dxa"/>
            <w:vAlign w:val="center"/>
            <w:hideMark/>
          </w:tcPr>
          <w:p w14:paraId="538D2003"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3</w:t>
            </w:r>
          </w:p>
        </w:tc>
        <w:tc>
          <w:tcPr>
            <w:tcW w:w="940" w:type="dxa"/>
            <w:vAlign w:val="center"/>
            <w:hideMark/>
          </w:tcPr>
          <w:p w14:paraId="6811E9DB"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4</w:t>
            </w:r>
          </w:p>
        </w:tc>
        <w:tc>
          <w:tcPr>
            <w:tcW w:w="1500" w:type="dxa"/>
            <w:vAlign w:val="center"/>
            <w:hideMark/>
          </w:tcPr>
          <w:p w14:paraId="12455D70"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5</w:t>
            </w:r>
          </w:p>
        </w:tc>
        <w:tc>
          <w:tcPr>
            <w:tcW w:w="2060" w:type="dxa"/>
            <w:vAlign w:val="center"/>
            <w:hideMark/>
          </w:tcPr>
          <w:p w14:paraId="0A1E543A"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6</w:t>
            </w:r>
          </w:p>
        </w:tc>
      </w:tr>
      <w:tr w:rsidR="00D27137" w14:paraId="06436AF8" w14:textId="77777777" w:rsidTr="00D27137">
        <w:trPr>
          <w:trHeight w:val="435"/>
        </w:trPr>
        <w:tc>
          <w:tcPr>
            <w:tcW w:w="500" w:type="dxa"/>
            <w:vAlign w:val="center"/>
            <w:hideMark/>
          </w:tcPr>
          <w:p w14:paraId="224800E0"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w:t>
            </w:r>
          </w:p>
        </w:tc>
        <w:tc>
          <w:tcPr>
            <w:tcW w:w="900" w:type="dxa"/>
            <w:vAlign w:val="center"/>
            <w:hideMark/>
          </w:tcPr>
          <w:p w14:paraId="3F565E2D"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6F67C527"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Բանվորական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ուժ</w:t>
            </w:r>
            <w:proofErr w:type="spellEnd"/>
          </w:p>
        </w:tc>
        <w:tc>
          <w:tcPr>
            <w:tcW w:w="940" w:type="dxa"/>
            <w:vAlign w:val="center"/>
            <w:hideMark/>
          </w:tcPr>
          <w:p w14:paraId="7B035D14"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աշխ</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Օր</w:t>
            </w:r>
            <w:proofErr w:type="spellEnd"/>
          </w:p>
        </w:tc>
        <w:tc>
          <w:tcPr>
            <w:tcW w:w="1500" w:type="dxa"/>
            <w:vAlign w:val="center"/>
            <w:hideMark/>
          </w:tcPr>
          <w:p w14:paraId="4B16C878"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6.0</w:t>
            </w:r>
          </w:p>
        </w:tc>
        <w:tc>
          <w:tcPr>
            <w:tcW w:w="2060" w:type="dxa"/>
            <w:noWrap/>
            <w:vAlign w:val="bottom"/>
            <w:hideMark/>
          </w:tcPr>
          <w:p w14:paraId="44157557"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26CA5D12" w14:textId="77777777" w:rsidTr="00D27137">
        <w:trPr>
          <w:trHeight w:val="420"/>
        </w:trPr>
        <w:tc>
          <w:tcPr>
            <w:tcW w:w="500" w:type="dxa"/>
            <w:vAlign w:val="center"/>
            <w:hideMark/>
          </w:tcPr>
          <w:p w14:paraId="636B4FD5"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2</w:t>
            </w:r>
          </w:p>
        </w:tc>
        <w:tc>
          <w:tcPr>
            <w:tcW w:w="900" w:type="dxa"/>
            <w:vAlign w:val="center"/>
            <w:hideMark/>
          </w:tcPr>
          <w:p w14:paraId="26E290DF"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310-5</w:t>
            </w:r>
          </w:p>
        </w:tc>
        <w:tc>
          <w:tcPr>
            <w:tcW w:w="4600" w:type="dxa"/>
            <w:vAlign w:val="center"/>
            <w:hideMark/>
          </w:tcPr>
          <w:p w14:paraId="5CDC8377"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Մեծ</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գաբարիտով</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նյութերի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բարձում</w:t>
            </w:r>
            <w:proofErr w:type="spellEnd"/>
            <w:r>
              <w:rPr>
                <w:rFonts w:ascii="Calibri" w:hAnsi="Calibri" w:cs="Calibri"/>
                <w:color w:val="000000"/>
                <w:sz w:val="20"/>
                <w:szCs w:val="20"/>
              </w:rPr>
              <w:t xml:space="preserve"> ա/</w:t>
            </w:r>
            <w:proofErr w:type="spellStart"/>
            <w:r>
              <w:rPr>
                <w:rFonts w:ascii="Calibri" w:hAnsi="Calibri" w:cs="Calibri"/>
                <w:color w:val="000000"/>
                <w:sz w:val="20"/>
                <w:szCs w:val="20"/>
              </w:rPr>
              <w:t>կռունկով</w:t>
            </w:r>
            <w:proofErr w:type="spellEnd"/>
          </w:p>
        </w:tc>
        <w:tc>
          <w:tcPr>
            <w:tcW w:w="940" w:type="dxa"/>
            <w:vAlign w:val="center"/>
            <w:hideMark/>
          </w:tcPr>
          <w:p w14:paraId="12AC5EE0" w14:textId="77777777" w:rsidR="00D27137" w:rsidRDefault="00D27137">
            <w:pPr>
              <w:jc w:val="center"/>
              <w:rPr>
                <w:rFonts w:ascii="Calibri" w:hAnsi="Calibri" w:cs="Calibri"/>
                <w:color w:val="000000"/>
                <w:sz w:val="20"/>
                <w:szCs w:val="20"/>
              </w:rPr>
            </w:pPr>
            <w:r>
              <w:rPr>
                <w:rFonts w:ascii="Calibri" w:hAnsi="Calibri" w:cs="Calibri"/>
                <w:color w:val="000000"/>
                <w:sz w:val="20"/>
                <w:szCs w:val="20"/>
              </w:rPr>
              <w:t>տ</w:t>
            </w:r>
          </w:p>
        </w:tc>
        <w:tc>
          <w:tcPr>
            <w:tcW w:w="1500" w:type="dxa"/>
            <w:vAlign w:val="center"/>
            <w:hideMark/>
          </w:tcPr>
          <w:p w14:paraId="79C06767"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2.0</w:t>
            </w:r>
          </w:p>
        </w:tc>
        <w:tc>
          <w:tcPr>
            <w:tcW w:w="2060" w:type="dxa"/>
            <w:noWrap/>
            <w:vAlign w:val="bottom"/>
            <w:hideMark/>
          </w:tcPr>
          <w:p w14:paraId="654BC4D0"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33E33341" w14:textId="77777777" w:rsidTr="00D27137">
        <w:trPr>
          <w:trHeight w:val="555"/>
        </w:trPr>
        <w:tc>
          <w:tcPr>
            <w:tcW w:w="500" w:type="dxa"/>
            <w:vAlign w:val="center"/>
            <w:hideMark/>
          </w:tcPr>
          <w:p w14:paraId="3C613888"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3</w:t>
            </w:r>
          </w:p>
        </w:tc>
        <w:tc>
          <w:tcPr>
            <w:tcW w:w="900" w:type="dxa"/>
            <w:vAlign w:val="center"/>
            <w:hideMark/>
          </w:tcPr>
          <w:p w14:paraId="78C28DB3" w14:textId="77777777" w:rsidR="00D27137" w:rsidRDefault="00D27137">
            <w:pPr>
              <w:jc w:val="center"/>
              <w:rPr>
                <w:rFonts w:ascii="Calibri" w:hAnsi="Calibri" w:cs="Calibri"/>
                <w:color w:val="000000"/>
                <w:sz w:val="20"/>
                <w:szCs w:val="20"/>
              </w:rPr>
            </w:pPr>
            <w:r>
              <w:rPr>
                <w:rFonts w:ascii="Calibri" w:hAnsi="Calibri" w:cs="Calibri"/>
                <w:color w:val="000000"/>
                <w:sz w:val="20"/>
                <w:szCs w:val="20"/>
              </w:rPr>
              <w:t xml:space="preserve">E23-14 </w:t>
            </w:r>
            <w:proofErr w:type="spellStart"/>
            <w:r>
              <w:rPr>
                <w:rFonts w:ascii="Calibri" w:hAnsi="Calibri" w:cs="Calibri"/>
                <w:color w:val="000000"/>
                <w:sz w:val="20"/>
                <w:szCs w:val="20"/>
              </w:rPr>
              <w:t>կիր</w:t>
            </w:r>
            <w:proofErr w:type="spellEnd"/>
            <w:r>
              <w:rPr>
                <w:rFonts w:ascii="Calibri" w:hAnsi="Calibri" w:cs="Calibri"/>
                <w:color w:val="000000"/>
                <w:sz w:val="20"/>
                <w:szCs w:val="20"/>
              </w:rPr>
              <w:t>.</w:t>
            </w:r>
          </w:p>
        </w:tc>
        <w:tc>
          <w:tcPr>
            <w:tcW w:w="4600" w:type="dxa"/>
            <w:vAlign w:val="center"/>
            <w:hideMark/>
          </w:tcPr>
          <w:p w14:paraId="5AC2F321"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Բետոնե</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երկաթ-բետոնե</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կամ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քարե</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շինությունների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քանդում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մեխանիզմով</w:t>
            </w:r>
            <w:proofErr w:type="spellEnd"/>
          </w:p>
        </w:tc>
        <w:tc>
          <w:tcPr>
            <w:tcW w:w="940" w:type="dxa"/>
            <w:vAlign w:val="center"/>
            <w:hideMark/>
          </w:tcPr>
          <w:p w14:paraId="03F6106F"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խմ</w:t>
            </w:r>
            <w:proofErr w:type="spellEnd"/>
          </w:p>
        </w:tc>
        <w:tc>
          <w:tcPr>
            <w:tcW w:w="1500" w:type="dxa"/>
            <w:vAlign w:val="center"/>
            <w:hideMark/>
          </w:tcPr>
          <w:p w14:paraId="11E124D4"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21.15</w:t>
            </w:r>
          </w:p>
        </w:tc>
        <w:tc>
          <w:tcPr>
            <w:tcW w:w="2060" w:type="dxa"/>
            <w:noWrap/>
            <w:vAlign w:val="bottom"/>
            <w:hideMark/>
          </w:tcPr>
          <w:p w14:paraId="054E9CD4"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63E51F97" w14:textId="77777777" w:rsidTr="00D27137">
        <w:trPr>
          <w:trHeight w:val="375"/>
        </w:trPr>
        <w:tc>
          <w:tcPr>
            <w:tcW w:w="500" w:type="dxa"/>
            <w:vAlign w:val="center"/>
            <w:hideMark/>
          </w:tcPr>
          <w:p w14:paraId="2E320DF8"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4</w:t>
            </w:r>
          </w:p>
        </w:tc>
        <w:tc>
          <w:tcPr>
            <w:tcW w:w="900" w:type="dxa"/>
            <w:vAlign w:val="center"/>
            <w:hideMark/>
          </w:tcPr>
          <w:p w14:paraId="514EB643"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53B31A01"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Ավտոաշտարակի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շահագործում</w:t>
            </w:r>
            <w:proofErr w:type="spellEnd"/>
          </w:p>
        </w:tc>
        <w:tc>
          <w:tcPr>
            <w:tcW w:w="940" w:type="dxa"/>
            <w:vAlign w:val="center"/>
            <w:hideMark/>
          </w:tcPr>
          <w:p w14:paraId="18F98743"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մեք</w:t>
            </w:r>
            <w:proofErr w:type="spellEnd"/>
            <w:r>
              <w:rPr>
                <w:rFonts w:ascii="Calibri" w:hAnsi="Calibri" w:cs="Calibri"/>
                <w:color w:val="000000"/>
                <w:sz w:val="20"/>
                <w:szCs w:val="20"/>
              </w:rPr>
              <w:t>/</w:t>
            </w:r>
            <w:proofErr w:type="spellStart"/>
            <w:r>
              <w:rPr>
                <w:rFonts w:ascii="Calibri" w:hAnsi="Calibri" w:cs="Calibri"/>
                <w:color w:val="000000"/>
                <w:sz w:val="20"/>
                <w:szCs w:val="20"/>
              </w:rPr>
              <w:t>ժամ</w:t>
            </w:r>
            <w:proofErr w:type="spellEnd"/>
          </w:p>
        </w:tc>
        <w:tc>
          <w:tcPr>
            <w:tcW w:w="1500" w:type="dxa"/>
            <w:vAlign w:val="center"/>
            <w:hideMark/>
          </w:tcPr>
          <w:p w14:paraId="37C6C239"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5.0</w:t>
            </w:r>
          </w:p>
        </w:tc>
        <w:tc>
          <w:tcPr>
            <w:tcW w:w="2060" w:type="dxa"/>
            <w:noWrap/>
            <w:vAlign w:val="bottom"/>
            <w:hideMark/>
          </w:tcPr>
          <w:p w14:paraId="5F15D6FA"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6B2FD14B" w14:textId="77777777" w:rsidTr="00D27137">
        <w:trPr>
          <w:trHeight w:val="570"/>
        </w:trPr>
        <w:tc>
          <w:tcPr>
            <w:tcW w:w="500" w:type="dxa"/>
            <w:vAlign w:val="center"/>
            <w:hideMark/>
          </w:tcPr>
          <w:p w14:paraId="67F9DDD6"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5</w:t>
            </w:r>
          </w:p>
        </w:tc>
        <w:tc>
          <w:tcPr>
            <w:tcW w:w="900" w:type="dxa"/>
            <w:vAlign w:val="center"/>
            <w:hideMark/>
          </w:tcPr>
          <w:p w14:paraId="77C04FDA" w14:textId="77777777" w:rsidR="00D27137" w:rsidRDefault="00D27137">
            <w:pPr>
              <w:jc w:val="center"/>
              <w:rPr>
                <w:rFonts w:ascii="Calibri" w:hAnsi="Calibri" w:cs="Calibri"/>
                <w:color w:val="000000"/>
                <w:sz w:val="20"/>
                <w:szCs w:val="20"/>
              </w:rPr>
            </w:pPr>
            <w:r>
              <w:rPr>
                <w:rFonts w:ascii="Calibri" w:hAnsi="Calibri" w:cs="Calibri"/>
                <w:color w:val="000000"/>
                <w:sz w:val="20"/>
                <w:szCs w:val="20"/>
              </w:rPr>
              <w:t>E9-</w:t>
            </w:r>
            <w:proofErr w:type="gramStart"/>
            <w:r>
              <w:rPr>
                <w:rFonts w:ascii="Calibri" w:hAnsi="Calibri" w:cs="Calibri"/>
                <w:color w:val="000000"/>
                <w:sz w:val="20"/>
                <w:szCs w:val="20"/>
              </w:rPr>
              <w:t>122  k</w:t>
            </w:r>
            <w:proofErr w:type="gramEnd"/>
            <w:r>
              <w:rPr>
                <w:rFonts w:ascii="Calibri" w:hAnsi="Calibri" w:cs="Calibri"/>
                <w:color w:val="000000"/>
                <w:sz w:val="20"/>
                <w:szCs w:val="20"/>
              </w:rPr>
              <w:t>=0,8</w:t>
            </w:r>
          </w:p>
        </w:tc>
        <w:tc>
          <w:tcPr>
            <w:tcW w:w="4600" w:type="dxa"/>
            <w:vAlign w:val="center"/>
            <w:hideMark/>
          </w:tcPr>
          <w:p w14:paraId="27C45ABA"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Մետաղական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մասերի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էլեմենտն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ամրանների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կտրում</w:t>
            </w:r>
            <w:proofErr w:type="spellEnd"/>
          </w:p>
        </w:tc>
        <w:tc>
          <w:tcPr>
            <w:tcW w:w="940" w:type="dxa"/>
            <w:vAlign w:val="center"/>
            <w:hideMark/>
          </w:tcPr>
          <w:p w14:paraId="32D96737"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տն</w:t>
            </w:r>
            <w:proofErr w:type="spellEnd"/>
          </w:p>
        </w:tc>
        <w:tc>
          <w:tcPr>
            <w:tcW w:w="1500" w:type="dxa"/>
            <w:vAlign w:val="center"/>
            <w:hideMark/>
          </w:tcPr>
          <w:p w14:paraId="5959740F"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50.87</w:t>
            </w:r>
          </w:p>
        </w:tc>
        <w:tc>
          <w:tcPr>
            <w:tcW w:w="2060" w:type="dxa"/>
            <w:noWrap/>
            <w:vAlign w:val="bottom"/>
            <w:hideMark/>
          </w:tcPr>
          <w:p w14:paraId="57C63D70"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29E06EDF" w14:textId="77777777" w:rsidTr="00D27137">
        <w:trPr>
          <w:trHeight w:val="420"/>
        </w:trPr>
        <w:tc>
          <w:tcPr>
            <w:tcW w:w="500" w:type="dxa"/>
            <w:vAlign w:val="center"/>
            <w:hideMark/>
          </w:tcPr>
          <w:p w14:paraId="247D21C2"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6</w:t>
            </w:r>
          </w:p>
        </w:tc>
        <w:tc>
          <w:tcPr>
            <w:tcW w:w="900" w:type="dxa"/>
            <w:vAlign w:val="center"/>
            <w:hideMark/>
          </w:tcPr>
          <w:p w14:paraId="6F84DE86"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E-0,8</w:t>
            </w:r>
          </w:p>
        </w:tc>
        <w:tc>
          <w:tcPr>
            <w:tcW w:w="4600" w:type="dxa"/>
            <w:vAlign w:val="center"/>
            <w:hideMark/>
          </w:tcPr>
          <w:p w14:paraId="5759ACB8"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Մետաղական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մասերի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զոդում</w:t>
            </w:r>
            <w:proofErr w:type="spellEnd"/>
          </w:p>
        </w:tc>
        <w:tc>
          <w:tcPr>
            <w:tcW w:w="940" w:type="dxa"/>
            <w:vAlign w:val="center"/>
            <w:hideMark/>
          </w:tcPr>
          <w:p w14:paraId="2643FA5E"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տեղ</w:t>
            </w:r>
            <w:proofErr w:type="spellEnd"/>
          </w:p>
        </w:tc>
        <w:tc>
          <w:tcPr>
            <w:tcW w:w="1500" w:type="dxa"/>
            <w:vAlign w:val="center"/>
            <w:hideMark/>
          </w:tcPr>
          <w:p w14:paraId="18E8B4BA"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0.62</w:t>
            </w:r>
          </w:p>
        </w:tc>
        <w:tc>
          <w:tcPr>
            <w:tcW w:w="2060" w:type="dxa"/>
            <w:noWrap/>
            <w:vAlign w:val="bottom"/>
            <w:hideMark/>
          </w:tcPr>
          <w:p w14:paraId="326A0F79"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6BE64C44" w14:textId="77777777" w:rsidTr="00D27137">
        <w:trPr>
          <w:trHeight w:val="555"/>
        </w:trPr>
        <w:tc>
          <w:tcPr>
            <w:tcW w:w="500" w:type="dxa"/>
            <w:vAlign w:val="center"/>
            <w:hideMark/>
          </w:tcPr>
          <w:p w14:paraId="220A39A7"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7</w:t>
            </w:r>
          </w:p>
        </w:tc>
        <w:tc>
          <w:tcPr>
            <w:tcW w:w="900" w:type="dxa"/>
            <w:vAlign w:val="center"/>
            <w:hideMark/>
          </w:tcPr>
          <w:p w14:paraId="7D5290EF"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638F15C9"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Շին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աղբի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բարձում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ինքնաթափ</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մեքենաների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վրա</w:t>
            </w:r>
            <w:proofErr w:type="spellEnd"/>
            <w:r>
              <w:rPr>
                <w:rFonts w:ascii="Calibri" w:hAnsi="Calibri" w:cs="Calibri"/>
                <w:color w:val="000000"/>
                <w:sz w:val="20"/>
                <w:szCs w:val="20"/>
              </w:rPr>
              <w:t xml:space="preserve"> և </w:t>
            </w:r>
            <w:proofErr w:type="spellStart"/>
            <w:r>
              <w:rPr>
                <w:rFonts w:ascii="Calibri" w:hAnsi="Calibri" w:cs="Calibri"/>
                <w:color w:val="000000"/>
                <w:sz w:val="20"/>
                <w:szCs w:val="20"/>
              </w:rPr>
              <w:t>տեղափոխում</w:t>
            </w:r>
            <w:proofErr w:type="spellEnd"/>
            <w:r>
              <w:rPr>
                <w:rFonts w:ascii="Calibri" w:hAnsi="Calibri" w:cs="Calibri"/>
                <w:color w:val="000000"/>
                <w:sz w:val="20"/>
                <w:szCs w:val="20"/>
              </w:rPr>
              <w:t xml:space="preserve"> 13կմ</w:t>
            </w:r>
          </w:p>
        </w:tc>
        <w:tc>
          <w:tcPr>
            <w:tcW w:w="940" w:type="dxa"/>
            <w:vAlign w:val="center"/>
            <w:hideMark/>
          </w:tcPr>
          <w:p w14:paraId="0343AEB1"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տն</w:t>
            </w:r>
            <w:proofErr w:type="spellEnd"/>
          </w:p>
        </w:tc>
        <w:tc>
          <w:tcPr>
            <w:tcW w:w="1500" w:type="dxa"/>
            <w:vAlign w:val="center"/>
            <w:hideMark/>
          </w:tcPr>
          <w:p w14:paraId="56917AA4"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3.0</w:t>
            </w:r>
          </w:p>
        </w:tc>
        <w:tc>
          <w:tcPr>
            <w:tcW w:w="2060" w:type="dxa"/>
            <w:noWrap/>
            <w:vAlign w:val="bottom"/>
            <w:hideMark/>
          </w:tcPr>
          <w:p w14:paraId="261AC438"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1939188B" w14:textId="77777777" w:rsidTr="00D27137">
        <w:trPr>
          <w:trHeight w:val="435"/>
        </w:trPr>
        <w:tc>
          <w:tcPr>
            <w:tcW w:w="500" w:type="dxa"/>
            <w:vAlign w:val="center"/>
            <w:hideMark/>
          </w:tcPr>
          <w:p w14:paraId="7D08C82E"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8</w:t>
            </w:r>
          </w:p>
        </w:tc>
        <w:tc>
          <w:tcPr>
            <w:tcW w:w="900" w:type="dxa"/>
            <w:vAlign w:val="center"/>
            <w:hideMark/>
          </w:tcPr>
          <w:p w14:paraId="54F49A1A"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46C8A7FE"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Հավաքված</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աղբի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բարձում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տեղափոխում</w:t>
            </w:r>
            <w:proofErr w:type="spellEnd"/>
            <w:r>
              <w:rPr>
                <w:rFonts w:ascii="Calibri" w:hAnsi="Calibri" w:cs="Calibri"/>
                <w:color w:val="000000"/>
                <w:sz w:val="20"/>
                <w:szCs w:val="20"/>
              </w:rPr>
              <w:t xml:space="preserve"> 13կմ</w:t>
            </w:r>
          </w:p>
        </w:tc>
        <w:tc>
          <w:tcPr>
            <w:tcW w:w="940" w:type="dxa"/>
            <w:vAlign w:val="center"/>
            <w:hideMark/>
          </w:tcPr>
          <w:p w14:paraId="1AE19F3B"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խմ</w:t>
            </w:r>
            <w:proofErr w:type="spellEnd"/>
          </w:p>
        </w:tc>
        <w:tc>
          <w:tcPr>
            <w:tcW w:w="1500" w:type="dxa"/>
            <w:vAlign w:val="center"/>
            <w:hideMark/>
          </w:tcPr>
          <w:p w14:paraId="5CA659BF"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2.5</w:t>
            </w:r>
          </w:p>
        </w:tc>
        <w:tc>
          <w:tcPr>
            <w:tcW w:w="2060" w:type="dxa"/>
            <w:noWrap/>
            <w:vAlign w:val="bottom"/>
            <w:hideMark/>
          </w:tcPr>
          <w:p w14:paraId="74CDE0E1"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6F178A95" w14:textId="77777777" w:rsidTr="00D27137">
        <w:trPr>
          <w:trHeight w:val="540"/>
        </w:trPr>
        <w:tc>
          <w:tcPr>
            <w:tcW w:w="500" w:type="dxa"/>
            <w:vAlign w:val="center"/>
            <w:hideMark/>
          </w:tcPr>
          <w:p w14:paraId="3E6F4943"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9</w:t>
            </w:r>
          </w:p>
        </w:tc>
        <w:tc>
          <w:tcPr>
            <w:tcW w:w="900" w:type="dxa"/>
            <w:vAlign w:val="center"/>
            <w:hideMark/>
          </w:tcPr>
          <w:p w14:paraId="4E5A7518"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7F4AE6D1"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Աղետներից</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վթարված</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ծառերի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կտրում</w:t>
            </w:r>
            <w:proofErr w:type="spellEnd"/>
            <w:r>
              <w:rPr>
                <w:rFonts w:ascii="Calibri" w:hAnsi="Calibri" w:cs="Calibri"/>
                <w:color w:val="000000"/>
                <w:sz w:val="20"/>
                <w:szCs w:val="20"/>
              </w:rPr>
              <w:t xml:space="preserve"> և </w:t>
            </w:r>
            <w:proofErr w:type="spellStart"/>
            <w:r>
              <w:rPr>
                <w:rFonts w:ascii="Calibri" w:hAnsi="Calibri" w:cs="Calibri"/>
                <w:color w:val="000000"/>
                <w:sz w:val="20"/>
                <w:szCs w:val="20"/>
              </w:rPr>
              <w:t>տեղափոխում</w:t>
            </w:r>
            <w:proofErr w:type="spellEnd"/>
          </w:p>
        </w:tc>
        <w:tc>
          <w:tcPr>
            <w:tcW w:w="940" w:type="dxa"/>
            <w:vAlign w:val="center"/>
            <w:hideMark/>
          </w:tcPr>
          <w:p w14:paraId="7785DC9A"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հատ</w:t>
            </w:r>
            <w:proofErr w:type="spellEnd"/>
          </w:p>
        </w:tc>
        <w:tc>
          <w:tcPr>
            <w:tcW w:w="1500" w:type="dxa"/>
            <w:vAlign w:val="center"/>
            <w:hideMark/>
          </w:tcPr>
          <w:p w14:paraId="656D09BD"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6.8</w:t>
            </w:r>
          </w:p>
        </w:tc>
        <w:tc>
          <w:tcPr>
            <w:tcW w:w="2060" w:type="dxa"/>
            <w:noWrap/>
            <w:vAlign w:val="bottom"/>
            <w:hideMark/>
          </w:tcPr>
          <w:p w14:paraId="231B7300"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55DA344E" w14:textId="77777777" w:rsidTr="00D27137">
        <w:trPr>
          <w:trHeight w:val="420"/>
        </w:trPr>
        <w:tc>
          <w:tcPr>
            <w:tcW w:w="500" w:type="dxa"/>
            <w:vAlign w:val="center"/>
            <w:hideMark/>
          </w:tcPr>
          <w:p w14:paraId="752C702F"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w:t>
            </w:r>
          </w:p>
        </w:tc>
        <w:tc>
          <w:tcPr>
            <w:tcW w:w="900" w:type="dxa"/>
            <w:vAlign w:val="center"/>
            <w:hideMark/>
          </w:tcPr>
          <w:p w14:paraId="44D8B73B"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48FA2B86"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Բեռնափոխադրում</w:t>
            </w:r>
            <w:proofErr w:type="spellEnd"/>
          </w:p>
        </w:tc>
        <w:tc>
          <w:tcPr>
            <w:tcW w:w="940" w:type="dxa"/>
            <w:vAlign w:val="center"/>
            <w:hideMark/>
          </w:tcPr>
          <w:p w14:paraId="40648C65"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կմ</w:t>
            </w:r>
            <w:proofErr w:type="spellEnd"/>
          </w:p>
        </w:tc>
        <w:tc>
          <w:tcPr>
            <w:tcW w:w="1500" w:type="dxa"/>
            <w:vAlign w:val="center"/>
            <w:hideMark/>
          </w:tcPr>
          <w:p w14:paraId="6C6ADAED"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0.5</w:t>
            </w:r>
          </w:p>
        </w:tc>
        <w:tc>
          <w:tcPr>
            <w:tcW w:w="2060" w:type="dxa"/>
            <w:noWrap/>
            <w:vAlign w:val="bottom"/>
            <w:hideMark/>
          </w:tcPr>
          <w:p w14:paraId="5A5DA6F0"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0A922209" w14:textId="77777777" w:rsidTr="00D27137">
        <w:trPr>
          <w:trHeight w:val="420"/>
        </w:trPr>
        <w:tc>
          <w:tcPr>
            <w:tcW w:w="500" w:type="dxa"/>
            <w:vAlign w:val="center"/>
            <w:hideMark/>
          </w:tcPr>
          <w:p w14:paraId="2F157C7D"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11</w:t>
            </w:r>
          </w:p>
        </w:tc>
        <w:tc>
          <w:tcPr>
            <w:tcW w:w="900" w:type="dxa"/>
            <w:vAlign w:val="center"/>
            <w:hideMark/>
          </w:tcPr>
          <w:p w14:paraId="66558D51"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7B1B4852"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Մուտքերի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ախտահանում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քլորով</w:t>
            </w:r>
            <w:proofErr w:type="spellEnd"/>
          </w:p>
        </w:tc>
        <w:tc>
          <w:tcPr>
            <w:tcW w:w="940" w:type="dxa"/>
            <w:vAlign w:val="center"/>
            <w:hideMark/>
          </w:tcPr>
          <w:p w14:paraId="60B26135"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մուտք</w:t>
            </w:r>
            <w:proofErr w:type="spellEnd"/>
          </w:p>
        </w:tc>
        <w:tc>
          <w:tcPr>
            <w:tcW w:w="1500" w:type="dxa"/>
            <w:vAlign w:val="center"/>
            <w:hideMark/>
          </w:tcPr>
          <w:p w14:paraId="36480BFD"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3.5</w:t>
            </w:r>
          </w:p>
        </w:tc>
        <w:tc>
          <w:tcPr>
            <w:tcW w:w="2060" w:type="dxa"/>
            <w:noWrap/>
            <w:vAlign w:val="bottom"/>
            <w:hideMark/>
          </w:tcPr>
          <w:p w14:paraId="0500CBAB"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7FC6111D" w14:textId="77777777" w:rsidTr="00D27137">
        <w:trPr>
          <w:trHeight w:val="420"/>
        </w:trPr>
        <w:tc>
          <w:tcPr>
            <w:tcW w:w="500" w:type="dxa"/>
            <w:vAlign w:val="center"/>
            <w:hideMark/>
          </w:tcPr>
          <w:p w14:paraId="23306E9D"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12</w:t>
            </w:r>
          </w:p>
        </w:tc>
        <w:tc>
          <w:tcPr>
            <w:tcW w:w="900" w:type="dxa"/>
            <w:vAlign w:val="center"/>
            <w:hideMark/>
          </w:tcPr>
          <w:p w14:paraId="1410517B"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5112AA5C"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Ավտոկռունկ</w:t>
            </w:r>
            <w:proofErr w:type="spellEnd"/>
          </w:p>
        </w:tc>
        <w:tc>
          <w:tcPr>
            <w:tcW w:w="940" w:type="dxa"/>
            <w:vAlign w:val="center"/>
            <w:hideMark/>
          </w:tcPr>
          <w:p w14:paraId="541E5A9F"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մեք</w:t>
            </w:r>
            <w:proofErr w:type="spellEnd"/>
            <w:r>
              <w:rPr>
                <w:rFonts w:ascii="Calibri" w:hAnsi="Calibri" w:cs="Calibri"/>
                <w:color w:val="000000"/>
                <w:sz w:val="20"/>
                <w:szCs w:val="20"/>
              </w:rPr>
              <w:t>/</w:t>
            </w:r>
            <w:proofErr w:type="spellStart"/>
            <w:r>
              <w:rPr>
                <w:rFonts w:ascii="Calibri" w:hAnsi="Calibri" w:cs="Calibri"/>
                <w:color w:val="000000"/>
                <w:sz w:val="20"/>
                <w:szCs w:val="20"/>
              </w:rPr>
              <w:t>ժամ</w:t>
            </w:r>
            <w:proofErr w:type="spellEnd"/>
          </w:p>
        </w:tc>
        <w:tc>
          <w:tcPr>
            <w:tcW w:w="1500" w:type="dxa"/>
            <w:vAlign w:val="center"/>
            <w:hideMark/>
          </w:tcPr>
          <w:p w14:paraId="2B875F61"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7.0</w:t>
            </w:r>
          </w:p>
        </w:tc>
        <w:tc>
          <w:tcPr>
            <w:tcW w:w="2060" w:type="dxa"/>
            <w:noWrap/>
            <w:vAlign w:val="bottom"/>
            <w:hideMark/>
          </w:tcPr>
          <w:p w14:paraId="0362C902"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4C8D27B8" w14:textId="77777777" w:rsidTr="00D27137">
        <w:trPr>
          <w:trHeight w:val="420"/>
        </w:trPr>
        <w:tc>
          <w:tcPr>
            <w:tcW w:w="500" w:type="dxa"/>
            <w:vAlign w:val="center"/>
            <w:hideMark/>
          </w:tcPr>
          <w:p w14:paraId="6C8B78FF"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13</w:t>
            </w:r>
          </w:p>
        </w:tc>
        <w:tc>
          <w:tcPr>
            <w:tcW w:w="900" w:type="dxa"/>
            <w:vAlign w:val="center"/>
            <w:hideMark/>
          </w:tcPr>
          <w:p w14:paraId="3DADCB65"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4F60A5CD"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Էվակուատոր</w:t>
            </w:r>
            <w:proofErr w:type="spellEnd"/>
          </w:p>
        </w:tc>
        <w:tc>
          <w:tcPr>
            <w:tcW w:w="940" w:type="dxa"/>
            <w:vAlign w:val="center"/>
            <w:hideMark/>
          </w:tcPr>
          <w:p w14:paraId="49C58795"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կմ</w:t>
            </w:r>
            <w:proofErr w:type="spellEnd"/>
          </w:p>
        </w:tc>
        <w:tc>
          <w:tcPr>
            <w:tcW w:w="1500" w:type="dxa"/>
            <w:vAlign w:val="center"/>
            <w:hideMark/>
          </w:tcPr>
          <w:p w14:paraId="39EF3E5D"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w:t>
            </w:r>
          </w:p>
        </w:tc>
        <w:tc>
          <w:tcPr>
            <w:tcW w:w="2060" w:type="dxa"/>
            <w:noWrap/>
            <w:vAlign w:val="bottom"/>
            <w:hideMark/>
          </w:tcPr>
          <w:p w14:paraId="2A384A75"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7C39E7FF" w14:textId="77777777" w:rsidTr="00D27137">
        <w:trPr>
          <w:trHeight w:val="420"/>
        </w:trPr>
        <w:tc>
          <w:tcPr>
            <w:tcW w:w="500" w:type="dxa"/>
            <w:vAlign w:val="center"/>
            <w:hideMark/>
          </w:tcPr>
          <w:p w14:paraId="5E39A70B"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14</w:t>
            </w:r>
          </w:p>
        </w:tc>
        <w:tc>
          <w:tcPr>
            <w:tcW w:w="900" w:type="dxa"/>
            <w:vAlign w:val="center"/>
            <w:hideMark/>
          </w:tcPr>
          <w:p w14:paraId="64CA2BBB"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3AFCA3DD"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Տրակտոր</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քանդող</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բարձող</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հարթեցնող</w:t>
            </w:r>
            <w:proofErr w:type="spellEnd"/>
            <w:r>
              <w:rPr>
                <w:rFonts w:ascii="Calibri" w:hAnsi="Calibri" w:cs="Calibri"/>
                <w:color w:val="000000"/>
                <w:sz w:val="20"/>
                <w:szCs w:val="20"/>
              </w:rPr>
              <w:t>/</w:t>
            </w:r>
          </w:p>
        </w:tc>
        <w:tc>
          <w:tcPr>
            <w:tcW w:w="940" w:type="dxa"/>
            <w:vAlign w:val="center"/>
            <w:hideMark/>
          </w:tcPr>
          <w:p w14:paraId="09272397"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մեք</w:t>
            </w:r>
            <w:proofErr w:type="spellEnd"/>
            <w:r>
              <w:rPr>
                <w:rFonts w:ascii="Calibri" w:hAnsi="Calibri" w:cs="Calibri"/>
                <w:color w:val="000000"/>
                <w:sz w:val="20"/>
                <w:szCs w:val="20"/>
              </w:rPr>
              <w:t>/</w:t>
            </w:r>
            <w:proofErr w:type="spellStart"/>
            <w:r>
              <w:rPr>
                <w:rFonts w:ascii="Calibri" w:hAnsi="Calibri" w:cs="Calibri"/>
                <w:color w:val="000000"/>
                <w:sz w:val="20"/>
                <w:szCs w:val="20"/>
              </w:rPr>
              <w:t>ժամ</w:t>
            </w:r>
            <w:proofErr w:type="spellEnd"/>
          </w:p>
        </w:tc>
        <w:tc>
          <w:tcPr>
            <w:tcW w:w="1500" w:type="dxa"/>
            <w:vAlign w:val="center"/>
            <w:hideMark/>
          </w:tcPr>
          <w:p w14:paraId="3D8D0437"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16.0</w:t>
            </w:r>
          </w:p>
        </w:tc>
        <w:tc>
          <w:tcPr>
            <w:tcW w:w="2060" w:type="dxa"/>
            <w:noWrap/>
            <w:vAlign w:val="bottom"/>
            <w:hideMark/>
          </w:tcPr>
          <w:p w14:paraId="65E779D6"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5DF3B6EC" w14:textId="77777777" w:rsidTr="00D27137">
        <w:trPr>
          <w:trHeight w:val="420"/>
        </w:trPr>
        <w:tc>
          <w:tcPr>
            <w:tcW w:w="500" w:type="dxa"/>
            <w:vAlign w:val="center"/>
            <w:hideMark/>
          </w:tcPr>
          <w:p w14:paraId="548618FF"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15</w:t>
            </w:r>
          </w:p>
        </w:tc>
        <w:tc>
          <w:tcPr>
            <w:tcW w:w="900" w:type="dxa"/>
            <w:vAlign w:val="center"/>
            <w:hideMark/>
          </w:tcPr>
          <w:p w14:paraId="3779D61D"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5817EA74"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Քաշող</w:t>
            </w:r>
            <w:proofErr w:type="spellEnd"/>
            <w:r>
              <w:rPr>
                <w:rFonts w:ascii="Calibri" w:hAnsi="Calibri" w:cs="Calibri"/>
                <w:color w:val="000000"/>
                <w:sz w:val="20"/>
                <w:szCs w:val="20"/>
              </w:rPr>
              <w:t xml:space="preserve"> և </w:t>
            </w:r>
            <w:proofErr w:type="spellStart"/>
            <w:r>
              <w:rPr>
                <w:rFonts w:ascii="Calibri" w:hAnsi="Calibri" w:cs="Calibri"/>
                <w:color w:val="000000"/>
                <w:sz w:val="20"/>
                <w:szCs w:val="20"/>
              </w:rPr>
              <w:t>բարձր</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ճնշմամբ</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փչող</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մեքենա</w:t>
            </w:r>
            <w:proofErr w:type="spellEnd"/>
            <w:r>
              <w:rPr>
                <w:rFonts w:ascii="Calibri" w:hAnsi="Calibri" w:cs="Calibri"/>
                <w:color w:val="000000"/>
                <w:sz w:val="20"/>
                <w:szCs w:val="20"/>
              </w:rPr>
              <w:t xml:space="preserve"> </w:t>
            </w:r>
          </w:p>
        </w:tc>
        <w:tc>
          <w:tcPr>
            <w:tcW w:w="940" w:type="dxa"/>
            <w:vAlign w:val="center"/>
            <w:hideMark/>
          </w:tcPr>
          <w:p w14:paraId="288A4EC4" w14:textId="77777777" w:rsidR="00D27137" w:rsidRDefault="00D27137">
            <w:pPr>
              <w:jc w:val="center"/>
              <w:rPr>
                <w:rFonts w:ascii="Calibri" w:hAnsi="Calibri" w:cs="Calibri"/>
                <w:color w:val="000000"/>
                <w:sz w:val="20"/>
                <w:szCs w:val="20"/>
              </w:rPr>
            </w:pPr>
            <w:r>
              <w:rPr>
                <w:rFonts w:ascii="Calibri" w:hAnsi="Calibri" w:cs="Calibri"/>
                <w:color w:val="000000"/>
                <w:sz w:val="20"/>
                <w:szCs w:val="20"/>
              </w:rPr>
              <w:t xml:space="preserve">1 </w:t>
            </w:r>
            <w:proofErr w:type="spellStart"/>
            <w:r>
              <w:rPr>
                <w:rFonts w:ascii="Calibri" w:hAnsi="Calibri" w:cs="Calibri"/>
                <w:color w:val="000000"/>
                <w:sz w:val="20"/>
                <w:szCs w:val="20"/>
              </w:rPr>
              <w:t>անգամ</w:t>
            </w:r>
            <w:proofErr w:type="spellEnd"/>
          </w:p>
        </w:tc>
        <w:tc>
          <w:tcPr>
            <w:tcW w:w="1500" w:type="dxa"/>
            <w:vAlign w:val="center"/>
            <w:hideMark/>
          </w:tcPr>
          <w:p w14:paraId="5CFC7AE3"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30.0</w:t>
            </w:r>
          </w:p>
        </w:tc>
        <w:tc>
          <w:tcPr>
            <w:tcW w:w="2060" w:type="dxa"/>
            <w:noWrap/>
            <w:vAlign w:val="bottom"/>
            <w:hideMark/>
          </w:tcPr>
          <w:p w14:paraId="5D032D75"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3D21D929" w14:textId="77777777" w:rsidTr="00D27137">
        <w:trPr>
          <w:trHeight w:val="420"/>
        </w:trPr>
        <w:tc>
          <w:tcPr>
            <w:tcW w:w="500" w:type="dxa"/>
            <w:vAlign w:val="center"/>
            <w:hideMark/>
          </w:tcPr>
          <w:p w14:paraId="69BD5845"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16</w:t>
            </w:r>
          </w:p>
        </w:tc>
        <w:tc>
          <w:tcPr>
            <w:tcW w:w="900" w:type="dxa"/>
            <w:vAlign w:val="center"/>
            <w:hideMark/>
          </w:tcPr>
          <w:p w14:paraId="1FF0356C"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5D3E285B"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Սանտեխնիկի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ծառայություններ</w:t>
            </w:r>
            <w:proofErr w:type="spellEnd"/>
          </w:p>
        </w:tc>
        <w:tc>
          <w:tcPr>
            <w:tcW w:w="940" w:type="dxa"/>
            <w:vAlign w:val="center"/>
            <w:hideMark/>
          </w:tcPr>
          <w:p w14:paraId="349F06C6"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աշխ</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օր</w:t>
            </w:r>
            <w:proofErr w:type="spellEnd"/>
          </w:p>
        </w:tc>
        <w:tc>
          <w:tcPr>
            <w:tcW w:w="1500" w:type="dxa"/>
            <w:vAlign w:val="center"/>
            <w:hideMark/>
          </w:tcPr>
          <w:p w14:paraId="53D399FE"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20.0</w:t>
            </w:r>
          </w:p>
        </w:tc>
        <w:tc>
          <w:tcPr>
            <w:tcW w:w="2060" w:type="dxa"/>
            <w:noWrap/>
            <w:vAlign w:val="bottom"/>
            <w:hideMark/>
          </w:tcPr>
          <w:p w14:paraId="77C78AB9"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052B107C" w14:textId="77777777" w:rsidTr="00D27137">
        <w:trPr>
          <w:trHeight w:val="420"/>
        </w:trPr>
        <w:tc>
          <w:tcPr>
            <w:tcW w:w="500" w:type="dxa"/>
            <w:vAlign w:val="center"/>
            <w:hideMark/>
          </w:tcPr>
          <w:p w14:paraId="5694E0C5"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17</w:t>
            </w:r>
          </w:p>
        </w:tc>
        <w:tc>
          <w:tcPr>
            <w:tcW w:w="900" w:type="dxa"/>
            <w:vAlign w:val="center"/>
            <w:hideMark/>
          </w:tcPr>
          <w:p w14:paraId="287FCE78"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4A209075"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Հորատող</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մեքենա</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անցքի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տրամագիծը</w:t>
            </w:r>
            <w:proofErr w:type="spellEnd"/>
            <w:r>
              <w:rPr>
                <w:rFonts w:ascii="Calibri" w:hAnsi="Calibri" w:cs="Calibri"/>
                <w:color w:val="000000"/>
                <w:sz w:val="20"/>
                <w:szCs w:val="20"/>
              </w:rPr>
              <w:t xml:space="preserve"> 100-200 </w:t>
            </w:r>
            <w:proofErr w:type="spellStart"/>
            <w:r>
              <w:rPr>
                <w:rFonts w:ascii="Calibri" w:hAnsi="Calibri" w:cs="Calibri"/>
                <w:color w:val="000000"/>
                <w:sz w:val="20"/>
                <w:szCs w:val="20"/>
              </w:rPr>
              <w:t>մմ</w:t>
            </w:r>
            <w:proofErr w:type="spellEnd"/>
            <w:r>
              <w:rPr>
                <w:rFonts w:ascii="Calibri" w:hAnsi="Calibri" w:cs="Calibri"/>
                <w:color w:val="000000"/>
                <w:sz w:val="20"/>
                <w:szCs w:val="20"/>
              </w:rPr>
              <w:t>/</w:t>
            </w:r>
          </w:p>
        </w:tc>
        <w:tc>
          <w:tcPr>
            <w:tcW w:w="940" w:type="dxa"/>
            <w:vAlign w:val="center"/>
            <w:hideMark/>
          </w:tcPr>
          <w:p w14:paraId="5E52C18D" w14:textId="77777777" w:rsidR="00D27137" w:rsidRDefault="00D27137">
            <w:pPr>
              <w:jc w:val="center"/>
              <w:rPr>
                <w:rFonts w:ascii="Calibri" w:hAnsi="Calibri" w:cs="Calibri"/>
                <w:color w:val="000000"/>
                <w:sz w:val="20"/>
                <w:szCs w:val="20"/>
              </w:rPr>
            </w:pPr>
            <w:proofErr w:type="spellStart"/>
            <w:r>
              <w:rPr>
                <w:rFonts w:ascii="Calibri" w:hAnsi="Calibri" w:cs="Calibri"/>
                <w:color w:val="000000"/>
                <w:sz w:val="20"/>
                <w:szCs w:val="20"/>
              </w:rPr>
              <w:t>գծմ</w:t>
            </w:r>
            <w:proofErr w:type="spellEnd"/>
          </w:p>
        </w:tc>
        <w:tc>
          <w:tcPr>
            <w:tcW w:w="1500" w:type="dxa"/>
            <w:vAlign w:val="center"/>
            <w:hideMark/>
          </w:tcPr>
          <w:p w14:paraId="27D83164"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25.15</w:t>
            </w:r>
          </w:p>
        </w:tc>
        <w:tc>
          <w:tcPr>
            <w:tcW w:w="2060" w:type="dxa"/>
            <w:noWrap/>
            <w:vAlign w:val="bottom"/>
            <w:hideMark/>
          </w:tcPr>
          <w:p w14:paraId="2BEB83C6"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5C15F711" w14:textId="77777777" w:rsidTr="00D27137">
        <w:trPr>
          <w:trHeight w:val="330"/>
        </w:trPr>
        <w:tc>
          <w:tcPr>
            <w:tcW w:w="500" w:type="dxa"/>
            <w:vAlign w:val="center"/>
            <w:hideMark/>
          </w:tcPr>
          <w:p w14:paraId="60241872"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900" w:type="dxa"/>
            <w:vAlign w:val="center"/>
            <w:hideMark/>
          </w:tcPr>
          <w:p w14:paraId="63CABE7B"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73FA5231" w14:textId="77777777" w:rsidR="00D27137" w:rsidRDefault="00D27137">
            <w:pPr>
              <w:rPr>
                <w:rFonts w:ascii="Calibri" w:hAnsi="Calibri" w:cs="Calibri"/>
                <w:color w:val="000000"/>
                <w:sz w:val="20"/>
                <w:szCs w:val="20"/>
              </w:rPr>
            </w:pPr>
            <w:proofErr w:type="spellStart"/>
            <w:r>
              <w:rPr>
                <w:rFonts w:ascii="Calibri" w:hAnsi="Calibri" w:cs="Calibri"/>
                <w:color w:val="000000"/>
                <w:sz w:val="20"/>
                <w:szCs w:val="20"/>
              </w:rPr>
              <w:t>Ընդամենը</w:t>
            </w:r>
            <w:proofErr w:type="spellEnd"/>
          </w:p>
        </w:tc>
        <w:tc>
          <w:tcPr>
            <w:tcW w:w="940" w:type="dxa"/>
            <w:vAlign w:val="center"/>
            <w:hideMark/>
          </w:tcPr>
          <w:p w14:paraId="65301603" w14:textId="77777777" w:rsidR="00D27137" w:rsidRDefault="00D27137">
            <w:pPr>
              <w:jc w:val="center"/>
              <w:rPr>
                <w:rFonts w:ascii="Calibri" w:hAnsi="Calibri" w:cs="Calibri"/>
                <w:color w:val="000000"/>
                <w:sz w:val="20"/>
                <w:szCs w:val="20"/>
              </w:rPr>
            </w:pPr>
            <w:r>
              <w:rPr>
                <w:rFonts w:ascii="Calibri" w:hAnsi="Calibri" w:cs="Calibri"/>
                <w:color w:val="000000"/>
                <w:sz w:val="20"/>
                <w:szCs w:val="20"/>
              </w:rPr>
              <w:t> </w:t>
            </w:r>
          </w:p>
        </w:tc>
        <w:tc>
          <w:tcPr>
            <w:tcW w:w="1500" w:type="dxa"/>
            <w:vAlign w:val="center"/>
            <w:hideMark/>
          </w:tcPr>
          <w:p w14:paraId="00C966CE"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201.09</w:t>
            </w:r>
          </w:p>
        </w:tc>
        <w:tc>
          <w:tcPr>
            <w:tcW w:w="2060" w:type="dxa"/>
            <w:noWrap/>
            <w:vAlign w:val="bottom"/>
            <w:hideMark/>
          </w:tcPr>
          <w:p w14:paraId="4979AE06"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286B3360" w14:textId="77777777" w:rsidTr="00D27137">
        <w:trPr>
          <w:trHeight w:val="315"/>
        </w:trPr>
        <w:tc>
          <w:tcPr>
            <w:tcW w:w="500" w:type="dxa"/>
            <w:vAlign w:val="center"/>
            <w:hideMark/>
          </w:tcPr>
          <w:p w14:paraId="51B43924"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900" w:type="dxa"/>
            <w:vAlign w:val="center"/>
            <w:hideMark/>
          </w:tcPr>
          <w:p w14:paraId="0A00FE7C"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632F9DCE" w14:textId="77777777" w:rsidR="00D27137" w:rsidRDefault="00D27137">
            <w:pPr>
              <w:rPr>
                <w:rFonts w:ascii="Calibri" w:hAnsi="Calibri" w:cs="Calibri"/>
                <w:color w:val="000000"/>
                <w:sz w:val="20"/>
                <w:szCs w:val="20"/>
              </w:rPr>
            </w:pPr>
            <w:r>
              <w:rPr>
                <w:rFonts w:ascii="Calibri" w:hAnsi="Calibri" w:cs="Calibri"/>
                <w:color w:val="000000"/>
                <w:sz w:val="20"/>
                <w:szCs w:val="20"/>
              </w:rPr>
              <w:t>ԱԱՀ 20%</w:t>
            </w:r>
          </w:p>
        </w:tc>
        <w:tc>
          <w:tcPr>
            <w:tcW w:w="940" w:type="dxa"/>
            <w:vAlign w:val="center"/>
            <w:hideMark/>
          </w:tcPr>
          <w:p w14:paraId="34C5E1F8" w14:textId="77777777" w:rsidR="00D27137" w:rsidRDefault="00D27137">
            <w:pPr>
              <w:jc w:val="center"/>
              <w:rPr>
                <w:rFonts w:ascii="Calibri" w:hAnsi="Calibri" w:cs="Calibri"/>
                <w:color w:val="000000"/>
                <w:sz w:val="20"/>
                <w:szCs w:val="20"/>
              </w:rPr>
            </w:pPr>
            <w:r>
              <w:rPr>
                <w:rFonts w:ascii="Calibri" w:hAnsi="Calibri" w:cs="Calibri"/>
                <w:color w:val="000000"/>
                <w:sz w:val="20"/>
                <w:szCs w:val="20"/>
              </w:rPr>
              <w:t> </w:t>
            </w:r>
          </w:p>
        </w:tc>
        <w:tc>
          <w:tcPr>
            <w:tcW w:w="1500" w:type="dxa"/>
            <w:vAlign w:val="center"/>
            <w:hideMark/>
          </w:tcPr>
          <w:p w14:paraId="267AC3C8"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40.218</w:t>
            </w:r>
          </w:p>
        </w:tc>
        <w:tc>
          <w:tcPr>
            <w:tcW w:w="2060" w:type="dxa"/>
            <w:noWrap/>
            <w:vAlign w:val="bottom"/>
            <w:hideMark/>
          </w:tcPr>
          <w:p w14:paraId="4EB59D95"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100%</w:t>
            </w:r>
          </w:p>
        </w:tc>
      </w:tr>
      <w:tr w:rsidR="00D27137" w14:paraId="61C1CB70" w14:textId="77777777" w:rsidTr="00D27137">
        <w:trPr>
          <w:trHeight w:val="300"/>
        </w:trPr>
        <w:tc>
          <w:tcPr>
            <w:tcW w:w="500" w:type="dxa"/>
            <w:vAlign w:val="center"/>
            <w:hideMark/>
          </w:tcPr>
          <w:p w14:paraId="339E9FF9"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900" w:type="dxa"/>
            <w:vAlign w:val="center"/>
            <w:hideMark/>
          </w:tcPr>
          <w:p w14:paraId="676BF2D7" w14:textId="77777777" w:rsidR="00D27137" w:rsidRDefault="00D27137">
            <w:pPr>
              <w:jc w:val="center"/>
              <w:rPr>
                <w:rFonts w:ascii="Calibri" w:hAnsi="Calibri" w:cs="Calibri"/>
                <w:color w:val="000000"/>
                <w:sz w:val="22"/>
                <w:szCs w:val="22"/>
              </w:rPr>
            </w:pPr>
            <w:r>
              <w:rPr>
                <w:rFonts w:ascii="Calibri" w:hAnsi="Calibri" w:cs="Calibri"/>
                <w:color w:val="000000"/>
                <w:sz w:val="22"/>
                <w:szCs w:val="22"/>
              </w:rPr>
              <w:t> </w:t>
            </w:r>
          </w:p>
        </w:tc>
        <w:tc>
          <w:tcPr>
            <w:tcW w:w="4600" w:type="dxa"/>
            <w:vAlign w:val="center"/>
            <w:hideMark/>
          </w:tcPr>
          <w:p w14:paraId="335004B6" w14:textId="77777777" w:rsidR="00D27137" w:rsidRDefault="00D27137">
            <w:pPr>
              <w:rPr>
                <w:rFonts w:ascii="Calibri" w:hAnsi="Calibri" w:cs="Calibri"/>
                <w:b/>
                <w:bCs/>
                <w:color w:val="000000"/>
                <w:sz w:val="22"/>
                <w:szCs w:val="22"/>
              </w:rPr>
            </w:pPr>
            <w:proofErr w:type="spellStart"/>
            <w:r>
              <w:rPr>
                <w:rFonts w:ascii="Calibri" w:hAnsi="Calibri" w:cs="Calibri"/>
                <w:b/>
                <w:bCs/>
                <w:color w:val="000000"/>
                <w:sz w:val="22"/>
                <w:szCs w:val="22"/>
              </w:rPr>
              <w:t>Ընդամենը</w:t>
            </w:r>
            <w:proofErr w:type="spellEnd"/>
          </w:p>
        </w:tc>
        <w:tc>
          <w:tcPr>
            <w:tcW w:w="940" w:type="dxa"/>
            <w:vAlign w:val="center"/>
            <w:hideMark/>
          </w:tcPr>
          <w:p w14:paraId="1FD19575"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 </w:t>
            </w:r>
          </w:p>
        </w:tc>
        <w:tc>
          <w:tcPr>
            <w:tcW w:w="1500" w:type="dxa"/>
            <w:vAlign w:val="center"/>
            <w:hideMark/>
          </w:tcPr>
          <w:p w14:paraId="465F6D17" w14:textId="77777777" w:rsidR="00D27137" w:rsidRDefault="00D27137">
            <w:pPr>
              <w:jc w:val="center"/>
              <w:rPr>
                <w:rFonts w:ascii="Calibri" w:hAnsi="Calibri" w:cs="Calibri"/>
                <w:b/>
                <w:bCs/>
                <w:color w:val="000000"/>
                <w:sz w:val="22"/>
                <w:szCs w:val="22"/>
              </w:rPr>
            </w:pPr>
            <w:r>
              <w:rPr>
                <w:rFonts w:ascii="Calibri" w:hAnsi="Calibri" w:cs="Calibri"/>
                <w:b/>
                <w:bCs/>
                <w:color w:val="000000"/>
                <w:sz w:val="22"/>
                <w:szCs w:val="22"/>
              </w:rPr>
              <w:t>241.308</w:t>
            </w:r>
          </w:p>
        </w:tc>
        <w:tc>
          <w:tcPr>
            <w:tcW w:w="2060" w:type="dxa"/>
            <w:noWrap/>
            <w:vAlign w:val="bottom"/>
            <w:hideMark/>
          </w:tcPr>
          <w:p w14:paraId="55E8DF0D" w14:textId="0BF5C361" w:rsidR="00D27137" w:rsidRDefault="00D27137">
            <w:pPr>
              <w:jc w:val="center"/>
              <w:rPr>
                <w:rFonts w:ascii="Calibri" w:hAnsi="Calibri" w:cs="Calibri"/>
                <w:color w:val="000000"/>
                <w:sz w:val="22"/>
                <w:szCs w:val="22"/>
              </w:rPr>
            </w:pPr>
            <w:r>
              <w:rPr>
                <w:rFonts w:ascii="Calibri" w:hAnsi="Calibri" w:cs="Calibri"/>
                <w:color w:val="000000"/>
                <w:sz w:val="22"/>
                <w:szCs w:val="22"/>
              </w:rPr>
              <w:t>100% </w:t>
            </w:r>
          </w:p>
        </w:tc>
      </w:tr>
      <w:tr w:rsidR="00D27137" w14:paraId="47698E43" w14:textId="77777777" w:rsidTr="00D27137">
        <w:trPr>
          <w:trHeight w:val="720"/>
        </w:trPr>
        <w:tc>
          <w:tcPr>
            <w:tcW w:w="8440" w:type="dxa"/>
            <w:gridSpan w:val="5"/>
            <w:vAlign w:val="center"/>
            <w:hideMark/>
          </w:tcPr>
          <w:p w14:paraId="62A68018" w14:textId="77777777" w:rsidR="00D27137" w:rsidRDefault="00D27137">
            <w:pPr>
              <w:jc w:val="center"/>
              <w:rPr>
                <w:rFonts w:ascii="Calibri" w:hAnsi="Calibri" w:cs="Calibri"/>
                <w:color w:val="000000"/>
                <w:sz w:val="22"/>
                <w:szCs w:val="22"/>
              </w:rPr>
            </w:pPr>
            <w:proofErr w:type="spellStart"/>
            <w:proofErr w:type="gramStart"/>
            <w:r>
              <w:rPr>
                <w:rFonts w:ascii="Calibri" w:hAnsi="Calibri" w:cs="Calibri"/>
                <w:color w:val="000000"/>
                <w:sz w:val="22"/>
                <w:szCs w:val="22"/>
              </w:rPr>
              <w:t>Ընդամենը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ըստ</w:t>
            </w:r>
            <w:proofErr w:type="spellEnd"/>
            <w:proofErr w:type="gramEnd"/>
            <w:r>
              <w:rPr>
                <w:rFonts w:ascii="Calibri" w:hAnsi="Calibri" w:cs="Calibri"/>
                <w:color w:val="000000"/>
                <w:sz w:val="22"/>
                <w:szCs w:val="22"/>
              </w:rPr>
              <w:t xml:space="preserve"> </w:t>
            </w:r>
            <w:proofErr w:type="spellStart"/>
            <w:r>
              <w:rPr>
                <w:rFonts w:ascii="Calibri" w:hAnsi="Calibri" w:cs="Calibri"/>
                <w:color w:val="000000"/>
                <w:sz w:val="22"/>
                <w:szCs w:val="22"/>
              </w:rPr>
              <w:t>միավորի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առավելագույն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գնի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միջին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հանրագումարի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տոկոսային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համամասնությամբ</w:t>
            </w:r>
            <w:proofErr w:type="spellEnd"/>
          </w:p>
        </w:tc>
        <w:tc>
          <w:tcPr>
            <w:tcW w:w="2060" w:type="dxa"/>
            <w:noWrap/>
            <w:vAlign w:val="center"/>
            <w:hideMark/>
          </w:tcPr>
          <w:p w14:paraId="288D14F4" w14:textId="6B06BC46" w:rsidR="00D27137" w:rsidRDefault="00D27137">
            <w:pPr>
              <w:jc w:val="center"/>
              <w:rPr>
                <w:rFonts w:ascii="Calibri" w:hAnsi="Calibri" w:cs="Calibri"/>
                <w:color w:val="000000"/>
                <w:sz w:val="22"/>
                <w:szCs w:val="22"/>
              </w:rPr>
            </w:pPr>
            <w:r>
              <w:rPr>
                <w:rFonts w:ascii="Calibri" w:hAnsi="Calibri" w:cs="Calibri"/>
                <w:color w:val="000000"/>
                <w:sz w:val="22"/>
                <w:szCs w:val="22"/>
              </w:rPr>
              <w:t>100% </w:t>
            </w:r>
          </w:p>
        </w:tc>
      </w:tr>
      <w:tr w:rsidR="00D27137" w14:paraId="481E7D76" w14:textId="77777777" w:rsidTr="00D27137">
        <w:trPr>
          <w:trHeight w:val="1664"/>
        </w:trPr>
        <w:tc>
          <w:tcPr>
            <w:tcW w:w="10500" w:type="dxa"/>
            <w:gridSpan w:val="6"/>
            <w:vAlign w:val="center"/>
            <w:hideMark/>
          </w:tcPr>
          <w:p w14:paraId="13656F14" w14:textId="4DC8D926" w:rsidR="00D27137" w:rsidRDefault="00D27137">
            <w:pPr>
              <w:rPr>
                <w:rFonts w:ascii="Calibri" w:hAnsi="Calibri" w:cs="Calibri"/>
                <w:color w:val="000000"/>
                <w:sz w:val="22"/>
                <w:szCs w:val="22"/>
              </w:rPr>
            </w:pPr>
            <w:r w:rsidRPr="00D27137">
              <w:rPr>
                <w:rFonts w:ascii="Calibri" w:hAnsi="Calibri" w:cs="Calibri"/>
                <w:color w:val="000000"/>
                <w:sz w:val="22"/>
                <w:szCs w:val="22"/>
                <w:highlight w:val="yellow"/>
              </w:rPr>
              <w:t>ՄԱՍՍՆԱԿՑԻ ԳՈՒՄԱՐԻ ՉԱՓԸ</w:t>
            </w:r>
          </w:p>
          <w:p w14:paraId="37836DF7" w14:textId="0936B90A" w:rsidR="00D27137" w:rsidRDefault="00D27137">
            <w:pPr>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Պատվիրատուն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կարող</w:t>
            </w:r>
            <w:proofErr w:type="spellEnd"/>
            <w:r>
              <w:rPr>
                <w:rFonts w:ascii="Calibri" w:hAnsi="Calibri" w:cs="Calibri"/>
                <w:color w:val="000000"/>
                <w:sz w:val="22"/>
                <w:szCs w:val="22"/>
              </w:rPr>
              <w:t xml:space="preserve"> է </w:t>
            </w:r>
            <w:proofErr w:type="spellStart"/>
            <w:r>
              <w:rPr>
                <w:rFonts w:ascii="Calibri" w:hAnsi="Calibri" w:cs="Calibri"/>
                <w:color w:val="000000"/>
                <w:sz w:val="22"/>
                <w:szCs w:val="22"/>
              </w:rPr>
              <w:t>պահանջել</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վերը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նշված</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բոլոր</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ծառայությունների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մատուցումը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մինչև</w:t>
            </w:r>
            <w:proofErr w:type="spellEnd"/>
            <w:r>
              <w:rPr>
                <w:rFonts w:ascii="Calibri" w:hAnsi="Calibri" w:cs="Calibri"/>
                <w:color w:val="000000"/>
                <w:sz w:val="22"/>
                <w:szCs w:val="22"/>
              </w:rPr>
              <w:br/>
              <w:t xml:space="preserve"> 35 000 </w:t>
            </w:r>
            <w:proofErr w:type="gramStart"/>
            <w:r>
              <w:rPr>
                <w:rFonts w:ascii="Calibri" w:hAnsi="Calibri" w:cs="Calibri"/>
                <w:color w:val="000000"/>
                <w:sz w:val="22"/>
                <w:szCs w:val="22"/>
              </w:rPr>
              <w:t xml:space="preserve">000  </w:t>
            </w:r>
            <w:proofErr w:type="spellStart"/>
            <w:r>
              <w:rPr>
                <w:rFonts w:ascii="Calibri" w:hAnsi="Calibri" w:cs="Calibri"/>
                <w:color w:val="000000"/>
                <w:sz w:val="22"/>
                <w:szCs w:val="22"/>
              </w:rPr>
              <w:t>դրամի</w:t>
            </w:r>
            <w:proofErr w:type="spellEnd"/>
            <w:proofErr w:type="gramEnd"/>
            <w:r>
              <w:rPr>
                <w:rFonts w:ascii="Calibri" w:hAnsi="Calibri" w:cs="Calibri"/>
                <w:color w:val="000000"/>
                <w:sz w:val="22"/>
                <w:szCs w:val="22"/>
              </w:rPr>
              <w:t xml:space="preserve"> </w:t>
            </w:r>
            <w:proofErr w:type="spellStart"/>
            <w:r>
              <w:rPr>
                <w:rFonts w:ascii="Calibri" w:hAnsi="Calibri" w:cs="Calibri"/>
                <w:color w:val="000000"/>
                <w:sz w:val="22"/>
                <w:szCs w:val="22"/>
              </w:rPr>
              <w:t>չափով</w:t>
            </w:r>
            <w:proofErr w:type="spellEnd"/>
            <w:r>
              <w:rPr>
                <w:rFonts w:ascii="Calibri" w:hAnsi="Calibri" w:cs="Calibri"/>
                <w:color w:val="000000"/>
                <w:sz w:val="22"/>
                <w:szCs w:val="22"/>
              </w:rPr>
              <w:t>:</w:t>
            </w:r>
            <w:r>
              <w:rPr>
                <w:rFonts w:ascii="Calibri" w:hAnsi="Calibri" w:cs="Calibri"/>
                <w:color w:val="000000"/>
                <w:sz w:val="22"/>
                <w:szCs w:val="22"/>
              </w:rPr>
              <w:br/>
              <w:t>**</w:t>
            </w:r>
            <w:proofErr w:type="spellStart"/>
            <w:r>
              <w:rPr>
                <w:rFonts w:ascii="Calibri" w:hAnsi="Calibri" w:cs="Calibri"/>
                <w:color w:val="000000"/>
                <w:sz w:val="22"/>
                <w:szCs w:val="22"/>
              </w:rPr>
              <w:t>Ծառայություններն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իրականացվելու</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են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պատվիրատուի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պատվեր-առաջադրանքի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հիման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վրա</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սահմանելով</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յուրաքանչյուր</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պատվեր-առաջադրանքի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կատարման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վերջնաժամկետ</w:t>
            </w:r>
            <w:proofErr w:type="spellEnd"/>
            <w:r>
              <w:rPr>
                <w:rFonts w:ascii="Calibri" w:hAnsi="Calibri" w:cs="Calibri"/>
                <w:color w:val="000000"/>
                <w:sz w:val="22"/>
                <w:szCs w:val="22"/>
              </w:rPr>
              <w:t>։</w:t>
            </w:r>
            <w:r>
              <w:rPr>
                <w:rFonts w:ascii="Calibri" w:hAnsi="Calibri" w:cs="Calibri"/>
                <w:color w:val="000000"/>
                <w:sz w:val="22"/>
                <w:szCs w:val="22"/>
              </w:rPr>
              <w:br/>
              <w:t>***</w:t>
            </w:r>
            <w:proofErr w:type="spellStart"/>
            <w:r>
              <w:rPr>
                <w:rFonts w:ascii="Calibri" w:hAnsi="Calibri" w:cs="Calibri"/>
                <w:color w:val="000000"/>
                <w:sz w:val="22"/>
                <w:szCs w:val="22"/>
              </w:rPr>
              <w:t>Կատարողը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ծառայությունները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մատուցում</w:t>
            </w:r>
            <w:proofErr w:type="spellEnd"/>
            <w:r>
              <w:rPr>
                <w:rFonts w:ascii="Calibri" w:hAnsi="Calibri" w:cs="Calibri"/>
                <w:color w:val="000000"/>
                <w:sz w:val="22"/>
                <w:szCs w:val="22"/>
              </w:rPr>
              <w:t xml:space="preserve"> է </w:t>
            </w:r>
            <w:proofErr w:type="spellStart"/>
            <w:r>
              <w:rPr>
                <w:rFonts w:ascii="Calibri" w:hAnsi="Calibri" w:cs="Calibri"/>
                <w:color w:val="000000"/>
                <w:sz w:val="22"/>
                <w:szCs w:val="22"/>
              </w:rPr>
              <w:t>համաձայն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պատվեր-առաջադրանքների</w:t>
            </w:r>
            <w:proofErr w:type="spellEnd"/>
            <w:r>
              <w:rPr>
                <w:rFonts w:ascii="Calibri" w:hAnsi="Calibri" w:cs="Calibri"/>
                <w:color w:val="000000"/>
                <w:sz w:val="22"/>
                <w:szCs w:val="22"/>
              </w:rPr>
              <w:t>։</w:t>
            </w:r>
          </w:p>
        </w:tc>
      </w:tr>
    </w:tbl>
    <w:p w14:paraId="72203843" w14:textId="77777777" w:rsidR="00A376CD" w:rsidRDefault="00A376CD" w:rsidP="007678FA">
      <w:pPr>
        <w:jc w:val="right"/>
        <w:rPr>
          <w:rFonts w:ascii="GHEA Grapalat" w:hAnsi="GHEA Grapalat"/>
          <w:i/>
          <w:sz w:val="18"/>
          <w:lang w:val="hy-AM"/>
        </w:rPr>
      </w:pPr>
    </w:p>
    <w:p w14:paraId="2BBF56F3" w14:textId="77777777" w:rsidR="00D27137" w:rsidRDefault="00D27137" w:rsidP="007678FA">
      <w:pPr>
        <w:jc w:val="right"/>
        <w:rPr>
          <w:rFonts w:ascii="GHEA Grapalat" w:hAnsi="GHEA Grapalat"/>
          <w:i/>
          <w:sz w:val="18"/>
          <w:lang w:val="hy-AM"/>
        </w:rPr>
      </w:pPr>
    </w:p>
    <w:p w14:paraId="0CCB43FF" w14:textId="77777777" w:rsidR="00D27137" w:rsidRDefault="00D27137" w:rsidP="007678FA">
      <w:pPr>
        <w:jc w:val="right"/>
        <w:rPr>
          <w:rFonts w:ascii="GHEA Grapalat" w:hAnsi="GHEA Grapalat"/>
          <w:i/>
          <w:sz w:val="18"/>
          <w:lang w:val="hy-AM"/>
        </w:rPr>
      </w:pPr>
    </w:p>
    <w:p w14:paraId="22891C29" w14:textId="77777777" w:rsidR="00D27137" w:rsidRPr="009A37AE" w:rsidRDefault="00D27137" w:rsidP="007678FA">
      <w:pPr>
        <w:jc w:val="right"/>
        <w:rPr>
          <w:rFonts w:ascii="GHEA Grapalat" w:hAnsi="GHEA Grapalat"/>
          <w:i/>
          <w:sz w:val="18"/>
          <w:lang w:val="hy-AM"/>
        </w:rPr>
      </w:pPr>
    </w:p>
    <w:p w14:paraId="089517C9" w14:textId="77777777" w:rsidR="00A376CD" w:rsidRPr="009A37AE" w:rsidRDefault="00A376CD" w:rsidP="007678FA">
      <w:pPr>
        <w:jc w:val="right"/>
        <w:rPr>
          <w:rFonts w:ascii="GHEA Grapalat" w:hAnsi="GHEA Grapalat"/>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817555" w:rsidRPr="00F566BF" w14:paraId="60C143E1" w14:textId="77777777" w:rsidTr="000C4A52">
        <w:trPr>
          <w:jc w:val="center"/>
        </w:trPr>
        <w:tc>
          <w:tcPr>
            <w:tcW w:w="4536" w:type="dxa"/>
          </w:tcPr>
          <w:p w14:paraId="567F7D68" w14:textId="77777777" w:rsidR="00817555" w:rsidRPr="00F566BF" w:rsidRDefault="00817555" w:rsidP="000C4A52">
            <w:pPr>
              <w:spacing w:line="360" w:lineRule="auto"/>
              <w:jc w:val="center"/>
              <w:rPr>
                <w:rFonts w:ascii="GHEA Grapalat" w:hAnsi="GHEA Grapalat" w:cs="Sylfaen"/>
                <w:b/>
                <w:bCs/>
                <w:lang w:val="nb-NO"/>
              </w:rPr>
            </w:pPr>
            <w:r w:rsidRPr="00F566BF">
              <w:rPr>
                <w:rFonts w:ascii="GHEA Grapalat" w:hAnsi="GHEA Grapalat" w:cs="Sylfaen"/>
                <w:b/>
                <w:bCs/>
                <w:lang w:val="nb-NO"/>
              </w:rPr>
              <w:lastRenderedPageBreak/>
              <w:t>ՊԱՏՎԻՐԱՏՈՒ</w:t>
            </w:r>
          </w:p>
          <w:p w14:paraId="73FAF4CA" w14:textId="77777777" w:rsidR="00817555" w:rsidRPr="00F566BF" w:rsidRDefault="00817555" w:rsidP="000C4A52">
            <w:pPr>
              <w:rPr>
                <w:rFonts w:ascii="GHEA Grapalat" w:hAnsi="GHEA Grapalat"/>
                <w:sz w:val="22"/>
                <w:szCs w:val="22"/>
                <w:lang w:val="ru-RU"/>
              </w:rPr>
            </w:pPr>
          </w:p>
          <w:p w14:paraId="7D8DECCE"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48C28BC1"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A783AC3" w14:textId="77777777" w:rsidR="00817555" w:rsidRPr="00F566BF" w:rsidRDefault="00817555" w:rsidP="000C4A5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217327E7" w14:textId="77777777" w:rsidR="00817555" w:rsidRPr="00F566BF" w:rsidRDefault="00817555" w:rsidP="000C4A52">
            <w:pPr>
              <w:spacing w:line="360" w:lineRule="auto"/>
              <w:jc w:val="center"/>
              <w:rPr>
                <w:rFonts w:ascii="GHEA Grapalat" w:hAnsi="GHEA Grapalat"/>
                <w:lang w:val="ru-RU"/>
              </w:rPr>
            </w:pPr>
          </w:p>
        </w:tc>
        <w:tc>
          <w:tcPr>
            <w:tcW w:w="4343" w:type="dxa"/>
          </w:tcPr>
          <w:p w14:paraId="59CE9352" w14:textId="77777777" w:rsidR="00817555" w:rsidRPr="00F566BF" w:rsidRDefault="00817555" w:rsidP="000C4A5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64F698CA" w14:textId="77777777" w:rsidR="00817555" w:rsidRPr="00F566BF" w:rsidRDefault="00817555" w:rsidP="000C4A52">
            <w:pPr>
              <w:jc w:val="center"/>
              <w:rPr>
                <w:rFonts w:ascii="GHEA Grapalat" w:hAnsi="GHEA Grapalat"/>
              </w:rPr>
            </w:pPr>
          </w:p>
          <w:p w14:paraId="63505BB7"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1CDB6F9F"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955EF12" w14:textId="77777777" w:rsidR="00817555" w:rsidRPr="00F566BF" w:rsidRDefault="00817555" w:rsidP="000C4A5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4B4F14D" w14:textId="77777777" w:rsidR="007D43B3" w:rsidRDefault="007D43B3" w:rsidP="007678FA">
      <w:pPr>
        <w:jc w:val="right"/>
        <w:rPr>
          <w:rFonts w:ascii="GHEA Grapalat" w:hAnsi="GHEA Grapalat"/>
          <w:i/>
          <w:sz w:val="18"/>
          <w:lang w:val="hy-AM"/>
        </w:rPr>
      </w:pPr>
    </w:p>
    <w:p w14:paraId="243D40D6" w14:textId="77777777" w:rsidR="007D43B3" w:rsidRDefault="007D43B3" w:rsidP="007678FA">
      <w:pPr>
        <w:jc w:val="right"/>
        <w:rPr>
          <w:rFonts w:ascii="GHEA Grapalat" w:hAnsi="GHEA Grapalat"/>
          <w:i/>
          <w:sz w:val="18"/>
          <w:lang w:val="hy-AM"/>
        </w:rPr>
      </w:pPr>
    </w:p>
    <w:p w14:paraId="10D06EC3" w14:textId="77777777" w:rsidR="007D43B3" w:rsidRDefault="007D43B3" w:rsidP="007678FA">
      <w:pPr>
        <w:jc w:val="right"/>
        <w:rPr>
          <w:rFonts w:ascii="GHEA Grapalat" w:hAnsi="GHEA Grapalat"/>
          <w:i/>
          <w:sz w:val="18"/>
          <w:lang w:val="hy-AM"/>
        </w:rPr>
      </w:pPr>
    </w:p>
    <w:p w14:paraId="1FB2A9D1" w14:textId="77777777" w:rsidR="00E37F28" w:rsidRDefault="00E37F28" w:rsidP="007678FA">
      <w:pPr>
        <w:jc w:val="right"/>
        <w:rPr>
          <w:rFonts w:ascii="GHEA Grapalat" w:hAnsi="GHEA Grapalat"/>
          <w:i/>
          <w:sz w:val="18"/>
          <w:lang w:val="hy-AM"/>
        </w:rPr>
      </w:pPr>
    </w:p>
    <w:p w14:paraId="373D24C4" w14:textId="77777777" w:rsidR="000233F5" w:rsidRDefault="000233F5" w:rsidP="007678FA">
      <w:pPr>
        <w:jc w:val="right"/>
        <w:rPr>
          <w:rFonts w:ascii="GHEA Grapalat" w:hAnsi="GHEA Grapalat"/>
          <w:i/>
          <w:sz w:val="18"/>
          <w:lang w:val="hy-AM"/>
        </w:rPr>
      </w:pPr>
    </w:p>
    <w:p w14:paraId="193A55A8" w14:textId="77777777" w:rsidR="000233F5" w:rsidRDefault="000233F5" w:rsidP="007678FA">
      <w:pPr>
        <w:jc w:val="right"/>
        <w:rPr>
          <w:rFonts w:ascii="GHEA Grapalat" w:hAnsi="GHEA Grapalat"/>
          <w:i/>
          <w:sz w:val="18"/>
          <w:lang w:val="hy-AM"/>
        </w:rPr>
      </w:pPr>
    </w:p>
    <w:p w14:paraId="65C6BAD2" w14:textId="77777777" w:rsidR="000233F5" w:rsidRDefault="000233F5" w:rsidP="007678FA">
      <w:pPr>
        <w:jc w:val="right"/>
        <w:rPr>
          <w:rFonts w:ascii="GHEA Grapalat" w:hAnsi="GHEA Grapalat"/>
          <w:i/>
          <w:sz w:val="18"/>
          <w:lang w:val="hy-AM"/>
        </w:rPr>
      </w:pPr>
    </w:p>
    <w:p w14:paraId="79D05CAF" w14:textId="77777777" w:rsidR="000233F5" w:rsidRDefault="000233F5" w:rsidP="007678FA">
      <w:pPr>
        <w:jc w:val="right"/>
        <w:rPr>
          <w:rFonts w:ascii="GHEA Grapalat" w:hAnsi="GHEA Grapalat"/>
          <w:i/>
          <w:sz w:val="18"/>
          <w:lang w:val="hy-AM"/>
        </w:rPr>
      </w:pPr>
    </w:p>
    <w:p w14:paraId="676A54C7" w14:textId="77777777" w:rsidR="000233F5" w:rsidRDefault="000233F5" w:rsidP="007678FA">
      <w:pPr>
        <w:jc w:val="right"/>
        <w:rPr>
          <w:rFonts w:ascii="GHEA Grapalat" w:hAnsi="GHEA Grapalat"/>
          <w:i/>
          <w:sz w:val="18"/>
          <w:lang w:val="hy-AM"/>
        </w:rPr>
      </w:pPr>
    </w:p>
    <w:p w14:paraId="3317FAC9" w14:textId="77777777" w:rsidR="000233F5" w:rsidRDefault="000233F5" w:rsidP="007678FA">
      <w:pPr>
        <w:jc w:val="right"/>
        <w:rPr>
          <w:rFonts w:ascii="GHEA Grapalat" w:hAnsi="GHEA Grapalat"/>
          <w:i/>
          <w:sz w:val="18"/>
          <w:lang w:val="hy-AM"/>
        </w:rPr>
      </w:pPr>
    </w:p>
    <w:p w14:paraId="2EE5CF4A" w14:textId="77777777" w:rsidR="000233F5" w:rsidRDefault="000233F5" w:rsidP="007678FA">
      <w:pPr>
        <w:jc w:val="right"/>
        <w:rPr>
          <w:rFonts w:ascii="GHEA Grapalat" w:hAnsi="GHEA Grapalat"/>
          <w:i/>
          <w:sz w:val="18"/>
          <w:lang w:val="hy-AM"/>
        </w:rPr>
      </w:pPr>
    </w:p>
    <w:p w14:paraId="6BA699EE" w14:textId="77777777" w:rsidR="000233F5" w:rsidRDefault="000233F5" w:rsidP="007678FA">
      <w:pPr>
        <w:jc w:val="right"/>
        <w:rPr>
          <w:rFonts w:ascii="GHEA Grapalat" w:hAnsi="GHEA Grapalat"/>
          <w:i/>
          <w:sz w:val="18"/>
          <w:lang w:val="hy-AM"/>
        </w:rPr>
      </w:pPr>
    </w:p>
    <w:p w14:paraId="60A53092" w14:textId="77777777" w:rsidR="000233F5" w:rsidRDefault="000233F5" w:rsidP="007678FA">
      <w:pPr>
        <w:jc w:val="right"/>
        <w:rPr>
          <w:rFonts w:ascii="GHEA Grapalat" w:hAnsi="GHEA Grapalat"/>
          <w:i/>
          <w:sz w:val="18"/>
          <w:lang w:val="hy-AM"/>
        </w:rPr>
      </w:pPr>
    </w:p>
    <w:p w14:paraId="49A99070" w14:textId="77777777" w:rsidR="000233F5" w:rsidRDefault="000233F5" w:rsidP="007678FA">
      <w:pPr>
        <w:jc w:val="right"/>
        <w:rPr>
          <w:rFonts w:ascii="GHEA Grapalat" w:hAnsi="GHEA Grapalat"/>
          <w:i/>
          <w:sz w:val="18"/>
          <w:lang w:val="hy-AM"/>
        </w:rPr>
      </w:pPr>
    </w:p>
    <w:p w14:paraId="5068B675" w14:textId="77777777" w:rsidR="000233F5" w:rsidRDefault="000233F5" w:rsidP="007678FA">
      <w:pPr>
        <w:jc w:val="right"/>
        <w:rPr>
          <w:rFonts w:ascii="GHEA Grapalat" w:hAnsi="GHEA Grapalat"/>
          <w:i/>
          <w:sz w:val="18"/>
          <w:lang w:val="hy-AM"/>
        </w:rPr>
      </w:pPr>
    </w:p>
    <w:p w14:paraId="30F710A5" w14:textId="77777777" w:rsidR="000233F5" w:rsidRDefault="000233F5" w:rsidP="007678FA">
      <w:pPr>
        <w:jc w:val="right"/>
        <w:rPr>
          <w:rFonts w:ascii="GHEA Grapalat" w:hAnsi="GHEA Grapalat"/>
          <w:i/>
          <w:sz w:val="18"/>
          <w:lang w:val="hy-AM"/>
        </w:rPr>
      </w:pPr>
    </w:p>
    <w:p w14:paraId="514425CC" w14:textId="77777777" w:rsidR="000233F5" w:rsidRDefault="000233F5" w:rsidP="007678FA">
      <w:pPr>
        <w:jc w:val="right"/>
        <w:rPr>
          <w:rFonts w:ascii="GHEA Grapalat" w:hAnsi="GHEA Grapalat"/>
          <w:i/>
          <w:sz w:val="18"/>
          <w:lang w:val="hy-AM"/>
        </w:rPr>
      </w:pPr>
    </w:p>
    <w:p w14:paraId="26491554" w14:textId="77777777" w:rsidR="000233F5" w:rsidRDefault="000233F5" w:rsidP="007678FA">
      <w:pPr>
        <w:jc w:val="right"/>
        <w:rPr>
          <w:rFonts w:ascii="GHEA Grapalat" w:hAnsi="GHEA Grapalat"/>
          <w:i/>
          <w:sz w:val="18"/>
          <w:lang w:val="hy-AM"/>
        </w:rPr>
      </w:pPr>
    </w:p>
    <w:p w14:paraId="6617818B" w14:textId="77777777" w:rsidR="000233F5" w:rsidRDefault="000233F5" w:rsidP="007678FA">
      <w:pPr>
        <w:jc w:val="right"/>
        <w:rPr>
          <w:rFonts w:ascii="GHEA Grapalat" w:hAnsi="GHEA Grapalat"/>
          <w:i/>
          <w:sz w:val="18"/>
          <w:lang w:val="hy-AM"/>
        </w:rPr>
      </w:pPr>
    </w:p>
    <w:p w14:paraId="3A3C987F" w14:textId="77777777" w:rsidR="000233F5" w:rsidRDefault="000233F5" w:rsidP="007678FA">
      <w:pPr>
        <w:jc w:val="right"/>
        <w:rPr>
          <w:rFonts w:ascii="GHEA Grapalat" w:hAnsi="GHEA Grapalat"/>
          <w:i/>
          <w:sz w:val="18"/>
          <w:lang w:val="hy-AM"/>
        </w:rPr>
      </w:pPr>
    </w:p>
    <w:p w14:paraId="10348F45" w14:textId="77777777" w:rsidR="000233F5" w:rsidRDefault="000233F5" w:rsidP="007678FA">
      <w:pPr>
        <w:jc w:val="right"/>
        <w:rPr>
          <w:rFonts w:ascii="GHEA Grapalat" w:hAnsi="GHEA Grapalat"/>
          <w:i/>
          <w:sz w:val="18"/>
          <w:lang w:val="hy-AM"/>
        </w:rPr>
      </w:pPr>
    </w:p>
    <w:p w14:paraId="16D083CA" w14:textId="77777777" w:rsidR="000233F5" w:rsidRDefault="000233F5" w:rsidP="007678FA">
      <w:pPr>
        <w:jc w:val="right"/>
        <w:rPr>
          <w:rFonts w:ascii="GHEA Grapalat" w:hAnsi="GHEA Grapalat"/>
          <w:i/>
          <w:sz w:val="18"/>
          <w:lang w:val="hy-AM"/>
        </w:rPr>
      </w:pPr>
    </w:p>
    <w:p w14:paraId="751B5928" w14:textId="77777777" w:rsidR="000233F5" w:rsidRDefault="000233F5" w:rsidP="007678FA">
      <w:pPr>
        <w:jc w:val="right"/>
        <w:rPr>
          <w:rFonts w:ascii="GHEA Grapalat" w:hAnsi="GHEA Grapalat"/>
          <w:i/>
          <w:sz w:val="18"/>
          <w:lang w:val="hy-AM"/>
        </w:rPr>
      </w:pPr>
    </w:p>
    <w:p w14:paraId="4A61C288" w14:textId="77777777" w:rsidR="000233F5" w:rsidRDefault="000233F5" w:rsidP="007678FA">
      <w:pPr>
        <w:jc w:val="right"/>
        <w:rPr>
          <w:rFonts w:ascii="GHEA Grapalat" w:hAnsi="GHEA Grapalat"/>
          <w:i/>
          <w:sz w:val="18"/>
          <w:lang w:val="hy-AM"/>
        </w:rPr>
      </w:pPr>
    </w:p>
    <w:p w14:paraId="33F4B9EF" w14:textId="77777777" w:rsidR="000233F5" w:rsidRDefault="000233F5" w:rsidP="007678FA">
      <w:pPr>
        <w:jc w:val="right"/>
        <w:rPr>
          <w:rFonts w:ascii="GHEA Grapalat" w:hAnsi="GHEA Grapalat"/>
          <w:i/>
          <w:sz w:val="18"/>
          <w:lang w:val="hy-AM"/>
        </w:rPr>
      </w:pPr>
    </w:p>
    <w:p w14:paraId="3154CAC1" w14:textId="77777777" w:rsidR="000233F5" w:rsidRDefault="000233F5" w:rsidP="007678FA">
      <w:pPr>
        <w:jc w:val="right"/>
        <w:rPr>
          <w:rFonts w:ascii="GHEA Grapalat" w:hAnsi="GHEA Grapalat"/>
          <w:i/>
          <w:sz w:val="18"/>
          <w:lang w:val="hy-AM"/>
        </w:rPr>
      </w:pPr>
    </w:p>
    <w:p w14:paraId="3484CD84" w14:textId="77777777" w:rsidR="000233F5" w:rsidRDefault="000233F5" w:rsidP="007678FA">
      <w:pPr>
        <w:jc w:val="right"/>
        <w:rPr>
          <w:rFonts w:ascii="GHEA Grapalat" w:hAnsi="GHEA Grapalat"/>
          <w:i/>
          <w:sz w:val="18"/>
          <w:lang w:val="hy-AM"/>
        </w:rPr>
      </w:pPr>
    </w:p>
    <w:p w14:paraId="0705A0E1" w14:textId="77777777" w:rsidR="000233F5" w:rsidRDefault="000233F5" w:rsidP="007678FA">
      <w:pPr>
        <w:jc w:val="right"/>
        <w:rPr>
          <w:rFonts w:ascii="GHEA Grapalat" w:hAnsi="GHEA Grapalat"/>
          <w:i/>
          <w:sz w:val="18"/>
          <w:lang w:val="hy-AM"/>
        </w:rPr>
      </w:pPr>
    </w:p>
    <w:p w14:paraId="6C300E30" w14:textId="77777777" w:rsidR="000233F5" w:rsidRDefault="000233F5" w:rsidP="007678FA">
      <w:pPr>
        <w:jc w:val="right"/>
        <w:rPr>
          <w:rFonts w:ascii="GHEA Grapalat" w:hAnsi="GHEA Grapalat"/>
          <w:i/>
          <w:sz w:val="18"/>
          <w:lang w:val="hy-AM"/>
        </w:rPr>
      </w:pPr>
    </w:p>
    <w:p w14:paraId="4EFA6E84" w14:textId="77777777" w:rsidR="000233F5" w:rsidRDefault="000233F5" w:rsidP="007678FA">
      <w:pPr>
        <w:jc w:val="right"/>
        <w:rPr>
          <w:rFonts w:ascii="GHEA Grapalat" w:hAnsi="GHEA Grapalat"/>
          <w:i/>
          <w:sz w:val="18"/>
          <w:lang w:val="hy-AM"/>
        </w:rPr>
      </w:pPr>
    </w:p>
    <w:p w14:paraId="46A69162" w14:textId="77777777" w:rsidR="00C96B08" w:rsidRDefault="00C96B08" w:rsidP="007678FA">
      <w:pPr>
        <w:jc w:val="right"/>
        <w:rPr>
          <w:rFonts w:ascii="GHEA Grapalat" w:hAnsi="GHEA Grapalat"/>
          <w:i/>
          <w:sz w:val="18"/>
          <w:lang w:val="hy-AM"/>
        </w:rPr>
      </w:pPr>
    </w:p>
    <w:p w14:paraId="2952555B" w14:textId="77777777" w:rsidR="00C96B08" w:rsidRDefault="00C96B08" w:rsidP="007678FA">
      <w:pPr>
        <w:jc w:val="right"/>
        <w:rPr>
          <w:rFonts w:ascii="GHEA Grapalat" w:hAnsi="GHEA Grapalat"/>
          <w:i/>
          <w:sz w:val="18"/>
          <w:lang w:val="hy-AM"/>
        </w:rPr>
      </w:pPr>
    </w:p>
    <w:p w14:paraId="0665A033" w14:textId="77777777" w:rsidR="00C96B08" w:rsidRDefault="00C96B08" w:rsidP="007678FA">
      <w:pPr>
        <w:jc w:val="right"/>
        <w:rPr>
          <w:rFonts w:ascii="GHEA Grapalat" w:hAnsi="GHEA Grapalat"/>
          <w:i/>
          <w:sz w:val="18"/>
          <w:lang w:val="hy-AM"/>
        </w:rPr>
      </w:pPr>
    </w:p>
    <w:p w14:paraId="610FEB31" w14:textId="77777777" w:rsidR="00C96B08" w:rsidRDefault="00C96B08" w:rsidP="007678FA">
      <w:pPr>
        <w:jc w:val="right"/>
        <w:rPr>
          <w:rFonts w:ascii="GHEA Grapalat" w:hAnsi="GHEA Grapalat"/>
          <w:i/>
          <w:sz w:val="18"/>
          <w:lang w:val="hy-AM"/>
        </w:rPr>
      </w:pPr>
    </w:p>
    <w:p w14:paraId="3EE4910A" w14:textId="77777777" w:rsidR="00C96B08" w:rsidRDefault="00C96B08" w:rsidP="007678FA">
      <w:pPr>
        <w:jc w:val="right"/>
        <w:rPr>
          <w:rFonts w:ascii="GHEA Grapalat" w:hAnsi="GHEA Grapalat"/>
          <w:i/>
          <w:sz w:val="18"/>
          <w:lang w:val="hy-AM"/>
        </w:rPr>
      </w:pPr>
    </w:p>
    <w:p w14:paraId="5F89E794" w14:textId="77777777" w:rsidR="00C96B08" w:rsidRDefault="00C96B08" w:rsidP="007678FA">
      <w:pPr>
        <w:jc w:val="right"/>
        <w:rPr>
          <w:rFonts w:ascii="GHEA Grapalat" w:hAnsi="GHEA Grapalat"/>
          <w:i/>
          <w:sz w:val="18"/>
          <w:lang w:val="hy-AM"/>
        </w:rPr>
      </w:pPr>
    </w:p>
    <w:p w14:paraId="55517AA3" w14:textId="77777777" w:rsidR="00C96B08" w:rsidRDefault="00C96B08" w:rsidP="007678FA">
      <w:pPr>
        <w:jc w:val="right"/>
        <w:rPr>
          <w:rFonts w:ascii="GHEA Grapalat" w:hAnsi="GHEA Grapalat"/>
          <w:i/>
          <w:sz w:val="18"/>
          <w:lang w:val="hy-AM"/>
        </w:rPr>
      </w:pPr>
    </w:p>
    <w:p w14:paraId="2959C954" w14:textId="77777777" w:rsidR="00C96B08" w:rsidRDefault="00C96B08" w:rsidP="007678FA">
      <w:pPr>
        <w:jc w:val="right"/>
        <w:rPr>
          <w:rFonts w:ascii="GHEA Grapalat" w:hAnsi="GHEA Grapalat"/>
          <w:i/>
          <w:sz w:val="18"/>
          <w:lang w:val="hy-AM"/>
        </w:rPr>
      </w:pPr>
    </w:p>
    <w:p w14:paraId="717FF9DE" w14:textId="77777777" w:rsidR="00C96B08" w:rsidRDefault="00C96B08" w:rsidP="007678FA">
      <w:pPr>
        <w:jc w:val="right"/>
        <w:rPr>
          <w:rFonts w:ascii="GHEA Grapalat" w:hAnsi="GHEA Grapalat"/>
          <w:i/>
          <w:sz w:val="18"/>
          <w:lang w:val="hy-AM"/>
        </w:rPr>
      </w:pPr>
    </w:p>
    <w:p w14:paraId="351C57B5" w14:textId="77777777" w:rsidR="00C96B08" w:rsidRDefault="00C96B08" w:rsidP="007678FA">
      <w:pPr>
        <w:jc w:val="right"/>
        <w:rPr>
          <w:rFonts w:ascii="GHEA Grapalat" w:hAnsi="GHEA Grapalat"/>
          <w:i/>
          <w:sz w:val="18"/>
          <w:lang w:val="hy-AM"/>
        </w:rPr>
      </w:pPr>
    </w:p>
    <w:p w14:paraId="6D711B8A" w14:textId="77777777" w:rsidR="00C96B08" w:rsidRDefault="00C96B08" w:rsidP="007678FA">
      <w:pPr>
        <w:jc w:val="right"/>
        <w:rPr>
          <w:rFonts w:ascii="GHEA Grapalat" w:hAnsi="GHEA Grapalat"/>
          <w:i/>
          <w:sz w:val="18"/>
          <w:lang w:val="hy-AM"/>
        </w:rPr>
      </w:pPr>
    </w:p>
    <w:p w14:paraId="06B9A284" w14:textId="77777777" w:rsidR="00C96B08" w:rsidRDefault="00C96B08" w:rsidP="007678FA">
      <w:pPr>
        <w:jc w:val="right"/>
        <w:rPr>
          <w:rFonts w:ascii="GHEA Grapalat" w:hAnsi="GHEA Grapalat"/>
          <w:i/>
          <w:sz w:val="18"/>
          <w:lang w:val="hy-AM"/>
        </w:rPr>
      </w:pPr>
    </w:p>
    <w:p w14:paraId="7CC234E5" w14:textId="77777777" w:rsidR="00C96B08" w:rsidRDefault="00C96B08" w:rsidP="007678FA">
      <w:pPr>
        <w:jc w:val="right"/>
        <w:rPr>
          <w:rFonts w:ascii="GHEA Grapalat" w:hAnsi="GHEA Grapalat"/>
          <w:i/>
          <w:sz w:val="18"/>
          <w:lang w:val="hy-AM"/>
        </w:rPr>
      </w:pPr>
    </w:p>
    <w:p w14:paraId="1FF52F1A" w14:textId="77777777" w:rsidR="00C96B08" w:rsidRDefault="00C96B08" w:rsidP="007678FA">
      <w:pPr>
        <w:jc w:val="right"/>
        <w:rPr>
          <w:rFonts w:ascii="GHEA Grapalat" w:hAnsi="GHEA Grapalat"/>
          <w:i/>
          <w:sz w:val="18"/>
          <w:lang w:val="hy-AM"/>
        </w:rPr>
      </w:pPr>
    </w:p>
    <w:p w14:paraId="1515D63A" w14:textId="77777777" w:rsidR="00C96B08" w:rsidRDefault="00C96B08" w:rsidP="007678FA">
      <w:pPr>
        <w:jc w:val="right"/>
        <w:rPr>
          <w:rFonts w:ascii="GHEA Grapalat" w:hAnsi="GHEA Grapalat"/>
          <w:i/>
          <w:sz w:val="18"/>
          <w:lang w:val="hy-AM"/>
        </w:rPr>
      </w:pPr>
    </w:p>
    <w:p w14:paraId="754F8D20" w14:textId="77777777" w:rsidR="00C96B08" w:rsidRDefault="00C96B08" w:rsidP="007678FA">
      <w:pPr>
        <w:jc w:val="right"/>
        <w:rPr>
          <w:rFonts w:ascii="GHEA Grapalat" w:hAnsi="GHEA Grapalat"/>
          <w:i/>
          <w:sz w:val="18"/>
          <w:lang w:val="hy-AM"/>
        </w:rPr>
      </w:pPr>
    </w:p>
    <w:p w14:paraId="1B436513" w14:textId="77777777" w:rsidR="00C96B08" w:rsidRDefault="00C96B08" w:rsidP="007678FA">
      <w:pPr>
        <w:jc w:val="right"/>
        <w:rPr>
          <w:rFonts w:ascii="GHEA Grapalat" w:hAnsi="GHEA Grapalat"/>
          <w:i/>
          <w:sz w:val="18"/>
          <w:lang w:val="hy-AM"/>
        </w:rPr>
      </w:pPr>
    </w:p>
    <w:p w14:paraId="4482D2B6" w14:textId="77777777" w:rsidR="00C96B08" w:rsidRDefault="00C96B08" w:rsidP="007678FA">
      <w:pPr>
        <w:jc w:val="right"/>
        <w:rPr>
          <w:rFonts w:ascii="GHEA Grapalat" w:hAnsi="GHEA Grapalat"/>
          <w:i/>
          <w:sz w:val="18"/>
          <w:lang w:val="hy-AM"/>
        </w:rPr>
      </w:pPr>
    </w:p>
    <w:p w14:paraId="7967E176" w14:textId="77777777" w:rsidR="00C96B08" w:rsidRDefault="00C96B08" w:rsidP="007678FA">
      <w:pPr>
        <w:jc w:val="right"/>
        <w:rPr>
          <w:rFonts w:ascii="GHEA Grapalat" w:hAnsi="GHEA Grapalat"/>
          <w:i/>
          <w:sz w:val="18"/>
          <w:lang w:val="hy-AM"/>
        </w:rPr>
      </w:pPr>
    </w:p>
    <w:p w14:paraId="628BC65C" w14:textId="77777777" w:rsidR="00C96B08" w:rsidRDefault="00C96B08" w:rsidP="007678FA">
      <w:pPr>
        <w:jc w:val="right"/>
        <w:rPr>
          <w:rFonts w:ascii="GHEA Grapalat" w:hAnsi="GHEA Grapalat"/>
          <w:i/>
          <w:sz w:val="18"/>
          <w:lang w:val="hy-AM"/>
        </w:rPr>
      </w:pPr>
    </w:p>
    <w:p w14:paraId="36C7FC23" w14:textId="77777777" w:rsidR="00C96B08" w:rsidRDefault="00C96B08" w:rsidP="007678FA">
      <w:pPr>
        <w:jc w:val="right"/>
        <w:rPr>
          <w:rFonts w:ascii="GHEA Grapalat" w:hAnsi="GHEA Grapalat"/>
          <w:i/>
          <w:sz w:val="18"/>
          <w:lang w:val="hy-AM"/>
        </w:rPr>
      </w:pPr>
    </w:p>
    <w:p w14:paraId="4AAF2045" w14:textId="77777777" w:rsidR="00C96B08" w:rsidRDefault="00C96B08" w:rsidP="007678FA">
      <w:pPr>
        <w:jc w:val="right"/>
        <w:rPr>
          <w:rFonts w:ascii="GHEA Grapalat" w:hAnsi="GHEA Grapalat"/>
          <w:i/>
          <w:sz w:val="18"/>
          <w:lang w:val="hy-AM"/>
        </w:rPr>
      </w:pPr>
    </w:p>
    <w:p w14:paraId="30975491" w14:textId="77777777" w:rsidR="00C96B08" w:rsidRDefault="00C96B08" w:rsidP="007678FA">
      <w:pPr>
        <w:jc w:val="right"/>
        <w:rPr>
          <w:rFonts w:ascii="GHEA Grapalat" w:hAnsi="GHEA Grapalat"/>
          <w:i/>
          <w:sz w:val="18"/>
          <w:lang w:val="hy-AM"/>
        </w:rPr>
      </w:pPr>
    </w:p>
    <w:p w14:paraId="25382939" w14:textId="77777777" w:rsidR="00C96B08" w:rsidRDefault="00C96B08" w:rsidP="007678FA">
      <w:pPr>
        <w:jc w:val="right"/>
        <w:rPr>
          <w:rFonts w:ascii="GHEA Grapalat" w:hAnsi="GHEA Grapalat"/>
          <w:i/>
          <w:sz w:val="18"/>
          <w:lang w:val="hy-AM"/>
        </w:rPr>
      </w:pPr>
    </w:p>
    <w:p w14:paraId="5F65335B" w14:textId="77777777" w:rsidR="00C96B08" w:rsidRDefault="00C96B08" w:rsidP="007678FA">
      <w:pPr>
        <w:jc w:val="right"/>
        <w:rPr>
          <w:rFonts w:ascii="GHEA Grapalat" w:hAnsi="GHEA Grapalat"/>
          <w:i/>
          <w:sz w:val="18"/>
          <w:lang w:val="hy-AM"/>
        </w:rPr>
      </w:pPr>
    </w:p>
    <w:p w14:paraId="10297400" w14:textId="77777777" w:rsidR="00C96B08" w:rsidRDefault="00C96B08" w:rsidP="007678FA">
      <w:pPr>
        <w:jc w:val="right"/>
        <w:rPr>
          <w:rFonts w:ascii="GHEA Grapalat" w:hAnsi="GHEA Grapalat"/>
          <w:i/>
          <w:sz w:val="18"/>
          <w:lang w:val="hy-AM"/>
        </w:rPr>
      </w:pPr>
    </w:p>
    <w:p w14:paraId="29EE2471" w14:textId="77777777" w:rsidR="00C96B08" w:rsidRDefault="00C96B08" w:rsidP="007678FA">
      <w:pPr>
        <w:jc w:val="right"/>
        <w:rPr>
          <w:rFonts w:ascii="GHEA Grapalat" w:hAnsi="GHEA Grapalat"/>
          <w:i/>
          <w:sz w:val="18"/>
          <w:lang w:val="hy-AM"/>
        </w:rPr>
      </w:pPr>
    </w:p>
    <w:p w14:paraId="74DDDAEF" w14:textId="77777777" w:rsidR="00C96B08" w:rsidRDefault="00C96B08" w:rsidP="007678FA">
      <w:pPr>
        <w:jc w:val="right"/>
        <w:rPr>
          <w:rFonts w:ascii="GHEA Grapalat" w:hAnsi="GHEA Grapalat"/>
          <w:i/>
          <w:sz w:val="18"/>
          <w:lang w:val="hy-AM"/>
        </w:rPr>
      </w:pPr>
    </w:p>
    <w:p w14:paraId="6C457D0C" w14:textId="77777777" w:rsidR="00C96B08" w:rsidRDefault="00C96B08" w:rsidP="007678FA">
      <w:pPr>
        <w:jc w:val="right"/>
        <w:rPr>
          <w:rFonts w:ascii="GHEA Grapalat" w:hAnsi="GHEA Grapalat"/>
          <w:i/>
          <w:sz w:val="18"/>
          <w:lang w:val="hy-AM"/>
        </w:rPr>
      </w:pPr>
    </w:p>
    <w:p w14:paraId="326F4069" w14:textId="77777777" w:rsidR="00C96B08" w:rsidRDefault="00C96B08" w:rsidP="007678FA">
      <w:pPr>
        <w:jc w:val="right"/>
        <w:rPr>
          <w:rFonts w:ascii="GHEA Grapalat" w:hAnsi="GHEA Grapalat"/>
          <w:i/>
          <w:sz w:val="18"/>
          <w:lang w:val="hy-AM"/>
        </w:rPr>
      </w:pPr>
    </w:p>
    <w:p w14:paraId="1BA06A2A" w14:textId="40DB26E0"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9C56EE" w:rsidRDefault="007678FA" w:rsidP="007678FA">
      <w:pPr>
        <w:tabs>
          <w:tab w:val="left" w:pos="9540"/>
        </w:tabs>
        <w:rPr>
          <w:rFonts w:ascii="GHEA Grapalat" w:hAnsi="GHEA Grapalat"/>
          <w:sz w:val="20"/>
          <w:lang w:val="hy-AM"/>
        </w:rPr>
      </w:pPr>
    </w:p>
    <w:p w14:paraId="752981A1" w14:textId="77777777" w:rsidR="007678FA" w:rsidRPr="009C56E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88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1489"/>
        <w:gridCol w:w="1933"/>
        <w:gridCol w:w="470"/>
        <w:gridCol w:w="473"/>
        <w:gridCol w:w="489"/>
        <w:gridCol w:w="470"/>
        <w:gridCol w:w="475"/>
        <w:gridCol w:w="470"/>
        <w:gridCol w:w="471"/>
        <w:gridCol w:w="470"/>
        <w:gridCol w:w="470"/>
        <w:gridCol w:w="470"/>
        <w:gridCol w:w="475"/>
        <w:gridCol w:w="470"/>
        <w:gridCol w:w="478"/>
      </w:tblGrid>
      <w:tr w:rsidR="007678FA" w:rsidRPr="00F566BF" w14:paraId="02E76D0A" w14:textId="77777777" w:rsidTr="00C96B08">
        <w:tc>
          <w:tcPr>
            <w:tcW w:w="1088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25098F" w14:paraId="272DFF80" w14:textId="77777777" w:rsidTr="00C96B08">
        <w:tc>
          <w:tcPr>
            <w:tcW w:w="1314" w:type="dxa"/>
            <w:vAlign w:val="center"/>
          </w:tcPr>
          <w:p w14:paraId="034ED9C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հրավերով</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չափաբաժնի</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համարը</w:t>
            </w:r>
            <w:proofErr w:type="spellEnd"/>
          </w:p>
        </w:tc>
        <w:tc>
          <w:tcPr>
            <w:tcW w:w="1489" w:type="dxa"/>
            <w:vAlign w:val="center"/>
          </w:tcPr>
          <w:p w14:paraId="0304485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գնումների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պլանով</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միջանցիկ</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ծածկագիրը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ըստ</w:t>
            </w:r>
            <w:proofErr w:type="spellEnd"/>
            <w:r w:rsidRPr="005B7AED">
              <w:rPr>
                <w:rFonts w:ascii="GHEA Grapalat" w:hAnsi="GHEA Grapalat"/>
                <w:sz w:val="16"/>
                <w:szCs w:val="22"/>
                <w:lang w:val="es-ES"/>
              </w:rPr>
              <w:t xml:space="preserve"> </w:t>
            </w:r>
            <w:r w:rsidRPr="005B7AED">
              <w:rPr>
                <w:rFonts w:ascii="GHEA Grapalat" w:hAnsi="GHEA Grapalat"/>
                <w:sz w:val="16"/>
                <w:szCs w:val="22"/>
              </w:rPr>
              <w:t>ԳՄԱ</w:t>
            </w:r>
            <w:r w:rsidRPr="005B7AED">
              <w:rPr>
                <w:rFonts w:ascii="GHEA Grapalat" w:hAnsi="GHEA Grapalat"/>
                <w:sz w:val="16"/>
                <w:szCs w:val="22"/>
                <w:lang w:val="es-ES"/>
              </w:rPr>
              <w:t xml:space="preserve"> </w:t>
            </w:r>
            <w:proofErr w:type="spellStart"/>
            <w:r w:rsidRPr="005B7AED">
              <w:rPr>
                <w:rFonts w:ascii="GHEA Grapalat" w:hAnsi="GHEA Grapalat"/>
                <w:sz w:val="16"/>
                <w:szCs w:val="22"/>
              </w:rPr>
              <w:t>դասակարգման</w:t>
            </w:r>
            <w:proofErr w:type="spellEnd"/>
            <w:r w:rsidRPr="005B7AED">
              <w:rPr>
                <w:rFonts w:ascii="GHEA Grapalat" w:hAnsi="GHEA Grapalat"/>
                <w:sz w:val="16"/>
                <w:szCs w:val="22"/>
                <w:lang w:val="es-ES"/>
              </w:rPr>
              <w:t xml:space="preserve"> (CPV)</w:t>
            </w:r>
          </w:p>
        </w:tc>
        <w:tc>
          <w:tcPr>
            <w:tcW w:w="1933" w:type="dxa"/>
            <w:vAlign w:val="center"/>
          </w:tcPr>
          <w:p w14:paraId="5656D9F5"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անվանումը</w:t>
            </w:r>
            <w:proofErr w:type="spellEnd"/>
          </w:p>
        </w:tc>
        <w:tc>
          <w:tcPr>
            <w:tcW w:w="6151" w:type="dxa"/>
            <w:gridSpan w:val="13"/>
            <w:vAlign w:val="center"/>
          </w:tcPr>
          <w:p w14:paraId="5CF4675B" w14:textId="43D68E88" w:rsidR="007678FA" w:rsidRPr="005B7AED" w:rsidRDefault="007678FA" w:rsidP="00E53C12">
            <w:pPr>
              <w:jc w:val="both"/>
              <w:rPr>
                <w:rFonts w:ascii="GHEA Grapalat" w:hAnsi="GHEA Grapalat"/>
                <w:sz w:val="16"/>
                <w:szCs w:val="22"/>
                <w:lang w:val="es-ES"/>
              </w:rPr>
            </w:pPr>
            <w:proofErr w:type="spellStart"/>
            <w:r w:rsidRPr="005B7AED">
              <w:rPr>
                <w:rFonts w:ascii="GHEA Grapalat" w:hAnsi="GHEA Grapalat"/>
                <w:sz w:val="16"/>
                <w:szCs w:val="22"/>
                <w:lang w:val="es-ES"/>
              </w:rPr>
              <w:t>դիմաց</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վճարումները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նախատեսվում</w:t>
            </w:r>
            <w:proofErr w:type="spellEnd"/>
            <w:r w:rsidRPr="005B7AED">
              <w:rPr>
                <w:rFonts w:ascii="GHEA Grapalat" w:hAnsi="GHEA Grapalat"/>
                <w:sz w:val="16"/>
                <w:szCs w:val="22"/>
                <w:lang w:val="es-ES"/>
              </w:rPr>
              <w:t xml:space="preserve"> է </w:t>
            </w:r>
            <w:proofErr w:type="spellStart"/>
            <w:r w:rsidRPr="005B7AED">
              <w:rPr>
                <w:rFonts w:ascii="GHEA Grapalat" w:hAnsi="GHEA Grapalat"/>
                <w:sz w:val="16"/>
                <w:szCs w:val="22"/>
                <w:lang w:val="es-ES"/>
              </w:rPr>
              <w:t>իրականացնել</w:t>
            </w:r>
            <w:proofErr w:type="spellEnd"/>
            <w:r w:rsidRPr="005B7AED">
              <w:rPr>
                <w:rFonts w:ascii="GHEA Grapalat" w:hAnsi="GHEA Grapalat"/>
                <w:sz w:val="16"/>
                <w:szCs w:val="22"/>
                <w:lang w:val="es-ES"/>
              </w:rPr>
              <w:t xml:space="preserve"> 20</w:t>
            </w:r>
            <w:r w:rsidR="00A40BB0">
              <w:rPr>
                <w:rFonts w:ascii="GHEA Grapalat" w:hAnsi="GHEA Grapalat"/>
                <w:sz w:val="16"/>
                <w:szCs w:val="22"/>
                <w:lang w:val="es-ES"/>
              </w:rPr>
              <w:t>2</w:t>
            </w:r>
            <w:r w:rsidR="000233F5">
              <w:rPr>
                <w:rFonts w:ascii="GHEA Grapalat" w:hAnsi="GHEA Grapalat"/>
                <w:sz w:val="16"/>
                <w:szCs w:val="22"/>
                <w:lang w:val="es-ES"/>
              </w:rPr>
              <w:t>6</w:t>
            </w:r>
            <w:r w:rsidRPr="005B7AED">
              <w:rPr>
                <w:rFonts w:ascii="GHEA Grapalat" w:hAnsi="GHEA Grapalat"/>
                <w:sz w:val="16"/>
                <w:szCs w:val="22"/>
                <w:lang w:val="es-ES"/>
              </w:rPr>
              <w:t xml:space="preserve">թ-ին` </w:t>
            </w:r>
            <w:proofErr w:type="spellStart"/>
            <w:r w:rsidRPr="005B7AED">
              <w:rPr>
                <w:rFonts w:ascii="GHEA Grapalat" w:hAnsi="GHEA Grapalat"/>
                <w:sz w:val="16"/>
                <w:szCs w:val="22"/>
                <w:lang w:val="es-ES"/>
              </w:rPr>
              <w:t>ըստ</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ամիսների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այդ</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թվում</w:t>
            </w:r>
            <w:proofErr w:type="spellEnd"/>
            <w:r w:rsidRPr="005B7AED">
              <w:rPr>
                <w:rFonts w:ascii="GHEA Grapalat" w:hAnsi="GHEA Grapalat"/>
                <w:sz w:val="16"/>
                <w:szCs w:val="22"/>
                <w:lang w:val="es-ES"/>
              </w:rPr>
              <w:t>**</w:t>
            </w:r>
          </w:p>
        </w:tc>
      </w:tr>
      <w:tr w:rsidR="005B7AED" w:rsidRPr="00F566BF" w14:paraId="64F0D610" w14:textId="77777777" w:rsidTr="00C96B08">
        <w:trPr>
          <w:cantSplit/>
          <w:trHeight w:val="1187"/>
        </w:trPr>
        <w:tc>
          <w:tcPr>
            <w:tcW w:w="1314" w:type="dxa"/>
          </w:tcPr>
          <w:p w14:paraId="2AAFAB7E" w14:textId="77777777" w:rsidR="007678FA" w:rsidRPr="00F566BF" w:rsidRDefault="007678FA" w:rsidP="00E53C12">
            <w:pPr>
              <w:jc w:val="center"/>
              <w:rPr>
                <w:rFonts w:ascii="GHEA Grapalat" w:hAnsi="GHEA Grapalat"/>
                <w:sz w:val="20"/>
                <w:lang w:val="es-ES"/>
              </w:rPr>
            </w:pPr>
          </w:p>
        </w:tc>
        <w:tc>
          <w:tcPr>
            <w:tcW w:w="1489" w:type="dxa"/>
          </w:tcPr>
          <w:p w14:paraId="3052BA05" w14:textId="77777777" w:rsidR="007678FA" w:rsidRPr="00F566BF" w:rsidRDefault="007678FA" w:rsidP="00E53C12">
            <w:pPr>
              <w:jc w:val="center"/>
              <w:rPr>
                <w:rFonts w:ascii="GHEA Grapalat" w:hAnsi="GHEA Grapalat"/>
                <w:sz w:val="20"/>
                <w:lang w:val="es-ES"/>
              </w:rPr>
            </w:pPr>
          </w:p>
        </w:tc>
        <w:tc>
          <w:tcPr>
            <w:tcW w:w="1933"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3"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89"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5"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1"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5"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478" w:type="dxa"/>
            <w:textDirection w:val="btLr"/>
            <w:vAlign w:val="center"/>
          </w:tcPr>
          <w:p w14:paraId="027E1BAD" w14:textId="77777777" w:rsidR="007678FA" w:rsidRPr="00F566BF" w:rsidRDefault="007678FA" w:rsidP="005B7AED">
            <w:pPr>
              <w:ind w:left="113"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5B7AED">
            <w:pPr>
              <w:ind w:left="113" w:right="113"/>
              <w:jc w:val="center"/>
              <w:rPr>
                <w:rFonts w:ascii="GHEA Grapalat" w:hAnsi="GHEA Grapalat"/>
                <w:sz w:val="18"/>
                <w:lang w:val="es-ES"/>
              </w:rPr>
            </w:pPr>
          </w:p>
        </w:tc>
      </w:tr>
      <w:tr w:rsidR="00C96B08" w:rsidRPr="00F566BF" w14:paraId="4778FBF1" w14:textId="77777777" w:rsidTr="00C96B08">
        <w:trPr>
          <w:cantSplit/>
          <w:trHeight w:val="1538"/>
        </w:trPr>
        <w:tc>
          <w:tcPr>
            <w:tcW w:w="1314" w:type="dxa"/>
          </w:tcPr>
          <w:p w14:paraId="06510526" w14:textId="53B8B7EC" w:rsidR="00C96B08" w:rsidRPr="005B7AED" w:rsidRDefault="00C96B08" w:rsidP="00C96B08">
            <w:pPr>
              <w:jc w:val="center"/>
              <w:rPr>
                <w:rFonts w:ascii="GHEA Grapalat" w:hAnsi="GHEA Grapalat"/>
                <w:sz w:val="16"/>
                <w:szCs w:val="22"/>
              </w:rPr>
            </w:pPr>
            <w:r w:rsidRPr="005B7AED">
              <w:rPr>
                <w:rFonts w:ascii="GHEA Grapalat" w:hAnsi="GHEA Grapalat"/>
                <w:sz w:val="16"/>
                <w:szCs w:val="22"/>
              </w:rPr>
              <w:t>1</w:t>
            </w:r>
          </w:p>
        </w:tc>
        <w:tc>
          <w:tcPr>
            <w:tcW w:w="1489" w:type="dxa"/>
            <w:vAlign w:val="center"/>
          </w:tcPr>
          <w:p w14:paraId="6D3F3468" w14:textId="37A9A7C1" w:rsidR="00C96B08" w:rsidRPr="005B7AED" w:rsidRDefault="00C96B08" w:rsidP="00C96B08">
            <w:pPr>
              <w:jc w:val="center"/>
              <w:rPr>
                <w:rFonts w:ascii="GHEA Grapalat" w:hAnsi="GHEA Grapalat"/>
                <w:sz w:val="16"/>
                <w:szCs w:val="22"/>
              </w:rPr>
            </w:pPr>
            <w:r w:rsidRPr="00C96B08">
              <w:rPr>
                <w:rFonts w:ascii="GHEA Grapalat" w:hAnsi="GHEA Grapalat"/>
                <w:sz w:val="18"/>
                <w:szCs w:val="18"/>
              </w:rPr>
              <w:t>60181100/517</w:t>
            </w:r>
          </w:p>
        </w:tc>
        <w:tc>
          <w:tcPr>
            <w:tcW w:w="1933" w:type="dxa"/>
            <w:vAlign w:val="center"/>
          </w:tcPr>
          <w:p w14:paraId="2CCA5D10" w14:textId="390FBE57" w:rsidR="00C96B08" w:rsidRPr="005B7AED" w:rsidRDefault="00C96B08" w:rsidP="00C96B08">
            <w:pPr>
              <w:jc w:val="center"/>
              <w:rPr>
                <w:rFonts w:ascii="GHEA Grapalat" w:hAnsi="GHEA Grapalat"/>
                <w:sz w:val="16"/>
                <w:szCs w:val="22"/>
              </w:rPr>
            </w:pPr>
            <w:proofErr w:type="spellStart"/>
            <w:r w:rsidRPr="00C96B08">
              <w:rPr>
                <w:rFonts w:ascii="GHEA Grapalat" w:hAnsi="GHEA Grapalat"/>
                <w:sz w:val="18"/>
                <w:szCs w:val="18"/>
              </w:rPr>
              <w:t>Երևան</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քաղաքի</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Արաբկիր</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վարչական</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շրջանի</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կարիքների</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համար</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հրատապ</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լուծում</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պահանջող</w:t>
            </w:r>
            <w:proofErr w:type="spellEnd"/>
            <w:r w:rsidRPr="00C96B08">
              <w:rPr>
                <w:rFonts w:ascii="GHEA Grapalat" w:hAnsi="GHEA Grapalat"/>
                <w:sz w:val="18"/>
                <w:szCs w:val="18"/>
              </w:rPr>
              <w:t xml:space="preserve"> </w:t>
            </w:r>
            <w:proofErr w:type="spellStart"/>
            <w:r w:rsidRPr="00C96B08">
              <w:rPr>
                <w:rFonts w:ascii="GHEA Grapalat" w:hAnsi="GHEA Grapalat"/>
                <w:sz w:val="18"/>
                <w:szCs w:val="18"/>
              </w:rPr>
              <w:t>ծառայություններ</w:t>
            </w:r>
            <w:proofErr w:type="spellEnd"/>
          </w:p>
        </w:tc>
        <w:tc>
          <w:tcPr>
            <w:tcW w:w="470" w:type="dxa"/>
            <w:textDirection w:val="btLr"/>
          </w:tcPr>
          <w:p w14:paraId="3557F925" w14:textId="59677638" w:rsidR="00C96B08" w:rsidRPr="00F566BF" w:rsidRDefault="00C96B08" w:rsidP="00C96B08">
            <w:pPr>
              <w:ind w:left="113" w:right="113"/>
              <w:jc w:val="center"/>
              <w:rPr>
                <w:rFonts w:ascii="GHEA Grapalat" w:hAnsi="GHEA Grapalat"/>
                <w:lang w:val="pt-BR"/>
              </w:rPr>
            </w:pPr>
            <w:r>
              <w:rPr>
                <w:rFonts w:ascii="GHEA Grapalat" w:hAnsi="GHEA Grapalat" w:cs="Arial"/>
                <w:sz w:val="18"/>
                <w:szCs w:val="18"/>
                <w:lang w:val="pt-BR"/>
              </w:rPr>
              <w:t>-----------</w:t>
            </w:r>
          </w:p>
        </w:tc>
        <w:tc>
          <w:tcPr>
            <w:tcW w:w="473" w:type="dxa"/>
            <w:textDirection w:val="btLr"/>
          </w:tcPr>
          <w:p w14:paraId="71BE3923" w14:textId="712F2F24" w:rsidR="00C96B08" w:rsidRPr="00F566BF" w:rsidRDefault="00C96B08" w:rsidP="00C96B08">
            <w:pPr>
              <w:ind w:left="113" w:right="113"/>
              <w:jc w:val="center"/>
              <w:rPr>
                <w:rFonts w:ascii="GHEA Grapalat" w:hAnsi="GHEA Grapalat"/>
                <w:lang w:val="pt-BR"/>
              </w:rPr>
            </w:pPr>
            <w:r>
              <w:rPr>
                <w:rFonts w:ascii="GHEA Grapalat" w:hAnsi="GHEA Grapalat" w:cs="Arial"/>
                <w:sz w:val="18"/>
                <w:szCs w:val="18"/>
                <w:lang w:val="pt-BR"/>
              </w:rPr>
              <w:t>-----------</w:t>
            </w:r>
          </w:p>
        </w:tc>
        <w:tc>
          <w:tcPr>
            <w:tcW w:w="489" w:type="dxa"/>
            <w:textDirection w:val="btLr"/>
          </w:tcPr>
          <w:p w14:paraId="2332FAE3" w14:textId="7E415C70" w:rsidR="00C96B08" w:rsidRPr="00F566BF" w:rsidRDefault="00C96B08" w:rsidP="00C96B0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3C3A791F" w14:textId="2C84229C" w:rsidR="00C96B08" w:rsidRPr="00F566BF" w:rsidRDefault="00C96B08" w:rsidP="00C96B0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5" w:type="dxa"/>
            <w:textDirection w:val="btLr"/>
          </w:tcPr>
          <w:p w14:paraId="0E002E46" w14:textId="64308021" w:rsidR="00C96B08" w:rsidRPr="00F566BF" w:rsidRDefault="00C96B08" w:rsidP="00C96B0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78FF2EEA" w14:textId="33B05A70" w:rsidR="00C96B08" w:rsidRPr="00E37F28" w:rsidRDefault="00C96B08" w:rsidP="00C96B08">
            <w:pPr>
              <w:ind w:left="113" w:right="113"/>
              <w:jc w:val="center"/>
              <w:rPr>
                <w:rFonts w:ascii="GHEA Grapalat" w:hAnsi="GHEA Grapalat" w:cs="Arial"/>
                <w:sz w:val="18"/>
                <w:szCs w:val="18"/>
              </w:rPr>
            </w:pPr>
            <w:r>
              <w:rPr>
                <w:rFonts w:ascii="GHEA Grapalat" w:hAnsi="GHEA Grapalat" w:cs="Arial"/>
                <w:sz w:val="18"/>
                <w:szCs w:val="18"/>
                <w:lang w:val="pt-BR"/>
              </w:rPr>
              <w:t>-----------</w:t>
            </w:r>
          </w:p>
        </w:tc>
        <w:tc>
          <w:tcPr>
            <w:tcW w:w="471" w:type="dxa"/>
            <w:textDirection w:val="btLr"/>
          </w:tcPr>
          <w:p w14:paraId="4574A4AC" w14:textId="0F8A5C79" w:rsidR="00C96B08" w:rsidRPr="00F566BF" w:rsidRDefault="00C96B08" w:rsidP="00C96B0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41771D75" w14:textId="4A0A4302" w:rsidR="00C96B08" w:rsidRPr="00F566BF" w:rsidRDefault="00C96B08" w:rsidP="00C96B0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3105C606" w14:textId="05055AA4" w:rsidR="00C96B08" w:rsidRPr="00F566BF" w:rsidRDefault="00C96B08" w:rsidP="00C96B0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05AD19F7" w14:textId="5280B823" w:rsidR="00C96B08" w:rsidRPr="00F566BF" w:rsidRDefault="00C96B08" w:rsidP="00C96B0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5" w:type="dxa"/>
            <w:textDirection w:val="btLr"/>
          </w:tcPr>
          <w:p w14:paraId="052AAB1C" w14:textId="2F24F7E6" w:rsidR="00C96B08" w:rsidRPr="00F566BF" w:rsidRDefault="00C96B08" w:rsidP="00C96B0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20E27A48" w14:textId="3846FC96" w:rsidR="00C96B08" w:rsidRPr="00F566BF" w:rsidRDefault="00C96B08" w:rsidP="00C96B0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8" w:type="dxa"/>
            <w:textDirection w:val="btLr"/>
          </w:tcPr>
          <w:p w14:paraId="684C056C" w14:textId="1654CBA7" w:rsidR="00C96B08" w:rsidRPr="00F566BF" w:rsidRDefault="00C96B08" w:rsidP="00C96B08">
            <w:pPr>
              <w:ind w:left="113" w:right="113"/>
              <w:jc w:val="center"/>
              <w:rPr>
                <w:rFonts w:ascii="GHEA Grapalat" w:hAnsi="GHEA Grapalat"/>
                <w:b/>
                <w:lang w:val="pt-BR"/>
              </w:rPr>
            </w:pPr>
            <w:r>
              <w:rPr>
                <w:rFonts w:ascii="GHEA Grapalat" w:hAnsi="GHEA Grapalat" w:cs="Arial"/>
                <w:sz w:val="18"/>
                <w:szCs w:val="18"/>
                <w:lang w:val="pt-BR"/>
              </w:rPr>
              <w:t>-----------</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7D43B3">
          <w:footnotePr>
            <w:pos w:val="beneathText"/>
          </w:footnotePr>
          <w:pgSz w:w="11906" w:h="16838" w:code="9"/>
          <w:pgMar w:top="450" w:right="656"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25098F"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9C56EE">
        <w:rPr>
          <w:rFonts w:ascii="GHEA Grapalat" w:hAnsi="GHEA Grapalat" w:cs="TimesArmenianPSMT"/>
          <w:i/>
          <w:sz w:val="20"/>
        </w:rPr>
        <w:t xml:space="preserve"> </w:t>
      </w:r>
      <w:r w:rsidRPr="00F566BF">
        <w:rPr>
          <w:rFonts w:ascii="GHEA Grapalat" w:hAnsi="GHEA Grapalat" w:cs="TimesArmenianPSMT"/>
          <w:i/>
          <w:sz w:val="20"/>
        </w:rPr>
        <w:t>3.1</w:t>
      </w:r>
    </w:p>
    <w:p w14:paraId="3CD4B5E4"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              </w:t>
      </w:r>
      <w:proofErr w:type="gramStart"/>
      <w:r w:rsidRPr="009C56EE">
        <w:rPr>
          <w:rFonts w:ascii="GHEA Grapalat" w:hAnsi="GHEA Grapalat" w:cs="TimesArmenianPSMT"/>
          <w:i/>
          <w:sz w:val="20"/>
        </w:rPr>
        <w:t xml:space="preserve">20  </w:t>
      </w:r>
      <w:r w:rsidRPr="00F566BF">
        <w:rPr>
          <w:rFonts w:ascii="GHEA Grapalat" w:hAnsi="GHEA Grapalat" w:cs="TimesArmenianPSMT"/>
          <w:i/>
          <w:sz w:val="20"/>
          <w:lang w:val="ru-RU"/>
        </w:rPr>
        <w:t>թ</w:t>
      </w:r>
      <w:proofErr w:type="gramEnd"/>
      <w:r w:rsidRPr="009C56EE">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9C56EE">
        <w:rPr>
          <w:rFonts w:ascii="GHEA Grapalat" w:hAnsi="GHEA Grapalat" w:cs="TimesArmenianPSMT"/>
          <w:i/>
          <w:sz w:val="20"/>
        </w:rPr>
        <w:t xml:space="preserve"> </w:t>
      </w:r>
    </w:p>
    <w:p w14:paraId="4752D2A1"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9C56EE">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4F674C6B" w14:textId="77777777" w:rsidR="007678FA" w:rsidRPr="009C56EE"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9C56EE" w:rsidRDefault="007678FA" w:rsidP="007678FA">
      <w:pPr>
        <w:rPr>
          <w:rFonts w:ascii="GHEA Grapalat" w:hAnsi="GHEA Grapalat"/>
        </w:rPr>
      </w:pPr>
    </w:p>
    <w:p w14:paraId="0FBBE306" w14:textId="77777777" w:rsidR="007678FA" w:rsidRPr="009C56EE" w:rsidRDefault="007678FA" w:rsidP="007678FA">
      <w:pPr>
        <w:rPr>
          <w:rFonts w:ascii="GHEA Grapalat" w:hAnsi="GHEA Grapalat"/>
        </w:rPr>
      </w:pPr>
    </w:p>
    <w:p w14:paraId="36010724" w14:textId="77777777" w:rsidR="007678FA" w:rsidRPr="009C56EE" w:rsidRDefault="007678FA" w:rsidP="007678FA">
      <w:pPr>
        <w:rPr>
          <w:rFonts w:ascii="GHEA Grapalat" w:hAnsi="GHEA Grapalat"/>
        </w:rPr>
      </w:pPr>
    </w:p>
    <w:p w14:paraId="607BBF20" w14:textId="77777777" w:rsidR="007678FA" w:rsidRPr="009C56EE" w:rsidRDefault="007678FA" w:rsidP="007678FA">
      <w:pPr>
        <w:tabs>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ԱԿՏ</w:t>
      </w:r>
      <w:r w:rsidRPr="009C56EE">
        <w:rPr>
          <w:rFonts w:ascii="GHEA Grapalat" w:hAnsi="GHEA Grapalat" w:cs="Sylfaen"/>
          <w:bCs/>
          <w:sz w:val="18"/>
          <w:szCs w:val="18"/>
        </w:rPr>
        <w:t xml:space="preserve">  </w:t>
      </w:r>
      <w:r w:rsidRPr="00F566BF">
        <w:rPr>
          <w:rFonts w:ascii="GHEA Grapalat" w:hAnsi="GHEA Grapalat" w:cs="Sylfaen"/>
          <w:bCs/>
          <w:sz w:val="18"/>
          <w:szCs w:val="18"/>
        </w:rPr>
        <w:t>N</w:t>
      </w:r>
      <w:proofErr w:type="gramEnd"/>
      <w:r w:rsidRPr="009C56EE">
        <w:rPr>
          <w:rFonts w:ascii="GHEA Grapalat" w:hAnsi="GHEA Grapalat" w:cs="Sylfaen"/>
          <w:bCs/>
          <w:sz w:val="18"/>
          <w:szCs w:val="18"/>
        </w:rPr>
        <w:t xml:space="preserve">    </w:t>
      </w:r>
    </w:p>
    <w:p w14:paraId="066020AB" w14:textId="77777777" w:rsidR="007678FA" w:rsidRPr="009C56EE"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9C56EE">
        <w:rPr>
          <w:rFonts w:ascii="GHEA Grapalat" w:hAnsi="GHEA Grapalat" w:cs="Sylfaen"/>
          <w:bCs/>
          <w:sz w:val="18"/>
          <w:szCs w:val="18"/>
        </w:rPr>
        <w:t xml:space="preserve">                                                                                                                               </w:t>
      </w:r>
    </w:p>
    <w:p w14:paraId="30D20522" w14:textId="77777777" w:rsidR="007678FA" w:rsidRPr="009C56EE" w:rsidRDefault="007678FA" w:rsidP="007678FA">
      <w:pPr>
        <w:tabs>
          <w:tab w:val="left" w:pos="360"/>
          <w:tab w:val="left" w:pos="540"/>
        </w:tabs>
        <w:rPr>
          <w:rFonts w:ascii="GHEA Grapalat" w:hAnsi="GHEA Grapalat" w:cs="Sylfaen"/>
          <w:sz w:val="22"/>
          <w:szCs w:val="22"/>
        </w:rPr>
      </w:pPr>
    </w:p>
    <w:p w14:paraId="041BA7FF" w14:textId="77777777" w:rsidR="007678FA" w:rsidRPr="009C56EE" w:rsidRDefault="007678FA" w:rsidP="007678FA">
      <w:pPr>
        <w:tabs>
          <w:tab w:val="left" w:pos="360"/>
          <w:tab w:val="left" w:pos="540"/>
        </w:tabs>
        <w:rPr>
          <w:rFonts w:ascii="GHEA Grapalat" w:hAnsi="GHEA Grapalat" w:cs="Sylfaen"/>
          <w:sz w:val="22"/>
          <w:szCs w:val="22"/>
        </w:rPr>
      </w:pPr>
    </w:p>
    <w:p w14:paraId="34088F6B" w14:textId="77777777" w:rsidR="007678FA" w:rsidRPr="009C56EE" w:rsidRDefault="007678FA" w:rsidP="007678FA">
      <w:pPr>
        <w:tabs>
          <w:tab w:val="left" w:pos="360"/>
          <w:tab w:val="left" w:pos="540"/>
        </w:tabs>
        <w:ind w:left="-540" w:firstLine="180"/>
        <w:jc w:val="both"/>
        <w:rPr>
          <w:rFonts w:ascii="GHEA Grapalat" w:hAnsi="GHEA Grapalat" w:cs="Sylfaen"/>
          <w:sz w:val="20"/>
          <w:szCs w:val="20"/>
        </w:rPr>
      </w:pPr>
      <w:r w:rsidRPr="009C56EE">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9C56EE">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r w:rsidRPr="009C56EE">
        <w:rPr>
          <w:rFonts w:ascii="GHEA Grapalat" w:hAnsi="GHEA Grapalat" w:cs="Sylfaen"/>
        </w:rPr>
        <w:t xml:space="preserve"> </w:t>
      </w:r>
      <w:r w:rsidRPr="009C56EE">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9C56EE">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9C56EE">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p>
    <w:p w14:paraId="4772D509" w14:textId="77777777" w:rsidR="007678FA" w:rsidRPr="009C56EE" w:rsidRDefault="007678FA" w:rsidP="007678FA">
      <w:pPr>
        <w:tabs>
          <w:tab w:val="left" w:pos="360"/>
          <w:tab w:val="left" w:pos="540"/>
        </w:tabs>
        <w:jc w:val="both"/>
        <w:rPr>
          <w:rFonts w:ascii="GHEA Grapalat" w:hAnsi="GHEA Grapalat" w:cs="Sylfaen"/>
        </w:rPr>
      </w:pPr>
      <w:r w:rsidRPr="009C56EE">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9C56EE">
        <w:rPr>
          <w:rFonts w:ascii="GHEA Grapalat" w:hAnsi="GHEA Grapalat" w:cs="Sylfaen"/>
          <w:sz w:val="12"/>
          <w:szCs w:val="12"/>
        </w:rPr>
        <w:t xml:space="preserve">     </w:t>
      </w:r>
      <w:r w:rsidRPr="009C56EE">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9C56EE"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9C56EE">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9C56EE">
        <w:rPr>
          <w:rFonts w:ascii="GHEA Grapalat" w:hAnsi="GHEA Grapalat" w:cs="Sylfaen"/>
          <w:sz w:val="20"/>
        </w:rPr>
        <w:t xml:space="preserve"> 20     </w:t>
      </w:r>
      <w:r w:rsidRPr="00F566BF">
        <w:rPr>
          <w:rFonts w:ascii="GHEA Grapalat" w:hAnsi="GHEA Grapalat" w:cs="Sylfaen"/>
          <w:sz w:val="20"/>
        </w:rPr>
        <w:t>թ</w:t>
      </w:r>
      <w:r w:rsidRPr="009C56EE">
        <w:rPr>
          <w:rFonts w:ascii="GHEA Grapalat" w:hAnsi="GHEA Grapalat" w:cs="Sylfaen"/>
          <w:sz w:val="20"/>
        </w:rPr>
        <w:t xml:space="preserve">. </w:t>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21" w:name="_Hlk187704942"/>
            <w:bookmarkStart w:id="22"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77B09C7"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58A5C325"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1"/>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2"/>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FB73F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64357" w14:textId="77777777" w:rsidR="007E54A2" w:rsidRDefault="007E54A2">
      <w:r>
        <w:separator/>
      </w:r>
    </w:p>
  </w:endnote>
  <w:endnote w:type="continuationSeparator" w:id="0">
    <w:p w14:paraId="67232EF1" w14:textId="77777777" w:rsidR="007E54A2" w:rsidRDefault="007E5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F9029" w14:textId="77777777" w:rsidR="007E54A2" w:rsidRDefault="007E54A2">
      <w:r>
        <w:separator/>
      </w:r>
    </w:p>
  </w:footnote>
  <w:footnote w:type="continuationSeparator" w:id="0">
    <w:p w14:paraId="747553E9" w14:textId="77777777" w:rsidR="007E54A2" w:rsidRDefault="007E54A2">
      <w:r>
        <w:continuationSeparator/>
      </w:r>
    </w:p>
  </w:footnote>
  <w:footnote w:id="1">
    <w:p w14:paraId="2968BDFC" w14:textId="77777777" w:rsidR="00720E85" w:rsidRPr="009E1D1C" w:rsidRDefault="00720E85" w:rsidP="00720E85">
      <w:pPr>
        <w:pStyle w:val="FootnoteText"/>
        <w:jc w:val="both"/>
        <w:rPr>
          <w:rFonts w:ascii="GHEA Grapalat" w:hAnsi="GHEA Grapalat" w:cs="Sylfaen"/>
          <w:i/>
          <w:sz w:val="16"/>
          <w:szCs w:val="16"/>
          <w:lang w:val="af-ZA"/>
        </w:rPr>
      </w:pPr>
      <w:r w:rsidRPr="00F566BF">
        <w:rPr>
          <w:rStyle w:val="FootnoteReference"/>
        </w:rPr>
        <w:footnoteRef/>
      </w:r>
      <w:r w:rsidRPr="00F566BF">
        <w:t xml:space="preserve"> </w:t>
      </w:r>
      <w:r w:rsidRPr="00837190">
        <w:rPr>
          <w:rFonts w:ascii="GHEA Grapalat" w:hAnsi="GHEA Grapalat" w:cs="Sylfaen"/>
          <w:i/>
          <w:sz w:val="16"/>
          <w:szCs w:val="16"/>
          <w:lang w:val="hy-AM"/>
        </w:rPr>
        <w:t>Կետը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ինչպես</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նաև</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w:t>
      </w:r>
      <w:r w:rsidRPr="009E1D1C">
        <w:rPr>
          <w:rFonts w:ascii="GHEA Grapalat" w:hAnsi="GHEA Grapalat" w:cs="Sylfaen"/>
          <w:i/>
          <w:sz w:val="16"/>
          <w:szCs w:val="16"/>
          <w:lang w:val="af-ZA"/>
        </w:rPr>
        <w:t xml:space="preserve"> 1-</w:t>
      </w:r>
      <w:r w:rsidRPr="00837190">
        <w:rPr>
          <w:rFonts w:ascii="GHEA Grapalat" w:hAnsi="GHEA Grapalat" w:cs="Sylfaen"/>
          <w:i/>
          <w:sz w:val="16"/>
          <w:szCs w:val="16"/>
          <w:lang w:val="hy-AM"/>
        </w:rPr>
        <w:t>ին</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մասի</w:t>
      </w:r>
      <w:r w:rsidRPr="009E1D1C">
        <w:rPr>
          <w:rFonts w:ascii="GHEA Grapalat" w:hAnsi="GHEA Grapalat" w:cs="Sylfaen"/>
          <w:i/>
          <w:sz w:val="16"/>
          <w:szCs w:val="16"/>
          <w:lang w:val="af-ZA"/>
        </w:rPr>
        <w:t xml:space="preserve"> 7-</w:t>
      </w:r>
      <w:r w:rsidRPr="00837190">
        <w:rPr>
          <w:rFonts w:ascii="GHEA Grapalat" w:hAnsi="GHEA Grapalat" w:cs="Sylfaen"/>
          <w:i/>
          <w:sz w:val="16"/>
          <w:szCs w:val="16"/>
          <w:lang w:val="hy-AM"/>
        </w:rPr>
        <w:t>րդ</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բաժինը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հրավերից</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հանվում</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է</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եթե՝</w:t>
      </w:r>
    </w:p>
    <w:p w14:paraId="324D2951" w14:textId="77777777" w:rsidR="00720E85" w:rsidRPr="00E22A1B" w:rsidRDefault="00720E85" w:rsidP="00720E85">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ընթացակարգը</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կազմակերպվում</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Գնումների</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մասին</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օրենքի</w:t>
      </w:r>
      <w:proofErr w:type="spellEnd"/>
      <w:r w:rsidRPr="00E22A1B">
        <w:rPr>
          <w:rFonts w:ascii="GHEA Grapalat" w:hAnsi="GHEA Grapalat" w:cs="Sylfaen"/>
          <w:i/>
          <w:sz w:val="16"/>
          <w:szCs w:val="16"/>
          <w:lang w:val="af-ZA"/>
        </w:rPr>
        <w:t xml:space="preserve"> 15-</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հոդվածի</w:t>
      </w:r>
      <w:proofErr w:type="spellEnd"/>
      <w:r w:rsidRPr="00E22A1B">
        <w:rPr>
          <w:rFonts w:ascii="GHEA Grapalat" w:hAnsi="GHEA Grapalat" w:cs="Sylfaen"/>
          <w:i/>
          <w:sz w:val="16"/>
          <w:szCs w:val="16"/>
          <w:lang w:val="af-ZA"/>
        </w:rPr>
        <w:t xml:space="preserve"> 6-</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հիման</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վրա</w:t>
      </w:r>
      <w:proofErr w:type="spellEnd"/>
      <w:r w:rsidRPr="00E22A1B">
        <w:rPr>
          <w:rFonts w:ascii="GHEA Grapalat" w:hAnsi="GHEA Grapalat" w:cs="Sylfaen"/>
          <w:i/>
          <w:sz w:val="16"/>
          <w:szCs w:val="16"/>
          <w:lang w:val="af-ZA"/>
        </w:rPr>
        <w:t xml:space="preserve">, </w:t>
      </w:r>
    </w:p>
    <w:p w14:paraId="5536C7D0" w14:textId="77777777" w:rsidR="00720E85" w:rsidRPr="004F18BD" w:rsidRDefault="00720E85" w:rsidP="00720E85">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հայտով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տվյալ</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շրջանակում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գնվելիք</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ծառայության</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գինը</w:t>
      </w:r>
      <w:proofErr w:type="spellEnd"/>
      <w:r w:rsidRPr="00D94074">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չի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գերազանցում</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proofErr w:type="spellStart"/>
      <w:r w:rsidRPr="00F566BF">
        <w:rPr>
          <w:rFonts w:ascii="GHEA Grapalat" w:hAnsi="GHEA Grapalat" w:cs="Sylfaen"/>
          <w:i/>
          <w:sz w:val="16"/>
          <w:szCs w:val="16"/>
          <w:lang w:val="en-US"/>
        </w:rPr>
        <w:t>մլն</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դրամը</w:t>
      </w:r>
      <w:proofErr w:type="spellEnd"/>
      <w:r w:rsidRPr="004F18BD">
        <w:rPr>
          <w:rFonts w:ascii="GHEA Grapalat" w:hAnsi="GHEA Grapalat" w:cs="Sylfaen"/>
          <w:i/>
          <w:sz w:val="16"/>
          <w:szCs w:val="16"/>
          <w:lang w:val="af-ZA"/>
        </w:rPr>
        <w:t>.</w:t>
      </w:r>
    </w:p>
    <w:p w14:paraId="319C6A07" w14:textId="77777777" w:rsidR="00720E85" w:rsidRPr="004F18BD" w:rsidRDefault="00720E85" w:rsidP="00720E85">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իրականացվում</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հրատապության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հիմքով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պայմանավորված</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մեկ</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անձից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ձևով</w:t>
      </w:r>
      <w:proofErr w:type="spellEnd"/>
      <w:r w:rsidRPr="004F18BD">
        <w:rPr>
          <w:rFonts w:ascii="GHEA Grapalat" w:hAnsi="GHEA Grapalat" w:cs="Sylfaen"/>
          <w:i/>
          <w:sz w:val="16"/>
          <w:szCs w:val="16"/>
          <w:lang w:val="af-ZA"/>
        </w:rPr>
        <w:t>:</w:t>
      </w:r>
    </w:p>
    <w:p w14:paraId="589C64DC" w14:textId="77777777" w:rsidR="00720E85" w:rsidRPr="004F18BD" w:rsidRDefault="00720E85" w:rsidP="00720E85">
      <w:pPr>
        <w:pStyle w:val="FootnoteText"/>
        <w:jc w:val="both"/>
        <w:rPr>
          <w:lang w:val="af-ZA"/>
        </w:rPr>
      </w:pPr>
      <w:proofErr w:type="spellStart"/>
      <w:r w:rsidRPr="00F566BF">
        <w:rPr>
          <w:rFonts w:ascii="GHEA Grapalat" w:hAnsi="GHEA Grapalat" w:cs="Sylfaen"/>
          <w:i/>
          <w:sz w:val="16"/>
          <w:szCs w:val="16"/>
          <w:lang w:val="en-US"/>
        </w:rPr>
        <w:t>Սույն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կիրառման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դեպքում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խմբագրվում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են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հրավերի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կետերը</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բաժինները</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դրանց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կատարված</w:t>
      </w:r>
      <w:proofErr w:type="spellEnd"/>
      <w:r w:rsidRPr="004F18B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proofErr w:type="spellEnd"/>
      <w:r w:rsidRPr="004F18BD">
        <w:rPr>
          <w:rFonts w:ascii="GHEA Grapalat" w:hAnsi="GHEA Grapalat" w:cs="Sylfaen"/>
          <w:i/>
          <w:sz w:val="16"/>
          <w:szCs w:val="16"/>
          <w:lang w:val="af-ZA"/>
        </w:rPr>
        <w:t>:</w:t>
      </w:r>
    </w:p>
  </w:footnote>
  <w:footnote w:id="2">
    <w:p w14:paraId="6B70801E" w14:textId="77777777" w:rsidR="0008536B" w:rsidRPr="00F71502" w:rsidRDefault="0008536B"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08536B" w:rsidRDefault="0008536B"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08536B" w:rsidRDefault="0008536B"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08536B" w:rsidRDefault="0008536B"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08536B" w:rsidRPr="00271FEB" w:rsidRDefault="0008536B" w:rsidP="00271FEB">
      <w:pPr>
        <w:jc w:val="both"/>
        <w:rPr>
          <w:rFonts w:ascii="GHEA Grapalat" w:hAnsi="GHEA Grapalat" w:cs="Sylfaen"/>
          <w:i/>
          <w:sz w:val="16"/>
          <w:szCs w:val="16"/>
          <w:lang w:eastAsia="ru-RU"/>
        </w:rPr>
      </w:pPr>
    </w:p>
  </w:footnote>
  <w:footnote w:id="3">
    <w:p w14:paraId="1AA47A5B" w14:textId="77777777" w:rsidR="00395ECB" w:rsidRPr="00C602DA" w:rsidRDefault="00395ECB" w:rsidP="00395ECB">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proofErr w:type="spellStart"/>
      <w:r w:rsidRPr="00C602DA">
        <w:rPr>
          <w:rFonts w:ascii="GHEA Grapalat" w:hAnsi="GHEA Grapalat" w:cs="Sylfaen"/>
          <w:i/>
          <w:sz w:val="16"/>
          <w:szCs w:val="16"/>
          <w:lang w:val="en-US"/>
        </w:rPr>
        <w:t>Գնումը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մրցույթով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գնանշման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հարցման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ձևով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կազմակերպելու</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դեպքում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սույն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նախադասությունը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հանվում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հրավերից</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եթե</w:t>
      </w:r>
      <w:proofErr w:type="spellEnd"/>
      <w:r w:rsidRPr="00C602DA">
        <w:rPr>
          <w:rFonts w:ascii="GHEA Grapalat" w:hAnsi="GHEA Grapalat" w:cs="Sylfaen"/>
          <w:i/>
          <w:sz w:val="16"/>
          <w:szCs w:val="16"/>
          <w:lang w:val="en-US"/>
        </w:rPr>
        <w:t>`</w:t>
      </w:r>
    </w:p>
    <w:p w14:paraId="32F6AAC9" w14:textId="77777777" w:rsidR="00395ECB" w:rsidRPr="00C602DA" w:rsidRDefault="00395ECB" w:rsidP="00395ECB">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Օրենքի</w:t>
      </w:r>
      <w:proofErr w:type="spellEnd"/>
      <w:r w:rsidRPr="00C602DA">
        <w:rPr>
          <w:rFonts w:ascii="GHEA Grapalat" w:hAnsi="GHEA Grapalat" w:cs="Sylfaen"/>
          <w:i/>
          <w:sz w:val="16"/>
          <w:szCs w:val="16"/>
          <w:lang w:val="en-US"/>
        </w:rPr>
        <w:t xml:space="preserve"> 15-րդ </w:t>
      </w:r>
      <w:proofErr w:type="spellStart"/>
      <w:r w:rsidRPr="00C602DA">
        <w:rPr>
          <w:rFonts w:ascii="GHEA Grapalat" w:hAnsi="GHEA Grapalat" w:cs="Sylfaen"/>
          <w:i/>
          <w:sz w:val="16"/>
          <w:szCs w:val="16"/>
          <w:lang w:val="en-US"/>
        </w:rPr>
        <w:t>հոդվածի</w:t>
      </w:r>
      <w:proofErr w:type="spellEnd"/>
      <w:r w:rsidRPr="00C602DA">
        <w:rPr>
          <w:rFonts w:ascii="GHEA Grapalat" w:hAnsi="GHEA Grapalat" w:cs="Sylfaen"/>
          <w:i/>
          <w:sz w:val="16"/>
          <w:szCs w:val="16"/>
          <w:lang w:val="en-US"/>
        </w:rPr>
        <w:t xml:space="preserve"> 6-րդ </w:t>
      </w:r>
      <w:proofErr w:type="spellStart"/>
      <w:r w:rsidRPr="00C602DA">
        <w:rPr>
          <w:rFonts w:ascii="GHEA Grapalat" w:hAnsi="GHEA Grapalat" w:cs="Sylfaen"/>
          <w:i/>
          <w:sz w:val="16"/>
          <w:szCs w:val="16"/>
          <w:lang w:val="en-US"/>
        </w:rPr>
        <w:t>մասի</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C602DA">
        <w:rPr>
          <w:rFonts w:ascii="GHEA Grapalat" w:hAnsi="GHEA Grapalat" w:cs="Sylfaen"/>
          <w:i/>
          <w:sz w:val="16"/>
          <w:szCs w:val="16"/>
          <w:lang w:val="en-US"/>
        </w:rPr>
        <w:t>հիման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վրա</w:t>
      </w:r>
      <w:proofErr w:type="spellEnd"/>
      <w:r w:rsidRPr="00C602DA">
        <w:rPr>
          <w:rFonts w:ascii="GHEA Grapalat" w:hAnsi="GHEA Grapalat" w:cs="Sylfaen"/>
          <w:i/>
          <w:sz w:val="16"/>
          <w:szCs w:val="16"/>
          <w:lang w:val="en-US"/>
        </w:rPr>
        <w:t xml:space="preserve">, </w:t>
      </w:r>
    </w:p>
    <w:p w14:paraId="3C029D90" w14:textId="77777777" w:rsidR="00395ECB" w:rsidRPr="00271FEB" w:rsidRDefault="00395ECB" w:rsidP="00395ECB">
      <w:pPr>
        <w:pStyle w:val="FootnoteText"/>
        <w:rPr>
          <w:rFonts w:asciiTheme="minorHAnsi" w:hAnsiTheme="minorHAnsi"/>
        </w:rPr>
      </w:pPr>
      <w:r w:rsidRPr="00C602DA">
        <w:rPr>
          <w:rFonts w:ascii="GHEA Grapalat" w:hAnsi="GHEA Grapalat" w:cs="Sylfaen"/>
          <w:i/>
          <w:sz w:val="16"/>
          <w:szCs w:val="16"/>
          <w:lang w:val="en-US"/>
        </w:rPr>
        <w:t xml:space="preserve"> - </w:t>
      </w:r>
      <w:proofErr w:type="spellStart"/>
      <w:r w:rsidRPr="00C602DA">
        <w:rPr>
          <w:rFonts w:ascii="GHEA Grapalat" w:hAnsi="GHEA Grapalat" w:cs="Sylfaen"/>
          <w:i/>
          <w:sz w:val="16"/>
          <w:szCs w:val="16"/>
          <w:lang w:val="en-US"/>
        </w:rPr>
        <w:t>գնման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հայտով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տվյալ</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շրջանակում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գնվելիք</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ծառայության</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C602DA">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չի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գերազանցում</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C602DA">
        <w:rPr>
          <w:rFonts w:ascii="GHEA Grapalat" w:hAnsi="GHEA Grapalat" w:cs="Sylfaen"/>
          <w:i/>
          <w:sz w:val="16"/>
          <w:szCs w:val="16"/>
          <w:lang w:val="en-US"/>
        </w:rPr>
        <w:t>մլն</w:t>
      </w:r>
      <w:proofErr w:type="spellEnd"/>
      <w:r w:rsidRPr="00C602DA">
        <w:rPr>
          <w:rFonts w:ascii="GHEA Grapalat" w:hAnsi="GHEA Grapalat" w:cs="Sylfaen"/>
          <w:i/>
          <w:sz w:val="16"/>
          <w:szCs w:val="16"/>
          <w:lang w:val="en-US"/>
        </w:rPr>
        <w:t xml:space="preserve">. ՀՀ </w:t>
      </w:r>
      <w:proofErr w:type="spellStart"/>
      <w:r w:rsidRPr="00C602DA">
        <w:rPr>
          <w:rFonts w:ascii="GHEA Grapalat" w:hAnsi="GHEA Grapalat" w:cs="Sylfaen"/>
          <w:i/>
          <w:sz w:val="16"/>
          <w:szCs w:val="16"/>
          <w:lang w:val="en-US"/>
        </w:rPr>
        <w:t>դրամը</w:t>
      </w:r>
      <w:proofErr w:type="spellEnd"/>
    </w:p>
  </w:footnote>
  <w:footnote w:id="4">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0808FCB" w14:textId="77777777" w:rsidR="003740BE" w:rsidRPr="00BD5A9C" w:rsidRDefault="003740BE" w:rsidP="003740BE">
      <w:pPr>
        <w:pStyle w:val="FootnoteText"/>
        <w:jc w:val="both"/>
        <w:rPr>
          <w:rFonts w:ascii="GHEA Grapalat" w:hAnsi="GHEA Grapalat" w:cs="Sylfaen"/>
          <w:i/>
          <w:sz w:val="16"/>
          <w:szCs w:val="16"/>
          <w:lang w:val="hy-AM"/>
        </w:rPr>
      </w:pPr>
      <w:r>
        <w:rPr>
          <w:rStyle w:val="FootnoteReference"/>
        </w:rPr>
        <w:footnoteRef/>
      </w:r>
      <w:r>
        <w:t xml:space="preserve"> </w:t>
      </w:r>
      <w:r w:rsidRPr="00BD5A9C">
        <w:rPr>
          <w:rFonts w:ascii="GHEA Grapalat" w:hAnsi="GHEA Grapalat" w:cs="Sylfaen"/>
          <w:i/>
          <w:sz w:val="16"/>
          <w:szCs w:val="16"/>
          <w:lang w:val="hy-AM"/>
        </w:rPr>
        <w:t>Ենթակետը հանվում է, եթե հայտի ապահովման պահանջ սահմանված չէ:</w:t>
      </w:r>
    </w:p>
    <w:p w14:paraId="3F195668" w14:textId="77777777" w:rsidR="003740BE" w:rsidRPr="00AE608F" w:rsidRDefault="003740BE" w:rsidP="003740BE">
      <w:pPr>
        <w:pStyle w:val="FootnoteText"/>
        <w:rPr>
          <w:rFonts w:asciiTheme="minorHAnsi" w:hAnsiTheme="minorHAnsi"/>
          <w:lang w:val="hy-AM"/>
        </w:rPr>
      </w:pPr>
    </w:p>
  </w:footnote>
  <w:footnote w:id="6">
    <w:p w14:paraId="1D7FAA86" w14:textId="77777777" w:rsidR="008C5817" w:rsidRPr="00AE608F" w:rsidRDefault="008C5817" w:rsidP="008C5817">
      <w:pPr>
        <w:pStyle w:val="FootnoteText"/>
        <w:rPr>
          <w:rFonts w:asciiTheme="minorHAnsi" w:hAnsiTheme="minorHAnsi"/>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7">
    <w:p w14:paraId="45BD9911" w14:textId="77777777" w:rsidR="008C5817" w:rsidRPr="00AE608F" w:rsidRDefault="008C5817" w:rsidP="008C5817">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8B6255">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8">
    <w:p w14:paraId="15A5F878" w14:textId="77777777" w:rsidR="008C5817" w:rsidRPr="002F1D6C" w:rsidRDefault="008C5817" w:rsidP="008C5817">
      <w:pPr>
        <w:pStyle w:val="FootnoteText"/>
        <w:jc w:val="both"/>
        <w:rPr>
          <w:rFonts w:ascii="GHEA Grapalat" w:hAnsi="GHEA Grapalat"/>
          <w:sz w:val="16"/>
          <w:szCs w:val="16"/>
          <w:vertAlign w:val="superscript"/>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ծառայության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1B39DE86" w14:textId="77777777" w:rsidR="008C5817" w:rsidRPr="00AE608F" w:rsidRDefault="008C5817" w:rsidP="008C5817">
      <w:pPr>
        <w:pStyle w:val="FootnoteText"/>
        <w:rPr>
          <w:rFonts w:asciiTheme="minorHAnsi" w:hAnsiTheme="minorHAnsi"/>
          <w:lang w:val="hy-AM"/>
        </w:rPr>
      </w:pPr>
    </w:p>
  </w:footnote>
  <w:footnote w:id="9">
    <w:p w14:paraId="1134BE8C" w14:textId="77777777" w:rsidR="00BC282F" w:rsidRPr="00954C1B" w:rsidRDefault="00BC282F" w:rsidP="00BC282F">
      <w:pPr>
        <w:pStyle w:val="FootnoteText"/>
        <w:rPr>
          <w:rFonts w:asciiTheme="minorHAnsi" w:hAnsiTheme="minorHAnsi"/>
        </w:rPr>
      </w:pPr>
      <w:r>
        <w:rPr>
          <w:rStyle w:val="FootnoteReference"/>
        </w:rPr>
        <w:footnoteRef/>
      </w:r>
      <w:r>
        <w:t xml:space="preserve"> </w:t>
      </w:r>
      <w:proofErr w:type="spellStart"/>
      <w:r w:rsidRPr="00357E6C">
        <w:rPr>
          <w:rFonts w:ascii="GHEA Grapalat" w:hAnsi="GHEA Grapalat" w:cs="Sylfaen"/>
          <w:i/>
          <w:sz w:val="16"/>
          <w:szCs w:val="16"/>
        </w:rPr>
        <w:t>Սահմանվում</w:t>
      </w:r>
      <w:proofErr w:type="spellEnd"/>
      <w:r w:rsidRPr="00357E6C">
        <w:rPr>
          <w:rFonts w:ascii="GHEA Grapalat" w:hAnsi="GHEA Grapalat" w:cs="Sylfaen"/>
          <w:i/>
          <w:sz w:val="16"/>
          <w:szCs w:val="16"/>
        </w:rPr>
        <w:t xml:space="preserve">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10">
    <w:p w14:paraId="1F04C71A" w14:textId="77777777" w:rsidR="0008536B" w:rsidRPr="00583D53" w:rsidRDefault="0008536B"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 xml:space="preserve">Եթե գնման հայտով տվյալ </w:t>
      </w:r>
      <w:r w:rsidRPr="00583D53">
        <w:rPr>
          <w:rFonts w:ascii="GHEA Grapalat" w:hAnsi="GHEA Grapalat" w:cs="Sylfaen"/>
          <w:i/>
          <w:sz w:val="16"/>
          <w:szCs w:val="16"/>
        </w:rPr>
        <w:t>չափաբաժնի</w:t>
      </w:r>
      <w:r w:rsidRPr="00583D53">
        <w:rPr>
          <w:rFonts w:ascii="GHEA Grapalat" w:hAnsi="GHEA Grapalat" w:cs="Sylfaen"/>
          <w:i/>
          <w:sz w:val="16"/>
          <w:szCs w:val="16"/>
          <w:lang w:val="hy-AM"/>
        </w:rPr>
        <w:t>գնման</w:t>
      </w:r>
      <w:r w:rsidRPr="00583D53">
        <w:rPr>
          <w:rFonts w:ascii="GHEA Grapalat" w:hAnsi="GHEA Grapalat" w:cs="Sylfaen"/>
          <w:i/>
          <w:sz w:val="16"/>
          <w:szCs w:val="16"/>
        </w:rPr>
        <w:t xml:space="preserve"> գինը․</w:t>
      </w:r>
    </w:p>
    <w:p w14:paraId="1556E4AC" w14:textId="08182194" w:rsidR="0008536B" w:rsidRPr="00583D5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չի գերազանցում գնումների բազային միավորի քսանհինգապատիկը,</w:t>
      </w:r>
      <w:r w:rsidR="0019396A">
        <w:rPr>
          <w:rFonts w:ascii="GHEA Grapalat" w:hAnsi="GHEA Grapalat" w:cs="Sylfaen"/>
          <w:i/>
          <w:sz w:val="16"/>
          <w:szCs w:val="16"/>
          <w:lang w:val="en-US"/>
        </w:rPr>
        <w:t xml:space="preserve"> </w:t>
      </w:r>
      <w:r w:rsidRPr="00583D53">
        <w:rPr>
          <w:rFonts w:ascii="GHEA Grapalat" w:hAnsi="GHEA Grapalat" w:cs="Sylfaen"/>
          <w:i/>
          <w:sz w:val="16"/>
          <w:szCs w:val="16"/>
        </w:rPr>
        <w:t>ապա սույն պարբերությունից հանվում են &lt;&lt; կամ բանկերի կողմից տրամադրված երաշխիքների &gt;&gt; բառերը․</w:t>
      </w:r>
    </w:p>
    <w:p w14:paraId="418F651D" w14:textId="6CF59386" w:rsidR="0008536B" w:rsidRPr="001B25D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xml:space="preserve">-- չի գերազանցում գնումների բազային միավորի </w:t>
      </w:r>
      <w:r w:rsidRPr="00583D53">
        <w:rPr>
          <w:rFonts w:ascii="GHEA Grapalat" w:hAnsi="GHEA Grapalat" w:cs="Sylfaen"/>
          <w:i/>
          <w:sz w:val="16"/>
          <w:szCs w:val="16"/>
          <w:lang w:val="hy-AM"/>
        </w:rPr>
        <w:t>ութսունապատիկը</w:t>
      </w:r>
      <w:r w:rsidRPr="00583D53">
        <w:rPr>
          <w:rFonts w:ascii="GHEA Grapalat" w:hAnsi="GHEA Grapalat" w:cs="Sylfaen"/>
          <w:i/>
          <w:sz w:val="16"/>
          <w:szCs w:val="16"/>
        </w:rPr>
        <w:t>, բայց ավելի է քսանհինգապատիկից</w:t>
      </w:r>
      <w:r w:rsidRPr="009E1D1C">
        <w:rPr>
          <w:rFonts w:ascii="GHEA Grapalat" w:hAnsi="GHEA Grapalat" w:cs="Sylfaen"/>
          <w:i/>
          <w:sz w:val="16"/>
          <w:szCs w:val="16"/>
        </w:rPr>
        <w:t>ապա սույն պարբերությունից հանվում են &lt;&lt; տուժանքի (հավելված 4․2) կամ &gt;&gt; բառերը, իսկ &lt;&lt;20&gt;&gt; թիվը փոխարինվում է &lt;&lt;90&gt;&gt; թվով,</w:t>
      </w:r>
    </w:p>
    <w:p w14:paraId="52E63EEB" w14:textId="001CA00C" w:rsidR="0008536B" w:rsidRPr="00334EFB" w:rsidRDefault="0008536B">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11">
    <w:p w14:paraId="12A926AE" w14:textId="363EF402" w:rsidR="0008536B" w:rsidRPr="008519CC"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w:t>
      </w:r>
      <w:r w:rsidRPr="00F53E8C">
        <w:rPr>
          <w:rFonts w:ascii="GHEA Grapalat" w:hAnsi="GHEA Grapalat" w:cs="Sylfaen"/>
          <w:i/>
          <w:sz w:val="16"/>
          <w:szCs w:val="16"/>
        </w:rPr>
        <w:t xml:space="preserve">անհրաժեշտ </w:t>
      </w:r>
      <w:r w:rsidRPr="00583D53">
        <w:rPr>
          <w:rFonts w:ascii="GHEA Grapalat" w:hAnsi="GHEA Grapalat" w:cs="Sylfaen"/>
          <w:i/>
          <w:sz w:val="16"/>
          <w:szCs w:val="16"/>
        </w:rPr>
        <w:t>նախագծային փաստաթղթերի փորձաքննության ծառայությունները</w:t>
      </w:r>
      <w:r w:rsidRPr="00583D53">
        <w:rPr>
          <w:rFonts w:ascii="GHEA Grapalat" w:hAnsi="GHEA Grapalat" w:cs="Sylfaen"/>
          <w:i/>
          <w:sz w:val="16"/>
          <w:szCs w:val="16"/>
          <w:lang w:val="hy-AM"/>
        </w:rPr>
        <w:t xml:space="preserve"> , ապա</w:t>
      </w:r>
      <w:r w:rsidRPr="00583D53">
        <w:rPr>
          <w:rFonts w:ascii="Times New Roman" w:hAnsi="Times New Roman"/>
          <w:lang w:val="hy-AM"/>
        </w:rPr>
        <w:t xml:space="preserve"> </w:t>
      </w:r>
      <w:r w:rsidRPr="00583D53">
        <w:rPr>
          <w:rFonts w:ascii="GHEA Grapalat" w:hAnsi="GHEA Grapalat" w:cs="Sylfaen"/>
          <w:i/>
          <w:sz w:val="16"/>
          <w:szCs w:val="16"/>
          <w:lang w:val="hy-AM"/>
        </w:rPr>
        <w:t>“բանկային երաշխիքի կամ կանխիկ փողի ձևով” բառերը փոխարիվում են “միակողմանի հաստատ</w:t>
      </w:r>
      <w:r w:rsidRPr="00F53E8C">
        <w:rPr>
          <w:rFonts w:ascii="GHEA Grapalat" w:hAnsi="GHEA Grapalat" w:cs="Sylfaen"/>
          <w:i/>
          <w:sz w:val="16"/>
          <w:szCs w:val="16"/>
          <w:lang w:val="hy-AM"/>
        </w:rPr>
        <w:t>ված հայտարարության</w:t>
      </w:r>
      <w:r w:rsidRPr="009E1D1C">
        <w:rPr>
          <w:rFonts w:ascii="GHEA Grapalat" w:hAnsi="GHEA Grapalat" w:cs="Sylfaen"/>
          <w:i/>
          <w:sz w:val="16"/>
          <w:szCs w:val="16"/>
          <w:lang w:val="hy-AM"/>
        </w:rPr>
        <w:t>՝ տուժանքի (հավելված 5.1) կամ կանխիկ փողի ձևով” բառերով իսկ 3-րդ պարբերության մեջ նշված &lt;&lt;90&gt;&gt; թիվը փոխարինվում է &lt;&lt;20 &gt;&gt; թվով</w:t>
      </w:r>
    </w:p>
    <w:p w14:paraId="7E3D8D1E" w14:textId="77777777" w:rsidR="0008536B" w:rsidRPr="008519CC" w:rsidRDefault="0008536B" w:rsidP="00A70EAF">
      <w:pPr>
        <w:pStyle w:val="FootnoteText"/>
        <w:rPr>
          <w:rFonts w:ascii="Times New Roman" w:hAnsi="Times New Roman"/>
          <w:vertAlign w:val="superscript"/>
          <w:lang w:val="hy-AM"/>
        </w:rPr>
      </w:pPr>
    </w:p>
    <w:p w14:paraId="00BA68F3" w14:textId="10E5BE1B" w:rsidR="0008536B" w:rsidRPr="00A70EAF" w:rsidRDefault="0008536B">
      <w:pPr>
        <w:pStyle w:val="FootnoteText"/>
        <w:rPr>
          <w:rFonts w:asciiTheme="minorHAnsi" w:hAnsiTheme="minorHAnsi"/>
          <w:lang w:val="hy-AM"/>
        </w:rPr>
      </w:pPr>
    </w:p>
  </w:footnote>
  <w:footnote w:id="12">
    <w:p w14:paraId="2EDB7FEB" w14:textId="109E5BE9" w:rsidR="0008536B" w:rsidRPr="004F02AD" w:rsidRDefault="0008536B">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13">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4">
    <w:p w14:paraId="36197FC5" w14:textId="77777777" w:rsidR="000B76E2" w:rsidRPr="004F02AD" w:rsidRDefault="000B76E2" w:rsidP="000B76E2">
      <w:pPr>
        <w:pStyle w:val="FootnoteText"/>
        <w:rPr>
          <w:rFonts w:asciiTheme="minorHAnsi" w:hAnsiTheme="minorHAnsi"/>
        </w:rPr>
      </w:pPr>
      <w:r>
        <w:rPr>
          <w:rStyle w:val="FootnoteReference"/>
        </w:rPr>
        <w:footnoteRef/>
      </w:r>
      <w:r>
        <w:t xml:space="preserve"> </w:t>
      </w:r>
      <w:r w:rsidRPr="004F02AD">
        <w:rPr>
          <w:rFonts w:ascii="GHEA Grapalat" w:hAnsi="GHEA Grapalat" w:cs="Sylfaen"/>
          <w:i/>
          <w:sz w:val="16"/>
          <w:szCs w:val="16"/>
          <w:lang w:val="hy-AM"/>
        </w:rPr>
        <w:t>Եթե</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հրավերով</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հայտի</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ապահովման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ներկայացման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պահանջ</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սահմանված</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չէ</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սույն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կետը</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հրավերից</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հանվում</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է</w:t>
      </w:r>
      <w:r w:rsidRPr="002D4DC4">
        <w:rPr>
          <w:rFonts w:ascii="GHEA Grapalat" w:hAnsi="GHEA Grapalat" w:cs="Sylfaen"/>
          <w:i/>
          <w:sz w:val="16"/>
          <w:szCs w:val="16"/>
          <w:lang w:val="af-ZA"/>
        </w:rPr>
        <w:t>:</w:t>
      </w:r>
    </w:p>
  </w:footnote>
  <w:footnote w:id="15">
    <w:p w14:paraId="73D9C57B" w14:textId="77777777" w:rsidR="00F76265" w:rsidRPr="001E7733" w:rsidRDefault="00F76265" w:rsidP="00F76265">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0479EC69" w14:textId="77777777" w:rsidR="00F76265" w:rsidRPr="0054162F" w:rsidDel="00856FDE" w:rsidRDefault="00F76265" w:rsidP="00F76265">
      <w:pPr>
        <w:pStyle w:val="FootnoteText"/>
        <w:rPr>
          <w:del w:id="19" w:author="User" w:date="2019-05-26T09:57:00Z"/>
          <w:i/>
          <w:color w:val="FF0000"/>
          <w:lang w:val="af-ZA"/>
        </w:rPr>
      </w:pPr>
    </w:p>
  </w:footnote>
  <w:footnote w:id="16">
    <w:p w14:paraId="589EF936" w14:textId="0C9C60A1" w:rsidR="0008536B" w:rsidRPr="00334EFB" w:rsidRDefault="0008536B"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7">
    <w:p w14:paraId="48811B7F" w14:textId="1255CD5A" w:rsidR="0008536B" w:rsidRPr="00334EFB" w:rsidRDefault="0008536B"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08536B" w:rsidRPr="00D66974" w:rsidRDefault="0008536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08536B" w:rsidRPr="00C25873" w:rsidRDefault="0008536B">
      <w:pPr>
        <w:pStyle w:val="FootnoteText"/>
        <w:rPr>
          <w:rFonts w:asciiTheme="minorHAnsi" w:hAnsiTheme="minorHAnsi"/>
          <w:lang w:val="hy-AM"/>
        </w:rPr>
      </w:pPr>
    </w:p>
  </w:footnote>
  <w:footnote w:id="18">
    <w:p w14:paraId="3118507F" w14:textId="77777777" w:rsidR="0008536B" w:rsidRPr="00D40735" w:rsidRDefault="0008536B"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08536B" w:rsidRPr="00DF6AA5" w:rsidRDefault="0008536B" w:rsidP="00C25873">
      <w:pPr>
        <w:pStyle w:val="FootnoteText"/>
        <w:rPr>
          <w:rFonts w:ascii="Sylfaen" w:hAnsi="Sylfaen"/>
          <w:lang w:val="af-ZA"/>
        </w:rPr>
      </w:pPr>
    </w:p>
    <w:p w14:paraId="4E9B949D" w14:textId="5C7289AB" w:rsidR="0008536B" w:rsidRPr="00C25873" w:rsidRDefault="0008536B">
      <w:pPr>
        <w:pStyle w:val="FootnoteText"/>
        <w:rPr>
          <w:rFonts w:asciiTheme="minorHAnsi" w:hAnsiTheme="minorHAnsi"/>
          <w:lang w:val="af-ZA"/>
        </w:rPr>
      </w:pPr>
    </w:p>
  </w:footnote>
  <w:footnote w:id="19">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20">
    <w:p w14:paraId="50B463E2" w14:textId="5208C808" w:rsidR="0008536B" w:rsidRPr="00D66974" w:rsidRDefault="0008536B"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08536B" w:rsidRPr="00D66974" w:rsidRDefault="0008536B">
      <w:pPr>
        <w:pStyle w:val="FootnoteText"/>
        <w:rPr>
          <w:rFonts w:asciiTheme="minorHAnsi" w:hAnsiTheme="minorHAnsi"/>
          <w:lang w:val="hy-AM"/>
        </w:rPr>
      </w:pPr>
    </w:p>
  </w:footnote>
  <w:footnote w:id="21">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9B4BDE">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0B1EB7B3" w14:textId="77777777" w:rsidR="005F2476" w:rsidRPr="00AD2285" w:rsidRDefault="005F2476" w:rsidP="005F2476">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3">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4">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5">
    <w:p w14:paraId="26EDC5EF" w14:textId="77777777" w:rsidR="00A61196" w:rsidRPr="00CD51B9" w:rsidRDefault="00A61196" w:rsidP="00A61196">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A61196">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A61196">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A61196">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A61196">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A61196" w:rsidDel="008B32AF">
        <w:rPr>
          <w:rFonts w:ascii="GHEA Grapalat" w:hAnsi="GHEA Grapalat"/>
          <w:i/>
          <w:sz w:val="16"/>
          <w:szCs w:val="24"/>
          <w:lang w:val="hy-AM" w:eastAsia="en-US"/>
        </w:rPr>
        <w:t xml:space="preserve"> </w:t>
      </w:r>
    </w:p>
    <w:p w14:paraId="0ACF3C1E" w14:textId="77777777" w:rsidR="00A61196" w:rsidRPr="00D66974" w:rsidRDefault="00A61196" w:rsidP="00A61196">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F2B0E6F"/>
    <w:multiLevelType w:val="multilevel"/>
    <w:tmpl w:val="CD4C751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ABF694DE"/>
    <w:lvl w:ilvl="0">
      <w:start w:val="1"/>
      <w:numFmt w:val="decimal"/>
      <w:lvlText w:val="%1."/>
      <w:lvlJc w:val="left"/>
      <w:pPr>
        <w:tabs>
          <w:tab w:val="num" w:pos="1170"/>
        </w:tabs>
        <w:ind w:left="117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62434823">
    <w:abstractNumId w:val="22"/>
  </w:num>
  <w:num w:numId="2" w16cid:durableId="899680834">
    <w:abstractNumId w:val="8"/>
  </w:num>
  <w:num w:numId="3" w16cid:durableId="215698747">
    <w:abstractNumId w:val="19"/>
  </w:num>
  <w:num w:numId="4" w16cid:durableId="646785894">
    <w:abstractNumId w:val="15"/>
  </w:num>
  <w:num w:numId="5" w16cid:durableId="905534153">
    <w:abstractNumId w:val="24"/>
  </w:num>
  <w:num w:numId="6" w16cid:durableId="1912230334">
    <w:abstractNumId w:val="22"/>
    <w:lvlOverride w:ilvl="0">
      <w:startOverride w:val="1"/>
    </w:lvlOverride>
    <w:lvlOverride w:ilvl="1"/>
    <w:lvlOverride w:ilvl="2"/>
    <w:lvlOverride w:ilvl="3"/>
    <w:lvlOverride w:ilvl="4"/>
    <w:lvlOverride w:ilvl="5"/>
    <w:lvlOverride w:ilvl="6"/>
    <w:lvlOverride w:ilvl="7"/>
    <w:lvlOverride w:ilvl="8"/>
  </w:num>
  <w:num w:numId="7" w16cid:durableId="1145270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32819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8385449">
    <w:abstractNumId w:val="18"/>
  </w:num>
  <w:num w:numId="10" w16cid:durableId="147399989">
    <w:abstractNumId w:val="5"/>
  </w:num>
  <w:num w:numId="11" w16cid:durableId="994451125">
    <w:abstractNumId w:val="7"/>
  </w:num>
  <w:num w:numId="12" w16cid:durableId="1177770056">
    <w:abstractNumId w:val="28"/>
  </w:num>
  <w:num w:numId="13" w16cid:durableId="935753299">
    <w:abstractNumId w:val="25"/>
  </w:num>
  <w:num w:numId="14" w16cid:durableId="26876773">
    <w:abstractNumId w:val="11"/>
  </w:num>
  <w:num w:numId="15" w16cid:durableId="153958991">
    <w:abstractNumId w:val="26"/>
  </w:num>
  <w:num w:numId="16" w16cid:durableId="1485396785">
    <w:abstractNumId w:val="14"/>
  </w:num>
  <w:num w:numId="17" w16cid:durableId="1451508863">
    <w:abstractNumId w:val="6"/>
  </w:num>
  <w:num w:numId="18" w16cid:durableId="487596728">
    <w:abstractNumId w:val="1"/>
  </w:num>
  <w:num w:numId="19" w16cid:durableId="522984682">
    <w:abstractNumId w:val="4"/>
  </w:num>
  <w:num w:numId="20" w16cid:durableId="564725498">
    <w:abstractNumId w:val="3"/>
  </w:num>
  <w:num w:numId="21" w16cid:durableId="473177737">
    <w:abstractNumId w:val="29"/>
  </w:num>
  <w:num w:numId="22" w16cid:durableId="1114910545">
    <w:abstractNumId w:val="27"/>
  </w:num>
  <w:num w:numId="23" w16cid:durableId="2040887700">
    <w:abstractNumId w:val="23"/>
  </w:num>
  <w:num w:numId="24" w16cid:durableId="796143733">
    <w:abstractNumId w:val="0"/>
  </w:num>
  <w:num w:numId="25" w16cid:durableId="1345328524">
    <w:abstractNumId w:val="13"/>
  </w:num>
  <w:num w:numId="26" w16cid:durableId="2050956315">
    <w:abstractNumId w:val="17"/>
  </w:num>
  <w:num w:numId="27" w16cid:durableId="1682078863">
    <w:abstractNumId w:val="21"/>
  </w:num>
  <w:num w:numId="28" w16cid:durableId="1018697431">
    <w:abstractNumId w:val="10"/>
  </w:num>
  <w:num w:numId="29" w16cid:durableId="1207108485">
    <w:abstractNumId w:val="9"/>
  </w:num>
  <w:num w:numId="30" w16cid:durableId="951980532">
    <w:abstractNumId w:val="12"/>
  </w:num>
  <w:num w:numId="31" w16cid:durableId="828717601">
    <w:abstractNumId w:val="20"/>
  </w:num>
  <w:num w:numId="32" w16cid:durableId="29694377">
    <w:abstractNumId w:val="2"/>
  </w:num>
  <w:num w:numId="33" w16cid:durableId="17723608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3F5"/>
    <w:rsid w:val="000238FE"/>
    <w:rsid w:val="00023F8D"/>
    <w:rsid w:val="000246E6"/>
    <w:rsid w:val="00024AAF"/>
    <w:rsid w:val="00025353"/>
    <w:rsid w:val="00025C31"/>
    <w:rsid w:val="00026351"/>
    <w:rsid w:val="00026666"/>
    <w:rsid w:val="000272DA"/>
    <w:rsid w:val="000275BF"/>
    <w:rsid w:val="0002782D"/>
    <w:rsid w:val="00030D40"/>
    <w:rsid w:val="000312D9"/>
    <w:rsid w:val="000313A6"/>
    <w:rsid w:val="000330A3"/>
    <w:rsid w:val="00033946"/>
    <w:rsid w:val="00033B20"/>
    <w:rsid w:val="0003430B"/>
    <w:rsid w:val="0003466E"/>
    <w:rsid w:val="000346E9"/>
    <w:rsid w:val="00034CED"/>
    <w:rsid w:val="000356CC"/>
    <w:rsid w:val="0003630C"/>
    <w:rsid w:val="00037DDE"/>
    <w:rsid w:val="000408D8"/>
    <w:rsid w:val="00040B8D"/>
    <w:rsid w:val="0004387F"/>
    <w:rsid w:val="00046BAC"/>
    <w:rsid w:val="00047327"/>
    <w:rsid w:val="0004759D"/>
    <w:rsid w:val="0005035B"/>
    <w:rsid w:val="00050506"/>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7C7"/>
    <w:rsid w:val="000677B2"/>
    <w:rsid w:val="00067B57"/>
    <w:rsid w:val="000704B9"/>
    <w:rsid w:val="00070880"/>
    <w:rsid w:val="00070DBB"/>
    <w:rsid w:val="0007131E"/>
    <w:rsid w:val="00071D1C"/>
    <w:rsid w:val="000723C0"/>
    <w:rsid w:val="00073430"/>
    <w:rsid w:val="0007353C"/>
    <w:rsid w:val="000735B0"/>
    <w:rsid w:val="00073A04"/>
    <w:rsid w:val="00073A09"/>
    <w:rsid w:val="00075997"/>
    <w:rsid w:val="00077062"/>
    <w:rsid w:val="0007739D"/>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4EC7"/>
    <w:rsid w:val="000A5B16"/>
    <w:rsid w:val="000A6B75"/>
    <w:rsid w:val="000A72AD"/>
    <w:rsid w:val="000A7528"/>
    <w:rsid w:val="000B033F"/>
    <w:rsid w:val="000B1088"/>
    <w:rsid w:val="000B259E"/>
    <w:rsid w:val="000B5AE5"/>
    <w:rsid w:val="000B700B"/>
    <w:rsid w:val="000B7641"/>
    <w:rsid w:val="000B76E2"/>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4743"/>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15E"/>
    <w:rsid w:val="000E37B7"/>
    <w:rsid w:val="000E3D1E"/>
    <w:rsid w:val="000E3F9A"/>
    <w:rsid w:val="000E426E"/>
    <w:rsid w:val="000E4C35"/>
    <w:rsid w:val="000E5257"/>
    <w:rsid w:val="000E7612"/>
    <w:rsid w:val="000E79BD"/>
    <w:rsid w:val="000F008F"/>
    <w:rsid w:val="000F1091"/>
    <w:rsid w:val="000F109E"/>
    <w:rsid w:val="000F30FC"/>
    <w:rsid w:val="000F332D"/>
    <w:rsid w:val="000F338E"/>
    <w:rsid w:val="000F366A"/>
    <w:rsid w:val="000F3939"/>
    <w:rsid w:val="000F3A27"/>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20A7"/>
    <w:rsid w:val="001242C4"/>
    <w:rsid w:val="00124461"/>
    <w:rsid w:val="00125AB7"/>
    <w:rsid w:val="001276C9"/>
    <w:rsid w:val="00130202"/>
    <w:rsid w:val="001305C6"/>
    <w:rsid w:val="00131E9C"/>
    <w:rsid w:val="001322B8"/>
    <w:rsid w:val="00132FA8"/>
    <w:rsid w:val="001330C0"/>
    <w:rsid w:val="00133A5A"/>
    <w:rsid w:val="00133A7E"/>
    <w:rsid w:val="00133CE4"/>
    <w:rsid w:val="00134202"/>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DF9"/>
    <w:rsid w:val="00161FE4"/>
    <w:rsid w:val="001635B8"/>
    <w:rsid w:val="00164BBC"/>
    <w:rsid w:val="0016519F"/>
    <w:rsid w:val="001669C1"/>
    <w:rsid w:val="001679A6"/>
    <w:rsid w:val="00170480"/>
    <w:rsid w:val="001724D7"/>
    <w:rsid w:val="00172BBF"/>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343"/>
    <w:rsid w:val="00186B27"/>
    <w:rsid w:val="00190C5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974"/>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527A"/>
    <w:rsid w:val="001C76F7"/>
    <w:rsid w:val="001C7C1A"/>
    <w:rsid w:val="001D1139"/>
    <w:rsid w:val="001D1BE9"/>
    <w:rsid w:val="001D1D00"/>
    <w:rsid w:val="001D2D62"/>
    <w:rsid w:val="001D3E57"/>
    <w:rsid w:val="001D50CA"/>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88D"/>
    <w:rsid w:val="001F1DF0"/>
    <w:rsid w:val="001F3086"/>
    <w:rsid w:val="001F3237"/>
    <w:rsid w:val="001F378A"/>
    <w:rsid w:val="001F386B"/>
    <w:rsid w:val="001F4794"/>
    <w:rsid w:val="001F5636"/>
    <w:rsid w:val="001F5FDE"/>
    <w:rsid w:val="001F6578"/>
    <w:rsid w:val="001F760C"/>
    <w:rsid w:val="001F7847"/>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5F3B"/>
    <w:rsid w:val="00226412"/>
    <w:rsid w:val="002268CD"/>
    <w:rsid w:val="00227308"/>
    <w:rsid w:val="002273AD"/>
    <w:rsid w:val="0022770A"/>
    <w:rsid w:val="00227C9F"/>
    <w:rsid w:val="00230B12"/>
    <w:rsid w:val="00230C8F"/>
    <w:rsid w:val="00232026"/>
    <w:rsid w:val="00232808"/>
    <w:rsid w:val="002333BA"/>
    <w:rsid w:val="0023354E"/>
    <w:rsid w:val="00234BF4"/>
    <w:rsid w:val="0023571C"/>
    <w:rsid w:val="00236B75"/>
    <w:rsid w:val="0024027D"/>
    <w:rsid w:val="00240289"/>
    <w:rsid w:val="0024041A"/>
    <w:rsid w:val="0024186B"/>
    <w:rsid w:val="0024205E"/>
    <w:rsid w:val="00244642"/>
    <w:rsid w:val="00244B2A"/>
    <w:rsid w:val="00244B38"/>
    <w:rsid w:val="002464D0"/>
    <w:rsid w:val="00246F46"/>
    <w:rsid w:val="0025098F"/>
    <w:rsid w:val="0025145E"/>
    <w:rsid w:val="00251E84"/>
    <w:rsid w:val="002522D1"/>
    <w:rsid w:val="00252C9C"/>
    <w:rsid w:val="002542AE"/>
    <w:rsid w:val="00254A36"/>
    <w:rsid w:val="00254E85"/>
    <w:rsid w:val="002559B9"/>
    <w:rsid w:val="00257773"/>
    <w:rsid w:val="00260569"/>
    <w:rsid w:val="00260A2C"/>
    <w:rsid w:val="00260E64"/>
    <w:rsid w:val="00261272"/>
    <w:rsid w:val="0026143D"/>
    <w:rsid w:val="0026158D"/>
    <w:rsid w:val="00263035"/>
    <w:rsid w:val="00263087"/>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1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6BD"/>
    <w:rsid w:val="00296A9F"/>
    <w:rsid w:val="00296F9E"/>
    <w:rsid w:val="002A058F"/>
    <w:rsid w:val="002A0924"/>
    <w:rsid w:val="002A10B2"/>
    <w:rsid w:val="002A1FAC"/>
    <w:rsid w:val="002A26AE"/>
    <w:rsid w:val="002A2C2E"/>
    <w:rsid w:val="002A3785"/>
    <w:rsid w:val="002A4619"/>
    <w:rsid w:val="002A464D"/>
    <w:rsid w:val="002A5E43"/>
    <w:rsid w:val="002A7293"/>
    <w:rsid w:val="002A7380"/>
    <w:rsid w:val="002A76C6"/>
    <w:rsid w:val="002A7A40"/>
    <w:rsid w:val="002A7EC1"/>
    <w:rsid w:val="002B01B8"/>
    <w:rsid w:val="002B0631"/>
    <w:rsid w:val="002B0AEA"/>
    <w:rsid w:val="002B0E49"/>
    <w:rsid w:val="002B103D"/>
    <w:rsid w:val="002B121D"/>
    <w:rsid w:val="002B13F5"/>
    <w:rsid w:val="002B155B"/>
    <w:rsid w:val="002B1ABE"/>
    <w:rsid w:val="002B1FC7"/>
    <w:rsid w:val="002B24A4"/>
    <w:rsid w:val="002B24E8"/>
    <w:rsid w:val="002B32D6"/>
    <w:rsid w:val="002B3E53"/>
    <w:rsid w:val="002B4F68"/>
    <w:rsid w:val="002B4FD9"/>
    <w:rsid w:val="002B5F87"/>
    <w:rsid w:val="002B669C"/>
    <w:rsid w:val="002B7388"/>
    <w:rsid w:val="002B7594"/>
    <w:rsid w:val="002C044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C797A"/>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B7A"/>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4A6"/>
    <w:rsid w:val="00303732"/>
    <w:rsid w:val="0030380E"/>
    <w:rsid w:val="00303E59"/>
    <w:rsid w:val="00303F23"/>
    <w:rsid w:val="003041A8"/>
    <w:rsid w:val="00304436"/>
    <w:rsid w:val="00304D64"/>
    <w:rsid w:val="0030506D"/>
    <w:rsid w:val="003053EF"/>
    <w:rsid w:val="00305E59"/>
    <w:rsid w:val="00305F6D"/>
    <w:rsid w:val="003064D4"/>
    <w:rsid w:val="00307237"/>
    <w:rsid w:val="00307F3C"/>
    <w:rsid w:val="00307FE5"/>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101A"/>
    <w:rsid w:val="00333314"/>
    <w:rsid w:val="003344D3"/>
    <w:rsid w:val="00334564"/>
    <w:rsid w:val="00334725"/>
    <w:rsid w:val="00334B2F"/>
    <w:rsid w:val="00334EFB"/>
    <w:rsid w:val="00335360"/>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47DC4"/>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431"/>
    <w:rsid w:val="003626E7"/>
    <w:rsid w:val="00363298"/>
    <w:rsid w:val="00363335"/>
    <w:rsid w:val="00363627"/>
    <w:rsid w:val="00363E98"/>
    <w:rsid w:val="00364E7A"/>
    <w:rsid w:val="003650C5"/>
    <w:rsid w:val="00365F29"/>
    <w:rsid w:val="00365FCC"/>
    <w:rsid w:val="003675B2"/>
    <w:rsid w:val="00370ECD"/>
    <w:rsid w:val="0037177E"/>
    <w:rsid w:val="003717D2"/>
    <w:rsid w:val="00371D75"/>
    <w:rsid w:val="00372364"/>
    <w:rsid w:val="00372935"/>
    <w:rsid w:val="00372C2B"/>
    <w:rsid w:val="00372C67"/>
    <w:rsid w:val="00372FAD"/>
    <w:rsid w:val="0037329F"/>
    <w:rsid w:val="003738F3"/>
    <w:rsid w:val="00373EC9"/>
    <w:rsid w:val="003740BE"/>
    <w:rsid w:val="003755FD"/>
    <w:rsid w:val="00375D38"/>
    <w:rsid w:val="00375FD2"/>
    <w:rsid w:val="003760B7"/>
    <w:rsid w:val="00376D5B"/>
    <w:rsid w:val="00377184"/>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5ECB"/>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E76"/>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0E"/>
    <w:rsid w:val="003C14BE"/>
    <w:rsid w:val="003C196A"/>
    <w:rsid w:val="003C29C6"/>
    <w:rsid w:val="003C2B7E"/>
    <w:rsid w:val="003C2BAE"/>
    <w:rsid w:val="003C2BDB"/>
    <w:rsid w:val="003C2BDC"/>
    <w:rsid w:val="003C3660"/>
    <w:rsid w:val="003C39EA"/>
    <w:rsid w:val="003C3E7A"/>
    <w:rsid w:val="003C4071"/>
    <w:rsid w:val="003C4576"/>
    <w:rsid w:val="003C53D4"/>
    <w:rsid w:val="003C5BE6"/>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201"/>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345"/>
    <w:rsid w:val="003E6971"/>
    <w:rsid w:val="003E7802"/>
    <w:rsid w:val="003E7941"/>
    <w:rsid w:val="003F0804"/>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4AD"/>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085"/>
    <w:rsid w:val="00464745"/>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586"/>
    <w:rsid w:val="004749BD"/>
    <w:rsid w:val="00475591"/>
    <w:rsid w:val="00475B16"/>
    <w:rsid w:val="0047619C"/>
    <w:rsid w:val="00476579"/>
    <w:rsid w:val="00476A47"/>
    <w:rsid w:val="0047719A"/>
    <w:rsid w:val="00477986"/>
    <w:rsid w:val="00480162"/>
    <w:rsid w:val="004813B3"/>
    <w:rsid w:val="00481B60"/>
    <w:rsid w:val="004830AB"/>
    <w:rsid w:val="004837B7"/>
    <w:rsid w:val="00483944"/>
    <w:rsid w:val="00483FAF"/>
    <w:rsid w:val="0048419C"/>
    <w:rsid w:val="00484A9B"/>
    <w:rsid w:val="00484EB1"/>
    <w:rsid w:val="00484FED"/>
    <w:rsid w:val="004859E2"/>
    <w:rsid w:val="004863E1"/>
    <w:rsid w:val="00486B55"/>
    <w:rsid w:val="004874EC"/>
    <w:rsid w:val="0049223B"/>
    <w:rsid w:val="004929E4"/>
    <w:rsid w:val="004930C7"/>
    <w:rsid w:val="004930FB"/>
    <w:rsid w:val="0049343C"/>
    <w:rsid w:val="00493AF9"/>
    <w:rsid w:val="00496328"/>
    <w:rsid w:val="00496E18"/>
    <w:rsid w:val="004974D8"/>
    <w:rsid w:val="00497F18"/>
    <w:rsid w:val="004A0593"/>
    <w:rsid w:val="004A0792"/>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5A5"/>
    <w:rsid w:val="004B5522"/>
    <w:rsid w:val="004B61C2"/>
    <w:rsid w:val="004B66A6"/>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B68"/>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5BD"/>
    <w:rsid w:val="005167C7"/>
    <w:rsid w:val="00516DDC"/>
    <w:rsid w:val="005170F3"/>
    <w:rsid w:val="00520BDB"/>
    <w:rsid w:val="005213B3"/>
    <w:rsid w:val="005215E3"/>
    <w:rsid w:val="005216EB"/>
    <w:rsid w:val="00521DCE"/>
    <w:rsid w:val="005230A8"/>
    <w:rsid w:val="00523563"/>
    <w:rsid w:val="005236FD"/>
    <w:rsid w:val="0052489E"/>
    <w:rsid w:val="00524982"/>
    <w:rsid w:val="00524995"/>
    <w:rsid w:val="00524DDF"/>
    <w:rsid w:val="00524EFA"/>
    <w:rsid w:val="005250B5"/>
    <w:rsid w:val="0052546C"/>
    <w:rsid w:val="00525BD2"/>
    <w:rsid w:val="00525F57"/>
    <w:rsid w:val="0052648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562"/>
    <w:rsid w:val="00560961"/>
    <w:rsid w:val="00561C56"/>
    <w:rsid w:val="005624A7"/>
    <w:rsid w:val="00562EB1"/>
    <w:rsid w:val="00563192"/>
    <w:rsid w:val="0056331A"/>
    <w:rsid w:val="005639B0"/>
    <w:rsid w:val="00564604"/>
    <w:rsid w:val="00564A13"/>
    <w:rsid w:val="00564FB7"/>
    <w:rsid w:val="00565307"/>
    <w:rsid w:val="0056625A"/>
    <w:rsid w:val="00566462"/>
    <w:rsid w:val="00566FD6"/>
    <w:rsid w:val="00567040"/>
    <w:rsid w:val="005670AA"/>
    <w:rsid w:val="005716B8"/>
    <w:rsid w:val="00571702"/>
    <w:rsid w:val="00571A83"/>
    <w:rsid w:val="00571F29"/>
    <w:rsid w:val="00572001"/>
    <w:rsid w:val="005727A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823"/>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AED"/>
    <w:rsid w:val="005C1C00"/>
    <w:rsid w:val="005C4C12"/>
    <w:rsid w:val="005C6097"/>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154"/>
    <w:rsid w:val="005E4C8D"/>
    <w:rsid w:val="005E573E"/>
    <w:rsid w:val="005E65D1"/>
    <w:rsid w:val="005E6606"/>
    <w:rsid w:val="005E6D42"/>
    <w:rsid w:val="005E79C4"/>
    <w:rsid w:val="005E7CE7"/>
    <w:rsid w:val="005F03C1"/>
    <w:rsid w:val="005F1793"/>
    <w:rsid w:val="005F1B96"/>
    <w:rsid w:val="005F1DBB"/>
    <w:rsid w:val="005F1F95"/>
    <w:rsid w:val="005F2476"/>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60A"/>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38AB"/>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617D"/>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D31"/>
    <w:rsid w:val="006B739E"/>
    <w:rsid w:val="006B7A24"/>
    <w:rsid w:val="006B7B53"/>
    <w:rsid w:val="006C01B0"/>
    <w:rsid w:val="006C08B6"/>
    <w:rsid w:val="006C09E8"/>
    <w:rsid w:val="006C1293"/>
    <w:rsid w:val="006C12EC"/>
    <w:rsid w:val="006C135E"/>
    <w:rsid w:val="006C1D25"/>
    <w:rsid w:val="006C2130"/>
    <w:rsid w:val="006C3115"/>
    <w:rsid w:val="006C3873"/>
    <w:rsid w:val="006C3909"/>
    <w:rsid w:val="006C47F0"/>
    <w:rsid w:val="006C679A"/>
    <w:rsid w:val="006C778B"/>
    <w:rsid w:val="006C7B6E"/>
    <w:rsid w:val="006C7FE2"/>
    <w:rsid w:val="006D0B02"/>
    <w:rsid w:val="006D0D6F"/>
    <w:rsid w:val="006D1826"/>
    <w:rsid w:val="006D1BA0"/>
    <w:rsid w:val="006D1F26"/>
    <w:rsid w:val="006D3D3F"/>
    <w:rsid w:val="006D4E1D"/>
    <w:rsid w:val="006D5516"/>
    <w:rsid w:val="006D5E0B"/>
    <w:rsid w:val="006D5FAD"/>
    <w:rsid w:val="006D6150"/>
    <w:rsid w:val="006E0B62"/>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123"/>
    <w:rsid w:val="006F246F"/>
    <w:rsid w:val="006F2817"/>
    <w:rsid w:val="006F3372"/>
    <w:rsid w:val="006F3B78"/>
    <w:rsid w:val="006F49AA"/>
    <w:rsid w:val="006F55C6"/>
    <w:rsid w:val="006F6413"/>
    <w:rsid w:val="006F747E"/>
    <w:rsid w:val="00700652"/>
    <w:rsid w:val="00700C81"/>
    <w:rsid w:val="007010F4"/>
    <w:rsid w:val="00701157"/>
    <w:rsid w:val="007019EA"/>
    <w:rsid w:val="00702A13"/>
    <w:rsid w:val="007032AC"/>
    <w:rsid w:val="00703303"/>
    <w:rsid w:val="007035C9"/>
    <w:rsid w:val="0070371B"/>
    <w:rsid w:val="00703C74"/>
    <w:rsid w:val="00703F2C"/>
    <w:rsid w:val="00704862"/>
    <w:rsid w:val="00704898"/>
    <w:rsid w:val="00705492"/>
    <w:rsid w:val="00705706"/>
    <w:rsid w:val="00706A4E"/>
    <w:rsid w:val="0070731F"/>
    <w:rsid w:val="007074FE"/>
    <w:rsid w:val="00707B86"/>
    <w:rsid w:val="00712311"/>
    <w:rsid w:val="00712DB8"/>
    <w:rsid w:val="007131F4"/>
    <w:rsid w:val="00714C96"/>
    <w:rsid w:val="007154FC"/>
    <w:rsid w:val="00715EE8"/>
    <w:rsid w:val="0071687B"/>
    <w:rsid w:val="0071689A"/>
    <w:rsid w:val="00716F47"/>
    <w:rsid w:val="007204FD"/>
    <w:rsid w:val="00720E85"/>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6C74"/>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568"/>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9C1"/>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B27"/>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0B4"/>
    <w:rsid w:val="007B56A5"/>
    <w:rsid w:val="007B5E8C"/>
    <w:rsid w:val="007B6811"/>
    <w:rsid w:val="007B743B"/>
    <w:rsid w:val="007C009B"/>
    <w:rsid w:val="007C035E"/>
    <w:rsid w:val="007C081F"/>
    <w:rsid w:val="007C0837"/>
    <w:rsid w:val="007C0B21"/>
    <w:rsid w:val="007C13B3"/>
    <w:rsid w:val="007C15C5"/>
    <w:rsid w:val="007C1825"/>
    <w:rsid w:val="007C1D08"/>
    <w:rsid w:val="007C3D16"/>
    <w:rsid w:val="007C3FF3"/>
    <w:rsid w:val="007C4512"/>
    <w:rsid w:val="007C46D3"/>
    <w:rsid w:val="007C4876"/>
    <w:rsid w:val="007C49D4"/>
    <w:rsid w:val="007C55BD"/>
    <w:rsid w:val="007C5F44"/>
    <w:rsid w:val="007C676E"/>
    <w:rsid w:val="007C6F4D"/>
    <w:rsid w:val="007D078C"/>
    <w:rsid w:val="007D0927"/>
    <w:rsid w:val="007D0C96"/>
    <w:rsid w:val="007D1213"/>
    <w:rsid w:val="007D12B1"/>
    <w:rsid w:val="007D13EE"/>
    <w:rsid w:val="007D1E2A"/>
    <w:rsid w:val="007D2B56"/>
    <w:rsid w:val="007D3E45"/>
    <w:rsid w:val="007D4017"/>
    <w:rsid w:val="007D43B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54A2"/>
    <w:rsid w:val="007E658C"/>
    <w:rsid w:val="007E6804"/>
    <w:rsid w:val="007E6E01"/>
    <w:rsid w:val="007E7500"/>
    <w:rsid w:val="007E7664"/>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6DAE"/>
    <w:rsid w:val="00807178"/>
    <w:rsid w:val="0080763E"/>
    <w:rsid w:val="00807F1E"/>
    <w:rsid w:val="00807F3B"/>
    <w:rsid w:val="008105B4"/>
    <w:rsid w:val="008107E6"/>
    <w:rsid w:val="008116EC"/>
    <w:rsid w:val="00811D16"/>
    <w:rsid w:val="008128C9"/>
    <w:rsid w:val="008138CD"/>
    <w:rsid w:val="00814170"/>
    <w:rsid w:val="0081420E"/>
    <w:rsid w:val="00814DBD"/>
    <w:rsid w:val="00816505"/>
    <w:rsid w:val="00817555"/>
    <w:rsid w:val="00820257"/>
    <w:rsid w:val="008203E5"/>
    <w:rsid w:val="0082102B"/>
    <w:rsid w:val="00821851"/>
    <w:rsid w:val="00821921"/>
    <w:rsid w:val="008223F5"/>
    <w:rsid w:val="008225FF"/>
    <w:rsid w:val="00822942"/>
    <w:rsid w:val="008229D3"/>
    <w:rsid w:val="00824F68"/>
    <w:rsid w:val="00824FB6"/>
    <w:rsid w:val="008258A1"/>
    <w:rsid w:val="00825D86"/>
    <w:rsid w:val="00826193"/>
    <w:rsid w:val="008264EB"/>
    <w:rsid w:val="00830036"/>
    <w:rsid w:val="00831861"/>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292"/>
    <w:rsid w:val="008558B3"/>
    <w:rsid w:val="00855F55"/>
    <w:rsid w:val="0085633B"/>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1DB4"/>
    <w:rsid w:val="00882697"/>
    <w:rsid w:val="0088384C"/>
    <w:rsid w:val="00884204"/>
    <w:rsid w:val="00884414"/>
    <w:rsid w:val="008846AA"/>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4190"/>
    <w:rsid w:val="0089524D"/>
    <w:rsid w:val="00896212"/>
    <w:rsid w:val="0089622B"/>
    <w:rsid w:val="00896A13"/>
    <w:rsid w:val="008A0AF2"/>
    <w:rsid w:val="008A120F"/>
    <w:rsid w:val="008A18AE"/>
    <w:rsid w:val="008A1E8D"/>
    <w:rsid w:val="008A24FA"/>
    <w:rsid w:val="008A2FF1"/>
    <w:rsid w:val="008A33BF"/>
    <w:rsid w:val="008A345D"/>
    <w:rsid w:val="008A3652"/>
    <w:rsid w:val="008A37BD"/>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0F4"/>
    <w:rsid w:val="008C0E12"/>
    <w:rsid w:val="008C17DA"/>
    <w:rsid w:val="008C2DF3"/>
    <w:rsid w:val="008C343E"/>
    <w:rsid w:val="008C353D"/>
    <w:rsid w:val="008C417C"/>
    <w:rsid w:val="008C5817"/>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74A"/>
    <w:rsid w:val="008F1323"/>
    <w:rsid w:val="008F13BF"/>
    <w:rsid w:val="008F2365"/>
    <w:rsid w:val="008F2B76"/>
    <w:rsid w:val="008F51F3"/>
    <w:rsid w:val="008F527F"/>
    <w:rsid w:val="008F6B74"/>
    <w:rsid w:val="008F78BE"/>
    <w:rsid w:val="008F7A2B"/>
    <w:rsid w:val="00902BB9"/>
    <w:rsid w:val="00902D0C"/>
    <w:rsid w:val="009030CA"/>
    <w:rsid w:val="00903898"/>
    <w:rsid w:val="0090481C"/>
    <w:rsid w:val="00904926"/>
    <w:rsid w:val="00904E37"/>
    <w:rsid w:val="0090510C"/>
    <w:rsid w:val="00905984"/>
    <w:rsid w:val="00906072"/>
    <w:rsid w:val="00906104"/>
    <w:rsid w:val="00906204"/>
    <w:rsid w:val="009068ED"/>
    <w:rsid w:val="00906D65"/>
    <w:rsid w:val="0091042F"/>
    <w:rsid w:val="0091064F"/>
    <w:rsid w:val="00910AB4"/>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6F0B"/>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0CB8"/>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37AE"/>
    <w:rsid w:val="009A5190"/>
    <w:rsid w:val="009A6B5D"/>
    <w:rsid w:val="009A73D5"/>
    <w:rsid w:val="009A73F9"/>
    <w:rsid w:val="009A796C"/>
    <w:rsid w:val="009A7E8F"/>
    <w:rsid w:val="009B0273"/>
    <w:rsid w:val="009B0824"/>
    <w:rsid w:val="009B0DA1"/>
    <w:rsid w:val="009B3CA3"/>
    <w:rsid w:val="009B46B2"/>
    <w:rsid w:val="009B4BDE"/>
    <w:rsid w:val="009B5889"/>
    <w:rsid w:val="009B58F7"/>
    <w:rsid w:val="009B5ED1"/>
    <w:rsid w:val="009B6D58"/>
    <w:rsid w:val="009C1A9B"/>
    <w:rsid w:val="009C1D0F"/>
    <w:rsid w:val="009C370D"/>
    <w:rsid w:val="009C3A21"/>
    <w:rsid w:val="009C3B73"/>
    <w:rsid w:val="009C3EC5"/>
    <w:rsid w:val="009C56EE"/>
    <w:rsid w:val="009C5BD2"/>
    <w:rsid w:val="009C6103"/>
    <w:rsid w:val="009C7DD3"/>
    <w:rsid w:val="009D03A4"/>
    <w:rsid w:val="009D0C47"/>
    <w:rsid w:val="009D158E"/>
    <w:rsid w:val="009D2415"/>
    <w:rsid w:val="009D2800"/>
    <w:rsid w:val="009D295A"/>
    <w:rsid w:val="009D352B"/>
    <w:rsid w:val="009D3747"/>
    <w:rsid w:val="009D3BBE"/>
    <w:rsid w:val="009D47AF"/>
    <w:rsid w:val="009D5B47"/>
    <w:rsid w:val="009D5C40"/>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E7E6F"/>
    <w:rsid w:val="009F02B7"/>
    <w:rsid w:val="009F05A6"/>
    <w:rsid w:val="009F0660"/>
    <w:rsid w:val="009F06BA"/>
    <w:rsid w:val="009F079F"/>
    <w:rsid w:val="009F1793"/>
    <w:rsid w:val="009F18D0"/>
    <w:rsid w:val="009F1FF7"/>
    <w:rsid w:val="009F21B2"/>
    <w:rsid w:val="009F337A"/>
    <w:rsid w:val="009F4638"/>
    <w:rsid w:val="009F5D9B"/>
    <w:rsid w:val="009F64A7"/>
    <w:rsid w:val="009F6910"/>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58C0"/>
    <w:rsid w:val="00A1623D"/>
    <w:rsid w:val="00A16F0B"/>
    <w:rsid w:val="00A20B69"/>
    <w:rsid w:val="00A222D7"/>
    <w:rsid w:val="00A22548"/>
    <w:rsid w:val="00A22EB5"/>
    <w:rsid w:val="00A237E1"/>
    <w:rsid w:val="00A23827"/>
    <w:rsid w:val="00A24710"/>
    <w:rsid w:val="00A24827"/>
    <w:rsid w:val="00A249DB"/>
    <w:rsid w:val="00A24DA5"/>
    <w:rsid w:val="00A24F80"/>
    <w:rsid w:val="00A2572F"/>
    <w:rsid w:val="00A25F38"/>
    <w:rsid w:val="00A27FAF"/>
    <w:rsid w:val="00A3062D"/>
    <w:rsid w:val="00A30B3F"/>
    <w:rsid w:val="00A3101A"/>
    <w:rsid w:val="00A315F1"/>
    <w:rsid w:val="00A31A12"/>
    <w:rsid w:val="00A31F51"/>
    <w:rsid w:val="00A3284C"/>
    <w:rsid w:val="00A34587"/>
    <w:rsid w:val="00A363C5"/>
    <w:rsid w:val="00A37070"/>
    <w:rsid w:val="00A376CD"/>
    <w:rsid w:val="00A40446"/>
    <w:rsid w:val="00A4071E"/>
    <w:rsid w:val="00A408CE"/>
    <w:rsid w:val="00A40984"/>
    <w:rsid w:val="00A40BB0"/>
    <w:rsid w:val="00A4205C"/>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1DB"/>
    <w:rsid w:val="00A524AC"/>
    <w:rsid w:val="00A527EF"/>
    <w:rsid w:val="00A530B3"/>
    <w:rsid w:val="00A5393A"/>
    <w:rsid w:val="00A5422E"/>
    <w:rsid w:val="00A5473D"/>
    <w:rsid w:val="00A5512C"/>
    <w:rsid w:val="00A558B9"/>
    <w:rsid w:val="00A55E59"/>
    <w:rsid w:val="00A55FEE"/>
    <w:rsid w:val="00A572D8"/>
    <w:rsid w:val="00A57DFD"/>
    <w:rsid w:val="00A61196"/>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4D1"/>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3AE"/>
    <w:rsid w:val="00AA0AD8"/>
    <w:rsid w:val="00AA0BD4"/>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82"/>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669"/>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082"/>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04E"/>
    <w:rsid w:val="00B13383"/>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4F91"/>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4FE5"/>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335"/>
    <w:rsid w:val="00B73AB8"/>
    <w:rsid w:val="00B73DE0"/>
    <w:rsid w:val="00B744F6"/>
    <w:rsid w:val="00B7474E"/>
    <w:rsid w:val="00B75687"/>
    <w:rsid w:val="00B76154"/>
    <w:rsid w:val="00B7771E"/>
    <w:rsid w:val="00B77C8D"/>
    <w:rsid w:val="00B817FA"/>
    <w:rsid w:val="00B81AD3"/>
    <w:rsid w:val="00B834EF"/>
    <w:rsid w:val="00B836ED"/>
    <w:rsid w:val="00B83C84"/>
    <w:rsid w:val="00B84296"/>
    <w:rsid w:val="00B84F37"/>
    <w:rsid w:val="00B850A2"/>
    <w:rsid w:val="00B853BF"/>
    <w:rsid w:val="00B8636F"/>
    <w:rsid w:val="00B86BCB"/>
    <w:rsid w:val="00B87EE8"/>
    <w:rsid w:val="00B9100A"/>
    <w:rsid w:val="00B92217"/>
    <w:rsid w:val="00B925B0"/>
    <w:rsid w:val="00B941D0"/>
    <w:rsid w:val="00B945E0"/>
    <w:rsid w:val="00B95FE0"/>
    <w:rsid w:val="00B964A0"/>
    <w:rsid w:val="00B96B73"/>
    <w:rsid w:val="00B97237"/>
    <w:rsid w:val="00B975FA"/>
    <w:rsid w:val="00B9796D"/>
    <w:rsid w:val="00B97D91"/>
    <w:rsid w:val="00BA3554"/>
    <w:rsid w:val="00BA5D9A"/>
    <w:rsid w:val="00BA632C"/>
    <w:rsid w:val="00BA656E"/>
    <w:rsid w:val="00BB1243"/>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282F"/>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72E6"/>
    <w:rsid w:val="00BE01AE"/>
    <w:rsid w:val="00BE2D94"/>
    <w:rsid w:val="00BE3F61"/>
    <w:rsid w:val="00BE439E"/>
    <w:rsid w:val="00BE45B6"/>
    <w:rsid w:val="00BE54A9"/>
    <w:rsid w:val="00BE557F"/>
    <w:rsid w:val="00BE58E0"/>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6EC"/>
    <w:rsid w:val="00C15A59"/>
    <w:rsid w:val="00C15BC3"/>
    <w:rsid w:val="00C16602"/>
    <w:rsid w:val="00C16F3F"/>
    <w:rsid w:val="00C17414"/>
    <w:rsid w:val="00C20643"/>
    <w:rsid w:val="00C207A1"/>
    <w:rsid w:val="00C20B2C"/>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05F"/>
    <w:rsid w:val="00C324F0"/>
    <w:rsid w:val="00C33F7A"/>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020"/>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58D5"/>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2D0"/>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4F7"/>
    <w:rsid w:val="00C95B0F"/>
    <w:rsid w:val="00C96127"/>
    <w:rsid w:val="00C96B08"/>
    <w:rsid w:val="00C978AF"/>
    <w:rsid w:val="00CA0015"/>
    <w:rsid w:val="00CA13D1"/>
    <w:rsid w:val="00CA169D"/>
    <w:rsid w:val="00CA1747"/>
    <w:rsid w:val="00CA1C11"/>
    <w:rsid w:val="00CA1ED0"/>
    <w:rsid w:val="00CA2207"/>
    <w:rsid w:val="00CA30F7"/>
    <w:rsid w:val="00CA3233"/>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289C"/>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103"/>
    <w:rsid w:val="00CE086A"/>
    <w:rsid w:val="00CE0D95"/>
    <w:rsid w:val="00CE11B7"/>
    <w:rsid w:val="00CE2264"/>
    <w:rsid w:val="00CE2680"/>
    <w:rsid w:val="00CE2E69"/>
    <w:rsid w:val="00CE3A99"/>
    <w:rsid w:val="00CE432D"/>
    <w:rsid w:val="00CE4D1D"/>
    <w:rsid w:val="00CE693C"/>
    <w:rsid w:val="00CE7B83"/>
    <w:rsid w:val="00CE7BF1"/>
    <w:rsid w:val="00CF0B8B"/>
    <w:rsid w:val="00CF0D0D"/>
    <w:rsid w:val="00CF12EE"/>
    <w:rsid w:val="00CF1653"/>
    <w:rsid w:val="00CF1742"/>
    <w:rsid w:val="00CF18BA"/>
    <w:rsid w:val="00CF2191"/>
    <w:rsid w:val="00CF2304"/>
    <w:rsid w:val="00CF30C0"/>
    <w:rsid w:val="00CF34D0"/>
    <w:rsid w:val="00CF3B6C"/>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137"/>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5FF"/>
    <w:rsid w:val="00D74CCE"/>
    <w:rsid w:val="00D756F2"/>
    <w:rsid w:val="00D758CA"/>
    <w:rsid w:val="00D75F27"/>
    <w:rsid w:val="00D76BBA"/>
    <w:rsid w:val="00D770E9"/>
    <w:rsid w:val="00D77ADB"/>
    <w:rsid w:val="00D77CD1"/>
    <w:rsid w:val="00D77EF7"/>
    <w:rsid w:val="00D815D1"/>
    <w:rsid w:val="00D81660"/>
    <w:rsid w:val="00D817E9"/>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0F8F"/>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E87"/>
    <w:rsid w:val="00DE7F8F"/>
    <w:rsid w:val="00DF11C4"/>
    <w:rsid w:val="00DF1625"/>
    <w:rsid w:val="00DF19A1"/>
    <w:rsid w:val="00DF2531"/>
    <w:rsid w:val="00DF5182"/>
    <w:rsid w:val="00DF5B1B"/>
    <w:rsid w:val="00DF68A6"/>
    <w:rsid w:val="00DF6AA5"/>
    <w:rsid w:val="00DF7856"/>
    <w:rsid w:val="00DF7AF0"/>
    <w:rsid w:val="00E00E5E"/>
    <w:rsid w:val="00E01503"/>
    <w:rsid w:val="00E020C1"/>
    <w:rsid w:val="00E02F60"/>
    <w:rsid w:val="00E038DA"/>
    <w:rsid w:val="00E040F0"/>
    <w:rsid w:val="00E04589"/>
    <w:rsid w:val="00E045AE"/>
    <w:rsid w:val="00E046C2"/>
    <w:rsid w:val="00E04A80"/>
    <w:rsid w:val="00E04FA9"/>
    <w:rsid w:val="00E054EA"/>
    <w:rsid w:val="00E05F32"/>
    <w:rsid w:val="00E0616D"/>
    <w:rsid w:val="00E06365"/>
    <w:rsid w:val="00E06E9D"/>
    <w:rsid w:val="00E070E6"/>
    <w:rsid w:val="00E10031"/>
    <w:rsid w:val="00E10BB7"/>
    <w:rsid w:val="00E15826"/>
    <w:rsid w:val="00E15A77"/>
    <w:rsid w:val="00E161F1"/>
    <w:rsid w:val="00E17B5D"/>
    <w:rsid w:val="00E20011"/>
    <w:rsid w:val="00E203A2"/>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7F28"/>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1E53"/>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E2F"/>
    <w:rsid w:val="00E76F31"/>
    <w:rsid w:val="00E77EEE"/>
    <w:rsid w:val="00E805B6"/>
    <w:rsid w:val="00E81D32"/>
    <w:rsid w:val="00E81D7E"/>
    <w:rsid w:val="00E84171"/>
    <w:rsid w:val="00E85A49"/>
    <w:rsid w:val="00E904E8"/>
    <w:rsid w:val="00E90699"/>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6BEF"/>
    <w:rsid w:val="00EA7474"/>
    <w:rsid w:val="00EA7727"/>
    <w:rsid w:val="00EA7FA5"/>
    <w:rsid w:val="00EB07BB"/>
    <w:rsid w:val="00EB0B3D"/>
    <w:rsid w:val="00EB17E0"/>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CA2"/>
    <w:rsid w:val="00EC0C4F"/>
    <w:rsid w:val="00EC201D"/>
    <w:rsid w:val="00EC20BC"/>
    <w:rsid w:val="00EC22F7"/>
    <w:rsid w:val="00EC2345"/>
    <w:rsid w:val="00EC2C0F"/>
    <w:rsid w:val="00EC2CDE"/>
    <w:rsid w:val="00EC3052"/>
    <w:rsid w:val="00EC49B0"/>
    <w:rsid w:val="00EC5C64"/>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919"/>
    <w:rsid w:val="00ED6F1D"/>
    <w:rsid w:val="00ED70E7"/>
    <w:rsid w:val="00EE0172"/>
    <w:rsid w:val="00EE09A4"/>
    <w:rsid w:val="00EE0EB3"/>
    <w:rsid w:val="00EE0EF1"/>
    <w:rsid w:val="00EE11C5"/>
    <w:rsid w:val="00EE1E28"/>
    <w:rsid w:val="00EE223A"/>
    <w:rsid w:val="00EE2663"/>
    <w:rsid w:val="00EE3CA0"/>
    <w:rsid w:val="00EE3F18"/>
    <w:rsid w:val="00EE45C0"/>
    <w:rsid w:val="00EE5553"/>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972"/>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69D"/>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2B"/>
    <w:rsid w:val="00F23100"/>
    <w:rsid w:val="00F23A51"/>
    <w:rsid w:val="00F242D7"/>
    <w:rsid w:val="00F24327"/>
    <w:rsid w:val="00F24A51"/>
    <w:rsid w:val="00F24E9E"/>
    <w:rsid w:val="00F25B39"/>
    <w:rsid w:val="00F26162"/>
    <w:rsid w:val="00F263B3"/>
    <w:rsid w:val="00F26AC7"/>
    <w:rsid w:val="00F2770D"/>
    <w:rsid w:val="00F27778"/>
    <w:rsid w:val="00F3137F"/>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2282"/>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265"/>
    <w:rsid w:val="00F7704C"/>
    <w:rsid w:val="00F77E85"/>
    <w:rsid w:val="00F8049A"/>
    <w:rsid w:val="00F81712"/>
    <w:rsid w:val="00F825AC"/>
    <w:rsid w:val="00F82623"/>
    <w:rsid w:val="00F8365A"/>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2C1"/>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506A"/>
    <w:rsid w:val="00FB606B"/>
    <w:rsid w:val="00FB72F4"/>
    <w:rsid w:val="00FB73FC"/>
    <w:rsid w:val="00FB78E7"/>
    <w:rsid w:val="00FB796B"/>
    <w:rsid w:val="00FC096C"/>
    <w:rsid w:val="00FC0FDC"/>
    <w:rsid w:val="00FC22F4"/>
    <w:rsid w:val="00FC283C"/>
    <w:rsid w:val="00FC2F66"/>
    <w:rsid w:val="00FC31D8"/>
    <w:rsid w:val="00FC4412"/>
    <w:rsid w:val="00FC4B16"/>
    <w:rsid w:val="00FC573A"/>
    <w:rsid w:val="00FC5FA5"/>
    <w:rsid w:val="00FC6150"/>
    <w:rsid w:val="00FC6184"/>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4B0"/>
    <w:rsid w:val="00FE20B2"/>
    <w:rsid w:val="00FE242D"/>
    <w:rsid w:val="00FE4310"/>
    <w:rsid w:val="00FE4843"/>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7B743B"/>
    <w:rPr>
      <w:color w:val="605E5C"/>
      <w:shd w:val="clear" w:color="auto" w:fill="E1DFDD"/>
    </w:rPr>
  </w:style>
  <w:style w:type="paragraph" w:customStyle="1" w:styleId="TableParagraph">
    <w:name w:val="Table Paragraph"/>
    <w:basedOn w:val="Normal"/>
    <w:uiPriority w:val="1"/>
    <w:qFormat/>
    <w:rsid w:val="006D1F26"/>
    <w:pPr>
      <w:widowControl w:val="0"/>
    </w:pPr>
    <w:rPr>
      <w:rFonts w:asciiTheme="minorHAnsi" w:eastAsiaTheme="minorHAnsi" w:hAnsiTheme="minorHAnsi" w:cstheme="minorBidi"/>
      <w:sz w:val="22"/>
      <w:szCs w:val="22"/>
    </w:rPr>
  </w:style>
  <w:style w:type="character" w:customStyle="1" w:styleId="apple-style-span">
    <w:name w:val="apple-style-span"/>
    <w:rsid w:val="006D1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013754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58576009">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a.grigoryan@yerevan.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gor.muradyan@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mailto:gor.muradyan@yerevan.am"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mailto:silva.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0A4D-AB1C-484E-93DB-04C34547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75</Pages>
  <Words>23078</Words>
  <Characters>131548</Characters>
  <Application>Microsoft Office Word</Application>
  <DocSecurity>0</DocSecurity>
  <Lines>1096</Lines>
  <Paragraphs>308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154318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211</cp:revision>
  <cp:lastPrinted>2018-02-16T07:12:00Z</cp:lastPrinted>
  <dcterms:created xsi:type="dcterms:W3CDTF">2025-05-05T05:21:00Z</dcterms:created>
  <dcterms:modified xsi:type="dcterms:W3CDTF">2025-12-04T05:30:00Z</dcterms:modified>
</cp:coreProperties>
</file>