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A862FA" w14:textId="77777777" w:rsidR="003B6F36" w:rsidRPr="009044F1" w:rsidRDefault="003B6F36" w:rsidP="003B6F36">
      <w:pPr>
        <w:pStyle w:val="BodyTextIndent"/>
        <w:widowControl w:val="0"/>
        <w:spacing w:line="240" w:lineRule="auto"/>
        <w:ind w:firstLine="0"/>
        <w:jc w:val="center"/>
        <w:rPr>
          <w:rFonts w:ascii="GHEA Grapalat" w:hAnsi="GHEA Grapalat"/>
          <w:i/>
          <w:sz w:val="24"/>
          <w:szCs w:val="24"/>
        </w:rPr>
      </w:pPr>
      <w:r w:rsidRPr="009044F1">
        <w:rPr>
          <w:rFonts w:ascii="GHEA Grapalat" w:hAnsi="GHEA Grapalat"/>
          <w:sz w:val="24"/>
          <w:szCs w:val="24"/>
        </w:rPr>
        <w:t>ОБЪЯВЛЕНИЕ</w:t>
      </w:r>
    </w:p>
    <w:p w14:paraId="2DE9EC29" w14:textId="77777777" w:rsidR="003B6F36" w:rsidRPr="00BA7128" w:rsidRDefault="003B6F36" w:rsidP="003B6F36">
      <w:pPr>
        <w:pStyle w:val="BodyTextIndent"/>
        <w:widowControl w:val="0"/>
        <w:spacing w:line="240" w:lineRule="auto"/>
        <w:ind w:firstLine="0"/>
        <w:jc w:val="center"/>
        <w:rPr>
          <w:rFonts w:ascii="GHEA Grapalat" w:hAnsi="GHEA Grapalat"/>
          <w:i/>
          <w:sz w:val="24"/>
          <w:szCs w:val="24"/>
        </w:rPr>
      </w:pPr>
      <w:r w:rsidRPr="009044F1">
        <w:rPr>
          <w:rFonts w:ascii="GHEA Grapalat" w:hAnsi="GHEA Grapalat"/>
          <w:sz w:val="24"/>
          <w:szCs w:val="24"/>
        </w:rPr>
        <w:t>ОБ</w:t>
      </w:r>
      <w:r w:rsidRPr="00126624">
        <w:rPr>
          <w:rFonts w:ascii="GHEA Grapalat" w:hAnsi="GHEA Grapalat"/>
          <w:sz w:val="24"/>
          <w:szCs w:val="24"/>
        </w:rPr>
        <w:t xml:space="preserve"> </w:t>
      </w:r>
      <w:r w:rsidRPr="009044F1">
        <w:rPr>
          <w:rFonts w:ascii="GHEA Grapalat" w:hAnsi="GHEA Grapalat"/>
          <w:sz w:val="24"/>
          <w:szCs w:val="24"/>
        </w:rPr>
        <w:t>ОТКРЫТОМ КОНКУРСЕ</w:t>
      </w:r>
      <w:r>
        <w:rPr>
          <w:rStyle w:val="FootnoteReference"/>
          <w:rFonts w:ascii="GHEA Grapalat" w:hAnsi="GHEA Grapalat"/>
          <w:sz w:val="24"/>
          <w:szCs w:val="24"/>
        </w:rPr>
        <w:footnoteReference w:customMarkFollows="1" w:id="1"/>
        <w:t>*</w:t>
      </w:r>
    </w:p>
    <w:p w14:paraId="0215A47C" w14:textId="77777777" w:rsidR="003B6F36" w:rsidRDefault="003B6F36" w:rsidP="003B6F36">
      <w:pPr>
        <w:pStyle w:val="BodyTextIndent"/>
        <w:widowControl w:val="0"/>
        <w:spacing w:line="240" w:lineRule="auto"/>
        <w:ind w:firstLine="0"/>
        <w:jc w:val="center"/>
        <w:rPr>
          <w:rFonts w:ascii="GHEA Grapalat" w:hAnsi="GHEA Grapalat"/>
          <w:i/>
          <w:sz w:val="24"/>
          <w:szCs w:val="24"/>
        </w:rPr>
      </w:pPr>
    </w:p>
    <w:p w14:paraId="1353D662" w14:textId="77777777" w:rsidR="003B6F36" w:rsidRDefault="003B6F36" w:rsidP="003B6F36">
      <w:pPr>
        <w:pStyle w:val="BodyTextIndent"/>
        <w:widowControl w:val="0"/>
        <w:spacing w:line="240" w:lineRule="auto"/>
        <w:ind w:firstLine="0"/>
        <w:jc w:val="center"/>
        <w:rPr>
          <w:rFonts w:ascii="GHEA Grapalat" w:hAnsi="GHEA Grapalat"/>
          <w:i/>
          <w:sz w:val="24"/>
          <w:szCs w:val="24"/>
        </w:rPr>
      </w:pPr>
      <w:r w:rsidRPr="00AE7A29">
        <w:rPr>
          <w:rFonts w:ascii="GHEA Grapalat" w:hAnsi="GHEA Grapalat"/>
          <w:sz w:val="24"/>
          <w:szCs w:val="24"/>
        </w:rPr>
        <w:t xml:space="preserve">С применением пункта 2 части 6 статьи 15 Закона </w:t>
      </w:r>
      <w:r>
        <w:rPr>
          <w:rFonts w:ascii="GHEA Grapalat" w:hAnsi="GHEA Grapalat"/>
          <w:sz w:val="24"/>
          <w:szCs w:val="24"/>
        </w:rPr>
        <w:t>«</w:t>
      </w:r>
      <w:r w:rsidRPr="00AE7A29">
        <w:rPr>
          <w:rFonts w:ascii="GHEA Grapalat" w:hAnsi="GHEA Grapalat"/>
          <w:sz w:val="24"/>
          <w:szCs w:val="24"/>
        </w:rPr>
        <w:t>О закупках</w:t>
      </w:r>
      <w:r>
        <w:rPr>
          <w:rFonts w:ascii="GHEA Grapalat" w:hAnsi="GHEA Grapalat"/>
          <w:sz w:val="24"/>
          <w:szCs w:val="24"/>
        </w:rPr>
        <w:t>»</w:t>
      </w:r>
    </w:p>
    <w:p w14:paraId="12541CF6" w14:textId="77777777" w:rsidR="003B6F36" w:rsidRPr="009044F1" w:rsidRDefault="003B6F36" w:rsidP="003B6F36">
      <w:pPr>
        <w:pStyle w:val="BodyTextIndent"/>
        <w:widowControl w:val="0"/>
        <w:spacing w:line="240" w:lineRule="auto"/>
        <w:ind w:firstLine="0"/>
        <w:jc w:val="center"/>
        <w:rPr>
          <w:rFonts w:ascii="GHEA Grapalat" w:hAnsi="GHEA Grapalat"/>
          <w:i/>
          <w:sz w:val="24"/>
          <w:szCs w:val="24"/>
        </w:rPr>
      </w:pPr>
    </w:p>
    <w:p w14:paraId="3FE7CC0E" w14:textId="3165A891" w:rsidR="003B6F36" w:rsidRPr="009044F1" w:rsidRDefault="003B6F36" w:rsidP="003B6F36">
      <w:pPr>
        <w:pStyle w:val="BodyTextIndent"/>
        <w:widowControl w:val="0"/>
        <w:spacing w:line="240" w:lineRule="auto"/>
        <w:ind w:firstLine="0"/>
        <w:jc w:val="center"/>
        <w:rPr>
          <w:rFonts w:ascii="GHEA Grapalat" w:hAnsi="GHEA Grapalat"/>
          <w:i/>
          <w:sz w:val="24"/>
          <w:szCs w:val="24"/>
        </w:rPr>
      </w:pPr>
      <w:r w:rsidRPr="009044F1">
        <w:rPr>
          <w:rFonts w:ascii="GHEA Grapalat" w:hAnsi="GHEA Grapalat"/>
          <w:sz w:val="24"/>
          <w:szCs w:val="24"/>
        </w:rPr>
        <w:t xml:space="preserve">Настоящий текст объявления утвержден Решением </w:t>
      </w:r>
      <w:r>
        <w:rPr>
          <w:rFonts w:ascii="GHEA Grapalat" w:hAnsi="GHEA Grapalat"/>
          <w:sz w:val="24"/>
          <w:szCs w:val="24"/>
        </w:rPr>
        <w:t xml:space="preserve">Оценочной </w:t>
      </w:r>
      <w:r w:rsidRPr="009044F1">
        <w:rPr>
          <w:rFonts w:ascii="GHEA Grapalat" w:hAnsi="GHEA Grapalat"/>
          <w:sz w:val="24"/>
          <w:szCs w:val="24"/>
        </w:rPr>
        <w:t>Комиссии от "</w:t>
      </w:r>
      <w:r w:rsidR="004A50BB" w:rsidRPr="004A50BB">
        <w:rPr>
          <w:rFonts w:ascii="GHEA Grapalat" w:hAnsi="GHEA Grapalat"/>
          <w:sz w:val="24"/>
          <w:szCs w:val="24"/>
        </w:rPr>
        <w:t>09</w:t>
      </w:r>
      <w:r w:rsidRPr="009044F1">
        <w:rPr>
          <w:rFonts w:ascii="GHEA Grapalat" w:hAnsi="GHEA Grapalat"/>
          <w:sz w:val="24"/>
          <w:szCs w:val="24"/>
        </w:rPr>
        <w:t>" "</w:t>
      </w:r>
      <w:r w:rsidR="009F2B87">
        <w:rPr>
          <w:rFonts w:ascii="GHEA Grapalat" w:hAnsi="GHEA Grapalat"/>
          <w:sz w:val="24"/>
          <w:szCs w:val="24"/>
          <w:lang w:val="hy-AM"/>
        </w:rPr>
        <w:t>12</w:t>
      </w:r>
      <w:r w:rsidRPr="009044F1">
        <w:rPr>
          <w:rFonts w:ascii="GHEA Grapalat" w:hAnsi="GHEA Grapalat"/>
          <w:sz w:val="24"/>
          <w:szCs w:val="24"/>
        </w:rPr>
        <w:t>" 20</w:t>
      </w:r>
      <w:r>
        <w:rPr>
          <w:rFonts w:ascii="GHEA Grapalat" w:hAnsi="GHEA Grapalat"/>
          <w:sz w:val="24"/>
          <w:szCs w:val="24"/>
        </w:rPr>
        <w:t>2</w:t>
      </w:r>
      <w:r w:rsidR="004A50BB" w:rsidRPr="004A50BB">
        <w:rPr>
          <w:rFonts w:ascii="GHEA Grapalat" w:hAnsi="GHEA Grapalat"/>
          <w:sz w:val="24"/>
          <w:szCs w:val="24"/>
        </w:rPr>
        <w:t>4</w:t>
      </w:r>
      <w:r>
        <w:rPr>
          <w:rFonts w:ascii="GHEA Grapalat" w:hAnsi="GHEA Grapalat"/>
          <w:sz w:val="24"/>
          <w:szCs w:val="24"/>
        </w:rPr>
        <w:t xml:space="preserve"> </w:t>
      </w:r>
      <w:r w:rsidRPr="009044F1">
        <w:rPr>
          <w:rFonts w:ascii="GHEA Grapalat" w:hAnsi="GHEA Grapalat"/>
          <w:sz w:val="24"/>
          <w:szCs w:val="24"/>
        </w:rPr>
        <w:t>года "</w:t>
      </w:r>
      <w:r w:rsidRPr="00214215">
        <w:rPr>
          <w:rFonts w:ascii="GHEA Grapalat" w:hAnsi="GHEA Grapalat"/>
          <w:sz w:val="24"/>
          <w:szCs w:val="24"/>
        </w:rPr>
        <w:t>3</w:t>
      </w:r>
      <w:r w:rsidRPr="009044F1">
        <w:rPr>
          <w:rFonts w:ascii="GHEA Grapalat" w:hAnsi="GHEA Grapalat"/>
          <w:sz w:val="24"/>
          <w:szCs w:val="24"/>
        </w:rPr>
        <w:t xml:space="preserve">" </w:t>
      </w:r>
    </w:p>
    <w:p w14:paraId="3A8C01E3" w14:textId="0D7D096F" w:rsidR="003B6F36" w:rsidRPr="00567A68" w:rsidRDefault="003B6F36" w:rsidP="003B6F36">
      <w:pPr>
        <w:pStyle w:val="BodyTextIndent"/>
        <w:widowControl w:val="0"/>
        <w:spacing w:line="240" w:lineRule="auto"/>
        <w:ind w:firstLine="0"/>
        <w:jc w:val="center"/>
        <w:rPr>
          <w:rFonts w:ascii="GHEA Grapalat" w:hAnsi="GHEA Grapalat"/>
          <w:i/>
          <w:sz w:val="24"/>
          <w:szCs w:val="24"/>
        </w:rPr>
      </w:pPr>
      <w:r>
        <w:rPr>
          <w:rFonts w:ascii="GHEA Grapalat" w:hAnsi="GHEA Grapalat"/>
          <w:sz w:val="24"/>
          <w:szCs w:val="24"/>
        </w:rPr>
        <w:t>Код процедуры</w:t>
      </w:r>
      <w:r w:rsidRPr="004775ED">
        <w:rPr>
          <w:rFonts w:ascii="GHEA Grapalat" w:hAnsi="GHEA Grapalat"/>
          <w:sz w:val="24"/>
          <w:szCs w:val="24"/>
        </w:rPr>
        <w:t xml:space="preserve"> </w:t>
      </w:r>
      <w:r>
        <w:rPr>
          <w:rFonts w:ascii="GHEA Grapalat" w:hAnsi="GHEA Grapalat"/>
          <w:sz w:val="24"/>
          <w:szCs w:val="24"/>
          <w:lang w:val="en-US"/>
        </w:rPr>
        <w:t>EQ</w:t>
      </w:r>
      <w:r w:rsidRPr="00D1256A">
        <w:rPr>
          <w:rFonts w:ascii="GHEA Grapalat" w:hAnsi="GHEA Grapalat"/>
          <w:sz w:val="24"/>
          <w:szCs w:val="24"/>
        </w:rPr>
        <w:t>-</w:t>
      </w:r>
      <w:r>
        <w:rPr>
          <w:rFonts w:ascii="GHEA Grapalat" w:hAnsi="GHEA Grapalat"/>
          <w:sz w:val="24"/>
          <w:szCs w:val="24"/>
          <w:lang w:val="en-US"/>
        </w:rPr>
        <w:t>BMAPDzB</w:t>
      </w:r>
      <w:r w:rsidRPr="00D1256A">
        <w:rPr>
          <w:rFonts w:ascii="GHEA Grapalat" w:hAnsi="GHEA Grapalat"/>
          <w:sz w:val="24"/>
          <w:szCs w:val="24"/>
        </w:rPr>
        <w:t>-</w:t>
      </w:r>
      <w:r w:rsidR="00A6641C">
        <w:rPr>
          <w:rFonts w:ascii="GHEA Grapalat" w:hAnsi="GHEA Grapalat"/>
          <w:sz w:val="24"/>
          <w:szCs w:val="24"/>
        </w:rPr>
        <w:t>25/1</w:t>
      </w:r>
    </w:p>
    <w:p w14:paraId="28314246" w14:textId="77777777" w:rsidR="003B6F36" w:rsidRPr="009044F1" w:rsidRDefault="003B6F36" w:rsidP="003B6F36">
      <w:pPr>
        <w:pStyle w:val="BodyTextIndent"/>
        <w:widowControl w:val="0"/>
        <w:spacing w:line="240" w:lineRule="auto"/>
        <w:rPr>
          <w:rFonts w:ascii="GHEA Grapalat" w:hAnsi="GHEA Grapalat"/>
          <w:i/>
          <w:sz w:val="24"/>
          <w:szCs w:val="24"/>
        </w:rPr>
      </w:pPr>
    </w:p>
    <w:p w14:paraId="04C844FC" w14:textId="77777777" w:rsidR="003B6F36" w:rsidRPr="009044F1" w:rsidRDefault="003B6F36" w:rsidP="003B6F36">
      <w:pPr>
        <w:pStyle w:val="BodyTextIndent"/>
        <w:widowControl w:val="0"/>
        <w:spacing w:after="0" w:line="240" w:lineRule="auto"/>
        <w:rPr>
          <w:rFonts w:ascii="GHEA Grapalat" w:hAnsi="GHEA Grapalat"/>
          <w:i/>
          <w:sz w:val="24"/>
          <w:szCs w:val="24"/>
        </w:rPr>
      </w:pPr>
      <w:r w:rsidRPr="009044F1">
        <w:rPr>
          <w:rFonts w:ascii="GHEA Grapalat" w:hAnsi="GHEA Grapalat"/>
          <w:sz w:val="24"/>
          <w:szCs w:val="24"/>
        </w:rPr>
        <w:t xml:space="preserve">Заказчик </w:t>
      </w:r>
      <w:r>
        <w:rPr>
          <w:rFonts w:ascii="GHEA Grapalat" w:hAnsi="GHEA Grapalat"/>
          <w:sz w:val="24"/>
          <w:szCs w:val="24"/>
        </w:rPr>
        <w:t>р.Армения</w:t>
      </w:r>
      <w:r w:rsidRPr="009044F1">
        <w:rPr>
          <w:rFonts w:ascii="GHEA Grapalat" w:hAnsi="GHEA Grapalat"/>
          <w:sz w:val="24"/>
          <w:szCs w:val="24"/>
        </w:rPr>
        <w:t>,</w:t>
      </w:r>
      <w:r>
        <w:rPr>
          <w:rFonts w:ascii="GHEA Grapalat" w:hAnsi="GHEA Grapalat"/>
          <w:sz w:val="24"/>
          <w:szCs w:val="24"/>
        </w:rPr>
        <w:t xml:space="preserve"> мерия города Ереван</w:t>
      </w:r>
      <w:r w:rsidRPr="009044F1">
        <w:rPr>
          <w:rFonts w:ascii="GHEA Grapalat" w:hAnsi="GHEA Grapalat"/>
          <w:sz w:val="24"/>
          <w:szCs w:val="24"/>
        </w:rPr>
        <w:t xml:space="preserve"> находящийся по</w:t>
      </w:r>
      <w:r w:rsidRPr="005C11BF">
        <w:rPr>
          <w:rFonts w:ascii="GHEA Grapalat" w:hAnsi="GHEA Grapalat"/>
          <w:sz w:val="24"/>
          <w:szCs w:val="24"/>
        </w:rPr>
        <w:t xml:space="preserve"> </w:t>
      </w:r>
      <w:r w:rsidRPr="009044F1">
        <w:rPr>
          <w:rFonts w:ascii="GHEA Grapalat" w:hAnsi="GHEA Grapalat"/>
          <w:sz w:val="24"/>
          <w:szCs w:val="24"/>
        </w:rPr>
        <w:t>адресу</w:t>
      </w:r>
      <w:r>
        <w:rPr>
          <w:rFonts w:ascii="GHEA Grapalat" w:hAnsi="GHEA Grapalat"/>
          <w:sz w:val="24"/>
          <w:szCs w:val="24"/>
        </w:rPr>
        <w:t xml:space="preserve"> Аргишти 1</w:t>
      </w:r>
      <w:r w:rsidRPr="009044F1">
        <w:rPr>
          <w:rFonts w:ascii="GHEA Grapalat" w:hAnsi="GHEA Grapalat"/>
          <w:sz w:val="24"/>
          <w:szCs w:val="24"/>
        </w:rPr>
        <w:t>:</w:t>
      </w:r>
      <w:r w:rsidRPr="00203368">
        <w:rPr>
          <w:rFonts w:ascii="GHEA Grapalat" w:hAnsi="GHEA Grapalat"/>
          <w:sz w:val="24"/>
          <w:szCs w:val="24"/>
        </w:rPr>
        <w:t xml:space="preserve"> </w:t>
      </w:r>
      <w:r w:rsidRPr="009044F1">
        <w:rPr>
          <w:rFonts w:ascii="GHEA Grapalat" w:hAnsi="GHEA Grapalat"/>
          <w:sz w:val="24"/>
          <w:szCs w:val="24"/>
        </w:rPr>
        <w:t>объявляет</w:t>
      </w:r>
      <w:r>
        <w:rPr>
          <w:rFonts w:ascii="GHEA Grapalat" w:hAnsi="GHEA Grapalat"/>
          <w:sz w:val="24"/>
          <w:szCs w:val="24"/>
        </w:rPr>
        <w:t xml:space="preserve"> </w:t>
      </w:r>
      <w:r w:rsidRPr="009044F1">
        <w:rPr>
          <w:rFonts w:ascii="GHEA Grapalat" w:hAnsi="GHEA Grapalat"/>
          <w:sz w:val="24"/>
          <w:szCs w:val="24"/>
        </w:rPr>
        <w:t>открытый конкурс, который проводится одним этапом, посредством системы электронных закупок Armeps (</w:t>
      </w:r>
      <w:hyperlink r:id="rId7">
        <w:r w:rsidRPr="009044F1">
          <w:rPr>
            <w:rFonts w:ascii="GHEA Grapalat" w:hAnsi="GHEA Grapalat"/>
            <w:sz w:val="24"/>
            <w:szCs w:val="24"/>
          </w:rPr>
          <w:t>www.armeps.am</w:t>
        </w:r>
      </w:hyperlink>
      <w:r w:rsidRPr="009044F1">
        <w:rPr>
          <w:rFonts w:ascii="GHEA Grapalat" w:hAnsi="GHEA Grapalat"/>
          <w:sz w:val="24"/>
          <w:szCs w:val="24"/>
        </w:rPr>
        <w:t>).</w:t>
      </w:r>
    </w:p>
    <w:p w14:paraId="120B2AF3" w14:textId="77777777" w:rsidR="003B6F36" w:rsidRPr="003A1EBB" w:rsidRDefault="003B6F36" w:rsidP="003B6F36">
      <w:pPr>
        <w:pStyle w:val="BodyTextIndent"/>
        <w:widowControl w:val="0"/>
        <w:spacing w:after="0" w:line="240" w:lineRule="auto"/>
        <w:ind w:firstLine="567"/>
        <w:rPr>
          <w:rFonts w:ascii="GHEA Grapalat" w:hAnsi="GHEA Grapalat"/>
          <w:i/>
          <w:sz w:val="24"/>
          <w:szCs w:val="24"/>
        </w:rPr>
      </w:pPr>
      <w:r w:rsidRPr="009044F1">
        <w:rPr>
          <w:rFonts w:ascii="GHEA Grapalat" w:hAnsi="GHEA Grapalat"/>
          <w:sz w:val="24"/>
          <w:szCs w:val="24"/>
        </w:rPr>
        <w:t xml:space="preserve">Участнику, отобранному по итогам </w:t>
      </w:r>
      <w:r>
        <w:rPr>
          <w:rFonts w:ascii="GHEA Grapalat" w:hAnsi="GHEA Grapalat"/>
          <w:sz w:val="24"/>
          <w:szCs w:val="24"/>
        </w:rPr>
        <w:t>настоящей процедуры</w:t>
      </w:r>
      <w:r w:rsidRPr="009044F1">
        <w:rPr>
          <w:rFonts w:ascii="GHEA Grapalat" w:hAnsi="GHEA Grapalat"/>
          <w:sz w:val="24"/>
          <w:szCs w:val="24"/>
        </w:rPr>
        <w:t>, в</w:t>
      </w:r>
      <w:r w:rsidRPr="00BC3F52">
        <w:rPr>
          <w:rFonts w:ascii="Calibri" w:hAnsi="Calibri" w:cs="Calibri"/>
          <w:sz w:val="24"/>
          <w:szCs w:val="24"/>
        </w:rPr>
        <w:t> </w:t>
      </w:r>
      <w:r w:rsidRPr="00BC3F52">
        <w:rPr>
          <w:rFonts w:ascii="GHEA Grapalat" w:hAnsi="GHEA Grapalat"/>
          <w:sz w:val="24"/>
          <w:szCs w:val="24"/>
        </w:rPr>
        <w:t>установленном</w:t>
      </w:r>
      <w:r w:rsidRPr="00BC3F52">
        <w:rPr>
          <w:rFonts w:ascii="Calibri" w:hAnsi="Calibri" w:cs="Calibri"/>
          <w:sz w:val="24"/>
          <w:szCs w:val="24"/>
        </w:rPr>
        <w:t> </w:t>
      </w:r>
      <w:r w:rsidRPr="00BC3F52">
        <w:rPr>
          <w:rFonts w:ascii="GHEA Grapalat" w:hAnsi="GHEA Grapalat"/>
          <w:sz w:val="24"/>
          <w:szCs w:val="24"/>
        </w:rPr>
        <w:t xml:space="preserve">порядке будет предложено заключить договор на поставку лифтов (с установкой и обслуживанием), </w:t>
      </w:r>
      <w:r>
        <w:rPr>
          <w:rFonts w:ascii="GHEA Grapalat" w:hAnsi="GHEA Grapalat"/>
          <w:sz w:val="24"/>
          <w:szCs w:val="24"/>
        </w:rPr>
        <w:t xml:space="preserve"> (далее — договор).</w:t>
      </w:r>
    </w:p>
    <w:p w14:paraId="65D8A5FA" w14:textId="77777777" w:rsidR="005B5B3E" w:rsidRDefault="005B5B3E" w:rsidP="005B5B3E">
      <w:pPr>
        <w:pStyle w:val="BodyTextIndent"/>
        <w:widowControl w:val="0"/>
        <w:spacing w:after="0" w:line="240" w:lineRule="auto"/>
        <w:ind w:firstLine="567"/>
        <w:rPr>
          <w:rFonts w:ascii="GHEA Grapalat" w:hAnsi="GHEA Grapalat" w:cs="Times New Roman"/>
          <w:sz w:val="24"/>
          <w:szCs w:val="24"/>
        </w:rPr>
      </w:pPr>
      <w:r>
        <w:rPr>
          <w:rFonts w:ascii="GHEA Grapalat" w:hAnsi="GHEA Grapalat" w:cs="Times New Roman"/>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sz w:val="24"/>
          <w:szCs w:val="24"/>
          <w:lang w:val="en-US"/>
        </w:rPr>
        <w:t> </w:t>
      </w:r>
      <w:r>
        <w:rPr>
          <w:rFonts w:ascii="GHEA Grapalat" w:hAnsi="GHEA Grapalat" w:cs="Times New Roman"/>
          <w:sz w:val="24"/>
          <w:szCs w:val="24"/>
        </w:rPr>
        <w:t>настоящей процедуре.</w:t>
      </w:r>
    </w:p>
    <w:p w14:paraId="43644867" w14:textId="77777777" w:rsidR="005B5B3E" w:rsidRDefault="005B5B3E" w:rsidP="005B5B3E">
      <w:pPr>
        <w:pStyle w:val="BodyTextIndent"/>
        <w:widowControl w:val="0"/>
        <w:spacing w:after="0" w:line="240" w:lineRule="auto"/>
        <w:ind w:firstLine="567"/>
        <w:rPr>
          <w:rFonts w:ascii="GHEA Grapalat" w:hAnsi="GHEA Grapalat" w:cs="Times New Roman"/>
          <w:sz w:val="24"/>
          <w:szCs w:val="24"/>
        </w:rPr>
      </w:pPr>
      <w:r>
        <w:rPr>
          <w:rFonts w:ascii="GHEA Grapalat" w:hAnsi="GHEA Grapalat" w:cs="Times New Roman"/>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 Отобранный участник определяется из числа участников, подавших заявки, оцененные удовлетворительно</w:t>
      </w:r>
      <w:r>
        <w:rPr>
          <w:rFonts w:ascii="GHEA Grapalat" w:hAnsi="GHEA Grapalat" w:cs="Times New Roman"/>
          <w:sz w:val="24"/>
          <w:szCs w:val="24"/>
          <w:lang w:val="hy-AM"/>
        </w:rPr>
        <w:t xml:space="preserve"> </w:t>
      </w:r>
      <w:r>
        <w:rPr>
          <w:rFonts w:ascii="GHEA Grapalat" w:hAnsi="GHEA Grapalat" w:cs="Times New Roman"/>
          <w:sz w:val="24"/>
          <w:szCs w:val="24"/>
        </w:rPr>
        <w:t>по неценовым условиям, по принципу предпочтения, отдаваемого участнику, представившему минимальное ценовое предложение.</w:t>
      </w:r>
    </w:p>
    <w:p w14:paraId="793A766D" w14:textId="77777777" w:rsidR="005B5B3E" w:rsidRDefault="005B5B3E" w:rsidP="005B5B3E">
      <w:pPr>
        <w:pStyle w:val="BodyTextIndent"/>
        <w:widowControl w:val="0"/>
        <w:spacing w:after="0" w:line="240" w:lineRule="auto"/>
        <w:ind w:firstLine="567"/>
        <w:rPr>
          <w:rFonts w:ascii="GHEA Grapalat" w:hAnsi="GHEA Grapalat" w:cs="Times New Roman"/>
          <w:sz w:val="24"/>
          <w:szCs w:val="24"/>
        </w:rPr>
      </w:pPr>
      <w:r>
        <w:rPr>
          <w:rFonts w:ascii="GHEA Grapalat" w:hAnsi="GHEA Grapalat" w:cs="Times New Roman"/>
          <w:sz w:val="24"/>
          <w:szCs w:val="24"/>
        </w:rPr>
        <w:t>В отношении настоящей процедуры применяются положения Соглашения Всемирной торговой организации по правительственным закупкам.</w:t>
      </w:r>
      <w:r>
        <w:rPr>
          <w:rStyle w:val="FootnoteReference"/>
          <w:rFonts w:ascii="GHEA Grapalat" w:hAnsi="GHEA Grapalat" w:cs="Times New Roman"/>
          <w:sz w:val="24"/>
          <w:szCs w:val="24"/>
        </w:rPr>
        <w:footnoteReference w:id="2"/>
      </w:r>
    </w:p>
    <w:p w14:paraId="52DE19B9" w14:textId="77777777" w:rsidR="005B5B3E" w:rsidRDefault="005B5B3E" w:rsidP="005B5B3E">
      <w:pPr>
        <w:pStyle w:val="BodyTextIndent"/>
        <w:widowControl w:val="0"/>
        <w:spacing w:after="0" w:line="240" w:lineRule="auto"/>
        <w:ind w:firstLine="567"/>
        <w:rPr>
          <w:rFonts w:ascii="GHEA Grapalat" w:hAnsi="GHEA Grapalat" w:cs="Times New Roman"/>
          <w:spacing w:val="-6"/>
          <w:sz w:val="24"/>
          <w:szCs w:val="24"/>
        </w:rPr>
      </w:pPr>
      <w:r>
        <w:rPr>
          <w:rFonts w:ascii="GHEA Grapalat" w:hAnsi="GHEA Grapalat" w:cs="Times New Roman"/>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ourier New" w:hAnsi="Courier New" w:cs="Courier New"/>
          <w:spacing w:val="-6"/>
          <w:sz w:val="24"/>
          <w:szCs w:val="24"/>
          <w:lang w:val="en-US"/>
        </w:rPr>
        <w:t> </w:t>
      </w:r>
      <w:r>
        <w:rPr>
          <w:rFonts w:ascii="GHEA Grapalat" w:hAnsi="GHEA Grapalat" w:cs="Times New Roman"/>
          <w:spacing w:val="-6"/>
          <w:sz w:val="24"/>
          <w:szCs w:val="24"/>
        </w:rPr>
        <w:t xml:space="preserve">электронной форме в течение рабочего дня, следующего за днем получения заявления. </w:t>
      </w:r>
    </w:p>
    <w:p w14:paraId="04783F65" w14:textId="6634F46A" w:rsidR="00D64CD6" w:rsidRPr="00C07F24" w:rsidRDefault="00D64CD6" w:rsidP="00D64CD6">
      <w:pPr>
        <w:pStyle w:val="BodyTextIndent"/>
        <w:widowControl w:val="0"/>
        <w:spacing w:after="0" w:line="240" w:lineRule="auto"/>
        <w:ind w:firstLine="567"/>
        <w:rPr>
          <w:rFonts w:ascii="GHEA Grapalat" w:hAnsi="GHEA Grapalat"/>
          <w:i/>
          <w:sz w:val="24"/>
          <w:szCs w:val="24"/>
        </w:rPr>
      </w:pPr>
      <w:r w:rsidRPr="009044F1">
        <w:rPr>
          <w:rFonts w:ascii="GHEA Grapalat" w:hAnsi="GHEA Grapalat"/>
          <w:sz w:val="24"/>
          <w:szCs w:val="24"/>
        </w:rPr>
        <w:lastRenderedPageBreak/>
        <w:t xml:space="preserve">Заявки на </w:t>
      </w:r>
      <w:r>
        <w:rPr>
          <w:rFonts w:ascii="GHEA Grapalat" w:hAnsi="GHEA Grapalat"/>
          <w:sz w:val="24"/>
          <w:szCs w:val="24"/>
        </w:rPr>
        <w:t>настоящую процедуру</w:t>
      </w:r>
      <w:r w:rsidRPr="009044F1">
        <w:rPr>
          <w:rFonts w:ascii="GHEA Grapalat" w:hAnsi="GHEA Grapalat"/>
          <w:sz w:val="24"/>
          <w:szCs w:val="24"/>
        </w:rPr>
        <w:t xml:space="preserve"> необходимо подать в электронной форме, посредством системы электронных закупок Armeps (</w:t>
      </w:r>
      <w:hyperlink r:id="rId8">
        <w:r w:rsidRPr="009044F1">
          <w:rPr>
            <w:rFonts w:ascii="GHEA Grapalat" w:hAnsi="GHEA Grapalat"/>
            <w:sz w:val="24"/>
            <w:szCs w:val="24"/>
          </w:rPr>
          <w:t>www.armeps.am</w:t>
        </w:r>
      </w:hyperlink>
      <w:r>
        <w:rPr>
          <w:rFonts w:ascii="GHEA Grapalat" w:hAnsi="GHEA Grapalat"/>
          <w:sz w:val="24"/>
          <w:szCs w:val="24"/>
        </w:rPr>
        <w:t>), до 11:00</w:t>
      </w:r>
      <w:r w:rsidRPr="009044F1">
        <w:rPr>
          <w:rFonts w:ascii="GHEA Grapalat" w:hAnsi="GHEA Grapalat"/>
          <w:sz w:val="24"/>
          <w:szCs w:val="24"/>
        </w:rPr>
        <w:t xml:space="preserve"> часов</w:t>
      </w:r>
      <w:r w:rsidRPr="002166CE">
        <w:rPr>
          <w:rFonts w:ascii="GHEA Grapalat" w:hAnsi="GHEA Grapalat"/>
          <w:sz w:val="24"/>
          <w:szCs w:val="24"/>
        </w:rPr>
        <w:t xml:space="preserve"> </w:t>
      </w:r>
      <w:r>
        <w:rPr>
          <w:rFonts w:ascii="GHEA Grapalat" w:hAnsi="GHEA Grapalat"/>
          <w:sz w:val="24"/>
          <w:szCs w:val="24"/>
        </w:rPr>
        <w:t xml:space="preserve"> </w:t>
      </w:r>
      <w:r w:rsidR="00831107" w:rsidRPr="00831107">
        <w:rPr>
          <w:rFonts w:ascii="GHEA Grapalat" w:hAnsi="GHEA Grapalat"/>
          <w:sz w:val="24"/>
          <w:szCs w:val="24"/>
        </w:rPr>
        <w:t>10</w:t>
      </w:r>
      <w:r>
        <w:rPr>
          <w:rFonts w:ascii="GHEA Grapalat" w:hAnsi="GHEA Grapalat"/>
          <w:sz w:val="24"/>
          <w:szCs w:val="24"/>
          <w:lang w:val="hy-AM"/>
        </w:rPr>
        <w:t>-</w:t>
      </w:r>
      <w:r>
        <w:rPr>
          <w:rFonts w:ascii="GHEA Grapalat" w:hAnsi="GHEA Grapalat"/>
          <w:sz w:val="24"/>
          <w:szCs w:val="24"/>
        </w:rPr>
        <w:t>го января</w:t>
      </w:r>
      <w:r w:rsidR="00097341">
        <w:rPr>
          <w:rFonts w:ascii="GHEA Grapalat" w:hAnsi="GHEA Grapalat"/>
          <w:sz w:val="24"/>
          <w:szCs w:val="24"/>
        </w:rPr>
        <w:t xml:space="preserve"> 202</w:t>
      </w:r>
      <w:r w:rsidR="00097341" w:rsidRPr="00831107">
        <w:rPr>
          <w:rFonts w:ascii="GHEA Grapalat" w:hAnsi="GHEA Grapalat"/>
          <w:sz w:val="24"/>
          <w:szCs w:val="24"/>
        </w:rPr>
        <w:t>5</w:t>
      </w:r>
      <w:r w:rsidR="00097341">
        <w:rPr>
          <w:rFonts w:ascii="GHEA Grapalat" w:hAnsi="GHEA Grapalat"/>
          <w:sz w:val="24"/>
          <w:szCs w:val="24"/>
        </w:rPr>
        <w:t>г.</w:t>
      </w:r>
      <w:r w:rsidRPr="002166CE">
        <w:rPr>
          <w:rFonts w:ascii="GHEA Grapalat" w:hAnsi="GHEA Grapalat"/>
          <w:sz w:val="24"/>
          <w:szCs w:val="24"/>
        </w:rPr>
        <w:t xml:space="preserve"> </w:t>
      </w:r>
      <w:r w:rsidRPr="009044F1">
        <w:rPr>
          <w:rFonts w:ascii="GHEA Grapalat" w:hAnsi="GHEA Grapalat"/>
          <w:sz w:val="24"/>
          <w:szCs w:val="24"/>
        </w:rPr>
        <w:t>дня с даты опубликования настоящего объявления.</w:t>
      </w:r>
    </w:p>
    <w:p w14:paraId="1424A983" w14:textId="77777777" w:rsidR="00D64CD6" w:rsidRPr="001B32D9" w:rsidRDefault="00D64CD6" w:rsidP="00D64CD6">
      <w:pPr>
        <w:pStyle w:val="BodyTextIndent"/>
        <w:widowControl w:val="0"/>
        <w:spacing w:after="0" w:line="240" w:lineRule="auto"/>
        <w:ind w:firstLine="567"/>
        <w:rPr>
          <w:rFonts w:ascii="GHEA Grapalat" w:hAnsi="GHEA Grapalat"/>
          <w:i/>
          <w:sz w:val="24"/>
          <w:szCs w:val="24"/>
        </w:rPr>
      </w:pPr>
      <w:r w:rsidRPr="009044F1">
        <w:rPr>
          <w:rFonts w:ascii="GHEA Grapalat" w:hAnsi="GHEA Grapalat"/>
          <w:sz w:val="24"/>
          <w:szCs w:val="24"/>
        </w:rPr>
        <w:t>Кроме армянского языка заявки могут быть поданы также н</w:t>
      </w:r>
      <w:r>
        <w:rPr>
          <w:rFonts w:ascii="GHEA Grapalat" w:hAnsi="GHEA Grapalat"/>
          <w:sz w:val="24"/>
          <w:szCs w:val="24"/>
        </w:rPr>
        <w:t>а английском или русском языке.</w:t>
      </w:r>
    </w:p>
    <w:p w14:paraId="5D87B352" w14:textId="0002397D" w:rsidR="00D64CD6" w:rsidRPr="001B32D9" w:rsidRDefault="00D64CD6" w:rsidP="00D64CD6">
      <w:pPr>
        <w:pStyle w:val="BodyTextIndent"/>
        <w:widowControl w:val="0"/>
        <w:spacing w:after="0" w:line="240" w:lineRule="auto"/>
        <w:ind w:firstLine="567"/>
        <w:rPr>
          <w:rFonts w:ascii="GHEA Grapalat" w:hAnsi="GHEA Grapalat"/>
          <w:i/>
          <w:sz w:val="24"/>
          <w:szCs w:val="24"/>
        </w:rPr>
      </w:pPr>
      <w:r w:rsidRPr="009044F1">
        <w:rPr>
          <w:rFonts w:ascii="GHEA Grapalat" w:hAnsi="GHEA Grapalat"/>
          <w:sz w:val="24"/>
          <w:szCs w:val="24"/>
        </w:rPr>
        <w:t xml:space="preserve">Вскрытие заявок будет проводиться в электронной форме, посредством системы электронных закупок Armeps, </w:t>
      </w:r>
      <w:r w:rsidRPr="00285DB7">
        <w:rPr>
          <w:rFonts w:ascii="GHEA Grapalat" w:hAnsi="GHEA Grapalat"/>
          <w:b/>
          <w:sz w:val="24"/>
          <w:szCs w:val="24"/>
        </w:rPr>
        <w:t xml:space="preserve">в 11:00 часов </w:t>
      </w:r>
      <w:r w:rsidR="00831107" w:rsidRPr="00831107">
        <w:rPr>
          <w:rFonts w:ascii="GHEA Grapalat" w:hAnsi="GHEA Grapalat"/>
          <w:b/>
          <w:sz w:val="24"/>
          <w:szCs w:val="24"/>
        </w:rPr>
        <w:t>10</w:t>
      </w:r>
      <w:r>
        <w:rPr>
          <w:rFonts w:ascii="GHEA Grapalat" w:hAnsi="GHEA Grapalat"/>
          <w:b/>
          <w:sz w:val="24"/>
          <w:szCs w:val="24"/>
        </w:rPr>
        <w:t xml:space="preserve">-го </w:t>
      </w:r>
      <w:r w:rsidR="002261BB">
        <w:rPr>
          <w:rFonts w:ascii="GHEA Grapalat" w:hAnsi="GHEA Grapalat"/>
          <w:b/>
          <w:sz w:val="24"/>
          <w:szCs w:val="24"/>
        </w:rPr>
        <w:t>января</w:t>
      </w:r>
      <w:r w:rsidR="00097341" w:rsidRPr="00097341">
        <w:rPr>
          <w:rFonts w:ascii="GHEA Grapalat" w:hAnsi="GHEA Grapalat"/>
          <w:b/>
          <w:sz w:val="24"/>
          <w:szCs w:val="24"/>
        </w:rPr>
        <w:t xml:space="preserve"> 2025</w:t>
      </w:r>
      <w:r w:rsidR="00097341">
        <w:rPr>
          <w:rFonts w:ascii="GHEA Grapalat" w:hAnsi="GHEA Grapalat"/>
          <w:b/>
          <w:sz w:val="24"/>
          <w:szCs w:val="24"/>
        </w:rPr>
        <w:t>г.</w:t>
      </w:r>
      <w:r w:rsidRPr="009044F1">
        <w:rPr>
          <w:rFonts w:ascii="GHEA Grapalat" w:hAnsi="GHEA Grapalat"/>
          <w:sz w:val="24"/>
          <w:szCs w:val="24"/>
        </w:rPr>
        <w:t xml:space="preserve"> со дня опубл</w:t>
      </w:r>
      <w:r>
        <w:rPr>
          <w:rFonts w:ascii="GHEA Grapalat" w:hAnsi="GHEA Grapalat"/>
          <w:sz w:val="24"/>
          <w:szCs w:val="24"/>
        </w:rPr>
        <w:t>икования настоящего объявления.</w:t>
      </w:r>
    </w:p>
    <w:p w14:paraId="39F73B7D" w14:textId="77777777" w:rsidR="00D64CD6" w:rsidRDefault="00D64CD6" w:rsidP="00D64CD6">
      <w:pPr>
        <w:pStyle w:val="BodyTextIndent"/>
        <w:widowControl w:val="0"/>
        <w:spacing w:after="0" w:line="240" w:lineRule="auto"/>
        <w:ind w:firstLine="567"/>
        <w:rPr>
          <w:rFonts w:ascii="GHEA Grapalat" w:hAnsi="GHEA Grapalat"/>
          <w:i/>
          <w:sz w:val="24"/>
          <w:szCs w:val="24"/>
        </w:rPr>
      </w:pPr>
      <w:r w:rsidRPr="00864102">
        <w:rPr>
          <w:rFonts w:ascii="GHEA Grapalat" w:hAnsi="GHEA Grapalat"/>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r>
        <w:rPr>
          <w:rFonts w:ascii="GHEA Grapalat" w:hAnsi="GHEA Grapalat"/>
          <w:sz w:val="24"/>
          <w:szCs w:val="24"/>
        </w:rPr>
        <w:t>.</w:t>
      </w:r>
    </w:p>
    <w:p w14:paraId="5CB1F70F" w14:textId="77777777" w:rsidR="00D64CD6" w:rsidRPr="00E92A8E" w:rsidRDefault="00D64CD6" w:rsidP="00D64CD6">
      <w:pPr>
        <w:pStyle w:val="BodyTextIndent"/>
        <w:spacing w:after="0" w:line="240" w:lineRule="auto"/>
        <w:rPr>
          <w:rFonts w:ascii="GHEA Grapalat" w:hAnsi="GHEA Grapalat"/>
          <w:i/>
          <w:sz w:val="24"/>
          <w:szCs w:val="24"/>
        </w:rPr>
      </w:pPr>
      <w:r w:rsidRPr="00BE11BD">
        <w:rPr>
          <w:rFonts w:ascii="GHEA Grapalat" w:hAnsi="GHEA Grapalat"/>
          <w:sz w:val="24"/>
          <w:szCs w:val="24"/>
        </w:rPr>
        <w:t xml:space="preserve">Для получения дополнительной информации, связанной с настоящим объявлением, можно обратиться к секретарю </w:t>
      </w:r>
      <w:r w:rsidRPr="00E92A8E">
        <w:rPr>
          <w:rFonts w:ascii="GHEA Grapalat" w:hAnsi="GHEA Grapalat"/>
          <w:sz w:val="24"/>
          <w:szCs w:val="24"/>
        </w:rPr>
        <w:t xml:space="preserve">Оценочной комиссии </w:t>
      </w:r>
      <w:r>
        <w:rPr>
          <w:rFonts w:ascii="GHEA Grapalat" w:hAnsi="GHEA Grapalat"/>
          <w:sz w:val="24"/>
          <w:szCs w:val="24"/>
        </w:rPr>
        <w:t>Мурадяну Г. Р</w:t>
      </w:r>
      <w:r w:rsidRPr="00E92A8E">
        <w:rPr>
          <w:rFonts w:ascii="GHEA Grapalat" w:hAnsi="GHEA Grapalat"/>
          <w:sz w:val="24"/>
          <w:szCs w:val="24"/>
        </w:rPr>
        <w:t xml:space="preserve"> </w:t>
      </w:r>
    </w:p>
    <w:p w14:paraId="325FF3AF" w14:textId="77777777" w:rsidR="00D64CD6" w:rsidRPr="00E92A8E" w:rsidRDefault="00D64CD6" w:rsidP="00D64CD6">
      <w:pPr>
        <w:pStyle w:val="BodyTextIndent"/>
        <w:spacing w:after="0" w:line="240" w:lineRule="auto"/>
        <w:ind w:left="3402" w:firstLine="0"/>
        <w:rPr>
          <w:rFonts w:ascii="GHEA Grapalat" w:hAnsi="GHEA Grapalat"/>
          <w:i/>
          <w:sz w:val="24"/>
          <w:szCs w:val="24"/>
        </w:rPr>
      </w:pPr>
    </w:p>
    <w:p w14:paraId="2614565E" w14:textId="77777777" w:rsidR="00D64CD6" w:rsidRPr="00DC685E" w:rsidRDefault="00D64CD6" w:rsidP="00D64CD6">
      <w:pPr>
        <w:pStyle w:val="BodyTextIndent"/>
        <w:spacing w:after="0" w:line="240" w:lineRule="auto"/>
        <w:ind w:firstLine="0"/>
        <w:jc w:val="left"/>
        <w:rPr>
          <w:rFonts w:ascii="GHEA Grapalat" w:hAnsi="GHEA Grapalat"/>
          <w:i/>
          <w:sz w:val="24"/>
          <w:szCs w:val="24"/>
        </w:rPr>
      </w:pPr>
      <w:r w:rsidRPr="00E92A8E">
        <w:rPr>
          <w:rFonts w:ascii="GHEA Grapalat" w:hAnsi="GHEA Grapalat"/>
          <w:sz w:val="24"/>
          <w:szCs w:val="24"/>
        </w:rPr>
        <w:t xml:space="preserve">Телефон </w:t>
      </w:r>
      <w:r w:rsidRPr="00DC685E">
        <w:rPr>
          <w:rFonts w:ascii="GHEA Grapalat" w:hAnsi="GHEA Grapalat"/>
          <w:sz w:val="24"/>
          <w:szCs w:val="24"/>
        </w:rPr>
        <w:t>+374 11 514373</w:t>
      </w:r>
    </w:p>
    <w:p w14:paraId="75422D29" w14:textId="77777777" w:rsidR="00D64CD6" w:rsidRPr="00DC685E" w:rsidRDefault="00D64CD6" w:rsidP="00D64CD6">
      <w:pPr>
        <w:pStyle w:val="BodyTextIndent"/>
        <w:spacing w:after="0" w:line="240" w:lineRule="auto"/>
        <w:ind w:firstLine="0"/>
        <w:jc w:val="left"/>
        <w:rPr>
          <w:rFonts w:ascii="GHEA Grapalat" w:hAnsi="GHEA Grapalat"/>
          <w:i/>
          <w:sz w:val="24"/>
          <w:szCs w:val="24"/>
        </w:rPr>
      </w:pPr>
      <w:r w:rsidRPr="00E92A8E">
        <w:rPr>
          <w:rFonts w:ascii="GHEA Grapalat" w:hAnsi="GHEA Grapalat"/>
          <w:sz w:val="24"/>
          <w:szCs w:val="24"/>
        </w:rPr>
        <w:t xml:space="preserve">Электронная почта </w:t>
      </w:r>
      <w:r w:rsidRPr="00DC685E">
        <w:rPr>
          <w:rFonts w:ascii="GHEA Grapalat" w:hAnsi="GHEA Grapalat"/>
          <w:sz w:val="24"/>
          <w:szCs w:val="24"/>
        </w:rPr>
        <w:t>gor</w:t>
      </w:r>
      <w:r w:rsidRPr="00E92A8E">
        <w:rPr>
          <w:rFonts w:ascii="GHEA Grapalat" w:hAnsi="GHEA Grapalat"/>
          <w:sz w:val="24"/>
          <w:szCs w:val="24"/>
        </w:rPr>
        <w:t>.</w:t>
      </w:r>
      <w:r w:rsidRPr="00DC685E">
        <w:rPr>
          <w:rFonts w:ascii="GHEA Grapalat" w:hAnsi="GHEA Grapalat"/>
          <w:sz w:val="24"/>
          <w:szCs w:val="24"/>
        </w:rPr>
        <w:t>muradyan</w:t>
      </w:r>
      <w:r w:rsidRPr="00E92A8E">
        <w:rPr>
          <w:rFonts w:ascii="GHEA Grapalat" w:hAnsi="GHEA Grapalat"/>
          <w:sz w:val="24"/>
          <w:szCs w:val="24"/>
        </w:rPr>
        <w:t>@</w:t>
      </w:r>
      <w:r w:rsidRPr="00DC685E">
        <w:rPr>
          <w:rFonts w:ascii="GHEA Grapalat" w:hAnsi="GHEA Grapalat"/>
          <w:sz w:val="24"/>
          <w:szCs w:val="24"/>
        </w:rPr>
        <w:t>yerevan</w:t>
      </w:r>
      <w:r w:rsidRPr="00E92A8E">
        <w:rPr>
          <w:rFonts w:ascii="GHEA Grapalat" w:hAnsi="GHEA Grapalat"/>
          <w:sz w:val="24"/>
          <w:szCs w:val="24"/>
        </w:rPr>
        <w:t>.</w:t>
      </w:r>
      <w:r w:rsidRPr="00DC685E">
        <w:rPr>
          <w:rFonts w:ascii="GHEA Grapalat" w:hAnsi="GHEA Grapalat"/>
          <w:sz w:val="24"/>
          <w:szCs w:val="24"/>
        </w:rPr>
        <w:t>am</w:t>
      </w:r>
    </w:p>
    <w:p w14:paraId="06CB7602" w14:textId="77777777" w:rsidR="00D64CD6" w:rsidRPr="00D5443D" w:rsidRDefault="00D64CD6" w:rsidP="00D64CD6">
      <w:pPr>
        <w:pStyle w:val="BodyTextIndent"/>
        <w:widowControl w:val="0"/>
        <w:spacing w:after="0" w:line="240" w:lineRule="auto"/>
        <w:ind w:firstLine="0"/>
        <w:jc w:val="left"/>
        <w:rPr>
          <w:rFonts w:ascii="GHEA Grapalat" w:hAnsi="GHEA Grapalat"/>
          <w:i/>
          <w:sz w:val="16"/>
          <w:szCs w:val="16"/>
        </w:rPr>
      </w:pPr>
      <w:r w:rsidRPr="00E92A8E">
        <w:rPr>
          <w:rFonts w:ascii="GHEA Grapalat" w:hAnsi="GHEA Grapalat"/>
          <w:sz w:val="24"/>
          <w:szCs w:val="24"/>
        </w:rPr>
        <w:t xml:space="preserve">Заказчик </w:t>
      </w:r>
      <w:r w:rsidRPr="00DC685E">
        <w:rPr>
          <w:rFonts w:ascii="GHEA Grapalat" w:hAnsi="GHEA Grapalat"/>
          <w:sz w:val="24"/>
          <w:szCs w:val="24"/>
        </w:rPr>
        <w:t>мэрия г. Еревана</w:t>
      </w:r>
      <w:r w:rsidRPr="00E92A8E">
        <w:rPr>
          <w:rFonts w:ascii="GHEA Grapalat" w:hAnsi="GHEA Grapalat"/>
          <w:sz w:val="16"/>
          <w:szCs w:val="16"/>
        </w:rPr>
        <w:t xml:space="preserve"> </w:t>
      </w:r>
      <w:r>
        <w:rPr>
          <w:rFonts w:ascii="GHEA Grapalat" w:hAnsi="GHEA Grapalat" w:cs="Sylfaen"/>
          <w:b/>
        </w:rPr>
        <w:br w:type="page"/>
      </w:r>
    </w:p>
    <w:p w14:paraId="30BF8594" w14:textId="257C66E5" w:rsidR="005B5B3E" w:rsidRDefault="005B5B3E" w:rsidP="005B5B3E">
      <w:pPr>
        <w:pStyle w:val="BodyTextIndent"/>
        <w:widowControl w:val="0"/>
        <w:spacing w:after="0" w:line="240" w:lineRule="auto"/>
        <w:ind w:left="3969" w:firstLine="0"/>
        <w:rPr>
          <w:rFonts w:ascii="GHEA Grapalat" w:hAnsi="GHEA Grapalat" w:cs="Times New Roman"/>
          <w:sz w:val="16"/>
          <w:szCs w:val="16"/>
        </w:rPr>
      </w:pPr>
    </w:p>
    <w:p w14:paraId="1FCF6122" w14:textId="77777777" w:rsidR="007F3D76" w:rsidRPr="007C5FFD" w:rsidRDefault="007F3D76" w:rsidP="007F3D76">
      <w:pPr>
        <w:pStyle w:val="BodyText"/>
        <w:widowControl w:val="0"/>
        <w:spacing w:after="0"/>
        <w:ind w:firstLine="567"/>
        <w:jc w:val="right"/>
        <w:rPr>
          <w:rFonts w:ascii="GHEA Grapalat" w:hAnsi="GHEA Grapalat" w:cs="Sylfaen"/>
        </w:rPr>
      </w:pPr>
      <w:r w:rsidRPr="007C5FFD">
        <w:rPr>
          <w:rFonts w:ascii="GHEA Grapalat" w:hAnsi="GHEA Grapalat"/>
        </w:rPr>
        <w:t>Утверждено</w:t>
      </w:r>
    </w:p>
    <w:p w14:paraId="71CE254C" w14:textId="0B687C34" w:rsidR="007F3D76" w:rsidRPr="007C5FFD" w:rsidRDefault="007F3D76" w:rsidP="007F3D76">
      <w:pPr>
        <w:pStyle w:val="BodyText"/>
        <w:widowControl w:val="0"/>
        <w:spacing w:after="0"/>
        <w:ind w:firstLine="567"/>
        <w:jc w:val="right"/>
        <w:rPr>
          <w:rFonts w:ascii="GHEA Grapalat" w:hAnsi="GHEA Grapalat"/>
        </w:rPr>
      </w:pPr>
      <w:r w:rsidRPr="007C5FFD">
        <w:rPr>
          <w:rFonts w:ascii="GHEA Grapalat" w:hAnsi="GHEA Grapalat"/>
        </w:rPr>
        <w:t xml:space="preserve">Решением </w:t>
      </w:r>
      <w:r>
        <w:rPr>
          <w:rFonts w:ascii="GHEA Grapalat" w:hAnsi="GHEA Grapalat"/>
        </w:rPr>
        <w:t>о</w:t>
      </w:r>
      <w:r w:rsidRPr="007C5FFD">
        <w:rPr>
          <w:rFonts w:ascii="GHEA Grapalat" w:hAnsi="GHEA Grapalat"/>
        </w:rPr>
        <w:t>ценочной комиссии</w:t>
      </w:r>
      <w:r>
        <w:rPr>
          <w:rFonts w:ascii="GHEA Grapalat" w:hAnsi="GHEA Grapalat"/>
        </w:rPr>
        <w:t xml:space="preserve"> </w:t>
      </w:r>
      <w:r w:rsidRPr="007C5FFD">
        <w:rPr>
          <w:rFonts w:ascii="GHEA Grapalat" w:hAnsi="GHEA Grapalat"/>
        </w:rPr>
        <w:t>открытого конкурса</w:t>
      </w:r>
      <w:r w:rsidRPr="007C5FFD">
        <w:rPr>
          <w:rFonts w:ascii="GHEA Grapalat" w:hAnsi="GHEA Grapalat" w:cs="Sylfaen"/>
        </w:rPr>
        <w:br/>
      </w:r>
      <w:r w:rsidRPr="007C5FFD">
        <w:rPr>
          <w:rFonts w:ascii="GHEA Grapalat" w:hAnsi="GHEA Grapalat"/>
        </w:rPr>
        <w:t xml:space="preserve">под кодом </w:t>
      </w:r>
      <w:r>
        <w:rPr>
          <w:rFonts w:ascii="GHEA Grapalat" w:hAnsi="GHEA Grapalat"/>
          <w:lang w:val="en-US"/>
        </w:rPr>
        <w:t>EQ</w:t>
      </w:r>
      <w:r w:rsidRPr="00D1256A">
        <w:rPr>
          <w:rFonts w:ascii="GHEA Grapalat" w:hAnsi="GHEA Grapalat"/>
        </w:rPr>
        <w:t>-</w:t>
      </w:r>
      <w:r>
        <w:rPr>
          <w:rFonts w:ascii="GHEA Grapalat" w:hAnsi="GHEA Grapalat"/>
          <w:lang w:val="en-US"/>
        </w:rPr>
        <w:t>BMAPDzB</w:t>
      </w:r>
      <w:r w:rsidRPr="00D1256A">
        <w:rPr>
          <w:rFonts w:ascii="GHEA Grapalat" w:hAnsi="GHEA Grapalat"/>
        </w:rPr>
        <w:t>-</w:t>
      </w:r>
      <w:r>
        <w:rPr>
          <w:rFonts w:ascii="GHEA Grapalat" w:hAnsi="GHEA Grapalat"/>
        </w:rPr>
        <w:t>2</w:t>
      </w:r>
      <w:r w:rsidR="006E0A0D">
        <w:rPr>
          <w:rFonts w:ascii="GHEA Grapalat" w:hAnsi="GHEA Grapalat"/>
        </w:rPr>
        <w:t>5</w:t>
      </w:r>
      <w:r>
        <w:rPr>
          <w:rFonts w:ascii="GHEA Grapalat" w:hAnsi="GHEA Grapalat"/>
        </w:rPr>
        <w:t>/</w:t>
      </w:r>
      <w:r w:rsidR="006E0A0D">
        <w:rPr>
          <w:rFonts w:ascii="GHEA Grapalat" w:hAnsi="GHEA Grapalat"/>
        </w:rPr>
        <w:t>1</w:t>
      </w:r>
      <w:r w:rsidRPr="007C5FFD">
        <w:rPr>
          <w:rFonts w:ascii="GHEA Grapalat" w:hAnsi="GHEA Grapalat" w:cs="Times Armenian"/>
        </w:rPr>
        <w:br/>
      </w:r>
      <w:r w:rsidRPr="007C5FFD">
        <w:rPr>
          <w:rFonts w:ascii="GHEA Grapalat" w:hAnsi="GHEA Grapalat"/>
        </w:rPr>
        <w:t xml:space="preserve">№ 2 от </w:t>
      </w:r>
      <w:r w:rsidR="006E0A0D">
        <w:rPr>
          <w:rFonts w:ascii="GHEA Grapalat" w:hAnsi="GHEA Grapalat"/>
        </w:rPr>
        <w:t>09</w:t>
      </w:r>
      <w:r w:rsidRPr="007C5FFD">
        <w:rPr>
          <w:rFonts w:ascii="GHEA Grapalat" w:hAnsi="GHEA Grapalat"/>
        </w:rPr>
        <w:t xml:space="preserve"> </w:t>
      </w:r>
      <w:r>
        <w:rPr>
          <w:rFonts w:ascii="GHEA Grapalat" w:hAnsi="GHEA Grapalat"/>
        </w:rPr>
        <w:t>декабря</w:t>
      </w:r>
      <w:r w:rsidRPr="007C5FFD">
        <w:rPr>
          <w:rFonts w:ascii="GHEA Grapalat" w:hAnsi="GHEA Grapalat"/>
        </w:rPr>
        <w:t xml:space="preserve"> 202</w:t>
      </w:r>
      <w:r w:rsidR="006E0A0D">
        <w:rPr>
          <w:rFonts w:ascii="GHEA Grapalat" w:hAnsi="GHEA Grapalat"/>
        </w:rPr>
        <w:t>4</w:t>
      </w:r>
      <w:r w:rsidRPr="007C5FFD">
        <w:rPr>
          <w:rFonts w:ascii="GHEA Grapalat" w:hAnsi="GHEA Grapalat"/>
        </w:rPr>
        <w:t>г.</w:t>
      </w:r>
    </w:p>
    <w:p w14:paraId="0C79CD8C" w14:textId="77777777" w:rsidR="007F3D76" w:rsidRPr="009044F1" w:rsidRDefault="007F3D76" w:rsidP="007F3D76">
      <w:pPr>
        <w:pStyle w:val="BodyText"/>
        <w:widowControl w:val="0"/>
        <w:spacing w:after="0"/>
        <w:ind w:right="-7" w:firstLine="567"/>
        <w:jc w:val="center"/>
        <w:rPr>
          <w:rFonts w:ascii="GHEA Grapalat" w:hAnsi="GHEA Grapalat"/>
        </w:rPr>
      </w:pPr>
    </w:p>
    <w:p w14:paraId="37CF2DEE" w14:textId="77777777" w:rsidR="007F3D76" w:rsidRPr="003A1EBB" w:rsidRDefault="007F3D76" w:rsidP="007F3D76">
      <w:pPr>
        <w:pStyle w:val="BodyText"/>
        <w:widowControl w:val="0"/>
        <w:spacing w:after="0"/>
        <w:ind w:right="-7" w:firstLine="567"/>
        <w:jc w:val="center"/>
        <w:rPr>
          <w:rFonts w:ascii="GHEA Grapalat" w:hAnsi="GHEA Grapalat"/>
        </w:rPr>
      </w:pPr>
    </w:p>
    <w:p w14:paraId="2221D489" w14:textId="77777777" w:rsidR="007F3D76" w:rsidRPr="003A1EBB" w:rsidRDefault="007F3D76" w:rsidP="007F3D76">
      <w:pPr>
        <w:pStyle w:val="BodyText"/>
        <w:widowControl w:val="0"/>
        <w:spacing w:after="0"/>
        <w:ind w:right="-7" w:firstLine="567"/>
        <w:jc w:val="center"/>
        <w:rPr>
          <w:rFonts w:ascii="GHEA Grapalat" w:hAnsi="GHEA Grapalat"/>
        </w:rPr>
      </w:pPr>
    </w:p>
    <w:p w14:paraId="06E353C8" w14:textId="77777777" w:rsidR="007F3D76" w:rsidRPr="009044F1" w:rsidRDefault="007F3D76" w:rsidP="007F3D76">
      <w:pPr>
        <w:pStyle w:val="BodyText"/>
        <w:widowControl w:val="0"/>
        <w:spacing w:after="0"/>
        <w:ind w:right="-7" w:firstLine="567"/>
        <w:jc w:val="center"/>
        <w:rPr>
          <w:rFonts w:ascii="GHEA Grapalat" w:hAnsi="GHEA Grapalat"/>
        </w:rPr>
      </w:pPr>
      <w:r w:rsidRPr="009044F1">
        <w:rPr>
          <w:rFonts w:ascii="GHEA Grapalat" w:hAnsi="GHEA Grapalat"/>
          <w:i/>
        </w:rPr>
        <w:t>"</w:t>
      </w:r>
      <w:r w:rsidRPr="0011150E">
        <w:rPr>
          <w:rFonts w:ascii="GHEA Grapalat" w:hAnsi="GHEA Grapalat"/>
        </w:rPr>
        <w:t xml:space="preserve"> </w:t>
      </w:r>
      <w:r w:rsidRPr="006B1D93">
        <w:rPr>
          <w:rFonts w:ascii="GHEA Grapalat" w:hAnsi="GHEA Grapalat"/>
        </w:rPr>
        <w:t>м</w:t>
      </w:r>
      <w:r>
        <w:rPr>
          <w:rFonts w:ascii="GHEA Grapalat" w:hAnsi="GHEA Grapalat"/>
        </w:rPr>
        <w:t>э</w:t>
      </w:r>
      <w:r w:rsidRPr="006B1D93">
        <w:rPr>
          <w:rFonts w:ascii="GHEA Grapalat" w:hAnsi="GHEA Grapalat"/>
        </w:rPr>
        <w:t>рия города Ереван</w:t>
      </w:r>
      <w:r w:rsidRPr="009044F1">
        <w:rPr>
          <w:rFonts w:ascii="GHEA Grapalat" w:hAnsi="GHEA Grapalat"/>
          <w:i/>
        </w:rPr>
        <w:t>"</w:t>
      </w:r>
    </w:p>
    <w:p w14:paraId="5A11C21F" w14:textId="77777777" w:rsidR="007F3D76" w:rsidRPr="003A1EBB" w:rsidRDefault="007F3D76" w:rsidP="007F3D76">
      <w:pPr>
        <w:pStyle w:val="BodyText"/>
        <w:widowControl w:val="0"/>
        <w:spacing w:after="0"/>
        <w:ind w:right="-7" w:firstLine="567"/>
        <w:jc w:val="center"/>
        <w:rPr>
          <w:rFonts w:ascii="GHEA Grapalat" w:hAnsi="GHEA Grapalat"/>
        </w:rPr>
      </w:pPr>
    </w:p>
    <w:p w14:paraId="76510E61" w14:textId="77777777" w:rsidR="007F3D76" w:rsidRPr="003A1EBB" w:rsidRDefault="007F3D76" w:rsidP="007F3D76">
      <w:pPr>
        <w:pStyle w:val="BodyText"/>
        <w:widowControl w:val="0"/>
        <w:spacing w:after="0"/>
        <w:ind w:right="-7" w:firstLine="567"/>
        <w:jc w:val="center"/>
        <w:rPr>
          <w:rFonts w:ascii="GHEA Grapalat" w:hAnsi="GHEA Grapalat"/>
        </w:rPr>
      </w:pPr>
    </w:p>
    <w:p w14:paraId="1EA18764" w14:textId="77777777" w:rsidR="007F3D76" w:rsidRPr="003A1EBB" w:rsidRDefault="007F3D76" w:rsidP="007F3D76">
      <w:pPr>
        <w:pStyle w:val="BodyText"/>
        <w:widowControl w:val="0"/>
        <w:spacing w:after="0"/>
        <w:ind w:right="-7" w:firstLine="567"/>
        <w:jc w:val="center"/>
        <w:rPr>
          <w:rFonts w:ascii="GHEA Grapalat" w:hAnsi="GHEA Grapalat"/>
        </w:rPr>
      </w:pPr>
    </w:p>
    <w:p w14:paraId="35D3CD63" w14:textId="77777777" w:rsidR="007F3D76" w:rsidRPr="009044F1" w:rsidRDefault="007F3D76" w:rsidP="007F3D76">
      <w:pPr>
        <w:pStyle w:val="BodyText"/>
        <w:widowControl w:val="0"/>
        <w:spacing w:after="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197B2270" w14:textId="77777777" w:rsidR="007F3D76" w:rsidRPr="009044F1" w:rsidRDefault="007F3D76" w:rsidP="007F3D76">
      <w:pPr>
        <w:pStyle w:val="BodyText"/>
        <w:widowControl w:val="0"/>
        <w:spacing w:after="0"/>
        <w:ind w:right="-7" w:firstLine="567"/>
        <w:jc w:val="center"/>
        <w:rPr>
          <w:rFonts w:ascii="GHEA Grapalat" w:hAnsi="GHEA Grapalat" w:cs="Sylfaen"/>
        </w:rPr>
      </w:pPr>
    </w:p>
    <w:p w14:paraId="23E4E381" w14:textId="77777777" w:rsidR="007F3D76" w:rsidRPr="009044F1" w:rsidRDefault="007F3D76" w:rsidP="007F3D76">
      <w:pPr>
        <w:pStyle w:val="BodyText"/>
        <w:widowControl w:val="0"/>
        <w:spacing w:after="0"/>
        <w:ind w:right="-7" w:firstLine="567"/>
        <w:jc w:val="center"/>
        <w:rPr>
          <w:rFonts w:ascii="GHEA Grapalat" w:hAnsi="GHEA Grapalat" w:cs="Sylfaen"/>
        </w:rPr>
      </w:pPr>
    </w:p>
    <w:p w14:paraId="1EF883E9" w14:textId="77777777" w:rsidR="007F3D76" w:rsidRPr="006B1D93" w:rsidRDefault="007F3D76" w:rsidP="007F3D76">
      <w:pPr>
        <w:pStyle w:val="BodyText"/>
        <w:widowControl w:val="0"/>
        <w:spacing w:after="0"/>
        <w:ind w:right="-7"/>
        <w:jc w:val="center"/>
        <w:rPr>
          <w:rFonts w:ascii="GHEA Grapalat" w:hAnsi="GHEA Grapalat"/>
        </w:rPr>
      </w:pPr>
      <w:r w:rsidRPr="009044F1">
        <w:rPr>
          <w:rFonts w:ascii="GHEA Grapalat" w:hAnsi="GHEA Grapalat"/>
        </w:rPr>
        <w:t>НА</w:t>
      </w:r>
      <w:r>
        <w:rPr>
          <w:rFonts w:ascii="GHEA Grapalat" w:hAnsi="GHEA Grapalat"/>
        </w:rPr>
        <w:t xml:space="preserve"> </w:t>
      </w:r>
      <w:r w:rsidRPr="009044F1">
        <w:rPr>
          <w:rFonts w:ascii="GHEA Grapalat" w:hAnsi="GHEA Grapalat"/>
        </w:rPr>
        <w:t xml:space="preserve">ОТКРЫТЫЙ КОНКУРС, ОБЪЯВЛЕННЫЙ С ЦЕЛЬЮ ПРИОБРЕТЕНИЯ </w:t>
      </w:r>
      <w:r w:rsidRPr="00BC3F52">
        <w:rPr>
          <w:rFonts w:ascii="GHEA Grapalat" w:hAnsi="GHEA Grapalat"/>
          <w:iCs/>
        </w:rPr>
        <w:t xml:space="preserve">ЛИФТОВ (С УСТАНОВКОЙ И ОБСЛУЖИВАНИЕМ) </w:t>
      </w:r>
      <w:r w:rsidRPr="006B1D93">
        <w:rPr>
          <w:rFonts w:ascii="GHEA Grapalat" w:hAnsi="GHEA Grapalat"/>
        </w:rPr>
        <w:t>ДЛЯ НУЖД "М</w:t>
      </w:r>
      <w:r>
        <w:rPr>
          <w:rFonts w:ascii="GHEA Grapalat" w:hAnsi="GHEA Grapalat"/>
        </w:rPr>
        <w:t>Э</w:t>
      </w:r>
      <w:r w:rsidRPr="006B1D93">
        <w:rPr>
          <w:rFonts w:ascii="GHEA Grapalat" w:hAnsi="GHEA Grapalat"/>
        </w:rPr>
        <w:t>РИ</w:t>
      </w:r>
      <w:r>
        <w:rPr>
          <w:rFonts w:ascii="GHEA Grapalat" w:hAnsi="GHEA Grapalat"/>
        </w:rPr>
        <w:t>И</w:t>
      </w:r>
      <w:r w:rsidRPr="006B1D93">
        <w:rPr>
          <w:rFonts w:ascii="GHEA Grapalat" w:hAnsi="GHEA Grapalat"/>
        </w:rPr>
        <w:t xml:space="preserve"> ГОРОДА ЕРЕВАН"</w:t>
      </w:r>
    </w:p>
    <w:p w14:paraId="3EE95664" w14:textId="77777777" w:rsidR="007F3D76" w:rsidRPr="009044F1" w:rsidRDefault="007F3D76" w:rsidP="007F3D76">
      <w:pPr>
        <w:pStyle w:val="BodyText"/>
        <w:widowControl w:val="0"/>
        <w:spacing w:after="0"/>
        <w:ind w:right="-7" w:firstLine="567"/>
        <w:jc w:val="center"/>
        <w:rPr>
          <w:rFonts w:ascii="GHEA Grapalat" w:hAnsi="GHEA Grapalat"/>
        </w:rPr>
      </w:pPr>
    </w:p>
    <w:p w14:paraId="5392E2CE" w14:textId="77777777" w:rsidR="005B5B3E" w:rsidRDefault="005B5B3E" w:rsidP="005B5B3E">
      <w:pPr>
        <w:pStyle w:val="BodyText"/>
        <w:widowControl w:val="0"/>
        <w:spacing w:after="0"/>
        <w:ind w:right="-7" w:firstLine="567"/>
        <w:jc w:val="center"/>
        <w:rPr>
          <w:rFonts w:ascii="GHEA Grapalat" w:hAnsi="GHEA Grapalat"/>
        </w:rPr>
      </w:pPr>
    </w:p>
    <w:p w14:paraId="4513E089" w14:textId="77777777" w:rsidR="005B5B3E" w:rsidRDefault="005B5B3E" w:rsidP="005B5B3E">
      <w:pPr>
        <w:rPr>
          <w:rFonts w:ascii="GHEA Grapalat" w:hAnsi="GHEA Grapalat"/>
        </w:rPr>
      </w:pPr>
      <w:r>
        <w:rPr>
          <w:rFonts w:ascii="GHEA Grapalat" w:hAnsi="GHEA Grapalat"/>
        </w:rPr>
        <w:br w:type="page"/>
      </w:r>
    </w:p>
    <w:p w14:paraId="2699D099" w14:textId="77777777" w:rsidR="005B5B3E" w:rsidRDefault="005B5B3E" w:rsidP="005B5B3E">
      <w:pPr>
        <w:widowControl w:val="0"/>
        <w:ind w:firstLine="567"/>
        <w:jc w:val="both"/>
        <w:rPr>
          <w:rFonts w:ascii="GHEA Grapalat" w:hAnsi="GHEA Grapalat" w:cs="Sylfaen"/>
          <w:i/>
        </w:rPr>
      </w:pPr>
      <w:r>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5E4357A" w14:textId="77777777" w:rsidR="005B5B3E" w:rsidRDefault="005B5B3E" w:rsidP="005B5B3E">
      <w:pPr>
        <w:jc w:val="both"/>
        <w:rPr>
          <w:rFonts w:ascii="GHEA Grapalat" w:hAnsi="GHEA Grapalat"/>
          <w:i/>
        </w:rPr>
      </w:pPr>
      <w:r>
        <w:rPr>
          <w:rFonts w:ascii="GHEA Grapalat" w:hAnsi="GHEA Grapalat"/>
          <w:i/>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14:paraId="4EE4767E" w14:textId="77777777" w:rsidR="005B5B3E" w:rsidRDefault="005B5B3E" w:rsidP="005B5B3E">
      <w:pPr>
        <w:jc w:val="both"/>
        <w:rPr>
          <w:rFonts w:ascii="Sylfaen" w:hAnsi="Sylfaen"/>
          <w:lang w:val="hy-AM"/>
        </w:rPr>
      </w:pPr>
      <w:r>
        <w:rPr>
          <w:rFonts w:ascii="GHEA Grapalat" w:hAnsi="GHEA Grapalat"/>
          <w:i/>
        </w:rPr>
        <w:t>Руководство доступно по следующей ссылке:</w:t>
      </w:r>
      <w:r>
        <w:rPr>
          <w:rFonts w:ascii="Sylfaen" w:hAnsi="Sylfaen"/>
          <w:lang w:val="hy-AM"/>
        </w:rPr>
        <w:t xml:space="preserve"> http://gnumner.am/hy/page/ughecuycner_dzernarkner/:</w:t>
      </w:r>
    </w:p>
    <w:p w14:paraId="2DA28C47" w14:textId="77777777" w:rsidR="005B5B3E" w:rsidRDefault="005B5B3E" w:rsidP="005B5B3E">
      <w:pPr>
        <w:widowControl w:val="0"/>
        <w:ind w:firstLine="567"/>
        <w:jc w:val="both"/>
        <w:rPr>
          <w:rFonts w:ascii="GHEA Grapalat" w:hAnsi="GHEA Grapalat"/>
          <w:i/>
          <w:lang w:val="hy-AM"/>
        </w:rPr>
      </w:pPr>
    </w:p>
    <w:p w14:paraId="4FEC44BA" w14:textId="77777777" w:rsidR="005B5B3E" w:rsidRDefault="005B5B3E" w:rsidP="005B5B3E">
      <w:pPr>
        <w:widowControl w:val="0"/>
        <w:ind w:firstLine="567"/>
        <w:jc w:val="both"/>
        <w:rPr>
          <w:rFonts w:ascii="GHEA Grapalat" w:hAnsi="GHEA Grapalat"/>
          <w:i/>
        </w:rPr>
      </w:pPr>
      <w:r>
        <w:rPr>
          <w:rFonts w:ascii="GHEA Grapalat" w:hAnsi="GHEA Grapalat"/>
          <w:i/>
        </w:rPr>
        <w:t>Одновременно:</w:t>
      </w:r>
    </w:p>
    <w:p w14:paraId="3615719B" w14:textId="77777777" w:rsidR="005B5B3E" w:rsidRDefault="005B5B3E" w:rsidP="005B5B3E">
      <w:pPr>
        <w:jc w:val="both"/>
        <w:rPr>
          <w:rFonts w:ascii="GHEA Grapalat" w:hAnsi="GHEA Grapalat"/>
          <w:i/>
        </w:rPr>
      </w:pPr>
      <w:r>
        <w:rPr>
          <w:rFonts w:ascii="GHEA Grapalat" w:hAnsi="GHEA Grapalat"/>
          <w:i/>
        </w:rPr>
        <w:t>-</w:t>
      </w:r>
      <w:r>
        <w:rPr>
          <w:rFonts w:ascii="GHEA Grapalat" w:hAnsi="GHEA Grapalat"/>
          <w:i/>
        </w:rPr>
        <w:tab/>
        <w:t xml:space="preserve">при вводе заявки в систему электронных закупок Armeps (www.armeps.am) (далее - система) необходимо следовать  </w:t>
      </w:r>
      <w:hyperlink w:history="1">
        <w:r>
          <w:rPr>
            <w:rFonts w:ascii="GHEA Grapalat" w:hAnsi="GHEA Grapalat"/>
            <w:i/>
          </w:rPr>
          <w:t>руководству по закупкам, осуществляемым в электронной форме</w:t>
        </w:r>
      </w:hyperlink>
      <w:r>
        <w:rPr>
          <w:rFonts w:ascii="GHEA Grapalat" w:hAnsi="GHEA Grapalat"/>
          <w:i/>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GHEA Grapalat" w:hAnsi="GHEA Grapalat"/>
            <w:i/>
          </w:rPr>
          <w:t>www.procurement.am</w:t>
        </w:r>
      </w:hyperlink>
      <w:r>
        <w:rPr>
          <w:rFonts w:ascii="GHEA Grapalat" w:hAnsi="GHEA Grapalat"/>
          <w:i/>
        </w:rPr>
        <w:t>.</w:t>
      </w:r>
    </w:p>
    <w:p w14:paraId="6FB41F92" w14:textId="77777777" w:rsidR="005B5B3E" w:rsidRDefault="005B5B3E" w:rsidP="005B5B3E">
      <w:pPr>
        <w:jc w:val="both"/>
        <w:rPr>
          <w:rFonts w:ascii="Sylfaen" w:hAnsi="Sylfaen"/>
          <w:lang w:val="hy-AM"/>
        </w:rPr>
      </w:pPr>
      <w:r>
        <w:rPr>
          <w:rFonts w:ascii="GHEA Grapalat" w:hAnsi="GHEA Grapalat"/>
          <w:i/>
        </w:rPr>
        <w:t>Руководство доступно по следующей ссылке:</w:t>
      </w:r>
      <w:r>
        <w:rPr>
          <w:rFonts w:ascii="Sylfaen" w:hAnsi="Sylfaen"/>
          <w:lang w:val="hy-AM"/>
        </w:rPr>
        <w:t xml:space="preserve"> </w:t>
      </w:r>
      <w:hyperlink r:id="rId10" w:history="1">
        <w:r>
          <w:rPr>
            <w:rStyle w:val="Hyperlink"/>
            <w:rFonts w:ascii="Sylfaen" w:hAnsi="Sylfaen"/>
            <w:lang w:val="hy-AM"/>
          </w:rPr>
          <w:t>http://gnumner.am/hy/page/ughecuycner_dzernarkner</w:t>
        </w:r>
      </w:hyperlink>
    </w:p>
    <w:p w14:paraId="6C2C2331" w14:textId="77777777" w:rsidR="005B5B3E" w:rsidRDefault="005B5B3E" w:rsidP="005B5B3E">
      <w:pPr>
        <w:jc w:val="both"/>
        <w:rPr>
          <w:ins w:id="0" w:author="Vardan" w:date="2020-06-04T00:19:00Z"/>
          <w:rFonts w:ascii="GHEA Grapalat" w:hAnsi="GHEA Grapalat"/>
          <w:i/>
        </w:rPr>
      </w:pPr>
      <w:r>
        <w:rPr>
          <w:rFonts w:ascii="GHEA Grapalat" w:hAnsi="GHEA Grapalat"/>
        </w:rPr>
        <w:t>-</w:t>
      </w:r>
      <w:r>
        <w:rPr>
          <w:rFonts w:ascii="GHEA Grapalat" w:hAnsi="GHEA Grapalat"/>
        </w:rPr>
        <w:tab/>
      </w:r>
      <w:r>
        <w:rPr>
          <w:rFonts w:ascii="GHEA Grapalat" w:hAnsi="GHEA Grapalat"/>
          <w:i/>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14:paraId="744EF214" w14:textId="77777777" w:rsidR="005B5B3E" w:rsidRDefault="005B5B3E" w:rsidP="005B5B3E">
      <w:pPr>
        <w:ind w:firstLine="708"/>
        <w:jc w:val="both"/>
        <w:rPr>
          <w:rFonts w:ascii="GHEA Grapalat" w:hAnsi="GHEA Grapalat"/>
          <w:i/>
        </w:rPr>
      </w:pPr>
      <w:r>
        <w:rPr>
          <w:rFonts w:ascii="GHEA Grapalat" w:hAnsi="GHEA Grapalat"/>
          <w:i/>
        </w:rPr>
        <w:t>Регистрация в системе, а также подача заявки-бесплатно.</w:t>
      </w:r>
    </w:p>
    <w:p w14:paraId="13A9DD08" w14:textId="77777777" w:rsidR="005B5B3E" w:rsidRDefault="005B5B3E" w:rsidP="005B5B3E">
      <w:pPr>
        <w:widowControl w:val="0"/>
        <w:ind w:firstLine="567"/>
        <w:jc w:val="both"/>
        <w:rPr>
          <w:rFonts w:ascii="GHEA Grapalat" w:hAnsi="GHEA Grapalat"/>
          <w:i/>
        </w:rPr>
      </w:pPr>
    </w:p>
    <w:p w14:paraId="769147CE" w14:textId="77777777" w:rsidR="005B5B3E" w:rsidRDefault="005B5B3E" w:rsidP="005B5B3E">
      <w:pPr>
        <w:widowControl w:val="0"/>
        <w:ind w:firstLine="567"/>
        <w:jc w:val="center"/>
        <w:rPr>
          <w:rFonts w:ascii="GHEA Grapalat" w:hAnsi="GHEA Grapalat" w:cs="Sylfaen"/>
          <w:b/>
        </w:rPr>
      </w:pPr>
      <w:r>
        <w:rPr>
          <w:rFonts w:ascii="GHEA Grapalat" w:hAnsi="GHEA Grapalat"/>
        </w:rPr>
        <w:br w:type="page"/>
      </w:r>
    </w:p>
    <w:p w14:paraId="3E7CAA1D" w14:textId="77777777" w:rsidR="005B5B3E" w:rsidRDefault="005B5B3E" w:rsidP="005B5B3E">
      <w:pPr>
        <w:widowControl w:val="0"/>
        <w:jc w:val="center"/>
        <w:rPr>
          <w:rFonts w:ascii="GHEA Grapalat" w:hAnsi="GHEA Grapalat"/>
          <w:b/>
        </w:rPr>
      </w:pPr>
      <w:r>
        <w:rPr>
          <w:rFonts w:ascii="GHEA Grapalat" w:hAnsi="GHEA Grapalat"/>
          <w:b/>
        </w:rPr>
        <w:lastRenderedPageBreak/>
        <w:t>СОДЕРЖАНИЕ</w:t>
      </w:r>
    </w:p>
    <w:p w14:paraId="4F96F32D" w14:textId="77777777" w:rsidR="005B5B3E" w:rsidRDefault="005B5B3E" w:rsidP="005B5B3E">
      <w:pPr>
        <w:widowControl w:val="0"/>
        <w:ind w:firstLine="567"/>
        <w:jc w:val="center"/>
        <w:rPr>
          <w:rFonts w:ascii="GHEA Grapalat" w:hAnsi="GHEA Grapalat"/>
          <w:i/>
        </w:rPr>
      </w:pPr>
    </w:p>
    <w:p w14:paraId="77C000D0" w14:textId="77777777" w:rsidR="007F3D76" w:rsidRPr="00324B30" w:rsidRDefault="007F3D76" w:rsidP="007F3D76">
      <w:pPr>
        <w:widowControl w:val="0"/>
        <w:jc w:val="center"/>
        <w:rPr>
          <w:rFonts w:ascii="GHEA Grapalat" w:hAnsi="GHEA Grapalat"/>
        </w:rPr>
      </w:pPr>
      <w:r w:rsidRPr="00324B30">
        <w:rPr>
          <w:rFonts w:ascii="GHEA Grapalat" w:hAnsi="GHEA Grapalat"/>
        </w:rPr>
        <w:t xml:space="preserve">ПРИОБРЕТЕНИЕ </w:t>
      </w:r>
      <w:r w:rsidRPr="00BC3F52">
        <w:rPr>
          <w:rFonts w:ascii="GHEA Grapalat" w:hAnsi="GHEA Grapalat"/>
          <w:iCs/>
        </w:rPr>
        <w:t>ЛИФТОВ (С УСТАНОВКОЙ И ОБСЛУЖИВАНИЕМ)</w:t>
      </w:r>
      <w:r w:rsidRPr="00324B30">
        <w:rPr>
          <w:rFonts w:ascii="GHEA Grapalat" w:hAnsi="GHEA Grapalat"/>
        </w:rPr>
        <w:t xml:space="preserve"> ДЛЯ НУЖД М</w:t>
      </w:r>
      <w:r>
        <w:rPr>
          <w:rFonts w:ascii="GHEA Grapalat" w:hAnsi="GHEA Grapalat"/>
        </w:rPr>
        <w:t>Э</w:t>
      </w:r>
      <w:r w:rsidRPr="00324B30">
        <w:rPr>
          <w:rFonts w:ascii="GHEA Grapalat" w:hAnsi="GHEA Grapalat"/>
        </w:rPr>
        <w:t>РИИ ГОРОДА ЕРЕВАН</w:t>
      </w:r>
    </w:p>
    <w:p w14:paraId="0965FE4F" w14:textId="77777777" w:rsidR="005B5B3E" w:rsidRDefault="005B5B3E" w:rsidP="005B5B3E">
      <w:pPr>
        <w:widowControl w:val="0"/>
        <w:ind w:firstLine="567"/>
        <w:jc w:val="center"/>
        <w:rPr>
          <w:rFonts w:ascii="GHEA Grapalat" w:hAnsi="GHEA Grapalat"/>
        </w:rPr>
      </w:pPr>
    </w:p>
    <w:p w14:paraId="28D9DB0B" w14:textId="77777777" w:rsidR="005B5B3E" w:rsidRDefault="005B5B3E" w:rsidP="005B5B3E">
      <w:pPr>
        <w:widowControl w:val="0"/>
        <w:jc w:val="center"/>
        <w:rPr>
          <w:rFonts w:ascii="GHEA Grapalat" w:hAnsi="GHEA Grapalat"/>
          <w:i/>
        </w:rPr>
      </w:pPr>
      <w:r>
        <w:rPr>
          <w:rFonts w:ascii="GHEA Grapalat" w:hAnsi="GHEA Grapalat"/>
          <w:b/>
        </w:rPr>
        <w:t xml:space="preserve">ПРИГЛАШЕНИЯ НА ОТКРЫТЫЙ КОНКУРС, </w:t>
      </w:r>
      <w:r>
        <w:rPr>
          <w:rFonts w:ascii="GHEA Grapalat" w:hAnsi="GHEA Grapalat"/>
          <w:b/>
        </w:rPr>
        <w:br/>
        <w:t>ОБЪЯВЛЕННЫЙ С ЦЕЛЬЮ ПРИОБРЕТЕНИЯ</w:t>
      </w:r>
    </w:p>
    <w:p w14:paraId="48B4ED44" w14:textId="77777777" w:rsidR="005B5B3E" w:rsidRDefault="005B5B3E" w:rsidP="005B5B3E">
      <w:pPr>
        <w:widowControl w:val="0"/>
        <w:jc w:val="center"/>
        <w:rPr>
          <w:rFonts w:ascii="GHEA Grapalat" w:hAnsi="GHEA Grapalat" w:cs="Sylfaen"/>
          <w:b/>
        </w:rPr>
      </w:pPr>
    </w:p>
    <w:p w14:paraId="5FFF335A" w14:textId="77777777" w:rsidR="005B5B3E" w:rsidRDefault="005B5B3E" w:rsidP="005B5B3E">
      <w:pPr>
        <w:widowControl w:val="0"/>
        <w:jc w:val="center"/>
        <w:rPr>
          <w:rFonts w:ascii="GHEA Grapalat" w:hAnsi="GHEA Grapalat"/>
          <w:b/>
        </w:rPr>
      </w:pPr>
      <w:r>
        <w:rPr>
          <w:rFonts w:ascii="GHEA Grapalat" w:hAnsi="GHEA Grapalat"/>
          <w:b/>
        </w:rPr>
        <w:t>ЧАСТЬ I.</w:t>
      </w:r>
    </w:p>
    <w:p w14:paraId="5C61E1E1" w14:textId="77777777" w:rsidR="005B5B3E" w:rsidRDefault="005B5B3E" w:rsidP="005B5B3E">
      <w:pPr>
        <w:widowControl w:val="0"/>
        <w:jc w:val="center"/>
        <w:rPr>
          <w:rFonts w:ascii="GHEA Grapalat" w:hAnsi="GHEA Grapalat"/>
        </w:rPr>
      </w:pPr>
    </w:p>
    <w:p w14:paraId="32235AF1"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1.</w:t>
      </w:r>
      <w:r>
        <w:rPr>
          <w:rFonts w:ascii="GHEA Grapalat" w:hAnsi="GHEA Grapalat"/>
        </w:rPr>
        <w:tab/>
        <w:t xml:space="preserve">Характеристика предмета закупки </w:t>
      </w:r>
    </w:p>
    <w:p w14:paraId="1164A01A"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5C5EC309"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3.</w:t>
      </w:r>
      <w:r>
        <w:rPr>
          <w:rFonts w:ascii="GHEA Grapalat" w:hAnsi="GHEA Grapalat"/>
        </w:rPr>
        <w:tab/>
        <w:t>Разъяснение приглашения и порядок внесения изменения в приглашение</w:t>
      </w:r>
    </w:p>
    <w:p w14:paraId="3A6D15F3" w14:textId="77777777" w:rsidR="005B5B3E" w:rsidRDefault="005B5B3E" w:rsidP="005B5B3E">
      <w:pPr>
        <w:widowControl w:val="0"/>
        <w:tabs>
          <w:tab w:val="left" w:pos="1134"/>
        </w:tabs>
        <w:ind w:left="1134" w:hanging="567"/>
        <w:jc w:val="both"/>
        <w:rPr>
          <w:rFonts w:ascii="GHEA Grapalat" w:hAnsi="GHEA Grapalat" w:cs="Sylfaen"/>
        </w:rPr>
      </w:pPr>
      <w:r>
        <w:rPr>
          <w:rFonts w:ascii="GHEA Grapalat" w:hAnsi="GHEA Grapalat"/>
        </w:rPr>
        <w:t>4.</w:t>
      </w:r>
      <w:r>
        <w:rPr>
          <w:rFonts w:ascii="GHEA Grapalat" w:hAnsi="GHEA Grapalat"/>
        </w:rPr>
        <w:tab/>
        <w:t>Порядок подачи заявки</w:t>
      </w:r>
    </w:p>
    <w:p w14:paraId="05EFD16A"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 xml:space="preserve">Ценовое предложение заявки </w:t>
      </w:r>
    </w:p>
    <w:p w14:paraId="5C418395"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6.</w:t>
      </w:r>
      <w:r>
        <w:rPr>
          <w:rFonts w:ascii="GHEA Grapalat" w:hAnsi="GHEA Grapalat"/>
        </w:rPr>
        <w:tab/>
        <w:t xml:space="preserve">Срок действия заявки, порядок внесения изменений в заявки и их отзыва </w:t>
      </w:r>
    </w:p>
    <w:p w14:paraId="5861CE2F"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7.</w:t>
      </w:r>
      <w:r>
        <w:rPr>
          <w:rFonts w:ascii="GHEA Grapalat" w:hAnsi="GHEA Grapalat"/>
        </w:rPr>
        <w:tab/>
        <w:t>Обеспечение заявки</w:t>
      </w:r>
      <w:r>
        <w:rPr>
          <w:rStyle w:val="FootnoteReference"/>
          <w:rFonts w:ascii="GHEA Grapalat" w:hAnsi="GHEA Grapalat"/>
        </w:rPr>
        <w:footnoteReference w:id="3"/>
      </w:r>
      <w:r>
        <w:rPr>
          <w:rFonts w:ascii="GHEA Grapalat" w:hAnsi="GHEA Grapalat"/>
        </w:rPr>
        <w:t xml:space="preserve"> </w:t>
      </w:r>
    </w:p>
    <w:p w14:paraId="3B2FBFDC" w14:textId="77777777" w:rsidR="005B5B3E" w:rsidRDefault="005B5B3E" w:rsidP="005B5B3E">
      <w:pPr>
        <w:widowControl w:val="0"/>
        <w:tabs>
          <w:tab w:val="left" w:pos="1134"/>
        </w:tabs>
        <w:ind w:left="1134" w:hanging="567"/>
        <w:jc w:val="both"/>
        <w:rPr>
          <w:rFonts w:ascii="GHEA Grapalat" w:hAnsi="GHEA Grapalat" w:cs="Sylfaen"/>
        </w:rPr>
      </w:pPr>
      <w:r>
        <w:rPr>
          <w:rFonts w:ascii="GHEA Grapalat" w:hAnsi="GHEA Grapalat"/>
        </w:rPr>
        <w:t>8.</w:t>
      </w:r>
      <w:r>
        <w:rPr>
          <w:rFonts w:ascii="GHEA Grapalat" w:hAnsi="GHEA Grapalat"/>
        </w:rPr>
        <w:tab/>
        <w:t>Вскрытие, оценка заявок и подведение итогов</w:t>
      </w:r>
    </w:p>
    <w:p w14:paraId="31E02C25"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9.</w:t>
      </w:r>
      <w:r>
        <w:rPr>
          <w:rFonts w:ascii="GHEA Grapalat" w:hAnsi="GHEA Grapalat"/>
        </w:rPr>
        <w:tab/>
        <w:t>Заключение договора</w:t>
      </w:r>
    </w:p>
    <w:p w14:paraId="000A5D63"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10.</w:t>
      </w:r>
      <w:r>
        <w:rPr>
          <w:rFonts w:ascii="GHEA Grapalat" w:hAnsi="GHEA Grapalat"/>
        </w:rPr>
        <w:tab/>
        <w:t xml:space="preserve">Обеспечения квалификации  и договора </w:t>
      </w:r>
    </w:p>
    <w:p w14:paraId="28AD5F8E"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11.</w:t>
      </w:r>
      <w:r>
        <w:rPr>
          <w:rFonts w:ascii="GHEA Grapalat" w:hAnsi="GHEA Grapalat"/>
        </w:rPr>
        <w:tab/>
        <w:t xml:space="preserve">Объявление процедуры несостоявшейся </w:t>
      </w:r>
    </w:p>
    <w:p w14:paraId="1E379418"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12.</w:t>
      </w:r>
      <w:r>
        <w:rPr>
          <w:rFonts w:ascii="GHEA Grapalat" w:hAnsi="GHEA Grapalat"/>
        </w:rPr>
        <w:tab/>
        <w:t>Право участника и порядок обжалования им действий и (или) принятых решений, связанных с процессом закупки</w:t>
      </w:r>
    </w:p>
    <w:p w14:paraId="55392519" w14:textId="77777777" w:rsidR="005B5B3E" w:rsidRDefault="005B5B3E" w:rsidP="005B5B3E">
      <w:pPr>
        <w:widowControl w:val="0"/>
        <w:jc w:val="center"/>
        <w:rPr>
          <w:rFonts w:ascii="GHEA Grapalat" w:hAnsi="GHEA Grapalat"/>
          <w:b/>
        </w:rPr>
      </w:pPr>
    </w:p>
    <w:p w14:paraId="0C511BC2" w14:textId="77777777" w:rsidR="005B5B3E" w:rsidRDefault="005B5B3E" w:rsidP="005B5B3E">
      <w:pPr>
        <w:widowControl w:val="0"/>
        <w:jc w:val="center"/>
        <w:rPr>
          <w:rFonts w:ascii="GHEA Grapalat" w:hAnsi="GHEA Grapalat"/>
          <w:b/>
        </w:rPr>
      </w:pPr>
    </w:p>
    <w:p w14:paraId="1EA295A1" w14:textId="77777777" w:rsidR="005B5B3E" w:rsidRDefault="005B5B3E" w:rsidP="005B5B3E">
      <w:pPr>
        <w:widowControl w:val="0"/>
        <w:jc w:val="center"/>
        <w:rPr>
          <w:rFonts w:ascii="GHEA Grapalat" w:hAnsi="GHEA Grapalat"/>
          <w:b/>
        </w:rPr>
      </w:pPr>
      <w:r>
        <w:rPr>
          <w:rFonts w:ascii="GHEA Grapalat" w:hAnsi="GHEA Grapalat"/>
          <w:b/>
        </w:rPr>
        <w:t xml:space="preserve">ЧАСТЬ II. </w:t>
      </w:r>
    </w:p>
    <w:p w14:paraId="5E530526" w14:textId="77777777" w:rsidR="005B5B3E" w:rsidRDefault="005B5B3E" w:rsidP="005B5B3E">
      <w:pPr>
        <w:widowControl w:val="0"/>
        <w:jc w:val="center"/>
        <w:rPr>
          <w:rFonts w:ascii="GHEA Grapalat" w:hAnsi="GHEA Grapalat"/>
          <w:b/>
        </w:rPr>
      </w:pPr>
    </w:p>
    <w:p w14:paraId="31F95D78" w14:textId="77777777" w:rsidR="005B5B3E" w:rsidRDefault="005B5B3E" w:rsidP="005B5B3E">
      <w:pPr>
        <w:widowControl w:val="0"/>
        <w:jc w:val="center"/>
        <w:rPr>
          <w:rFonts w:ascii="GHEA Grapalat" w:hAnsi="GHEA Grapalat"/>
          <w:b/>
        </w:rPr>
      </w:pPr>
      <w:r>
        <w:rPr>
          <w:rFonts w:ascii="GHEA Grapalat" w:hAnsi="GHEA Grapalat"/>
          <w:b/>
        </w:rPr>
        <w:t xml:space="preserve">ИНСТРУКЦИЯ ПО ПОДГОТОВКЕ ЗАЯВКИ </w:t>
      </w:r>
      <w:r>
        <w:rPr>
          <w:rFonts w:ascii="GHEA Grapalat" w:hAnsi="GHEA Grapalat"/>
          <w:b/>
        </w:rPr>
        <w:br/>
        <w:t>НА ОТКРЫТЫЙ КОНКУРС</w:t>
      </w:r>
    </w:p>
    <w:p w14:paraId="46839631" w14:textId="77777777" w:rsidR="005B5B3E" w:rsidRDefault="005B5B3E" w:rsidP="005B5B3E">
      <w:pPr>
        <w:widowControl w:val="0"/>
        <w:jc w:val="center"/>
        <w:rPr>
          <w:rFonts w:ascii="GHEA Grapalat" w:hAnsi="GHEA Grapalat"/>
          <w:b/>
        </w:rPr>
      </w:pPr>
    </w:p>
    <w:p w14:paraId="4125A839"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1.</w:t>
      </w:r>
      <w:r>
        <w:rPr>
          <w:rFonts w:ascii="GHEA Grapalat" w:hAnsi="GHEA Grapalat"/>
        </w:rPr>
        <w:tab/>
        <w:t>Общие положения</w:t>
      </w:r>
    </w:p>
    <w:p w14:paraId="5CB3650D"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lastRenderedPageBreak/>
        <w:t>2.</w:t>
      </w:r>
      <w:r>
        <w:rPr>
          <w:rFonts w:ascii="GHEA Grapalat" w:hAnsi="GHEA Grapalat"/>
        </w:rPr>
        <w:tab/>
        <w:t>Заявка на процедуру</w:t>
      </w:r>
    </w:p>
    <w:p w14:paraId="69389576" w14:textId="77777777" w:rsidR="005B5B3E" w:rsidRDefault="005B5B3E" w:rsidP="005B5B3E">
      <w:pPr>
        <w:widowControl w:val="0"/>
        <w:tabs>
          <w:tab w:val="left" w:pos="1134"/>
        </w:tabs>
        <w:ind w:left="1134" w:hanging="567"/>
        <w:jc w:val="both"/>
        <w:rPr>
          <w:rFonts w:ascii="GHEA Grapalat" w:hAnsi="GHEA Grapalat"/>
        </w:rPr>
      </w:pPr>
      <w:r>
        <w:rPr>
          <w:rFonts w:ascii="GHEA Grapalat" w:hAnsi="GHEA Grapalat"/>
        </w:rPr>
        <w:t>3.</w:t>
      </w:r>
      <w:r>
        <w:rPr>
          <w:rFonts w:ascii="GHEA Grapalat" w:hAnsi="GHEA Grapalat"/>
        </w:rPr>
        <w:tab/>
        <w:t>Приложения № 1-6</w:t>
      </w:r>
    </w:p>
    <w:p w14:paraId="3ACAC5BB" w14:textId="77777777" w:rsidR="005B5B3E" w:rsidRDefault="005B5B3E" w:rsidP="005B5B3E">
      <w:pPr>
        <w:rPr>
          <w:rFonts w:ascii="GHEA Grapalat" w:hAnsi="GHEA Grapalat"/>
          <w:spacing w:val="-6"/>
        </w:rPr>
      </w:pPr>
      <w:r>
        <w:rPr>
          <w:rFonts w:ascii="GHEA Grapalat" w:hAnsi="GHEA Grapalat"/>
          <w:spacing w:val="-6"/>
        </w:rPr>
        <w:br w:type="page"/>
      </w:r>
    </w:p>
    <w:p w14:paraId="10106610" w14:textId="4E0B9651" w:rsidR="005B5B3E" w:rsidRDefault="005B5B3E" w:rsidP="005B5B3E">
      <w:pPr>
        <w:widowControl w:val="0"/>
        <w:ind w:hanging="567"/>
        <w:jc w:val="both"/>
        <w:rPr>
          <w:rFonts w:ascii="GHEA Grapalat" w:hAnsi="GHEA Grapalat"/>
          <w:spacing w:val="-6"/>
        </w:rPr>
      </w:pPr>
      <w:r>
        <w:rPr>
          <w:rFonts w:ascii="GHEA Grapalat" w:hAnsi="GHEA Grapalat"/>
          <w:spacing w:val="-6"/>
        </w:rPr>
        <w:lastRenderedPageBreak/>
        <w:t xml:space="preserve">               Настоящее Приглашение предоставляется в дополнение к объявлению об открытом конкурсе, проводимом под кодом </w:t>
      </w:r>
      <w:r w:rsidR="00922C9B">
        <w:rPr>
          <w:rFonts w:ascii="GHEA Grapalat" w:hAnsi="GHEA Grapalat"/>
          <w:spacing w:val="-6"/>
          <w:lang w:val="en-US"/>
        </w:rPr>
        <w:t>EQ</w:t>
      </w:r>
      <w:r>
        <w:rPr>
          <w:rFonts w:ascii="GHEA Grapalat" w:hAnsi="GHEA Grapalat"/>
          <w:spacing w:val="-6"/>
        </w:rPr>
        <w:t>-BMAPDzB</w:t>
      </w:r>
      <w:r w:rsidR="00922C9B" w:rsidRPr="00922C9B">
        <w:rPr>
          <w:rFonts w:ascii="GHEA Grapalat" w:hAnsi="GHEA Grapalat"/>
          <w:spacing w:val="-6"/>
        </w:rPr>
        <w:t>-</w:t>
      </w:r>
      <w:r w:rsidR="00A6641C">
        <w:rPr>
          <w:rFonts w:ascii="GHEA Grapalat" w:hAnsi="GHEA Grapalat"/>
          <w:spacing w:val="-6"/>
        </w:rPr>
        <w:t>25/1</w:t>
      </w:r>
      <w:r>
        <w:rPr>
          <w:rFonts w:ascii="GHEA Grapalat" w:hAnsi="GHEA Grapalat"/>
          <w:spacing w:val="-6"/>
        </w:rPr>
        <w:t xml:space="preserve"> (далее — процедура).</w:t>
      </w:r>
    </w:p>
    <w:p w14:paraId="60282018" w14:textId="77777777" w:rsidR="005B5B3E" w:rsidRDefault="005B5B3E" w:rsidP="005B5B3E">
      <w:pPr>
        <w:widowControl w:val="0"/>
        <w:ind w:firstLine="567"/>
        <w:jc w:val="both"/>
        <w:rPr>
          <w:rFonts w:ascii="GHEA Grapalat" w:hAnsi="GHEA Grapalat"/>
        </w:rPr>
      </w:pPr>
      <w:r>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Pr>
          <w:rFonts w:ascii="Courier New" w:hAnsi="Courier New" w:cs="Courier New"/>
          <w:lang w:val="en-US"/>
        </w:rPr>
        <w:t> </w:t>
      </w:r>
      <w:r>
        <w:rPr>
          <w:rFonts w:ascii="GHEA Grapalat" w:hAnsi="GHEA Grapalat"/>
        </w:rPr>
        <w:t>4</w:t>
      </w:r>
      <w:r>
        <w:rPr>
          <w:rFonts w:ascii="Courier New" w:hAnsi="Courier New" w:cs="Courier New"/>
          <w:lang w:val="en-US"/>
        </w:rPr>
        <w:t> </w:t>
      </w:r>
      <w:r>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7E641FF7" w14:textId="77777777" w:rsidR="005B5B3E" w:rsidRDefault="005B5B3E" w:rsidP="005B5B3E">
      <w:pPr>
        <w:widowControl w:val="0"/>
        <w:ind w:firstLine="567"/>
        <w:jc w:val="both"/>
        <w:rPr>
          <w:rFonts w:ascii="GHEA Grapalat" w:hAnsi="GHEA Grapalat"/>
        </w:rPr>
      </w:pPr>
      <w:r>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622B5278" w14:textId="77777777" w:rsidR="005B5B3E" w:rsidRDefault="005B5B3E" w:rsidP="005B5B3E">
      <w:pPr>
        <w:pStyle w:val="BodyTextIndent2"/>
        <w:widowControl w:val="0"/>
        <w:spacing w:line="240" w:lineRule="auto"/>
        <w:ind w:firstLine="567"/>
        <w:rPr>
          <w:rFonts w:ascii="GHEA Grapalat" w:hAnsi="GHEA Grapalat" w:cs="Sylfaen"/>
          <w:sz w:val="24"/>
          <w:szCs w:val="24"/>
        </w:rPr>
      </w:pPr>
      <w:r>
        <w:rPr>
          <w:rFonts w:ascii="GHEA Grapalat" w:hAnsi="GHEA Grapalat"/>
          <w:spacing w:val="-6"/>
          <w:sz w:val="24"/>
          <w:szCs w:val="24"/>
        </w:rPr>
        <w:t xml:space="preserve">Для регистрации в системе в качестве участника  лицо заходит на интернет-сайт, </w:t>
      </w:r>
      <w:r>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3307BCA8" w14:textId="77777777" w:rsidR="005B5B3E" w:rsidRDefault="005B5B3E" w:rsidP="005B5B3E">
      <w:pPr>
        <w:widowControl w:val="0"/>
        <w:ind w:firstLine="567"/>
        <w:jc w:val="both"/>
        <w:rPr>
          <w:rFonts w:ascii="GHEA Grapalat" w:hAnsi="GHEA Grapalat" w:cs="Times Armenian"/>
        </w:rPr>
      </w:pPr>
      <w:r>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B8236FE" w14:textId="77777777" w:rsidR="00922C9B" w:rsidRPr="009044F1" w:rsidRDefault="005B5B3E" w:rsidP="00922C9B">
      <w:pPr>
        <w:pStyle w:val="BodyTextIndent2"/>
        <w:widowControl w:val="0"/>
        <w:spacing w:line="240" w:lineRule="auto"/>
        <w:ind w:firstLine="567"/>
        <w:rPr>
          <w:rFonts w:ascii="GHEA Grapalat" w:hAnsi="GHEA Grapalat"/>
          <w:sz w:val="24"/>
          <w:szCs w:val="24"/>
        </w:rPr>
      </w:pPr>
      <w:r>
        <w:rPr>
          <w:rFonts w:ascii="GHEA Grapalat" w:hAnsi="GHEA Grapalat"/>
          <w:sz w:val="24"/>
          <w:szCs w:val="24"/>
        </w:rPr>
        <w:t xml:space="preserve">Адрес электронной почты секретаря оценочной комиссии </w:t>
      </w:r>
      <w:r w:rsidR="00922C9B" w:rsidRPr="009044F1">
        <w:rPr>
          <w:rFonts w:ascii="GHEA Grapalat" w:hAnsi="GHEA Grapalat"/>
          <w:sz w:val="24"/>
          <w:szCs w:val="24"/>
        </w:rPr>
        <w:t>"</w:t>
      </w:r>
      <w:r w:rsidR="00922C9B">
        <w:rPr>
          <w:rFonts w:ascii="GHEA Grapalat" w:hAnsi="GHEA Grapalat"/>
          <w:sz w:val="24"/>
          <w:szCs w:val="24"/>
          <w:lang w:val="en-US"/>
        </w:rPr>
        <w:t>gor</w:t>
      </w:r>
      <w:r w:rsidR="00922C9B" w:rsidRPr="00A53062">
        <w:rPr>
          <w:rFonts w:ascii="GHEA Grapalat" w:hAnsi="GHEA Grapalat"/>
          <w:sz w:val="24"/>
          <w:szCs w:val="24"/>
        </w:rPr>
        <w:t>.</w:t>
      </w:r>
      <w:r w:rsidR="00922C9B">
        <w:rPr>
          <w:rFonts w:ascii="GHEA Grapalat" w:hAnsi="GHEA Grapalat"/>
          <w:sz w:val="24"/>
          <w:szCs w:val="24"/>
          <w:lang w:val="en-US"/>
        </w:rPr>
        <w:t>muradyan</w:t>
      </w:r>
      <w:r w:rsidR="00922C9B" w:rsidRPr="00A53062">
        <w:rPr>
          <w:rFonts w:ascii="GHEA Grapalat" w:hAnsi="GHEA Grapalat"/>
          <w:sz w:val="24"/>
          <w:szCs w:val="24"/>
        </w:rPr>
        <w:t>@</w:t>
      </w:r>
      <w:r w:rsidR="00922C9B">
        <w:rPr>
          <w:rFonts w:ascii="GHEA Grapalat" w:hAnsi="GHEA Grapalat"/>
          <w:sz w:val="24"/>
          <w:szCs w:val="24"/>
          <w:lang w:val="en-US"/>
        </w:rPr>
        <w:t>yerevan</w:t>
      </w:r>
      <w:r w:rsidR="00922C9B" w:rsidRPr="00A53062">
        <w:rPr>
          <w:rFonts w:ascii="GHEA Grapalat" w:hAnsi="GHEA Grapalat"/>
          <w:sz w:val="24"/>
          <w:szCs w:val="24"/>
        </w:rPr>
        <w:t>.</w:t>
      </w:r>
      <w:r w:rsidR="00922C9B">
        <w:rPr>
          <w:rFonts w:ascii="GHEA Grapalat" w:hAnsi="GHEA Grapalat"/>
          <w:sz w:val="24"/>
          <w:szCs w:val="24"/>
          <w:lang w:val="en-US"/>
        </w:rPr>
        <w:t>am</w:t>
      </w:r>
      <w:r w:rsidR="00922C9B" w:rsidRPr="009044F1">
        <w:rPr>
          <w:rFonts w:ascii="GHEA Grapalat" w:hAnsi="GHEA Grapalat"/>
          <w:sz w:val="24"/>
          <w:szCs w:val="24"/>
        </w:rPr>
        <w:t>".</w:t>
      </w:r>
    </w:p>
    <w:p w14:paraId="4ADD448F" w14:textId="2D84A483" w:rsidR="005B5B3E" w:rsidRDefault="005B5B3E" w:rsidP="005B5B3E">
      <w:pPr>
        <w:pStyle w:val="BodyTextIndent2"/>
        <w:widowControl w:val="0"/>
        <w:spacing w:line="240" w:lineRule="auto"/>
        <w:ind w:firstLine="567"/>
        <w:rPr>
          <w:rFonts w:ascii="GHEA Grapalat" w:hAnsi="GHEA Grapalat"/>
          <w:sz w:val="24"/>
          <w:szCs w:val="24"/>
        </w:rPr>
      </w:pPr>
      <w:r>
        <w:rPr>
          <w:rFonts w:ascii="GHEA Grapalat" w:hAnsi="GHEA Grapalat"/>
          <w:sz w:val="24"/>
          <w:szCs w:val="24"/>
        </w:rPr>
        <w:t>.</w:t>
      </w:r>
    </w:p>
    <w:p w14:paraId="259BFF63" w14:textId="77777777" w:rsidR="005B5B3E" w:rsidRDefault="005B5B3E" w:rsidP="005B5B3E">
      <w:pPr>
        <w:widowControl w:val="0"/>
        <w:jc w:val="center"/>
        <w:rPr>
          <w:rFonts w:ascii="GHEA Grapalat" w:hAnsi="GHEA Grapalat"/>
        </w:rPr>
      </w:pPr>
      <w:r>
        <w:rPr>
          <w:rFonts w:ascii="GHEA Grapalat" w:hAnsi="GHEA Grapalat"/>
        </w:rPr>
        <w:br w:type="page"/>
      </w:r>
      <w:r>
        <w:rPr>
          <w:rFonts w:ascii="GHEA Grapalat" w:hAnsi="GHEA Grapalat"/>
        </w:rPr>
        <w:lastRenderedPageBreak/>
        <w:t>ЧАСТЬ I</w:t>
      </w:r>
    </w:p>
    <w:p w14:paraId="6CA13FD8" w14:textId="77777777" w:rsidR="005B5B3E" w:rsidRDefault="005B5B3E" w:rsidP="005B5B3E">
      <w:pPr>
        <w:pStyle w:val="Heading3"/>
        <w:keepNext w:val="0"/>
        <w:widowControl w:val="0"/>
        <w:spacing w:line="240" w:lineRule="auto"/>
        <w:rPr>
          <w:rFonts w:ascii="GHEA Grapalat" w:hAnsi="GHEA Grapalat"/>
          <w:sz w:val="24"/>
          <w:szCs w:val="24"/>
        </w:rPr>
      </w:pPr>
    </w:p>
    <w:p w14:paraId="011B3B3B" w14:textId="77777777" w:rsidR="005B5B3E" w:rsidRDefault="005B5B3E" w:rsidP="005B5B3E">
      <w:pPr>
        <w:widowControl w:val="0"/>
        <w:jc w:val="center"/>
        <w:rPr>
          <w:rFonts w:ascii="GHEA Grapalat" w:hAnsi="GHEA Grapalat" w:cs="Sylfaen"/>
          <w:b/>
        </w:rPr>
      </w:pPr>
      <w:r>
        <w:rPr>
          <w:rFonts w:ascii="GHEA Grapalat" w:hAnsi="GHEA Grapalat"/>
          <w:b/>
        </w:rPr>
        <w:t>1. ХАРАКТЕРИСТИКА ПРЕДМЕТА ЗАКУПКИ</w:t>
      </w:r>
    </w:p>
    <w:p w14:paraId="3E30EB12" w14:textId="77777777" w:rsidR="005C6475" w:rsidRPr="009044F1" w:rsidRDefault="005C6475" w:rsidP="005C6475">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Pr="00BC3F52">
        <w:rPr>
          <w:rFonts w:ascii="GHEA Grapalat" w:hAnsi="GHEA Grapalat"/>
          <w:i w:val="0"/>
          <w:sz w:val="24"/>
          <w:szCs w:val="24"/>
        </w:rPr>
        <w:t>лифтов (с установкой и обслуживанием)</w:t>
      </w:r>
      <w:r w:rsidRPr="009044F1">
        <w:rPr>
          <w:rFonts w:ascii="GHEA Grapalat" w:hAnsi="GHEA Grapalat"/>
          <w:i w:val="0"/>
          <w:sz w:val="24"/>
          <w:szCs w:val="24"/>
        </w:rPr>
        <w:t xml:space="preserve"> (далее — также товар) для нужд "Наименование заказчика", которые сгруппированы в</w:t>
      </w:r>
      <w:r>
        <w:rPr>
          <w:rFonts w:ascii="GHEA Grapalat" w:hAnsi="GHEA Grapalat"/>
          <w:i w:val="0"/>
          <w:sz w:val="24"/>
          <w:szCs w:val="24"/>
        </w:rPr>
        <w:t xml:space="preserve"> 1</w:t>
      </w:r>
      <w:r w:rsidRPr="009044F1">
        <w:rPr>
          <w:rFonts w:ascii="GHEA Grapalat" w:hAnsi="GHEA Grapalat"/>
          <w:i w:val="0"/>
          <w:sz w:val="24"/>
          <w:szCs w:val="24"/>
        </w:rPr>
        <w:t xml:space="preserve"> лот:</w:t>
      </w:r>
    </w:p>
    <w:tbl>
      <w:tblPr>
        <w:tblW w:w="9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15"/>
        <w:gridCol w:w="1810"/>
        <w:gridCol w:w="6317"/>
      </w:tblGrid>
      <w:tr w:rsidR="005C6475" w:rsidRPr="009044F1" w14:paraId="430A8260" w14:textId="77777777" w:rsidTr="002A525C">
        <w:trPr>
          <w:jc w:val="center"/>
        </w:trPr>
        <w:tc>
          <w:tcPr>
            <w:tcW w:w="3325" w:type="dxa"/>
            <w:gridSpan w:val="2"/>
            <w:vAlign w:val="center"/>
          </w:tcPr>
          <w:p w14:paraId="75B6E23C" w14:textId="77777777" w:rsidR="005C6475" w:rsidRPr="009044F1" w:rsidRDefault="005C6475" w:rsidP="002A525C">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317" w:type="dxa"/>
            <w:vMerge w:val="restart"/>
            <w:vAlign w:val="center"/>
          </w:tcPr>
          <w:p w14:paraId="041209B1" w14:textId="77777777" w:rsidR="005C6475" w:rsidRPr="009044F1" w:rsidRDefault="005C6475" w:rsidP="002A525C">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5C6475" w:rsidRPr="009044F1" w14:paraId="377041E0" w14:textId="77777777" w:rsidTr="002A525C">
        <w:trPr>
          <w:jc w:val="center"/>
        </w:trPr>
        <w:tc>
          <w:tcPr>
            <w:tcW w:w="1515" w:type="dxa"/>
            <w:vAlign w:val="center"/>
          </w:tcPr>
          <w:p w14:paraId="053863C3" w14:textId="77777777" w:rsidR="005C6475" w:rsidRPr="009044F1" w:rsidRDefault="005C6475" w:rsidP="002A525C">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810" w:type="dxa"/>
            <w:vAlign w:val="center"/>
          </w:tcPr>
          <w:p w14:paraId="5F57DCDF" w14:textId="77777777" w:rsidR="005C6475" w:rsidRPr="009044F1" w:rsidRDefault="005C6475" w:rsidP="002A525C">
            <w:pPr>
              <w:pStyle w:val="BodyTextIndent2"/>
              <w:widowControl w:val="0"/>
              <w:spacing w:line="240" w:lineRule="auto"/>
              <w:ind w:firstLine="0"/>
              <w:jc w:val="center"/>
              <w:rPr>
                <w:rFonts w:ascii="GHEA Grapalat" w:hAnsi="GHEA Grapalat"/>
                <w:sz w:val="24"/>
                <w:szCs w:val="24"/>
              </w:rPr>
            </w:pPr>
            <w:r w:rsidRPr="007D5D63">
              <w:rPr>
                <w:rFonts w:ascii="GHEA Grapalat" w:hAnsi="GHEA Grapalat"/>
                <w:b/>
                <w:i/>
                <w:sz w:val="24"/>
                <w:szCs w:val="24"/>
              </w:rPr>
              <w:t>Цена закупки</w:t>
            </w:r>
          </w:p>
        </w:tc>
        <w:tc>
          <w:tcPr>
            <w:tcW w:w="6317" w:type="dxa"/>
            <w:vMerge/>
            <w:vAlign w:val="center"/>
          </w:tcPr>
          <w:p w14:paraId="48C13738" w14:textId="77777777" w:rsidR="005C6475" w:rsidRPr="009044F1" w:rsidRDefault="005C6475" w:rsidP="002A525C">
            <w:pPr>
              <w:pStyle w:val="BodyTextIndent2"/>
              <w:widowControl w:val="0"/>
              <w:spacing w:line="240" w:lineRule="auto"/>
              <w:ind w:firstLine="0"/>
              <w:rPr>
                <w:rFonts w:ascii="GHEA Grapalat" w:hAnsi="GHEA Grapalat"/>
                <w:sz w:val="24"/>
                <w:szCs w:val="24"/>
                <w:u w:val="single"/>
              </w:rPr>
            </w:pPr>
          </w:p>
        </w:tc>
      </w:tr>
      <w:tr w:rsidR="005C6475" w:rsidRPr="009044F1" w14:paraId="30367DE0" w14:textId="77777777" w:rsidTr="002A525C">
        <w:trPr>
          <w:jc w:val="center"/>
        </w:trPr>
        <w:tc>
          <w:tcPr>
            <w:tcW w:w="1515" w:type="dxa"/>
            <w:vAlign w:val="center"/>
          </w:tcPr>
          <w:p w14:paraId="689C02BE" w14:textId="77777777" w:rsidR="005C6475" w:rsidRPr="009044F1" w:rsidRDefault="005C6475" w:rsidP="002A525C">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1810" w:type="dxa"/>
            <w:vAlign w:val="center"/>
          </w:tcPr>
          <w:p w14:paraId="44222118" w14:textId="77777777" w:rsidR="005C6475" w:rsidRPr="00BC3F52" w:rsidRDefault="005C6475" w:rsidP="002A525C">
            <w:pPr>
              <w:pStyle w:val="BodyTextIndent2"/>
              <w:widowControl w:val="0"/>
              <w:spacing w:line="240" w:lineRule="auto"/>
              <w:ind w:firstLine="0"/>
              <w:jc w:val="center"/>
              <w:rPr>
                <w:rFonts w:ascii="GHEA Grapalat" w:hAnsi="GHEA Grapalat"/>
                <w:sz w:val="22"/>
                <w:szCs w:val="22"/>
              </w:rPr>
            </w:pPr>
            <w:r w:rsidRPr="00BC3F52">
              <w:rPr>
                <w:rFonts w:ascii="GHEA Grapalat" w:hAnsi="GHEA Grapalat"/>
                <w:sz w:val="22"/>
                <w:szCs w:val="22"/>
              </w:rPr>
              <w:t>1,000,000,000</w:t>
            </w:r>
          </w:p>
        </w:tc>
        <w:tc>
          <w:tcPr>
            <w:tcW w:w="6317" w:type="dxa"/>
            <w:vAlign w:val="center"/>
          </w:tcPr>
          <w:p w14:paraId="6C5C6909" w14:textId="77777777" w:rsidR="005C6475" w:rsidRPr="00BC3F52" w:rsidRDefault="005C6475" w:rsidP="002A525C">
            <w:pPr>
              <w:pStyle w:val="BodyTextIndent2"/>
              <w:widowControl w:val="0"/>
              <w:spacing w:line="240" w:lineRule="auto"/>
              <w:ind w:firstLine="0"/>
              <w:jc w:val="center"/>
              <w:rPr>
                <w:rFonts w:ascii="GHEA Grapalat" w:hAnsi="GHEA Grapalat"/>
                <w:iCs/>
                <w:sz w:val="24"/>
                <w:szCs w:val="24"/>
                <w:u w:val="single"/>
                <w:vertAlign w:val="subscript"/>
              </w:rPr>
            </w:pPr>
            <w:r w:rsidRPr="00BC3F52">
              <w:rPr>
                <w:rFonts w:ascii="GHEA Grapalat" w:hAnsi="GHEA Grapalat"/>
                <w:iCs/>
                <w:sz w:val="24"/>
                <w:szCs w:val="24"/>
              </w:rPr>
              <w:t>лифты (с установкой и обслуживанием)</w:t>
            </w:r>
          </w:p>
        </w:tc>
      </w:tr>
    </w:tbl>
    <w:p w14:paraId="3587BABD" w14:textId="77777777" w:rsidR="005C6475" w:rsidRPr="009044F1" w:rsidRDefault="005C6475" w:rsidP="005C6475">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14:paraId="3313BFA0" w14:textId="77777777" w:rsidR="005C6475" w:rsidRPr="000811C1" w:rsidRDefault="005C6475" w:rsidP="005C6475">
      <w:pPr>
        <w:pStyle w:val="BodyTextIndent2"/>
        <w:widowControl w:val="0"/>
        <w:spacing w:line="240" w:lineRule="auto"/>
        <w:ind w:firstLine="567"/>
        <w:rPr>
          <w:rFonts w:ascii="GHEA Grapalat" w:hAnsi="GHEA Grapalat"/>
          <w:sz w:val="24"/>
          <w:szCs w:val="24"/>
        </w:rPr>
      </w:pPr>
    </w:p>
    <w:p w14:paraId="17AB243C" w14:textId="77777777" w:rsidR="005C6475" w:rsidRPr="009044F1" w:rsidRDefault="005C6475" w:rsidP="005C6475">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5C6475" w:rsidRPr="009044F1" w14:paraId="775CA723" w14:textId="77777777" w:rsidTr="002A525C">
        <w:trPr>
          <w:jc w:val="center"/>
        </w:trPr>
        <w:tc>
          <w:tcPr>
            <w:tcW w:w="6356" w:type="dxa"/>
            <w:gridSpan w:val="2"/>
          </w:tcPr>
          <w:p w14:paraId="1B99D3BC" w14:textId="77777777" w:rsidR="005C6475" w:rsidRPr="009044F1" w:rsidRDefault="005C6475" w:rsidP="002A525C">
            <w:pPr>
              <w:pStyle w:val="BodyTextIndent2"/>
              <w:widowControl w:val="0"/>
              <w:spacing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5C6475" w:rsidRPr="009044F1" w14:paraId="6245A4CD" w14:textId="77777777" w:rsidTr="002A525C">
        <w:trPr>
          <w:jc w:val="center"/>
        </w:trPr>
        <w:tc>
          <w:tcPr>
            <w:tcW w:w="2580" w:type="dxa"/>
            <w:vAlign w:val="center"/>
          </w:tcPr>
          <w:p w14:paraId="3884F3BC" w14:textId="77777777" w:rsidR="005C6475" w:rsidRPr="009044F1" w:rsidRDefault="005C6475" w:rsidP="002A525C">
            <w:pPr>
              <w:pStyle w:val="BodyTextIndent2"/>
              <w:widowControl w:val="0"/>
              <w:spacing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14:paraId="5F873D40" w14:textId="77777777" w:rsidR="005C6475" w:rsidRPr="009044F1" w:rsidRDefault="005C6475" w:rsidP="002A525C">
            <w:pPr>
              <w:pStyle w:val="BodyTextIndent2"/>
              <w:widowControl w:val="0"/>
              <w:spacing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5C6475" w:rsidRPr="009044F1" w14:paraId="0E81030C" w14:textId="77777777" w:rsidTr="002A525C">
        <w:trPr>
          <w:jc w:val="center"/>
        </w:trPr>
        <w:tc>
          <w:tcPr>
            <w:tcW w:w="2580" w:type="dxa"/>
          </w:tcPr>
          <w:p w14:paraId="24D04389" w14:textId="77777777" w:rsidR="005C6475" w:rsidRPr="00153215" w:rsidRDefault="005C6475" w:rsidP="002A525C">
            <w:pPr>
              <w:widowControl w:val="0"/>
              <w:jc w:val="center"/>
              <w:rPr>
                <w:rFonts w:ascii="GHEA Grapalat" w:hAnsi="GHEA Grapalat"/>
              </w:rPr>
            </w:pPr>
            <w:r>
              <w:rPr>
                <w:rFonts w:ascii="GHEA Grapalat" w:hAnsi="GHEA Grapalat"/>
              </w:rPr>
              <w:t>до 10%</w:t>
            </w:r>
          </w:p>
        </w:tc>
        <w:tc>
          <w:tcPr>
            <w:tcW w:w="3776" w:type="dxa"/>
          </w:tcPr>
          <w:p w14:paraId="64BBAA4C" w14:textId="77777777" w:rsidR="005C6475" w:rsidRPr="00153215" w:rsidRDefault="005C6475" w:rsidP="002A525C">
            <w:pPr>
              <w:widowControl w:val="0"/>
              <w:jc w:val="center"/>
              <w:rPr>
                <w:rFonts w:ascii="GHEA Grapalat" w:hAnsi="GHEA Grapalat"/>
              </w:rPr>
            </w:pPr>
            <w:r w:rsidRPr="00CA379F">
              <w:rPr>
                <w:rFonts w:ascii="GHEA Grapalat" w:hAnsi="GHEA Grapalat"/>
              </w:rPr>
              <w:t>После предусмотрения финансовых средств для исполнения договора</w:t>
            </w:r>
          </w:p>
        </w:tc>
      </w:tr>
    </w:tbl>
    <w:p w14:paraId="065EAA3F" w14:textId="77777777" w:rsidR="005C6475" w:rsidRPr="009044F1" w:rsidRDefault="005C6475" w:rsidP="005C6475">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10.5 части</w:t>
      </w:r>
      <w:r w:rsidRPr="009044F1">
        <w:rPr>
          <w:rFonts w:ascii="GHEA Grapalat" w:hAnsi="GHEA Grapalat"/>
          <w:sz w:val="24"/>
          <w:szCs w:val="24"/>
        </w:rPr>
        <w:t xml:space="preserve"> 1 настоящего Приглашения, а</w:t>
      </w:r>
      <w:r>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Pr>
          <w:rFonts w:ascii="GHEA Grapalat" w:hAnsi="GHEA Grapalat"/>
          <w:sz w:val="24"/>
          <w:szCs w:val="24"/>
        </w:rPr>
        <w:t xml:space="preserve"> </w:t>
      </w:r>
    </w:p>
    <w:p w14:paraId="7C0E3A87" w14:textId="77777777" w:rsidR="005B5B3E" w:rsidRDefault="005B5B3E" w:rsidP="005B5B3E">
      <w:pPr>
        <w:widowControl w:val="0"/>
        <w:ind w:firstLine="567"/>
        <w:jc w:val="center"/>
        <w:rPr>
          <w:rFonts w:ascii="GHEA Grapalat" w:hAnsi="GHEA Grapalat" w:cs="Sylfaen"/>
          <w:i/>
        </w:rPr>
      </w:pPr>
    </w:p>
    <w:p w14:paraId="48E844B4" w14:textId="77777777" w:rsidR="005B5B3E" w:rsidRDefault="005B5B3E" w:rsidP="005B5B3E">
      <w:pPr>
        <w:widowControl w:val="0"/>
        <w:jc w:val="center"/>
        <w:rPr>
          <w:rFonts w:ascii="GHEA Grapalat" w:hAnsi="GHEA Grapalat"/>
          <w:b/>
        </w:rPr>
      </w:pPr>
      <w:r>
        <w:rPr>
          <w:rFonts w:ascii="GHEA Grapalat" w:hAnsi="GHEA Grapalat"/>
          <w:b/>
        </w:rPr>
        <w:t xml:space="preserve">2. ТРЕБОВАНИЯ К ПРАВУ УЧАСТНИКА НА УЧАСТИЕ, </w:t>
      </w:r>
      <w:r>
        <w:rPr>
          <w:rFonts w:ascii="GHEA Grapalat" w:hAnsi="GHEA Grapalat"/>
          <w:b/>
        </w:rPr>
        <w:br/>
        <w:t xml:space="preserve">КВАЛИФИКАЦИОННЫЕ КРИТЕРИИ И ПОРЯДОК ИХ ОЦЕНКИ </w:t>
      </w:r>
    </w:p>
    <w:p w14:paraId="11A08A61" w14:textId="77777777" w:rsidR="005B5B3E" w:rsidRDefault="005B5B3E" w:rsidP="005B5B3E">
      <w:pPr>
        <w:widowControl w:val="0"/>
        <w:tabs>
          <w:tab w:val="left" w:pos="1134"/>
        </w:tabs>
        <w:ind w:firstLine="567"/>
        <w:jc w:val="both"/>
        <w:rPr>
          <w:rFonts w:ascii="GHEA Grapalat" w:hAnsi="GHEA Grapalat" w:cs="Arial Armenian"/>
        </w:rPr>
      </w:pPr>
      <w:r>
        <w:rPr>
          <w:rFonts w:ascii="GHEA Grapalat" w:hAnsi="GHEA Grapalat"/>
        </w:rPr>
        <w:t>2.1.</w:t>
      </w:r>
      <w:r>
        <w:rPr>
          <w:rFonts w:ascii="GHEA Grapalat" w:hAnsi="GHEA Grapalat"/>
        </w:rPr>
        <w:tab/>
        <w:t>В настоящей процедуре не имеют права участвовать лица:</w:t>
      </w:r>
    </w:p>
    <w:p w14:paraId="56E96EAC"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1)</w:t>
      </w:r>
      <w:r>
        <w:rPr>
          <w:rFonts w:ascii="GHEA Grapalat" w:hAnsi="GHEA Grapalat"/>
        </w:rPr>
        <w:tab/>
        <w:t xml:space="preserve">которые на день подачи заявки в судебном порядке признаны банкротом; </w:t>
      </w:r>
    </w:p>
    <w:p w14:paraId="5447A89B"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3)</w:t>
      </w:r>
      <w:r>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Pr>
          <w:rFonts w:ascii="Courier New" w:hAnsi="Courier New" w:cs="Courier New"/>
          <w:lang w:val="en-US"/>
        </w:rPr>
        <w:t> </w:t>
      </w:r>
      <w:r>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погашена или  отменена;</w:t>
      </w:r>
    </w:p>
    <w:p w14:paraId="5C1C2044"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4)</w:t>
      </w:r>
      <w:r>
        <w:rPr>
          <w:rFonts w:ascii="GHEA Grapalat" w:hAnsi="GHEA Grapalat"/>
        </w:rPr>
        <w:tab/>
        <w:t xml:space="preserve">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r>
        <w:rPr>
          <w:rFonts w:ascii="GHEA Grapalat" w:hAnsi="GHEA Grapalat"/>
        </w:rPr>
        <w:lastRenderedPageBreak/>
        <w:t>необжалуемым, а в случае обжалования оставлен без изменений5)</w:t>
      </w:r>
      <w:r>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Pr>
          <w:rFonts w:ascii="GHEA Grapalat" w:hAnsi="GHEA Grapalat"/>
        </w:rPr>
        <w:t xml:space="preserve">закупках; </w:t>
      </w:r>
    </w:p>
    <w:p w14:paraId="3E0EC85D"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6)</w:t>
      </w:r>
      <w:r>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582974B2"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496EB37F"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36E8D904" w14:textId="77777777" w:rsidR="005B5B3E" w:rsidRPr="005B5B3E" w:rsidRDefault="005B5B3E" w:rsidP="005B5B3E">
      <w:pPr>
        <w:pStyle w:val="ListParagraph"/>
        <w:widowControl w:val="0"/>
        <w:numPr>
          <w:ilvl w:val="0"/>
          <w:numId w:val="2"/>
        </w:numPr>
        <w:tabs>
          <w:tab w:val="left" w:pos="1134"/>
        </w:tabs>
        <w:ind w:left="426"/>
        <w:contextualSpacing/>
        <w:jc w:val="both"/>
        <w:rPr>
          <w:rFonts w:ascii="GHEA Grapalat" w:hAnsi="GHEA Grapalat" w:cs="Sylfaen"/>
          <w:lang w:val="ru-RU"/>
        </w:rPr>
      </w:pPr>
      <w:r w:rsidRPr="005B5B3E">
        <w:rPr>
          <w:rFonts w:ascii="GHEA Grapalat" w:hAnsi="GHEA Grapalat" w:cs="Sylfaen"/>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1DDA4C0A" w14:textId="77777777" w:rsidR="005B5B3E" w:rsidRPr="005B5B3E" w:rsidRDefault="005B5B3E" w:rsidP="005B5B3E">
      <w:pPr>
        <w:pStyle w:val="ListParagraph"/>
        <w:widowControl w:val="0"/>
        <w:numPr>
          <w:ilvl w:val="0"/>
          <w:numId w:val="2"/>
        </w:numPr>
        <w:tabs>
          <w:tab w:val="left" w:pos="1134"/>
        </w:tabs>
        <w:ind w:left="426" w:hanging="284"/>
        <w:contextualSpacing/>
        <w:jc w:val="both"/>
        <w:rPr>
          <w:rFonts w:ascii="GHEA Grapalat" w:hAnsi="GHEA Grapalat" w:cs="Sylfaen"/>
          <w:lang w:val="ru-RU"/>
        </w:rPr>
      </w:pPr>
      <w:r w:rsidRPr="005B5B3E">
        <w:rPr>
          <w:rFonts w:ascii="GHEA Grapalat" w:hAnsi="GHEA Grapalat" w:cs="Sylfaen"/>
          <w:lang w:val="ru-RU"/>
        </w:rPr>
        <w:t>в качестве отобранного участника отказался или лишился  права заключения договора.</w:t>
      </w:r>
    </w:p>
    <w:p w14:paraId="5E4C5D4B"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2.2.</w:t>
      </w:r>
      <w:r>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32A3E734"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2.3. 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54E99161"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F7B07C3"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rPr>
      </w:pPr>
      <w:r>
        <w:rPr>
          <w:rFonts w:ascii="GHEA Grapalat" w:hAnsi="GHEA Grapalat"/>
        </w:rPr>
        <w:t>По смыслу пункта 119 Порядка:</w:t>
      </w:r>
    </w:p>
    <w:p w14:paraId="4DE58F4B"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rPr>
        <w:t>1)</w:t>
      </w:r>
      <w:r>
        <w:rPr>
          <w:rFonts w:ascii="GHEA Grapalat" w:hAnsi="GHEA Grapalat"/>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Pr>
          <w:rFonts w:ascii="GHEA Grapalat" w:hAnsi="GHEA Grapalat"/>
          <w:color w:val="000000"/>
        </w:rPr>
        <w:t xml:space="preserve"> </w:t>
      </w:r>
    </w:p>
    <w:p w14:paraId="7AB706B6"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2)</w:t>
      </w:r>
      <w:r>
        <w:rPr>
          <w:rFonts w:ascii="GHEA Grapalat" w:hAnsi="GHEA Grapalat"/>
          <w:color w:val="000000"/>
        </w:rPr>
        <w:tab/>
        <w:t xml:space="preserve">физические и юридические лица считаются взаимосвязанными, если они действовали согласованно, исходя из общих экономических интересов, или если </w:t>
      </w:r>
      <w:r>
        <w:rPr>
          <w:rFonts w:ascii="GHEA Grapalat" w:hAnsi="GHEA Grapalat"/>
          <w:color w:val="000000"/>
        </w:rPr>
        <w:lastRenderedPageBreak/>
        <w:t>данное физическое лицо либо член его семьи является:</w:t>
      </w:r>
    </w:p>
    <w:p w14:paraId="5A89657B"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а.</w:t>
      </w:r>
      <w:r>
        <w:rPr>
          <w:rFonts w:ascii="GHEA Grapalat" w:hAnsi="GHEA Grapalat"/>
          <w:color w:val="000000"/>
        </w:rPr>
        <w:tab/>
        <w:t>участником, распоряжающимся более чем десятью процентами акций данного юридического лица;</w:t>
      </w:r>
    </w:p>
    <w:p w14:paraId="64071924"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б.</w:t>
      </w:r>
      <w:r>
        <w:rPr>
          <w:rFonts w:ascii="GHEA Grapalat" w:hAnsi="GHEA Grapalat"/>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7F5C64C6"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в.</w:t>
      </w:r>
      <w:r>
        <w:rPr>
          <w:rFonts w:ascii="GHEA Grapalat" w:hAnsi="GHEA Grapalat"/>
          <w:color w:val="00000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692F2F3"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г.</w:t>
      </w:r>
      <w:r>
        <w:rPr>
          <w:rFonts w:ascii="GHEA Grapalat" w:hAnsi="GHEA Grapalat"/>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1E7F00DD"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rPr>
        <w:t>3)</w:t>
      </w:r>
      <w:r>
        <w:rPr>
          <w:rFonts w:ascii="GHEA Grapalat" w:hAnsi="GHEA Grapalat"/>
        </w:rPr>
        <w:tab/>
        <w:t>участники, не имеющие статуса физического лица, считаются взаимосвязанными, если:</w:t>
      </w:r>
    </w:p>
    <w:p w14:paraId="0950D4B0"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а.</w:t>
      </w:r>
      <w:r>
        <w:rPr>
          <w:rFonts w:ascii="GHEA Grapalat" w:hAnsi="GHEA Grapalat"/>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Pr>
          <w:rFonts w:ascii="GHEA Grapalat" w:hAnsi="GHEA Grapalat"/>
          <w:color w:val="000000"/>
        </w:rPr>
        <w:t>лица;</w:t>
      </w:r>
    </w:p>
    <w:p w14:paraId="7CFC1277"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б.</w:t>
      </w:r>
      <w:r>
        <w:rPr>
          <w:rFonts w:ascii="GHEA Grapalat" w:hAnsi="GHEA Grapalat"/>
          <w:color w:val="00000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D5D57B6"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rPr>
      </w:pPr>
      <w:r>
        <w:rPr>
          <w:rFonts w:ascii="GHEA Grapalat" w:hAnsi="GHEA Grapalat"/>
          <w:color w:val="000000"/>
        </w:rPr>
        <w:t>в.</w:t>
      </w:r>
      <w:r>
        <w:rPr>
          <w:rFonts w:ascii="GHEA Grapalat" w:hAnsi="GHEA Grapalat"/>
          <w:color w:val="00000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30FAE451" w14:textId="77777777" w:rsidR="005B5B3E" w:rsidRDefault="005B5B3E" w:rsidP="005B5B3E">
      <w:pPr>
        <w:pStyle w:val="NormalWeb"/>
        <w:widowControl w:val="0"/>
        <w:tabs>
          <w:tab w:val="left" w:pos="1134"/>
        </w:tabs>
        <w:spacing w:before="0" w:beforeAutospacing="0" w:after="0" w:afterAutospacing="0"/>
        <w:ind w:firstLine="567"/>
        <w:jc w:val="both"/>
        <w:rPr>
          <w:rFonts w:ascii="GHEA Grapalat" w:hAnsi="GHEA Grapalat"/>
          <w:color w:val="000000"/>
        </w:rPr>
      </w:pPr>
      <w:r>
        <w:rPr>
          <w:rFonts w:ascii="GHEA Grapalat" w:hAnsi="GHEA Grapalat"/>
          <w:color w:val="000000"/>
        </w:rPr>
        <w:t>г.</w:t>
      </w:r>
      <w:r>
        <w:rPr>
          <w:rFonts w:ascii="GHEA Grapalat" w:hAnsi="GHEA Grapalat"/>
          <w:color w:val="000000"/>
        </w:rPr>
        <w:tab/>
        <w:t>они действовали или действуют согласованно, исходя из общих экономических интересов.</w:t>
      </w:r>
    </w:p>
    <w:p w14:paraId="2415D35D" w14:textId="77777777" w:rsidR="005B5B3E" w:rsidRDefault="005B5B3E" w:rsidP="005B5B3E">
      <w:pPr>
        <w:widowControl w:val="0"/>
        <w:tabs>
          <w:tab w:val="left" w:pos="1134"/>
        </w:tabs>
        <w:ind w:firstLine="567"/>
        <w:jc w:val="both"/>
        <w:rPr>
          <w:rFonts w:ascii="GHEA Grapalat" w:hAnsi="GHEA Grapalat"/>
          <w:color w:val="000000"/>
        </w:rPr>
      </w:pPr>
      <w:r>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745A6BC0"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2.4.</w:t>
      </w:r>
      <w:r>
        <w:rPr>
          <w:rFonts w:ascii="GHEA Grapalat" w:hAnsi="GHEA Grapalat"/>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r>
        <w:rPr>
          <w:rFonts w:ascii="GHEA Grapalat" w:hAnsi="GHEA Grapalat"/>
          <w:lang w:val="hy-AM"/>
        </w:rPr>
        <w:t xml:space="preserve">. </w:t>
      </w:r>
      <w:r>
        <w:rPr>
          <w:lang w:val="hy-AM"/>
        </w:rPr>
        <w:t xml:space="preserve"> </w:t>
      </w:r>
      <w:r>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w:t>
      </w:r>
      <w:r>
        <w:rPr>
          <w:rFonts w:ascii="GHEA Grapalat" w:hAnsi="GHEA Grapalat"/>
        </w:rPr>
        <w:lastRenderedPageBreak/>
        <w:t>Standard &amp; Poor's) как минимум в размере суверенного рейтинга Республики Армения.</w:t>
      </w:r>
    </w:p>
    <w:p w14:paraId="4BE4A434"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2.5.</w:t>
      </w:r>
      <w:r>
        <w:rPr>
          <w:rFonts w:ascii="GHEA Grapalat" w:hAnsi="GHEA Grapalat"/>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14:paraId="1D7C37AF" w14:textId="77777777" w:rsidR="005B5B3E" w:rsidRDefault="005B5B3E" w:rsidP="005B5B3E">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2.6.</w:t>
      </w:r>
      <w:r>
        <w:rPr>
          <w:rFonts w:ascii="GHEA Grapalat" w:hAnsi="GHEA Grapalat"/>
          <w:sz w:val="24"/>
          <w:szCs w:val="24"/>
        </w:rPr>
        <w:tab/>
        <w:t xml:space="preserve">Участники могут участвовать в настоящей процедуре в порядке совместной деятельности (консорциумом). </w:t>
      </w:r>
    </w:p>
    <w:p w14:paraId="4170F16B" w14:textId="77777777" w:rsidR="005B5B3E" w:rsidRDefault="005B5B3E" w:rsidP="005B5B3E">
      <w:pPr>
        <w:pStyle w:val="BodyTextIndent2"/>
        <w:widowControl w:val="0"/>
        <w:spacing w:line="240" w:lineRule="auto"/>
        <w:rPr>
          <w:rFonts w:ascii="GHEA Grapalat" w:hAnsi="GHEA Grapalat" w:cs="Sylfaen"/>
          <w:sz w:val="24"/>
          <w:szCs w:val="24"/>
        </w:rPr>
      </w:pPr>
      <w:r>
        <w:rPr>
          <w:rFonts w:ascii="GHEA Grapalat" w:hAnsi="GHEA Grapalat"/>
          <w:sz w:val="24"/>
          <w:szCs w:val="24"/>
        </w:rPr>
        <w:t>В подобном случае:</w:t>
      </w:r>
    </w:p>
    <w:p w14:paraId="24EA5C3B" w14:textId="77777777" w:rsidR="005B5B3E" w:rsidRDefault="005B5B3E" w:rsidP="005B5B3E">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Pr>
          <w:rFonts w:ascii="GHEA Grapalat" w:hAnsi="GHEA Grapalat"/>
          <w:sz w:val="24"/>
          <w:szCs w:val="24"/>
        </w:rPr>
        <w:tab/>
        <w:t xml:space="preserve">ни одна из сторон договора о совместной деятельности не может подать отдельную заявку на одну и ту же процедуру </w:t>
      </w:r>
      <w:r>
        <w:rPr>
          <w:rFonts w:ascii="GHEA Grapalat" w:hAnsi="GHEA Grapalat"/>
        </w:rPr>
        <w:t>(на о</w:t>
      </w:r>
      <w:r>
        <w:rPr>
          <w:rFonts w:ascii="GHEA Grapalat" w:hAnsi="GHEA Grapalat"/>
          <w:sz w:val="24"/>
          <w:szCs w:val="24"/>
        </w:rPr>
        <w:t>дин и тот же</w:t>
      </w:r>
      <w:r>
        <w:rPr>
          <w:rFonts w:ascii="GHEA Grapalat" w:hAnsi="GHEA Grapalat"/>
        </w:rPr>
        <w:t xml:space="preserve"> лот)</w:t>
      </w:r>
      <w:r>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4DE10C6A" w14:textId="77777777" w:rsidR="005B5B3E" w:rsidRDefault="005B5B3E" w:rsidP="005B5B3E">
      <w:pPr>
        <w:pStyle w:val="BodyTextIndent2"/>
        <w:widowControl w:val="0"/>
        <w:tabs>
          <w:tab w:val="left" w:pos="1134"/>
        </w:tabs>
        <w:spacing w:line="240" w:lineRule="auto"/>
        <w:ind w:firstLine="567"/>
        <w:rPr>
          <w:del w:id="1" w:author="Inesa Kocharyan" w:date="2021-03-29T11:09:00Z"/>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4DA61533" w14:textId="77777777" w:rsidR="005B5B3E" w:rsidRDefault="005B5B3E" w:rsidP="005B5B3E">
      <w:pPr>
        <w:widowControl w:val="0"/>
        <w:jc w:val="center"/>
        <w:rPr>
          <w:rFonts w:ascii="GHEA Grapalat" w:hAnsi="GHEA Grapalat"/>
          <w:b/>
        </w:rPr>
      </w:pPr>
    </w:p>
    <w:p w14:paraId="7788256F" w14:textId="77777777" w:rsidR="005B5B3E" w:rsidRDefault="005B5B3E" w:rsidP="005B5B3E">
      <w:pPr>
        <w:widowControl w:val="0"/>
        <w:jc w:val="center"/>
        <w:rPr>
          <w:rFonts w:ascii="GHEA Grapalat" w:hAnsi="GHEA Grapalat" w:cs="Arial"/>
          <w:b/>
        </w:rPr>
      </w:pPr>
      <w:r>
        <w:rPr>
          <w:rFonts w:ascii="GHEA Grapalat" w:hAnsi="GHEA Grapalat"/>
          <w:b/>
        </w:rPr>
        <w:t xml:space="preserve">3. РАЗЪЯСНЕНИЕ ПРИГЛАШЕНИЯ </w:t>
      </w:r>
      <w:r>
        <w:rPr>
          <w:rFonts w:ascii="GHEA Grapalat" w:hAnsi="GHEA Grapalat"/>
          <w:b/>
        </w:rPr>
        <w:br/>
        <w:t xml:space="preserve">И ПОРЯДОК ВНЕСЕНИЯ ИЗМЕНЕНИЯ В ПРИГЛАШЕНИЕ </w:t>
      </w:r>
    </w:p>
    <w:p w14:paraId="3D110058"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3.1.</w:t>
      </w:r>
      <w:r>
        <w:rPr>
          <w:rFonts w:ascii="GHEA Grapalat" w:hAnsi="GHEA Grapalat"/>
        </w:rPr>
        <w:tab/>
        <w:t>Согласно статье 29 Закона участник вправе требовать от заказчика разъяснения приглашения.</w:t>
      </w:r>
    </w:p>
    <w:p w14:paraId="504714E6" w14:textId="77777777" w:rsidR="005B5B3E" w:rsidRDefault="005B5B3E" w:rsidP="005B5B3E">
      <w:pPr>
        <w:widowControl w:val="0"/>
        <w:autoSpaceDE w:val="0"/>
        <w:autoSpaceDN w:val="0"/>
        <w:adjustRightInd w:val="0"/>
        <w:ind w:firstLine="567"/>
        <w:jc w:val="both"/>
        <w:rPr>
          <w:rFonts w:ascii="GHEA Grapalat" w:hAnsi="GHEA Grapalat"/>
        </w:rPr>
      </w:pPr>
      <w:r>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Pr>
          <w:rStyle w:val="FootnoteReference"/>
          <w:rFonts w:ascii="GHEA Grapalat" w:hAnsi="GHEA Grapalat"/>
        </w:rPr>
        <w:footnoteReference w:customMarkFollows="1" w:id="4"/>
        <w:t>5</w:t>
      </w:r>
      <w:r>
        <w:rPr>
          <w:rFonts w:ascii="GHEA Grapalat" w:hAnsi="GHEA Grapalat"/>
        </w:rPr>
        <w:t xml:space="preserve">. </w:t>
      </w:r>
    </w:p>
    <w:p w14:paraId="51F988BB"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lastRenderedPageBreak/>
        <w:t>3.2.</w:t>
      </w:r>
      <w:r>
        <w:rPr>
          <w:rFonts w:ascii="GHEA Grapalat" w:hAnsi="GHEA Grapalat"/>
        </w:rPr>
        <w:tab/>
        <w:t>В день предоставления разъяснения объявление о запросе и о</w:t>
      </w:r>
      <w:r>
        <w:rPr>
          <w:rFonts w:ascii="Courier New" w:hAnsi="Courier New" w:cs="Courier New"/>
          <w:lang w:val="en-US"/>
        </w:rPr>
        <w:t> </w:t>
      </w:r>
      <w:r>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ourier New" w:hAnsi="Courier New" w:cs="Courier New"/>
          <w:lang w:val="en-US"/>
        </w:rPr>
        <w:t> </w:t>
      </w:r>
      <w:r>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6CFF4B38" w14:textId="77777777" w:rsidR="005B5B3E" w:rsidRDefault="005B5B3E" w:rsidP="005B5B3E">
      <w:pPr>
        <w:widowControl w:val="0"/>
        <w:tabs>
          <w:tab w:val="left" w:pos="1134"/>
        </w:tabs>
        <w:autoSpaceDE w:val="0"/>
        <w:autoSpaceDN w:val="0"/>
        <w:adjustRightInd w:val="0"/>
        <w:ind w:firstLine="567"/>
        <w:jc w:val="both"/>
        <w:rPr>
          <w:rFonts w:ascii="GHEA Grapalat" w:hAnsi="GHEA Grapalat"/>
        </w:rPr>
      </w:pPr>
      <w:r>
        <w:rPr>
          <w:rFonts w:ascii="GHEA Grapalat" w:hAnsi="GHEA Grapalat"/>
        </w:rPr>
        <w:t>3.3.</w:t>
      </w:r>
      <w:r>
        <w:rPr>
          <w:rFonts w:ascii="GHEA Grapalat" w:hAnsi="GHEA Grapalat"/>
        </w:rPr>
        <w:tab/>
        <w:t>Разъяснения не предоставляется, если запрос представлен с</w:t>
      </w:r>
      <w:r>
        <w:rPr>
          <w:rFonts w:ascii="Calibri" w:hAnsi="Calibri" w:cs="Calibri"/>
        </w:rPr>
        <w:t> </w:t>
      </w:r>
      <w:r>
        <w:rPr>
          <w:rFonts w:ascii="GHEA Grapalat" w:hAnsi="GHEA Grapalat" w:cs="GHEA Grapalat"/>
        </w:rPr>
        <w:t>нарушением</w:t>
      </w:r>
      <w:r>
        <w:rPr>
          <w:rFonts w:ascii="GHEA Grapalat" w:hAnsi="GHEA Grapalat"/>
        </w:rPr>
        <w:t xml:space="preserve"> </w:t>
      </w:r>
      <w:r>
        <w:rPr>
          <w:rFonts w:ascii="GHEA Grapalat" w:hAnsi="GHEA Grapalat" w:cs="GHEA Grapalat"/>
        </w:rPr>
        <w:t>установленного</w:t>
      </w:r>
      <w:r>
        <w:rPr>
          <w:rFonts w:ascii="GHEA Grapalat" w:hAnsi="GHEA Grapalat"/>
        </w:rPr>
        <w:t xml:space="preserve"> </w:t>
      </w:r>
      <w:r>
        <w:rPr>
          <w:rFonts w:ascii="GHEA Grapalat" w:hAnsi="GHEA Grapalat" w:cs="GHEA Grapalat"/>
        </w:rPr>
        <w:t>настоящим</w:t>
      </w:r>
      <w:r>
        <w:rPr>
          <w:rFonts w:ascii="GHEA Grapalat" w:hAnsi="GHEA Grapalat"/>
        </w:rPr>
        <w:t xml:space="preserve"> </w:t>
      </w:r>
      <w:r>
        <w:rPr>
          <w:rFonts w:ascii="GHEA Grapalat" w:hAnsi="GHEA Grapalat" w:cs="GHEA Grapalat"/>
        </w:rPr>
        <w:t>разделом</w:t>
      </w:r>
      <w:r>
        <w:rPr>
          <w:rFonts w:ascii="GHEA Grapalat" w:hAnsi="GHEA Grapalat"/>
        </w:rPr>
        <w:t xml:space="preserve"> </w:t>
      </w:r>
      <w:r>
        <w:rPr>
          <w:rFonts w:ascii="GHEA Grapalat" w:hAnsi="GHEA Grapalat" w:cs="GHEA Grapalat"/>
        </w:rPr>
        <w:t>срока</w:t>
      </w:r>
      <w:r>
        <w:rPr>
          <w:rFonts w:ascii="GHEA Grapalat" w:hAnsi="GHEA Grapalat"/>
        </w:rPr>
        <w:t xml:space="preserve">, </w:t>
      </w:r>
      <w:r>
        <w:rPr>
          <w:rFonts w:ascii="GHEA Grapalat" w:hAnsi="GHEA Grapalat" w:cs="GHEA Grapalat"/>
        </w:rPr>
        <w:t>а</w:t>
      </w:r>
      <w:r>
        <w:rPr>
          <w:rFonts w:ascii="GHEA Grapalat" w:hAnsi="GHEA Grapalat"/>
        </w:rPr>
        <w:t xml:space="preserve"> </w:t>
      </w:r>
      <w:r>
        <w:rPr>
          <w:rFonts w:ascii="GHEA Grapalat" w:hAnsi="GHEA Grapalat" w:cs="GHEA Grapalat"/>
        </w:rPr>
        <w:t>также</w:t>
      </w:r>
      <w:r>
        <w:rPr>
          <w:rFonts w:ascii="GHEA Grapalat" w:hAnsi="GHEA Grapalat"/>
        </w:rPr>
        <w:t xml:space="preserve"> </w:t>
      </w:r>
      <w:r>
        <w:rPr>
          <w:rFonts w:ascii="GHEA Grapalat" w:hAnsi="GHEA Grapalat" w:cs="GHEA Grapalat"/>
        </w:rPr>
        <w:t>в</w:t>
      </w:r>
      <w:r>
        <w:rPr>
          <w:rFonts w:ascii="GHEA Grapalat" w:hAnsi="GHEA Grapalat"/>
        </w:rPr>
        <w:t xml:space="preserve"> </w:t>
      </w:r>
      <w:r>
        <w:rPr>
          <w:rFonts w:ascii="GHEA Grapalat" w:hAnsi="GHEA Grapalat" w:cs="GHEA Grapalat"/>
        </w:rPr>
        <w:t>случае</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выходит</w:t>
      </w:r>
      <w:r>
        <w:rPr>
          <w:rFonts w:ascii="GHEA Grapalat" w:hAnsi="GHEA Grapalat"/>
        </w:rPr>
        <w:t xml:space="preserve"> </w:t>
      </w:r>
      <w:r>
        <w:rPr>
          <w:rFonts w:ascii="GHEA Grapalat" w:hAnsi="GHEA Grapalat" w:cs="GHEA Grapalat"/>
        </w:rPr>
        <w:t>за</w:t>
      </w:r>
      <w:r>
        <w:rPr>
          <w:rFonts w:ascii="GHEA Grapalat" w:hAnsi="GHEA Grapalat"/>
        </w:rPr>
        <w:t xml:space="preserve"> </w:t>
      </w:r>
      <w:r>
        <w:rPr>
          <w:rFonts w:ascii="GHEA Grapalat" w:hAnsi="GHEA Grapalat" w:cs="GHEA Grapalat"/>
        </w:rPr>
        <w:t>рамки</w:t>
      </w:r>
      <w:r>
        <w:rPr>
          <w:rFonts w:ascii="GHEA Grapalat" w:hAnsi="GHEA Grapalat"/>
        </w:rPr>
        <w:t xml:space="preserve"> </w:t>
      </w:r>
      <w:r>
        <w:rPr>
          <w:rFonts w:ascii="GHEA Grapalat" w:hAnsi="GHEA Grapalat" w:cs="GHEA Grapalat"/>
        </w:rPr>
        <w:t>содержания</w:t>
      </w:r>
      <w:r>
        <w:rPr>
          <w:rFonts w:ascii="GHEA Grapalat" w:hAnsi="GHEA Grapalat"/>
        </w:rPr>
        <w:t xml:space="preserve"> </w:t>
      </w:r>
      <w:r>
        <w:rPr>
          <w:rFonts w:ascii="GHEA Grapalat" w:hAnsi="GHEA Grapalat" w:cs="GHEA Grapalat"/>
        </w:rPr>
        <w:t>настоящего</w:t>
      </w:r>
      <w:r>
        <w:rPr>
          <w:rFonts w:ascii="GHEA Grapalat" w:hAnsi="GHEA Grapalat"/>
        </w:rPr>
        <w:t xml:space="preserve"> </w:t>
      </w:r>
      <w:r>
        <w:rPr>
          <w:rFonts w:ascii="GHEA Grapalat" w:hAnsi="GHEA Grapalat" w:cs="GHEA Grapalat"/>
        </w:rPr>
        <w:t>Приглашения</w:t>
      </w:r>
      <w:r>
        <w:rPr>
          <w:rFonts w:ascii="GHEA Grapalat" w:hAnsi="GHEA Grapalat"/>
        </w:rPr>
        <w:t xml:space="preserve">, </w:t>
      </w:r>
      <w:r>
        <w:rPr>
          <w:rFonts w:ascii="GHEA Grapalat" w:hAnsi="GHEA Grapalat" w:cs="GHEA Grapalat"/>
        </w:rPr>
        <w:t>или</w:t>
      </w:r>
      <w:r>
        <w:rPr>
          <w:rFonts w:ascii="GHEA Grapalat" w:hAnsi="GHEA Grapalat"/>
        </w:rPr>
        <w:t xml:space="preserve"> </w:t>
      </w:r>
      <w:r>
        <w:rPr>
          <w:rFonts w:ascii="GHEA Grapalat" w:hAnsi="GHEA Grapalat" w:cs="GHEA Grapalat"/>
        </w:rPr>
        <w:t>если</w:t>
      </w:r>
      <w:r>
        <w:rPr>
          <w:rFonts w:ascii="GHEA Grapalat" w:hAnsi="GHEA Grapalat"/>
        </w:rPr>
        <w:t xml:space="preserve"> </w:t>
      </w:r>
      <w:r>
        <w:rPr>
          <w:rFonts w:ascii="GHEA Grapalat" w:hAnsi="GHEA Grapalat" w:cs="GHEA Grapalat"/>
        </w:rPr>
        <w:t>запрос</w:t>
      </w:r>
      <w:r>
        <w:rPr>
          <w:rFonts w:ascii="GHEA Grapalat" w:hAnsi="GHEA Grapalat"/>
        </w:rPr>
        <w:t xml:space="preserve"> </w:t>
      </w:r>
      <w:r>
        <w:rPr>
          <w:rFonts w:ascii="GHEA Grapalat" w:hAnsi="GHEA Grapalat" w:cs="GHEA Grapalat"/>
        </w:rPr>
        <w:t>касается</w:t>
      </w:r>
      <w:r>
        <w:rPr>
          <w:rFonts w:ascii="GHEA Grapalat" w:hAnsi="GHEA Grapalat"/>
        </w:rPr>
        <w:t xml:space="preserve"> </w:t>
      </w:r>
      <w:r>
        <w:rPr>
          <w:rFonts w:ascii="GHEA Grapalat" w:hAnsi="GHEA Grapalat" w:cs="GHEA Grapalat"/>
        </w:rPr>
        <w:t>соответствия</w:t>
      </w:r>
      <w:r>
        <w:rPr>
          <w:rFonts w:ascii="GHEA Grapalat" w:hAnsi="GHEA Grapalat"/>
        </w:rPr>
        <w:t xml:space="preserve"> </w:t>
      </w:r>
      <w:r>
        <w:rPr>
          <w:rFonts w:ascii="GHEA Grapalat" w:hAnsi="GHEA Grapalat" w:cs="GHEA Grapalat"/>
        </w:rPr>
        <w:t>технических</w:t>
      </w:r>
      <w:r>
        <w:rPr>
          <w:rFonts w:ascii="GHEA Grapalat" w:hAnsi="GHEA Grapalat"/>
        </w:rPr>
        <w:t xml:space="preserve"> </w:t>
      </w:r>
      <w:r>
        <w:rPr>
          <w:rFonts w:ascii="GHEA Grapalat" w:hAnsi="GHEA Grapalat" w:cs="GHEA Grapalat"/>
        </w:rPr>
        <w:t>характеристик</w:t>
      </w:r>
      <w:r>
        <w:rPr>
          <w:rFonts w:ascii="GHEA Grapalat" w:hAnsi="GHEA Grapalat"/>
        </w:rPr>
        <w:t xml:space="preserve"> </w:t>
      </w:r>
      <w:r>
        <w:rPr>
          <w:rFonts w:ascii="GHEA Grapalat" w:hAnsi="GHEA Grapalat" w:cs="GHEA Grapalat"/>
        </w:rPr>
        <w:t>предлагаемых</w:t>
      </w:r>
      <w:r>
        <w:rPr>
          <w:rFonts w:ascii="GHEA Grapalat" w:hAnsi="GHEA Grapalat"/>
        </w:rPr>
        <w:t xml:space="preserve"> </w:t>
      </w:r>
      <w:r>
        <w:rPr>
          <w:rFonts w:ascii="GHEA Grapalat" w:hAnsi="GHEA Grapalat" w:cs="GHEA Grapalat"/>
        </w:rPr>
        <w:t>участником</w:t>
      </w:r>
      <w:r>
        <w:rPr>
          <w:rFonts w:ascii="GHEA Grapalat" w:hAnsi="GHEA Grapalat"/>
        </w:rPr>
        <w:t xml:space="preserve"> </w:t>
      </w:r>
      <w:r>
        <w:rPr>
          <w:rFonts w:ascii="GHEA Grapalat" w:hAnsi="GHEA Grapalat" w:cs="GHEA Grapalat"/>
        </w:rPr>
        <w:t>товаров</w:t>
      </w:r>
      <w:r>
        <w:rPr>
          <w:rFonts w:ascii="GHEA Grapalat" w:hAnsi="GHEA Grapalat"/>
        </w:rPr>
        <w:t xml:space="preserve"> </w:t>
      </w:r>
      <w:r>
        <w:rPr>
          <w:rFonts w:ascii="GHEA Grapalat" w:hAnsi="GHEA Grapalat" w:cs="GHEA Grapalat"/>
        </w:rPr>
        <w:t>техническим</w:t>
      </w:r>
      <w:r>
        <w:rPr>
          <w:rFonts w:ascii="GHEA Grapalat" w:hAnsi="GHEA Grapalat"/>
        </w:rPr>
        <w:t xml:space="preserve"> </w:t>
      </w:r>
      <w:r>
        <w:rPr>
          <w:rFonts w:ascii="GHEA Grapalat" w:hAnsi="GHEA Grapalat" w:cs="GHEA Grapalat"/>
        </w:rPr>
        <w:t>характеристикам</w:t>
      </w:r>
      <w:r>
        <w:rPr>
          <w:rFonts w:ascii="GHEA Grapalat" w:hAnsi="GHEA Grapalat"/>
        </w:rPr>
        <w:t xml:space="preserve">, </w:t>
      </w:r>
      <w:r>
        <w:rPr>
          <w:rFonts w:ascii="GHEA Grapalat" w:hAnsi="GHEA Grapalat" w:cs="GHEA Grapalat"/>
        </w:rPr>
        <w:t>предусмотренным</w:t>
      </w:r>
      <w:r>
        <w:rPr>
          <w:rFonts w:ascii="GHEA Grapalat" w:hAnsi="GHEA Grapalat"/>
        </w:rPr>
        <w:t xml:space="preserve"> </w:t>
      </w:r>
      <w:r>
        <w:rPr>
          <w:rFonts w:ascii="GHEA Grapalat" w:hAnsi="GHEA Grapalat" w:cs="GHEA Grapalat"/>
        </w:rPr>
        <w:t>настоящим</w:t>
      </w:r>
      <w:r>
        <w:rPr>
          <w:rFonts w:ascii="Sylfaen" w:hAnsi="Sylfaen"/>
          <w:lang w:val="hy-AM"/>
        </w:rPr>
        <w:t xml:space="preserve"> </w:t>
      </w:r>
      <w:r>
        <w:rPr>
          <w:rFonts w:ascii="GHEA Grapalat" w:hAnsi="GHEA Grapalat"/>
        </w:rPr>
        <w:t>приглашением.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18F582A8" w14:textId="77777777" w:rsidR="005B5B3E" w:rsidRDefault="005B5B3E" w:rsidP="005B5B3E">
      <w:pPr>
        <w:widowControl w:val="0"/>
        <w:tabs>
          <w:tab w:val="left" w:pos="1134"/>
        </w:tabs>
        <w:autoSpaceDE w:val="0"/>
        <w:autoSpaceDN w:val="0"/>
        <w:adjustRightInd w:val="0"/>
        <w:ind w:firstLine="567"/>
        <w:jc w:val="both"/>
        <w:rPr>
          <w:rFonts w:ascii="GHEA Grapalat" w:hAnsi="GHEA Grapalat"/>
          <w:lang w:val="hy-AM"/>
        </w:rPr>
      </w:pPr>
      <w:r>
        <w:rPr>
          <w:rFonts w:ascii="GHEA Grapalat" w:hAnsi="GHEA Grapalat"/>
        </w:rPr>
        <w:t>3.4.</w:t>
      </w:r>
      <w:r>
        <w:rPr>
          <w:rFonts w:ascii="GHEA Grapalat" w:hAnsi="GHEA Grapalat"/>
        </w:rPr>
        <w:tab/>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Pr>
          <w:rFonts w:ascii="GHEA Grapalat" w:hAnsi="GHEA Grapalat"/>
          <w:vertAlign w:val="superscript"/>
          <w:lang w:val="hy-AM"/>
        </w:rPr>
        <w:t>5</w:t>
      </w:r>
      <w:r>
        <w:rPr>
          <w:rFonts w:ascii="GHEA Grapalat" w:hAnsi="GHEA Grapalat"/>
          <w:lang w:val="hy-AM"/>
        </w:rPr>
        <w:t xml:space="preserve"> </w:t>
      </w:r>
    </w:p>
    <w:p w14:paraId="1DA21C4F" w14:textId="77777777" w:rsidR="005B5B3E" w:rsidRDefault="005B5B3E" w:rsidP="005B5B3E">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 Кажд</w:t>
      </w:r>
      <w:r>
        <w:rPr>
          <w:rFonts w:ascii="GHEA Grapalat" w:hAnsi="GHEA Grapalat"/>
        </w:rPr>
        <w:t>ое лицо</w:t>
      </w:r>
      <w:r>
        <w:rPr>
          <w:rFonts w:ascii="GHEA Grapalat" w:hAnsi="GHEA Grapalat"/>
          <w:lang w:val="hy-AM"/>
        </w:rPr>
        <w:t xml:space="preserve"> без указания имени, до истечения срока, установленного для внесения изменений в приглашение, </w:t>
      </w:r>
      <w:r>
        <w:rPr>
          <w:rFonts w:ascii="GHEA Grapalat" w:hAnsi="GHEA Grapalat"/>
        </w:rPr>
        <w:t xml:space="preserve">имеет право </w:t>
      </w:r>
      <w:r>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 с точки зрения предусмотренных Законом требований обеспечения конкуренции и исключения дискриминации</w:t>
      </w:r>
      <w:r>
        <w:rPr>
          <w:rFonts w:ascii="GHEA Grapalat" w:hAnsi="GHEA Grapalat"/>
        </w:rPr>
        <w:t>.</w:t>
      </w:r>
      <w:r>
        <w:rPr>
          <w:rFonts w:ascii="GHEA Grapalat" w:hAnsi="GHEA Grapalat"/>
          <w:lang w:val="hy-AM"/>
        </w:rPr>
        <w:t xml:space="preserve"> 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6F24BBCB" w14:textId="77777777" w:rsidR="005B5B3E" w:rsidRDefault="005B5B3E" w:rsidP="005B5B3E">
      <w:pPr>
        <w:widowControl w:val="0"/>
        <w:tabs>
          <w:tab w:val="left" w:pos="1134"/>
        </w:tabs>
        <w:autoSpaceDE w:val="0"/>
        <w:autoSpaceDN w:val="0"/>
        <w:adjustRightInd w:val="0"/>
        <w:ind w:firstLine="567"/>
        <w:jc w:val="both"/>
        <w:rPr>
          <w:rFonts w:ascii="GHEA Grapalat" w:hAnsi="GHEA Grapalat" w:cs="Arial Unicode"/>
        </w:rPr>
      </w:pPr>
      <w:r>
        <w:rPr>
          <w:rFonts w:ascii="GHEA Grapalat" w:hAnsi="GHEA Grapalat"/>
        </w:rPr>
        <w:t>3.</w:t>
      </w:r>
      <w:r>
        <w:rPr>
          <w:rFonts w:ascii="GHEA Grapalat" w:hAnsi="GHEA Grapalat"/>
          <w:lang w:val="hy-AM"/>
        </w:rPr>
        <w:t>6</w:t>
      </w:r>
      <w:r>
        <w:rPr>
          <w:rFonts w:ascii="GHEA Grapalat" w:hAnsi="GHEA Grapalat"/>
        </w:rPr>
        <w:t>.</w:t>
      </w:r>
      <w:r>
        <w:rPr>
          <w:rFonts w:ascii="GHEA Grapalat" w:hAnsi="GHEA Grapalat"/>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ourier New" w:hAnsi="Courier New" w:cs="Courier New"/>
          <w:lang w:val="en-US"/>
        </w:rPr>
        <w:t> </w:t>
      </w:r>
      <w:r>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Pr>
          <w:rStyle w:val="FootnoteReference"/>
          <w:rFonts w:ascii="GHEA Grapalat" w:hAnsi="GHEA Grapalat"/>
        </w:rPr>
        <w:footnoteReference w:customMarkFollows="1" w:id="5"/>
        <w:t>6</w:t>
      </w:r>
      <w:r>
        <w:rPr>
          <w:rFonts w:ascii="GHEA Grapalat" w:hAnsi="GHEA Grapalat"/>
        </w:rPr>
        <w:t xml:space="preserve">. </w:t>
      </w:r>
    </w:p>
    <w:p w14:paraId="6F454451" w14:textId="77777777" w:rsidR="005B5B3E" w:rsidRDefault="005B5B3E" w:rsidP="005B5B3E">
      <w:pPr>
        <w:widowControl w:val="0"/>
        <w:jc w:val="center"/>
        <w:rPr>
          <w:rFonts w:ascii="GHEA Grapalat" w:hAnsi="GHEA Grapalat"/>
          <w:b/>
        </w:rPr>
      </w:pPr>
    </w:p>
    <w:p w14:paraId="4F5AD514" w14:textId="77777777" w:rsidR="005B5B3E" w:rsidRDefault="005B5B3E" w:rsidP="005B5B3E">
      <w:pPr>
        <w:widowControl w:val="0"/>
        <w:jc w:val="center"/>
        <w:rPr>
          <w:rFonts w:ascii="GHEA Grapalat" w:hAnsi="GHEA Grapalat" w:cs="Arial"/>
          <w:b/>
        </w:rPr>
      </w:pPr>
      <w:r>
        <w:rPr>
          <w:rFonts w:ascii="GHEA Grapalat" w:hAnsi="GHEA Grapalat"/>
          <w:b/>
        </w:rPr>
        <w:t>4. ПОРЯДОК ПОДАЧИ ЗАЯВКИ</w:t>
      </w:r>
    </w:p>
    <w:p w14:paraId="6AAD51A1"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4.1.</w:t>
      </w:r>
      <w:r>
        <w:rPr>
          <w:rFonts w:ascii="GHEA Grapalat" w:hAnsi="GHEA Grapalat"/>
        </w:rPr>
        <w:tab/>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1F3FFCBE" w14:textId="77777777" w:rsidR="005B5B3E" w:rsidRDefault="005B5B3E" w:rsidP="005B5B3E">
      <w:pPr>
        <w:pStyle w:val="BodyTextIndent2"/>
        <w:widowControl w:val="0"/>
        <w:spacing w:line="240" w:lineRule="auto"/>
        <w:ind w:firstLine="567"/>
        <w:rPr>
          <w:rFonts w:ascii="GHEA Grapalat" w:hAnsi="GHEA Grapalat" w:cs="Sylfaen"/>
          <w:sz w:val="24"/>
          <w:szCs w:val="24"/>
        </w:rPr>
      </w:pPr>
      <w:r>
        <w:rPr>
          <w:rFonts w:ascii="GHEA Grapalat" w:hAnsi="GHEA Grapalat"/>
          <w:sz w:val="24"/>
          <w:szCs w:val="24"/>
        </w:rPr>
        <w:t>Заявка подается до истечения срока, установленного для этого настоящим Приглашением.</w:t>
      </w:r>
    </w:p>
    <w:p w14:paraId="74CFD5CB" w14:textId="77777777" w:rsidR="005B5B3E" w:rsidRDefault="005B5B3E" w:rsidP="005B5B3E">
      <w:pPr>
        <w:pStyle w:val="BodyTextIndent2"/>
        <w:widowControl w:val="0"/>
        <w:spacing w:line="240" w:lineRule="auto"/>
        <w:ind w:firstLine="567"/>
        <w:rPr>
          <w:rFonts w:ascii="GHEA Grapalat" w:hAnsi="GHEA Grapalat"/>
          <w:sz w:val="24"/>
          <w:szCs w:val="24"/>
        </w:rPr>
      </w:pPr>
      <w:r>
        <w:rPr>
          <w:rFonts w:ascii="GHEA Grapalat" w:hAnsi="GHEA Grapalat"/>
          <w:sz w:val="24"/>
          <w:szCs w:val="24"/>
        </w:rPr>
        <w:lastRenderedPageBreak/>
        <w:t>Порядок подготовки заявки описан в части 2 настоящего приглашения - в инструкции по подготовке заявок на открытый конкурс.</w:t>
      </w:r>
    </w:p>
    <w:p w14:paraId="6449C59B" w14:textId="0C3A886B" w:rsidR="005B5B3E" w:rsidRDefault="005B5B3E" w:rsidP="005B5B3E">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посредством системы не позднее, чем "окончательный срок подачи заявок</w:t>
      </w:r>
      <w:r w:rsidR="004657C8">
        <w:rPr>
          <w:rFonts w:ascii="GHEA Grapalat" w:hAnsi="GHEA Grapalat"/>
          <w:sz w:val="24"/>
          <w:szCs w:val="24"/>
        </w:rPr>
        <w:t xml:space="preserve"> </w:t>
      </w:r>
      <w:r w:rsidRPr="00013105">
        <w:rPr>
          <w:rFonts w:ascii="GHEA Grapalat" w:hAnsi="GHEA Grapalat"/>
          <w:b/>
          <w:bCs/>
          <w:sz w:val="24"/>
          <w:szCs w:val="24"/>
        </w:rPr>
        <w:t>"</w:t>
      </w:r>
      <w:r w:rsidR="004657C8" w:rsidRPr="00013105">
        <w:rPr>
          <w:rFonts w:ascii="GHEA Grapalat" w:hAnsi="GHEA Grapalat"/>
          <w:b/>
          <w:bCs/>
          <w:sz w:val="24"/>
          <w:szCs w:val="24"/>
        </w:rPr>
        <w:t>11:00</w:t>
      </w:r>
      <w:r w:rsidRPr="00013105">
        <w:rPr>
          <w:rFonts w:ascii="GHEA Grapalat" w:hAnsi="GHEA Grapalat"/>
          <w:b/>
          <w:bCs/>
          <w:sz w:val="24"/>
          <w:szCs w:val="24"/>
        </w:rPr>
        <w:t>"</w:t>
      </w:r>
      <w:r w:rsidR="004657C8" w:rsidRPr="00013105">
        <w:rPr>
          <w:rFonts w:ascii="GHEA Grapalat" w:hAnsi="GHEA Grapalat"/>
          <w:b/>
          <w:bCs/>
          <w:sz w:val="24"/>
          <w:szCs w:val="24"/>
        </w:rPr>
        <w:t xml:space="preserve"> часов </w:t>
      </w:r>
      <w:r w:rsidR="006805E4" w:rsidRPr="00013105">
        <w:rPr>
          <w:rFonts w:ascii="GHEA Grapalat" w:hAnsi="GHEA Grapalat"/>
          <w:b/>
          <w:bCs/>
          <w:sz w:val="24"/>
          <w:szCs w:val="24"/>
          <w:lang w:val="hy-AM"/>
        </w:rPr>
        <w:t>1</w:t>
      </w:r>
      <w:r w:rsidR="00013105" w:rsidRPr="00013105">
        <w:rPr>
          <w:rFonts w:ascii="GHEA Grapalat" w:hAnsi="GHEA Grapalat"/>
          <w:b/>
          <w:bCs/>
          <w:sz w:val="24"/>
          <w:szCs w:val="24"/>
        </w:rPr>
        <w:t>0</w:t>
      </w:r>
      <w:r w:rsidRPr="00013105">
        <w:rPr>
          <w:rFonts w:ascii="GHEA Grapalat" w:hAnsi="GHEA Grapalat"/>
          <w:b/>
          <w:bCs/>
          <w:sz w:val="24"/>
          <w:szCs w:val="24"/>
        </w:rPr>
        <w:t>-го</w:t>
      </w:r>
      <w:r w:rsidR="004657C8" w:rsidRPr="00013105">
        <w:rPr>
          <w:rFonts w:ascii="GHEA Grapalat" w:hAnsi="GHEA Grapalat"/>
          <w:b/>
          <w:bCs/>
          <w:sz w:val="24"/>
          <w:szCs w:val="24"/>
        </w:rPr>
        <w:t xml:space="preserve"> января</w:t>
      </w:r>
      <w:r w:rsidR="00013105" w:rsidRPr="00013105">
        <w:rPr>
          <w:rFonts w:ascii="GHEA Grapalat" w:hAnsi="GHEA Grapalat"/>
          <w:b/>
          <w:bCs/>
          <w:sz w:val="24"/>
          <w:szCs w:val="24"/>
        </w:rPr>
        <w:t xml:space="preserve"> 2025.г</w:t>
      </w:r>
      <w:r>
        <w:rPr>
          <w:rFonts w:ascii="GHEA Grapalat" w:hAnsi="GHEA Grapalat"/>
          <w:sz w:val="24"/>
          <w:szCs w:val="24"/>
        </w:rPr>
        <w:t xml:space="preserve"> дня опубликования в системе объявления и приглашения на настоящую процедуру. Заявки, поданные по истечении окончательного срока подачи заявок, не принимаются системой.</w:t>
      </w:r>
    </w:p>
    <w:p w14:paraId="7D2EA4B2" w14:textId="77777777" w:rsidR="005B5B3E" w:rsidRDefault="005B5B3E" w:rsidP="005B5B3E">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4.3.</w:t>
      </w:r>
      <w:r>
        <w:rPr>
          <w:rFonts w:ascii="GHEA Grapalat" w:hAnsi="GHEA Grapalat"/>
          <w:sz w:val="24"/>
          <w:szCs w:val="24"/>
        </w:rPr>
        <w:tab/>
        <w:t>В заявке участник представляет:</w:t>
      </w:r>
    </w:p>
    <w:p w14:paraId="01713542" w14:textId="77777777" w:rsidR="005B5B3E" w:rsidRDefault="005B5B3E" w:rsidP="005B5B3E">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Pr>
          <w:rFonts w:ascii="GHEA Grapalat" w:hAnsi="GHEA Grapalat"/>
          <w:lang w:val="hy-AM"/>
        </w:rPr>
        <w:t xml:space="preserve"> </w:t>
      </w:r>
      <w:r>
        <w:rPr>
          <w:rFonts w:ascii="GHEA Grapalat" w:hAnsi="GHEA Grapalat"/>
        </w:rPr>
        <w:t>указав адрес электронной почты, учетный номер налогоплательщика, адрес деятельности и номер телефона , которое включает:</w:t>
      </w:r>
    </w:p>
    <w:p w14:paraId="6F14CA5D" w14:textId="77777777" w:rsidR="005B5B3E" w:rsidRDefault="005B5B3E" w:rsidP="005B5B3E">
      <w:pPr>
        <w:jc w:val="both"/>
        <w:rPr>
          <w:rFonts w:ascii="GHEA Grapalat" w:hAnsi="GHEA Grapalat"/>
        </w:rPr>
      </w:pPr>
      <w:r>
        <w:rPr>
          <w:rFonts w:ascii="GHEA Grapalat" w:hAnsi="GHEA Grapalat"/>
        </w:rPr>
        <w:t xml:space="preserve">   а) подтверждение о соответствии своих данных</w:t>
      </w:r>
      <w:ins w:id="2" w:author="Inesa Kocharyan" w:date="2022-10-27T10:42:00Z">
        <w:r>
          <w:rPr>
            <w:rFonts w:ascii="GHEA Grapalat" w:hAnsi="GHEA Grapalat"/>
          </w:rPr>
          <w:t xml:space="preserve"> </w:t>
        </w:r>
      </w:ins>
      <w:r>
        <w:rPr>
          <w:rFonts w:ascii="GHEA Grapalat" w:hAnsi="GHEA Grapalat"/>
        </w:rPr>
        <w:t>и данных аффилированных с ним лиц требованиям права на участие, установленным настоящим приглашением;</w:t>
      </w:r>
    </w:p>
    <w:p w14:paraId="0BA44421" w14:textId="77777777" w:rsidR="005B5B3E" w:rsidRDefault="005B5B3E" w:rsidP="005B5B3E">
      <w:pPr>
        <w:jc w:val="both"/>
        <w:rPr>
          <w:rFonts w:ascii="GHEA Grapalat" w:hAnsi="GHEA Grapalat"/>
        </w:rPr>
      </w:pPr>
      <w:r>
        <w:rPr>
          <w:rFonts w:ascii="GHEA Grapalat" w:hAnsi="GHEA Grapalat"/>
        </w:rPr>
        <w:t xml:space="preserve">   б) 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14:paraId="37D66C0C" w14:textId="77777777" w:rsidR="005B5B3E" w:rsidRDefault="005B5B3E" w:rsidP="005B5B3E">
      <w:pPr>
        <w:ind w:firstLine="284"/>
        <w:jc w:val="both"/>
        <w:rPr>
          <w:rFonts w:ascii="GHEA Grapalat" w:hAnsi="GHEA Grapalat"/>
        </w:rPr>
      </w:pPr>
      <w:r>
        <w:rPr>
          <w:rFonts w:ascii="GHEA Grapalat" w:hAnsi="GHEA Grapalat"/>
        </w:rPr>
        <w:t>в) объявление об отсутствии злоупотребления недобросовестной конкуренции,</w:t>
      </w:r>
      <w:r>
        <w:rPr>
          <w:rFonts w:ascii="GHEA Grapalat" w:hAnsi="GHEA Grapalat"/>
          <w:color w:val="000000" w:themeColor="text1"/>
        </w:rPr>
        <w:t xml:space="preserve"> </w:t>
      </w:r>
      <w:r>
        <w:rPr>
          <w:rFonts w:ascii="GHEA Grapalat" w:hAnsi="GHEA Grapalat"/>
        </w:rPr>
        <w:t xml:space="preserve"> доминирующим положением и антиконкурентного соглашения в рамках настоящей процедуры;</w:t>
      </w:r>
    </w:p>
    <w:p w14:paraId="37FBDBD5" w14:textId="77777777" w:rsidR="005B5B3E" w:rsidRDefault="005B5B3E" w:rsidP="005B5B3E">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542D3B31" w14:textId="77777777" w:rsidR="005B5B3E" w:rsidRDefault="005B5B3E" w:rsidP="005B5B3E">
      <w:pPr>
        <w:pStyle w:val="norm"/>
        <w:widowControl w:val="0"/>
        <w:tabs>
          <w:tab w:val="left" w:pos="1134"/>
        </w:tabs>
        <w:spacing w:line="240" w:lineRule="auto"/>
        <w:ind w:firstLine="284"/>
        <w:rPr>
          <w:rFonts w:ascii="GHEA Grapalat" w:hAnsi="GHEA Grapalat"/>
        </w:rPr>
      </w:pPr>
      <w:r>
        <w:rPr>
          <w:rFonts w:ascii="GHEA Grapalat" w:hAnsi="GHEA Grapalat"/>
          <w:spacing w:val="-6"/>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b/>
          <w:sz w:val="24"/>
          <w:szCs w:val="24"/>
        </w:rPr>
        <w:t>;</w:t>
      </w:r>
      <w:r>
        <w:rPr>
          <w:rFonts w:ascii="GHEA Grapalat" w:hAnsi="GHEA Grapalat"/>
          <w:b/>
          <w:sz w:val="24"/>
          <w:szCs w:val="24"/>
          <w:vertAlign w:val="superscript"/>
          <w:lang w:val="hy-AM"/>
        </w:rPr>
        <w:t>7.1</w:t>
      </w:r>
      <w:r>
        <w:rPr>
          <w:rFonts w:ascii="GHEA Grapalat" w:hAnsi="GHEA Grapalat"/>
        </w:rPr>
        <w:t xml:space="preserve">  </w:t>
      </w:r>
    </w:p>
    <w:p w14:paraId="6644A535" w14:textId="77777777" w:rsidR="005B5B3E" w:rsidRDefault="005B5B3E" w:rsidP="005B5B3E">
      <w:pPr>
        <w:pStyle w:val="norm"/>
        <w:widowControl w:val="0"/>
        <w:tabs>
          <w:tab w:val="left" w:pos="1134"/>
        </w:tabs>
        <w:spacing w:line="240" w:lineRule="auto"/>
        <w:ind w:firstLine="284"/>
        <w:rPr>
          <w:rFonts w:ascii="GHEA Grapalat" w:hAnsi="GHEA Grapalat"/>
          <w:lang w:val="hy-AM"/>
        </w:rPr>
      </w:pPr>
      <w:r>
        <w:rPr>
          <w:rFonts w:ascii="GHEA Grapalat" w:hAnsi="GHEA Grapalat"/>
          <w:sz w:val="24"/>
          <w:szCs w:val="24"/>
        </w:rPr>
        <w:t xml:space="preserve">  2) технические характеристики предлагаемого им товара, а также товарный знак, фирменное наименование, модель и наименование производителя, (далее</w:t>
      </w:r>
      <w:r>
        <w:rPr>
          <w:rFonts w:ascii="Calibri" w:hAnsi="Calibri" w:cs="Calibri"/>
          <w:sz w:val="24"/>
          <w:szCs w:val="24"/>
        </w:rPr>
        <w:t> </w:t>
      </w:r>
      <w:r>
        <w:rPr>
          <w:rFonts w:ascii="GHEA Grapalat" w:hAnsi="GHEA Grapalat" w:cs="GHEA Grapalat"/>
          <w:sz w:val="24"/>
          <w:szCs w:val="24"/>
        </w:rPr>
        <w:t>—</w:t>
      </w:r>
      <w:r>
        <w:rPr>
          <w:rFonts w:ascii="GHEA Grapalat" w:hAnsi="GHEA Grapalat"/>
          <w:sz w:val="24"/>
          <w:szCs w:val="24"/>
        </w:rPr>
        <w:t xml:space="preserve"> </w:t>
      </w:r>
      <w:r>
        <w:rPr>
          <w:rFonts w:ascii="GHEA Grapalat" w:hAnsi="GHEA Grapalat" w:cs="GHEA Grapalat"/>
          <w:sz w:val="24"/>
          <w:szCs w:val="24"/>
        </w:rPr>
        <w:t>полное</w:t>
      </w:r>
      <w:r>
        <w:rPr>
          <w:rFonts w:ascii="GHEA Grapalat" w:hAnsi="GHEA Grapalat"/>
          <w:sz w:val="24"/>
          <w:szCs w:val="24"/>
        </w:rPr>
        <w:t xml:space="preserve"> </w:t>
      </w:r>
      <w:r>
        <w:rPr>
          <w:rFonts w:ascii="GHEA Grapalat" w:hAnsi="GHEA Grapalat" w:cs="GHEA Grapalat"/>
          <w:sz w:val="24"/>
          <w:szCs w:val="24"/>
        </w:rPr>
        <w:t>описание</w:t>
      </w:r>
      <w:r>
        <w:rPr>
          <w:rFonts w:ascii="GHEA Grapalat" w:hAnsi="GHEA Grapalat"/>
          <w:sz w:val="24"/>
          <w:szCs w:val="24"/>
        </w:rPr>
        <w:t xml:space="preserve"> </w:t>
      </w:r>
      <w:r>
        <w:rPr>
          <w:rFonts w:ascii="GHEA Grapalat" w:hAnsi="GHEA Grapalat" w:cs="GHEA Grapalat"/>
          <w:sz w:val="24"/>
          <w:szCs w:val="24"/>
        </w:rPr>
        <w:t>товара</w:t>
      </w:r>
      <w:r>
        <w:rPr>
          <w:rFonts w:ascii="GHEA Grapalat" w:hAnsi="GHEA Grapalat"/>
          <w:sz w:val="24"/>
          <w:szCs w:val="24"/>
        </w:rPr>
        <w:t xml:space="preserve">). </w:t>
      </w:r>
      <w:r>
        <w:rPr>
          <w:rFonts w:ascii="GHEA Grapalat" w:hAnsi="GHEA Grapalat" w:cs="GHEA Grapalat"/>
          <w:sz w:val="24"/>
          <w:szCs w:val="24"/>
        </w:rPr>
        <w:t>При</w:t>
      </w:r>
      <w:r>
        <w:rPr>
          <w:rFonts w:ascii="GHEA Grapalat" w:hAnsi="GHEA Grapalat"/>
          <w:sz w:val="24"/>
          <w:szCs w:val="24"/>
        </w:rPr>
        <w:t xml:space="preserve"> </w:t>
      </w:r>
      <w:r>
        <w:rPr>
          <w:rFonts w:ascii="GHEA Grapalat" w:hAnsi="GHEA Grapalat" w:cs="GHEA Grapalat"/>
          <w:sz w:val="24"/>
          <w:szCs w:val="24"/>
        </w:rPr>
        <w:t>этом</w:t>
      </w:r>
      <w:r>
        <w:rPr>
          <w:rFonts w:ascii="GHEA Grapalat" w:hAnsi="GHEA Grapalat"/>
          <w:sz w:val="24"/>
          <w:szCs w:val="24"/>
        </w:rPr>
        <w:t xml:space="preserve"> </w:t>
      </w:r>
      <w:r>
        <w:rPr>
          <w:rFonts w:ascii="GHEA Grapalat" w:hAnsi="GHEA Grapalat" w:cs="GHEA Grapalat"/>
          <w:sz w:val="24"/>
          <w:szCs w:val="24"/>
        </w:rPr>
        <w:t>участник</w:t>
      </w:r>
      <w:r>
        <w:rPr>
          <w:rFonts w:ascii="GHEA Grapalat" w:hAnsi="GHEA Grapalat"/>
          <w:sz w:val="24"/>
          <w:szCs w:val="24"/>
        </w:rPr>
        <w:t xml:space="preserve"> </w:t>
      </w:r>
      <w:r>
        <w:rPr>
          <w:rFonts w:ascii="GHEA Grapalat" w:hAnsi="GHEA Grapalat" w:cs="GHEA Grapalat"/>
          <w:sz w:val="24"/>
          <w:szCs w:val="24"/>
        </w:rPr>
        <w:t>может</w:t>
      </w:r>
      <w:r>
        <w:rPr>
          <w:rFonts w:ascii="GHEA Grapalat" w:hAnsi="GHEA Grapalat"/>
          <w:sz w:val="24"/>
          <w:szCs w:val="24"/>
        </w:rPr>
        <w:t xml:space="preserve"> </w:t>
      </w:r>
      <w:r>
        <w:rPr>
          <w:rFonts w:ascii="GHEA Grapalat" w:hAnsi="GHEA Grapalat" w:cs="GHEA Grapalat"/>
          <w:sz w:val="24"/>
          <w:szCs w:val="24"/>
        </w:rPr>
        <w:t>представить</w:t>
      </w:r>
      <w:r>
        <w:rPr>
          <w:rFonts w:ascii="GHEA Grapalat" w:hAnsi="GHEA Grapalat"/>
          <w:sz w:val="24"/>
          <w:szCs w:val="24"/>
        </w:rPr>
        <w:t xml:space="preserve"> </w:t>
      </w:r>
      <w:r>
        <w:rPr>
          <w:rFonts w:ascii="GHEA Grapalat" w:hAnsi="GHEA Grapalat" w:cs="GHEA Grapalat"/>
          <w:sz w:val="24"/>
          <w:szCs w:val="24"/>
        </w:rPr>
        <w:t>товары</w:t>
      </w:r>
      <w:r>
        <w:rPr>
          <w:rFonts w:ascii="GHEA Grapalat" w:hAnsi="GHEA Grapalat"/>
          <w:sz w:val="24"/>
          <w:szCs w:val="24"/>
        </w:rPr>
        <w:t xml:space="preserve">, </w:t>
      </w:r>
      <w:r>
        <w:rPr>
          <w:rFonts w:ascii="GHEA Grapalat" w:hAnsi="GHEA Grapalat" w:cs="GHEA Grapalat"/>
          <w:sz w:val="24"/>
          <w:szCs w:val="24"/>
        </w:rPr>
        <w:t>произведенные</w:t>
      </w:r>
      <w:r>
        <w:rPr>
          <w:rFonts w:ascii="GHEA Grapalat" w:hAnsi="GHEA Grapalat"/>
          <w:sz w:val="24"/>
          <w:szCs w:val="24"/>
        </w:rPr>
        <w:t xml:space="preserve"> </w:t>
      </w:r>
      <w:r>
        <w:rPr>
          <w:rFonts w:ascii="GHEA Grapalat" w:hAnsi="GHEA Grapalat" w:cs="GHEA Grapalat"/>
          <w:sz w:val="24"/>
          <w:szCs w:val="24"/>
        </w:rPr>
        <w:t>более</w:t>
      </w:r>
      <w:r>
        <w:rPr>
          <w:rFonts w:ascii="GHEA Grapalat" w:hAnsi="GHEA Grapalat"/>
          <w:sz w:val="24"/>
          <w:szCs w:val="24"/>
        </w:rPr>
        <w:t xml:space="preserve"> </w:t>
      </w:r>
      <w:r>
        <w:rPr>
          <w:rFonts w:ascii="GHEA Grapalat" w:hAnsi="GHEA Grapalat" w:cs="GHEA Grapalat"/>
          <w:sz w:val="24"/>
          <w:szCs w:val="24"/>
        </w:rPr>
        <w:t>чем</w:t>
      </w:r>
      <w:r>
        <w:rPr>
          <w:rFonts w:ascii="GHEA Grapalat" w:hAnsi="GHEA Grapalat"/>
          <w:sz w:val="24"/>
          <w:szCs w:val="24"/>
        </w:rPr>
        <w:t xml:space="preserve"> </w:t>
      </w:r>
      <w:r>
        <w:rPr>
          <w:rFonts w:ascii="GHEA Grapalat" w:hAnsi="GHEA Grapalat" w:cs="GHEA Grapalat"/>
          <w:sz w:val="24"/>
          <w:szCs w:val="24"/>
        </w:rPr>
        <w:t>одним</w:t>
      </w:r>
      <w:r>
        <w:rPr>
          <w:rFonts w:ascii="GHEA Grapalat" w:hAnsi="GHEA Grapalat"/>
          <w:sz w:val="24"/>
          <w:szCs w:val="24"/>
        </w:rPr>
        <w:t xml:space="preserve"> </w:t>
      </w:r>
      <w:r>
        <w:rPr>
          <w:rFonts w:ascii="GHEA Grapalat" w:hAnsi="GHEA Grapalat" w:cs="GHEA Grapalat"/>
          <w:sz w:val="24"/>
          <w:szCs w:val="24"/>
        </w:rPr>
        <w:t>производителем</w:t>
      </w:r>
      <w:r>
        <w:rPr>
          <w:rFonts w:ascii="GHEA Grapalat" w:hAnsi="GHEA Grapalat"/>
          <w:sz w:val="24"/>
          <w:szCs w:val="24"/>
        </w:rPr>
        <w:t xml:space="preserve">, </w:t>
      </w:r>
      <w:r>
        <w:rPr>
          <w:rFonts w:ascii="GHEA Grapalat" w:hAnsi="GHEA Grapalat" w:cs="GHEA Grapalat"/>
          <w:sz w:val="24"/>
          <w:szCs w:val="24"/>
        </w:rPr>
        <w:t>а</w:t>
      </w:r>
      <w:r>
        <w:rPr>
          <w:rFonts w:ascii="GHEA Grapalat" w:hAnsi="GHEA Grapalat"/>
          <w:sz w:val="24"/>
          <w:szCs w:val="24"/>
        </w:rPr>
        <w:t xml:space="preserve"> </w:t>
      </w:r>
      <w:r>
        <w:rPr>
          <w:rFonts w:ascii="GHEA Grapalat" w:hAnsi="GHEA Grapalat" w:cs="GHEA Grapalat"/>
          <w:sz w:val="24"/>
          <w:szCs w:val="24"/>
        </w:rPr>
        <w:t>также</w:t>
      </w:r>
      <w:r>
        <w:rPr>
          <w:rFonts w:ascii="GHEA Grapalat" w:hAnsi="GHEA Grapalat"/>
          <w:sz w:val="24"/>
          <w:szCs w:val="24"/>
        </w:rPr>
        <w:t xml:space="preserve"> </w:t>
      </w:r>
      <w:r>
        <w:rPr>
          <w:rFonts w:ascii="GHEA Grapalat" w:hAnsi="GHEA Grapalat" w:cs="GHEA Grapalat"/>
          <w:sz w:val="24"/>
          <w:szCs w:val="24"/>
        </w:rPr>
        <w:t>разные</w:t>
      </w:r>
      <w:r>
        <w:rPr>
          <w:rFonts w:ascii="GHEA Grapalat" w:hAnsi="GHEA Grapalat"/>
          <w:sz w:val="24"/>
          <w:szCs w:val="24"/>
        </w:rPr>
        <w:t xml:space="preserve"> </w:t>
      </w:r>
      <w:r>
        <w:rPr>
          <w:rFonts w:ascii="GHEA Grapalat" w:hAnsi="GHEA Grapalat" w:cs="GHEA Grapalat"/>
          <w:sz w:val="24"/>
          <w:szCs w:val="24"/>
        </w:rPr>
        <w:t>товарные</w:t>
      </w:r>
      <w:r>
        <w:rPr>
          <w:rFonts w:ascii="GHEA Grapalat" w:hAnsi="GHEA Grapalat"/>
          <w:sz w:val="24"/>
          <w:szCs w:val="24"/>
        </w:rPr>
        <w:t xml:space="preserve"> </w:t>
      </w:r>
      <w:r>
        <w:rPr>
          <w:rFonts w:ascii="GHEA Grapalat" w:hAnsi="GHEA Grapalat" w:cs="GHEA Grapalat"/>
          <w:sz w:val="24"/>
          <w:szCs w:val="24"/>
        </w:rPr>
        <w:t>знаки</w:t>
      </w:r>
      <w:r>
        <w:rPr>
          <w:rFonts w:ascii="GHEA Grapalat" w:hAnsi="GHEA Grapalat"/>
          <w:sz w:val="24"/>
          <w:szCs w:val="24"/>
        </w:rPr>
        <w:t xml:space="preserve">, </w:t>
      </w:r>
      <w:r>
        <w:rPr>
          <w:rFonts w:ascii="GHEA Grapalat" w:hAnsi="GHEA Grapalat" w:cs="GHEA Grapalat"/>
          <w:sz w:val="24"/>
          <w:szCs w:val="24"/>
        </w:rPr>
        <w:t>фирменное</w:t>
      </w:r>
      <w:r>
        <w:rPr>
          <w:rFonts w:ascii="GHEA Grapalat" w:hAnsi="GHEA Grapalat"/>
          <w:sz w:val="24"/>
          <w:szCs w:val="24"/>
        </w:rPr>
        <w:t xml:space="preserve"> </w:t>
      </w:r>
      <w:r>
        <w:rPr>
          <w:rFonts w:ascii="GHEA Grapalat" w:hAnsi="GHEA Grapalat" w:cs="GHEA Grapalat"/>
          <w:sz w:val="24"/>
          <w:szCs w:val="24"/>
        </w:rPr>
        <w:t>наименование</w:t>
      </w:r>
      <w:r>
        <w:rPr>
          <w:rFonts w:ascii="GHEA Grapalat" w:hAnsi="GHEA Grapalat"/>
          <w:sz w:val="24"/>
          <w:szCs w:val="24"/>
        </w:rPr>
        <w:t xml:space="preserve"> </w:t>
      </w:r>
      <w:r>
        <w:rPr>
          <w:rFonts w:ascii="GHEA Grapalat" w:hAnsi="GHEA Grapalat" w:cs="GHEA Grapalat"/>
          <w:sz w:val="24"/>
          <w:szCs w:val="24"/>
        </w:rPr>
        <w:t>и</w:t>
      </w:r>
      <w:r>
        <w:rPr>
          <w:rFonts w:ascii="GHEA Grapalat" w:hAnsi="GHEA Grapalat"/>
          <w:sz w:val="24"/>
          <w:szCs w:val="24"/>
        </w:rPr>
        <w:t xml:space="preserve"> </w:t>
      </w:r>
      <w:r>
        <w:rPr>
          <w:rFonts w:ascii="GHEA Grapalat" w:hAnsi="GHEA Grapalat" w:cs="GHEA Grapalat"/>
          <w:sz w:val="24"/>
          <w:szCs w:val="24"/>
        </w:rPr>
        <w:t>модель</w:t>
      </w:r>
      <w:r>
        <w:rPr>
          <w:rFonts w:ascii="GHEA Grapalat" w:hAnsi="GHEA Grapalat"/>
          <w:sz w:val="24"/>
          <w:szCs w:val="24"/>
        </w:rPr>
        <w:t xml:space="preserve"> </w:t>
      </w:r>
      <w:r>
        <w:rPr>
          <w:rFonts w:ascii="GHEA Grapalat" w:hAnsi="GHEA Grapalat"/>
        </w:rPr>
        <w:t xml:space="preserve">если не применяется условие, установленное последним предложением пункта 1.1 настоящей части </w:t>
      </w:r>
      <w:r>
        <w:rPr>
          <w:rStyle w:val="FootnoteReference"/>
          <w:rFonts w:ascii="GHEA Grapalat" w:hAnsi="GHEA Grapalat" w:cs="Sylfaen"/>
          <w:sz w:val="24"/>
          <w:szCs w:val="24"/>
        </w:rPr>
        <w:footnoteReference w:customMarkFollows="1" w:id="6"/>
        <w:t>8</w:t>
      </w:r>
      <w:r>
        <w:rPr>
          <w:rFonts w:ascii="GHEA Grapalat" w:hAnsi="GHEA Grapalat" w:cs="Sylfaen"/>
          <w:sz w:val="24"/>
          <w:szCs w:val="24"/>
        </w:rPr>
        <w:t>:</w:t>
      </w:r>
      <w:r>
        <w:t xml:space="preserve"> </w:t>
      </w:r>
    </w:p>
    <w:p w14:paraId="7282DD5C"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lang w:val="hy-AM"/>
        </w:rPr>
        <w:t>3</w:t>
      </w:r>
      <w:r>
        <w:rPr>
          <w:rFonts w:ascii="GHEA Grapalat" w:hAnsi="GHEA Grapalat"/>
          <w:sz w:val="24"/>
          <w:szCs w:val="24"/>
        </w:rPr>
        <w:t>)</w:t>
      </w:r>
      <w:r>
        <w:rPr>
          <w:rFonts w:ascii="GHEA Grapalat" w:hAnsi="GHEA Grapalat"/>
          <w:sz w:val="24"/>
          <w:szCs w:val="24"/>
        </w:rPr>
        <w:tab/>
        <w:t>утвержденное им ценовое предложение;</w:t>
      </w:r>
    </w:p>
    <w:p w14:paraId="2172FCF9"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lastRenderedPageBreak/>
        <w:t>4)</w:t>
      </w:r>
      <w:r>
        <w:rPr>
          <w:rFonts w:ascii="GHEA Grapalat" w:hAnsi="GHEA Grapalat"/>
        </w:rPr>
        <w:tab/>
        <w:t>обеспечение заявки- в форме наличных денег или банковской гарантии.</w:t>
      </w:r>
      <w:r>
        <w:rPr>
          <w:rStyle w:val="FootnoteReference"/>
          <w:rFonts w:ascii="GHEA Grapalat" w:hAnsi="GHEA Grapalat"/>
        </w:rPr>
        <w:footnoteReference w:customMarkFollows="1" w:id="7"/>
        <w:t>9</w:t>
      </w:r>
    </w:p>
    <w:p w14:paraId="535F9B52"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копию агентского договора и данные лица, являющегося стороной этого договора, если заключаемый договор будет исполняться через агентство;</w:t>
      </w:r>
    </w:p>
    <w:p w14:paraId="15D681D7"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6)</w:t>
      </w:r>
      <w:r>
        <w:rPr>
          <w:rFonts w:ascii="GHEA Grapalat" w:hAnsi="GHEA Grapalat"/>
          <w:sz w:val="24"/>
          <w:szCs w:val="24"/>
        </w:rPr>
        <w:tab/>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613FE1E8" w14:textId="77777777" w:rsidR="005B5B3E" w:rsidRDefault="005B5B3E" w:rsidP="005B5B3E">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ACA6216" w14:textId="77777777" w:rsidR="005B5B3E" w:rsidRDefault="005B5B3E" w:rsidP="005B5B3E">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121D9E7" w14:textId="77777777" w:rsidR="005B5B3E" w:rsidRDefault="005B5B3E" w:rsidP="005B5B3E">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AB1731F" w14:textId="77777777" w:rsidR="005B5B3E" w:rsidRDefault="005B5B3E" w:rsidP="005B5B3E">
      <w:pPr>
        <w:rPr>
          <w:rFonts w:ascii="GHEA Grapalat" w:hAnsi="GHEA Grapalat"/>
          <w:b/>
        </w:rPr>
      </w:pPr>
    </w:p>
    <w:p w14:paraId="449A3E02" w14:textId="77777777" w:rsidR="005B5B3E" w:rsidRDefault="005B5B3E" w:rsidP="005B5B3E">
      <w:pPr>
        <w:rPr>
          <w:rFonts w:ascii="GHEA Grapalat" w:hAnsi="GHEA Grapalat" w:cs="Arial"/>
          <w:b/>
        </w:rPr>
      </w:pPr>
      <w:r>
        <w:rPr>
          <w:rFonts w:ascii="GHEA Grapalat" w:hAnsi="GHEA Grapalat"/>
          <w:b/>
        </w:rPr>
        <w:t xml:space="preserve">                                       5.ЦЕНОВОЕ ПРЕДЛОЖЕНИЕ ЗАЯВКИ </w:t>
      </w:r>
    </w:p>
    <w:p w14:paraId="6C49B315"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5.1.</w:t>
      </w:r>
      <w:r>
        <w:rPr>
          <w:rFonts w:ascii="GHEA Grapalat" w:hAnsi="GHEA Grapalat"/>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62681D18"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5.2.</w:t>
      </w:r>
      <w:r>
        <w:rPr>
          <w:rFonts w:ascii="GHEA Grapalat" w:hAnsi="GHEA Grapalat"/>
          <w:sz w:val="24"/>
          <w:szCs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4F311449" w14:textId="77777777" w:rsidR="005B5B3E" w:rsidRDefault="005B5B3E" w:rsidP="005B5B3E">
      <w:pPr>
        <w:pStyle w:val="norm"/>
        <w:widowControl w:val="0"/>
        <w:spacing w:line="240" w:lineRule="auto"/>
        <w:ind w:firstLine="567"/>
        <w:rPr>
          <w:rFonts w:ascii="GHEA Grapalat" w:hAnsi="GHEA Grapalat" w:cs="Sylfaen"/>
          <w:sz w:val="24"/>
          <w:szCs w:val="24"/>
        </w:rPr>
      </w:pPr>
      <w:r>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28E403F2"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4E782312"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 xml:space="preserve">между суммами, указанными прописью или цифрами в графах "стоимость" и "налог на добавленную стоимость", есть несоответствие, однако </w:t>
      </w:r>
      <w:r>
        <w:rPr>
          <w:rFonts w:ascii="GHEA Grapalat" w:hAnsi="GHEA Grapalat"/>
          <w:sz w:val="24"/>
          <w:szCs w:val="24"/>
        </w:rPr>
        <w:lastRenderedPageBreak/>
        <w:t>общая сумма какой-либо из сумм, указанных прописью или цифрами, соответствует указанной прописью сумме в графе "общая цена";</w:t>
      </w:r>
    </w:p>
    <w:p w14:paraId="71E6404E"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в.</w:t>
      </w:r>
      <w:r>
        <w:rPr>
          <w:rFonts w:ascii="GHEA Grapalat" w:hAnsi="GHEA Grapalat"/>
          <w:sz w:val="24"/>
          <w:szCs w:val="24"/>
        </w:rPr>
        <w:tab/>
        <w:t>номер лота в ценовом предложении указан неверно, однако наименование предмета закупки заполнено правильно;</w:t>
      </w:r>
    </w:p>
    <w:p w14:paraId="293DD737" w14:textId="77777777" w:rsidR="005B5B3E" w:rsidRDefault="005B5B3E" w:rsidP="005B5B3E">
      <w:pPr>
        <w:rPr>
          <w:rFonts w:ascii="GHEA Grapalat" w:hAnsi="GHEA Grapalat"/>
        </w:rPr>
      </w:pPr>
      <w:r>
        <w:rPr>
          <w:rFonts w:ascii="GHEA Grapalat" w:hAnsi="GHEA Grapalat"/>
        </w:rPr>
        <w:t>---------------------------</w:t>
      </w:r>
    </w:p>
    <w:p w14:paraId="44761B97" w14:textId="77777777" w:rsidR="005B5B3E" w:rsidRDefault="005B5B3E" w:rsidP="005B5B3E">
      <w:pPr>
        <w:rPr>
          <w:rFonts w:ascii="GHEA Grapalat" w:hAnsi="GHEA Grapalat"/>
        </w:rPr>
      </w:pPr>
      <w:r>
        <w:rPr>
          <w:rFonts w:ascii="GHEA Grapalat" w:hAnsi="GHEA Grapalat"/>
        </w:rPr>
        <w:br w:type="page"/>
      </w:r>
    </w:p>
    <w:p w14:paraId="020D5C0E"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lastRenderedPageBreak/>
        <w:t>г.</w:t>
      </w:r>
      <w:r>
        <w:t xml:space="preserve"> </w:t>
      </w:r>
      <w:r>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559143A6"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t xml:space="preserve"> </w:t>
      </w:r>
      <w:r>
        <w:rPr>
          <w:rFonts w:ascii="GHEA Grapalat" w:hAnsi="GHEA Grapalat"/>
          <w:sz w:val="24"/>
          <w:szCs w:val="24"/>
        </w:rPr>
        <w:t>"стоимость"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40DD2AD9"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t xml:space="preserve"> </w:t>
      </w:r>
      <w:r>
        <w:rPr>
          <w:rFonts w:ascii="GHEA Grapalat" w:hAnsi="GHEA Grapalat"/>
          <w:sz w:val="24"/>
          <w:szCs w:val="24"/>
        </w:rPr>
        <w:t>в суммах, заполненных буквами в графах ценового предложения, лумы указаны в цифрах.</w:t>
      </w:r>
    </w:p>
    <w:p w14:paraId="7FC194C1"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5.3.</w:t>
      </w:r>
      <w:r>
        <w:rPr>
          <w:rFonts w:ascii="GHEA Grapalat" w:hAnsi="GHEA Grapalat"/>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lang w:val="en-US"/>
        </w:rPr>
        <w:t> </w:t>
      </w:r>
      <w:r>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4074ACB8" w14:textId="77777777" w:rsidR="005B5B3E" w:rsidRDefault="005B5B3E" w:rsidP="005B5B3E">
      <w:pPr>
        <w:pStyle w:val="BodyTextIndent2"/>
        <w:widowControl w:val="0"/>
        <w:spacing w:line="240" w:lineRule="auto"/>
        <w:ind w:firstLine="567"/>
        <w:rPr>
          <w:rFonts w:ascii="GHEA Grapalat" w:hAnsi="GHEA Grapalat"/>
          <w:sz w:val="24"/>
          <w:szCs w:val="24"/>
        </w:rPr>
      </w:pPr>
    </w:p>
    <w:p w14:paraId="5712EB61" w14:textId="77777777" w:rsidR="005B5B3E" w:rsidRDefault="005B5B3E" w:rsidP="005B5B3E">
      <w:pPr>
        <w:widowControl w:val="0"/>
        <w:ind w:left="567" w:right="565"/>
        <w:jc w:val="center"/>
        <w:rPr>
          <w:rFonts w:ascii="GHEA Grapalat" w:hAnsi="GHEA Grapalat"/>
          <w:b/>
        </w:rPr>
      </w:pPr>
      <w:r>
        <w:rPr>
          <w:rFonts w:ascii="GHEA Grapalat" w:hAnsi="GHEA Grapalat"/>
          <w:b/>
        </w:rPr>
        <w:t xml:space="preserve">6. СРОК ДЕЙСТВИЯ ЗАЯВКИ, </w:t>
      </w:r>
      <w:r>
        <w:rPr>
          <w:rFonts w:ascii="GHEA Grapalat" w:hAnsi="GHEA Grapalat"/>
          <w:b/>
        </w:rPr>
        <w:br/>
        <w:t>ПОРЯДОК ВНЕСЕНИЯ ИЗМЕНЕНИЙ В ЗАЯВКИ И ИХ ОТЗЫВА</w:t>
      </w:r>
    </w:p>
    <w:p w14:paraId="0BDCCE98" w14:textId="77777777" w:rsidR="005B5B3E" w:rsidRDefault="005B5B3E" w:rsidP="005B5B3E">
      <w:pPr>
        <w:pStyle w:val="BodyTextIndent"/>
        <w:widowControl w:val="0"/>
        <w:tabs>
          <w:tab w:val="left" w:pos="1134"/>
        </w:tabs>
        <w:spacing w:after="0" w:line="240" w:lineRule="auto"/>
        <w:ind w:firstLine="567"/>
        <w:rPr>
          <w:rFonts w:ascii="GHEA Grapalat" w:hAnsi="GHEA Grapalat" w:cs="Times New Roman"/>
          <w:sz w:val="24"/>
          <w:szCs w:val="24"/>
        </w:rPr>
      </w:pPr>
      <w:r>
        <w:rPr>
          <w:rFonts w:ascii="GHEA Grapalat" w:hAnsi="GHEA Grapalat" w:cs="Times New Roman"/>
          <w:sz w:val="24"/>
          <w:szCs w:val="24"/>
        </w:rPr>
        <w:t>6.1.</w:t>
      </w:r>
      <w:r>
        <w:rPr>
          <w:rFonts w:ascii="GHEA Grapalat" w:hAnsi="GHEA Grapalat" w:cs="Times New Roman"/>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0EE5557" w14:textId="77777777" w:rsidR="005B5B3E" w:rsidRDefault="005B5B3E" w:rsidP="005B5B3E">
      <w:pPr>
        <w:pStyle w:val="BodyTextIndent"/>
        <w:widowControl w:val="0"/>
        <w:tabs>
          <w:tab w:val="left" w:pos="1134"/>
        </w:tabs>
        <w:spacing w:after="0" w:line="240" w:lineRule="auto"/>
        <w:ind w:firstLine="567"/>
        <w:rPr>
          <w:rFonts w:ascii="GHEA Grapalat" w:hAnsi="GHEA Grapalat" w:cs="Sylfaen"/>
          <w:sz w:val="24"/>
          <w:szCs w:val="24"/>
        </w:rPr>
      </w:pPr>
      <w:r>
        <w:rPr>
          <w:rFonts w:ascii="GHEA Grapalat" w:hAnsi="GHEA Grapalat" w:cs="Times New Roman"/>
          <w:sz w:val="24"/>
          <w:szCs w:val="24"/>
        </w:rPr>
        <w:t>6.2.</w:t>
      </w:r>
      <w:r>
        <w:rPr>
          <w:rFonts w:ascii="GHEA Grapalat" w:hAnsi="GHEA Grapalat" w:cs="Times New Roman"/>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4CC651" w14:textId="77777777" w:rsidR="005B5B3E" w:rsidRDefault="005B5B3E" w:rsidP="005B5B3E">
      <w:pPr>
        <w:widowControl w:val="0"/>
        <w:ind w:firstLine="567"/>
        <w:jc w:val="center"/>
        <w:rPr>
          <w:rFonts w:ascii="GHEA Grapalat" w:hAnsi="GHEA Grapalat"/>
          <w:b/>
        </w:rPr>
      </w:pPr>
    </w:p>
    <w:p w14:paraId="1660F7DB" w14:textId="77777777" w:rsidR="005B5B3E" w:rsidRDefault="005B5B3E" w:rsidP="005B5B3E">
      <w:pPr>
        <w:widowControl w:val="0"/>
        <w:jc w:val="center"/>
        <w:rPr>
          <w:rFonts w:ascii="GHEA Grapalat" w:hAnsi="GHEA Grapalat"/>
          <w:b/>
        </w:rPr>
      </w:pPr>
      <w:r>
        <w:rPr>
          <w:rFonts w:ascii="GHEA Grapalat" w:hAnsi="GHEA Grapalat"/>
          <w:b/>
        </w:rPr>
        <w:t xml:space="preserve">7. ОБЕСПЕЧЕНИЕ ЗАЯВКИ </w:t>
      </w:r>
    </w:p>
    <w:p w14:paraId="21114BA7"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7.1.</w:t>
      </w:r>
      <w:r>
        <w:rPr>
          <w:rFonts w:ascii="GHEA Grapalat" w:hAnsi="GHEA Grapalat"/>
        </w:rPr>
        <w:tab/>
        <w:t>Участник заявкой в порядке, установленном настоящим Приглашением, представляет обеспечение заявки.</w:t>
      </w:r>
    </w:p>
    <w:p w14:paraId="2F8FF6E6" w14:textId="77777777" w:rsidR="005B5B3E" w:rsidRDefault="005B5B3E" w:rsidP="005B5B3E">
      <w:pPr>
        <w:widowControl w:val="0"/>
        <w:ind w:firstLine="567"/>
        <w:jc w:val="both"/>
        <w:rPr>
          <w:rFonts w:ascii="GHEA Grapalat" w:hAnsi="GHEA Grapalat" w:cs="Sylfaen"/>
        </w:rPr>
      </w:pPr>
      <w:r>
        <w:rPr>
          <w:rFonts w:ascii="GHEA Grapalat" w:hAnsi="GHEA Grapalat"/>
        </w:rPr>
        <w:t>Обеспечение заявки представляется в виде банковской гарантии (Приложение 3) или наличных денег в размере, равном пяти процентам от цены закупки.</w:t>
      </w:r>
      <w:r>
        <w:t xml:space="preserve"> </w:t>
      </w:r>
      <w:r>
        <w:rPr>
          <w:rFonts w:ascii="GHEA Grapalat" w:hAnsi="GHEA Grapalat"/>
        </w:rPr>
        <w:t>Если ценовое предложение участника превышает цену закупки, то размер обеспечения заявки равен пяти процентам ценового предложения.При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40FF95FE" w14:textId="77777777" w:rsidR="005B5B3E" w:rsidRDefault="005B5B3E" w:rsidP="005B5B3E">
      <w:pPr>
        <w:widowControl w:val="0"/>
        <w:ind w:firstLine="567"/>
        <w:jc w:val="both"/>
        <w:rPr>
          <w:rFonts w:ascii="GHEA Grapalat" w:hAnsi="GHEA Grapalat"/>
        </w:rPr>
      </w:pPr>
      <w:r>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w:t>
      </w:r>
      <w:r>
        <w:rPr>
          <w:rFonts w:ascii="GHEA Grapalat" w:hAnsi="GHEA Grapalat"/>
        </w:rPr>
        <w:lastRenderedPageBreak/>
        <w:t>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282A1335" w14:textId="77777777" w:rsidR="005B5B3E" w:rsidRDefault="005B5B3E" w:rsidP="005B5B3E">
      <w:pPr>
        <w:widowControl w:val="0"/>
        <w:ind w:firstLine="567"/>
        <w:jc w:val="both"/>
        <w:rPr>
          <w:rFonts w:ascii="GHEA Grapalat" w:hAnsi="GHEA Grapalat" w:cs="Sylfaen"/>
        </w:rPr>
      </w:pPr>
      <w:r>
        <w:rPr>
          <w:rFonts w:ascii="GHEA Grapalat" w:hAnsi="GHEA Grapalat"/>
        </w:rPr>
        <w:t>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w:t>
      </w:r>
      <w:r>
        <w:rPr>
          <w:rFonts w:ascii="GHEA Grapalat" w:hAnsi="GHEA Grapalat"/>
          <w:lang w:val="hy-AM"/>
        </w:rPr>
        <w:t xml:space="preserve"> </w:t>
      </w:r>
      <w:r>
        <w:rPr>
          <w:rFonts w:ascii="GHEA Grapalat" w:hAnsi="GHEA Grapalat"/>
        </w:rPr>
        <w:t>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w:t>
      </w:r>
      <w:r>
        <w:rPr>
          <w:rFonts w:ascii="GHEA Grapalat" w:hAnsi="GHEA Grapalat"/>
          <w:vertAlign w:val="superscript"/>
        </w:rPr>
        <w:t>9.1</w:t>
      </w:r>
    </w:p>
    <w:p w14:paraId="712F9B3D"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Pr>
          <w:rFonts w:ascii="GHEA Grapalat" w:hAnsi="GHEA Grapalat"/>
          <w:lang w:val="en-US"/>
        </w:rPr>
        <w:t>՝</w:t>
      </w:r>
    </w:p>
    <w:p w14:paraId="4A635BD6"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 в случае обеспечения, представленного в виде наличных денег-Министерств</w:t>
      </w:r>
      <w:r>
        <w:rPr>
          <w:rFonts w:ascii="GHEA Grapalat" w:hAnsi="GHEA Grapalat"/>
          <w:lang w:val="en-US"/>
        </w:rPr>
        <w:t>o</w:t>
      </w:r>
      <w:r>
        <w:rPr>
          <w:rFonts w:ascii="GHEA Grapalat" w:hAnsi="GHEA Grapalat"/>
        </w:rPr>
        <w:t xml:space="preserve"> финансов РА приложив копию представленного заявкой документа обосновывающую выплату, </w:t>
      </w:r>
    </w:p>
    <w:p w14:paraId="60C6F123"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 в случае обеспечения, представленного в виде банковской гарантии - выдавший гарантию банк;</w:t>
      </w:r>
    </w:p>
    <w:p w14:paraId="038ED4DA"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7.3.</w:t>
      </w:r>
      <w:r>
        <w:rPr>
          <w:rFonts w:ascii="GHEA Grapalat" w:hAnsi="GHEA Grapalat"/>
        </w:rPr>
        <w:tab/>
        <w:t>Участник выплачивает обеспечение заявки, если он:</w:t>
      </w:r>
    </w:p>
    <w:p w14:paraId="19886EBD"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1)</w:t>
      </w:r>
      <w:r>
        <w:rPr>
          <w:rFonts w:ascii="GHEA Grapalat" w:hAnsi="GHEA Grapalat"/>
        </w:rPr>
        <w:tab/>
        <w:t>объявлен отобранным участником, но отказывается от заключения договора либо лишается права на его заключение;</w:t>
      </w:r>
    </w:p>
    <w:p w14:paraId="220CFD56"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2)</w:t>
      </w:r>
      <w:r>
        <w:rPr>
          <w:rFonts w:ascii="GHEA Grapalat" w:hAnsi="GHEA Grapalat"/>
        </w:rPr>
        <w:tab/>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675F9A51" w14:textId="5DF5A321" w:rsidR="005B5B3E" w:rsidRDefault="005B5B3E" w:rsidP="005B5B3E">
      <w:pPr>
        <w:widowControl w:val="0"/>
        <w:tabs>
          <w:tab w:val="left" w:pos="1134"/>
        </w:tabs>
        <w:ind w:firstLine="567"/>
        <w:jc w:val="both"/>
        <w:rPr>
          <w:rFonts w:ascii="GHEA Grapalat" w:hAnsi="GHEA Grapalat"/>
          <w:lang w:val="hy-AM"/>
        </w:rPr>
      </w:pPr>
      <w:r>
        <w:rPr>
          <w:rFonts w:ascii="GHEA Grapalat" w:hAnsi="GHEA Grapalat"/>
        </w:rPr>
        <w:t>7.4.</w:t>
      </w:r>
      <w:r>
        <w:rPr>
          <w:rFonts w:ascii="GHEA Grapalat" w:hAnsi="GHEA Grapalat"/>
        </w:rPr>
        <w:tab/>
      </w:r>
      <w:r w:rsidRPr="001234EF">
        <w:rPr>
          <w:rFonts w:ascii="GHEA Grapalat" w:hAnsi="GHEA Grapalat"/>
          <w:b/>
          <w:bCs/>
        </w:rPr>
        <w:t xml:space="preserve">Обеспечение заявки должно быть действительным в течение </w:t>
      </w:r>
      <w:r w:rsidR="001234EF" w:rsidRPr="001234EF">
        <w:rPr>
          <w:rFonts w:ascii="GHEA Grapalat" w:hAnsi="GHEA Grapalat"/>
          <w:b/>
          <w:bCs/>
        </w:rPr>
        <w:t>12</w:t>
      </w:r>
      <w:r w:rsidRPr="001234EF">
        <w:rPr>
          <w:rFonts w:ascii="GHEA Grapalat" w:hAnsi="GHEA Grapalat"/>
          <w:b/>
          <w:bCs/>
        </w:rPr>
        <w:t>0</w:t>
      </w:r>
      <w:r w:rsidRPr="001234EF">
        <w:rPr>
          <w:rFonts w:ascii="Courier New" w:hAnsi="Courier New" w:cs="Courier New"/>
          <w:b/>
          <w:bCs/>
        </w:rPr>
        <w:t> </w:t>
      </w:r>
      <w:r w:rsidRPr="001234EF">
        <w:rPr>
          <w:rFonts w:ascii="GHEA Grapalat" w:hAnsi="GHEA Grapalat"/>
          <w:b/>
          <w:bCs/>
        </w:rPr>
        <w:t>(</w:t>
      </w:r>
      <w:r w:rsidR="001234EF" w:rsidRPr="001234EF">
        <w:rPr>
          <w:rFonts w:ascii="GHEA Grapalat" w:hAnsi="GHEA Grapalat"/>
          <w:b/>
          <w:bCs/>
        </w:rPr>
        <w:t>сто двадцать</w:t>
      </w:r>
      <w:r w:rsidRPr="001234EF">
        <w:rPr>
          <w:rFonts w:ascii="GHEA Grapalat" w:hAnsi="GHEA Grapalat"/>
          <w:b/>
          <w:bCs/>
        </w:rPr>
        <w:t>) рабочих дней со дня истечения крайнего срока подачи заявок</w:t>
      </w:r>
      <w:r>
        <w:rPr>
          <w:rFonts w:ascii="GHEA Grapalat" w:hAnsi="GHEA Grapalat"/>
        </w:rPr>
        <w:t>.</w:t>
      </w:r>
      <w:r>
        <w:rPr>
          <w:rFonts w:ascii="GHEA Grapalat" w:hAnsi="GHEA Grapalat"/>
          <w:vertAlign w:val="superscript"/>
        </w:rPr>
        <w:t>10.1</w:t>
      </w:r>
      <w:r>
        <w:rPr>
          <w:rFonts w:ascii="GHEA Grapalat" w:hAnsi="GHEA Grapalat"/>
        </w:rPr>
        <w:t xml:space="preserve"> </w:t>
      </w:r>
    </w:p>
    <w:p w14:paraId="59AFF99B"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14:paraId="4F078387"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7.</w:t>
      </w:r>
      <w:r>
        <w:rPr>
          <w:rFonts w:ascii="GHEA Grapalat" w:hAnsi="GHEA Grapalat"/>
          <w:lang w:val="hy-AM"/>
        </w:rPr>
        <w:t>6</w:t>
      </w:r>
      <w:r>
        <w:rPr>
          <w:rFonts w:ascii="GHEA Grapalat" w:hAnsi="GHEA Grapalat"/>
        </w:rPr>
        <w:t xml:space="preserve">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6E4DB22C" w14:textId="77777777" w:rsidR="005B5B3E" w:rsidRDefault="005B5B3E" w:rsidP="005B5B3E">
      <w:pPr>
        <w:widowControl w:val="0"/>
        <w:tabs>
          <w:tab w:val="left" w:pos="1134"/>
        </w:tabs>
        <w:ind w:firstLine="567"/>
        <w:jc w:val="both"/>
        <w:rPr>
          <w:rFonts w:ascii="GHEA Grapalat" w:hAnsi="GHEA Grapalat" w:cs="Sylfaen"/>
        </w:rPr>
      </w:pPr>
    </w:p>
    <w:p w14:paraId="35B943E9" w14:textId="77777777" w:rsidR="005B5B3E" w:rsidRDefault="005B5B3E" w:rsidP="005B5B3E">
      <w:pPr>
        <w:rPr>
          <w:rFonts w:ascii="GHEA Grapalat" w:hAnsi="GHEA Grapalat" w:cs="Sylfaen"/>
        </w:rPr>
      </w:pPr>
      <w:r>
        <w:rPr>
          <w:rFonts w:ascii="GHEA Grapalat" w:hAnsi="GHEA Grapalat" w:cs="Sylfaen"/>
        </w:rPr>
        <w:t>----------------------------------</w:t>
      </w:r>
    </w:p>
    <w:p w14:paraId="1F6F1A49" w14:textId="77777777" w:rsidR="005B5B3E" w:rsidRDefault="005B5B3E" w:rsidP="005B5B3E">
      <w:pPr>
        <w:jc w:val="both"/>
        <w:rPr>
          <w:ins w:id="4" w:author="Inesa Kocharyan" w:date="2022-05-31T17:07:00Z"/>
          <w:rFonts w:ascii="GHEA Grapalat" w:hAnsi="GHEA Grapalat"/>
          <w:b/>
        </w:rPr>
      </w:pPr>
      <w:r>
        <w:rPr>
          <w:rFonts w:ascii="GHEA Grapalat" w:hAnsi="GHEA Grapalat"/>
          <w:vertAlign w:val="superscript"/>
        </w:rPr>
        <w:lastRenderedPageBreak/>
        <w:t>10.1</w:t>
      </w:r>
      <w:r>
        <w:rPr>
          <w:rFonts w:ascii="GHEA Grapalat" w:hAnsi="GHEA Grapalat"/>
        </w:rPr>
        <w:t xml:space="preserve"> </w:t>
      </w:r>
      <w:r>
        <w:rPr>
          <w:rFonts w:ascii="GHEA Grapalat" w:hAnsi="GHEA Grapalat"/>
          <w:i/>
        </w:rPr>
        <w:t xml:space="preserve">Если процедура организуется на основании пункта 2 части 6 статьи 15 Закона </w:t>
      </w:r>
      <w:r>
        <w:rPr>
          <w:rFonts w:ascii="GHEA Grapalat" w:hAnsi="GHEA Grapalat"/>
          <w:i/>
          <w:sz w:val="18"/>
          <w:szCs w:val="18"/>
        </w:rPr>
        <w:t>&lt;&lt;</w:t>
      </w:r>
      <w:r>
        <w:rPr>
          <w:rFonts w:ascii="GHEA Grapalat" w:hAnsi="GHEA Grapalat"/>
          <w:i/>
        </w:rPr>
        <w:t xml:space="preserve">О закупках </w:t>
      </w:r>
      <w:r>
        <w:rPr>
          <w:rFonts w:ascii="GHEA Grapalat" w:hAnsi="GHEA Grapalat"/>
          <w:i/>
          <w:sz w:val="18"/>
          <w:szCs w:val="18"/>
        </w:rPr>
        <w:t>&gt;&gt;</w:t>
      </w:r>
      <w:r>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Pr>
          <w:rFonts w:ascii="GHEA Grapalat" w:hAnsi="GHEA Grapalat"/>
          <w:i/>
          <w:sz w:val="16"/>
          <w:szCs w:val="16"/>
        </w:rPr>
        <w:t>&lt;&lt;</w:t>
      </w:r>
      <w:r>
        <w:rPr>
          <w:rFonts w:ascii="GHEA Grapalat" w:hAnsi="GHEA Grapalat"/>
          <w:i/>
        </w:rPr>
        <w:t>90</w:t>
      </w:r>
      <w:r>
        <w:rPr>
          <w:rFonts w:ascii="Courier New" w:hAnsi="Courier New" w:cs="Courier New"/>
          <w:i/>
        </w:rPr>
        <w:t> </w:t>
      </w:r>
      <w:r>
        <w:rPr>
          <w:rFonts w:ascii="GHEA Grapalat" w:hAnsi="GHEA Grapalat"/>
          <w:i/>
        </w:rPr>
        <w:t>(девяноста) рабочих дней</w:t>
      </w:r>
      <w:r>
        <w:rPr>
          <w:rFonts w:ascii="GHEA Grapalat" w:hAnsi="GHEA Grapalat"/>
          <w:i/>
          <w:sz w:val="16"/>
          <w:szCs w:val="16"/>
        </w:rPr>
        <w:t>&gt;&gt;</w:t>
      </w:r>
      <w:r>
        <w:rPr>
          <w:rFonts w:ascii="GHEA Grapalat" w:hAnsi="GHEA Grapalat"/>
          <w:i/>
        </w:rPr>
        <w:t xml:space="preserve"> заменяются на слова </w:t>
      </w:r>
      <w:r>
        <w:rPr>
          <w:rFonts w:ascii="GHEA Grapalat" w:hAnsi="GHEA Grapalat"/>
          <w:i/>
          <w:sz w:val="16"/>
          <w:szCs w:val="16"/>
        </w:rPr>
        <w:t>&lt;&lt;</w:t>
      </w:r>
      <w:r>
        <w:rPr>
          <w:rFonts w:ascii="GHEA Grapalat" w:hAnsi="GHEA Grapalat"/>
          <w:i/>
        </w:rPr>
        <w:t xml:space="preserve"> 120 (сто двадцати) рабочих дней</w:t>
      </w:r>
      <w:r>
        <w:rPr>
          <w:rFonts w:ascii="GHEA Grapalat" w:hAnsi="GHEA Grapalat"/>
          <w:i/>
          <w:sz w:val="16"/>
          <w:szCs w:val="16"/>
        </w:rPr>
        <w:t>&gt;&gt;</w:t>
      </w:r>
      <w:r>
        <w:rPr>
          <w:rFonts w:ascii="GHEA Grapalat" w:hAnsi="GHEA Grapalat"/>
          <w:i/>
        </w:rPr>
        <w:t xml:space="preserve"> .</w:t>
      </w:r>
      <w:ins w:id="5" w:author="Inesa Kocharyan" w:date="2022-05-31T17:07:00Z">
        <w:r>
          <w:rPr>
            <w:rFonts w:ascii="GHEA Grapalat" w:hAnsi="GHEA Grapalat"/>
            <w:b/>
          </w:rPr>
          <w:br w:type="page"/>
        </w:r>
      </w:ins>
    </w:p>
    <w:p w14:paraId="045037CB" w14:textId="77777777" w:rsidR="005B5B3E" w:rsidRDefault="005B5B3E" w:rsidP="005B5B3E">
      <w:pPr>
        <w:widowControl w:val="0"/>
        <w:jc w:val="center"/>
        <w:rPr>
          <w:rFonts w:ascii="GHEA Grapalat" w:hAnsi="GHEA Grapalat"/>
          <w:b/>
        </w:rPr>
      </w:pPr>
      <w:r>
        <w:rPr>
          <w:rFonts w:ascii="GHEA Grapalat" w:hAnsi="GHEA Grapalat"/>
          <w:b/>
        </w:rPr>
        <w:lastRenderedPageBreak/>
        <w:t xml:space="preserve">8.ВСКРЫТИЕ, ОЦЕНКА ЗАЯВОК И </w:t>
      </w:r>
      <w:r>
        <w:rPr>
          <w:rFonts w:ascii="GHEA Grapalat" w:hAnsi="GHEA Grapalat"/>
          <w:b/>
        </w:rPr>
        <w:br/>
        <w:t xml:space="preserve">ПОДВЕДЕНИЕ ИТОГОВ </w:t>
      </w:r>
    </w:p>
    <w:p w14:paraId="14790EFC" w14:textId="77777777" w:rsidR="005B5B3E" w:rsidRDefault="005B5B3E" w:rsidP="005B5B3E">
      <w:pPr>
        <w:widowControl w:val="0"/>
        <w:jc w:val="center"/>
        <w:rPr>
          <w:rFonts w:ascii="GHEA Grapalat" w:hAnsi="GHEA Grapalat"/>
          <w:b/>
        </w:rPr>
      </w:pPr>
    </w:p>
    <w:p w14:paraId="0340A1C8" w14:textId="2C211413" w:rsidR="005B5B3E" w:rsidRDefault="005B5B3E" w:rsidP="005B5B3E">
      <w:pPr>
        <w:pStyle w:val="BodyTextIndent2"/>
        <w:widowControl w:val="0"/>
        <w:tabs>
          <w:tab w:val="left" w:pos="1134"/>
        </w:tabs>
        <w:spacing w:line="240" w:lineRule="auto"/>
        <w:ind w:firstLine="567"/>
        <w:rPr>
          <w:rFonts w:ascii="GHEA Grapalat" w:hAnsi="GHEA Grapalat" w:cs="Tahoma"/>
          <w:sz w:val="24"/>
          <w:szCs w:val="24"/>
        </w:rPr>
      </w:pPr>
      <w:r>
        <w:rPr>
          <w:rFonts w:ascii="GHEA Grapalat" w:hAnsi="GHEA Grapalat"/>
          <w:sz w:val="24"/>
          <w:szCs w:val="24"/>
        </w:rPr>
        <w:t>8.1.</w:t>
      </w:r>
      <w:r>
        <w:rPr>
          <w:rFonts w:ascii="GHEA Grapalat" w:hAnsi="GHEA Grapalat"/>
          <w:sz w:val="24"/>
          <w:szCs w:val="24"/>
        </w:rPr>
        <w:tab/>
        <w:t xml:space="preserve">Вскрытие заявок произойдет посредством системы </w:t>
      </w:r>
      <w:r w:rsidR="00A414BA">
        <w:rPr>
          <w:rFonts w:ascii="GHEA Grapalat" w:hAnsi="GHEA Grapalat"/>
          <w:sz w:val="24"/>
          <w:szCs w:val="24"/>
        </w:rPr>
        <w:t xml:space="preserve"> </w:t>
      </w:r>
      <w:r w:rsidR="004B49DC">
        <w:rPr>
          <w:rFonts w:ascii="GHEA Grapalat" w:hAnsi="GHEA Grapalat"/>
          <w:sz w:val="24"/>
          <w:szCs w:val="24"/>
          <w:lang w:val="hy-AM"/>
        </w:rPr>
        <w:t>1</w:t>
      </w:r>
      <w:r w:rsidR="007A4804">
        <w:rPr>
          <w:rFonts w:ascii="GHEA Grapalat" w:hAnsi="GHEA Grapalat"/>
          <w:sz w:val="24"/>
          <w:szCs w:val="24"/>
        </w:rPr>
        <w:t>0</w:t>
      </w:r>
      <w:r w:rsidR="00A414BA">
        <w:rPr>
          <w:rFonts w:ascii="GHEA Grapalat" w:hAnsi="GHEA Grapalat"/>
          <w:sz w:val="24"/>
          <w:szCs w:val="24"/>
        </w:rPr>
        <w:t>-го января</w:t>
      </w:r>
      <w:r w:rsidR="007A4804">
        <w:rPr>
          <w:rFonts w:ascii="GHEA Grapalat" w:hAnsi="GHEA Grapalat"/>
          <w:sz w:val="24"/>
          <w:szCs w:val="24"/>
        </w:rPr>
        <w:t xml:space="preserve"> 2025г.</w:t>
      </w:r>
      <w:r>
        <w:rPr>
          <w:rFonts w:ascii="GHEA Grapalat" w:hAnsi="GHEA Grapalat"/>
          <w:sz w:val="24"/>
          <w:szCs w:val="24"/>
        </w:rPr>
        <w:t xml:space="preserve"> "</w:t>
      </w:r>
      <w:r w:rsidR="00A414BA">
        <w:rPr>
          <w:rFonts w:ascii="GHEA Grapalat" w:hAnsi="GHEA Grapalat"/>
          <w:sz w:val="24"/>
          <w:szCs w:val="24"/>
        </w:rPr>
        <w:t>11:00</w:t>
      </w:r>
      <w:r>
        <w:rPr>
          <w:rFonts w:ascii="GHEA Grapalat" w:hAnsi="GHEA Grapalat"/>
          <w:sz w:val="24"/>
          <w:szCs w:val="24"/>
        </w:rPr>
        <w:t>"</w:t>
      </w:r>
      <w:r w:rsidR="009B4FD5">
        <w:rPr>
          <w:rFonts w:ascii="GHEA Grapalat" w:hAnsi="GHEA Grapalat"/>
          <w:sz w:val="24"/>
          <w:szCs w:val="24"/>
        </w:rPr>
        <w:t xml:space="preserve"> часов</w:t>
      </w:r>
      <w:r>
        <w:rPr>
          <w:rFonts w:ascii="GHEA Grapalat" w:hAnsi="GHEA Grapalat"/>
          <w:sz w:val="24"/>
          <w:szCs w:val="24"/>
        </w:rPr>
        <w:t xml:space="preserve"> со дня опубликования в системе объявления и приглашения на настоящую процедуру. </w:t>
      </w:r>
    </w:p>
    <w:p w14:paraId="618B2D07" w14:textId="77777777" w:rsidR="005B5B3E" w:rsidRDefault="005B5B3E" w:rsidP="005B5B3E">
      <w:pPr>
        <w:widowControl w:val="0"/>
        <w:ind w:firstLine="567"/>
        <w:jc w:val="both"/>
        <w:rPr>
          <w:rFonts w:ascii="GHEA Grapalat" w:hAnsi="GHEA Grapalat" w:cs="Sylfaen"/>
        </w:rPr>
      </w:pPr>
      <w:r>
        <w:rPr>
          <w:rFonts w:ascii="GHEA Grapalat" w:hAnsi="GHEA Grapalat"/>
        </w:rPr>
        <w:t>На заседании по вскрытию и оценке заявок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p>
    <w:p w14:paraId="334B484D" w14:textId="77777777" w:rsidR="005B5B3E" w:rsidRDefault="005B5B3E" w:rsidP="005B5B3E">
      <w:pPr>
        <w:widowControl w:val="0"/>
        <w:ind w:firstLine="567"/>
        <w:jc w:val="both"/>
        <w:rPr>
          <w:rFonts w:ascii="GHEA Grapalat" w:hAnsi="GHEA Grapalat" w:cs="Sylfaen"/>
        </w:rPr>
      </w:pPr>
      <w:r>
        <w:rPr>
          <w:rFonts w:ascii="GHEA Grapalat" w:hAnsi="GHEA Grapalat"/>
        </w:rPr>
        <w:t>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 отчет), который в день вскрытия заявок отправляется секретарем комиссии посредством системы на адреса электронной почты участников.</w:t>
      </w:r>
    </w:p>
    <w:p w14:paraId="6A218BE2"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8.2.</w:t>
      </w:r>
      <w:r>
        <w:rPr>
          <w:rFonts w:ascii="GHEA Grapalat" w:hAnsi="GHEA Grapalat"/>
        </w:rPr>
        <w:tab/>
        <w:t xml:space="preserve">Заявки оцениваются в порядке, установленном настоящим приглашением. </w:t>
      </w:r>
    </w:p>
    <w:p w14:paraId="24005C1B" w14:textId="77777777" w:rsidR="005B5B3E" w:rsidRDefault="005B5B3E" w:rsidP="005B5B3E">
      <w:pPr>
        <w:widowControl w:val="0"/>
        <w:ind w:firstLine="567"/>
        <w:jc w:val="both"/>
      </w:pPr>
      <w:r>
        <w:rPr>
          <w:rFonts w:ascii="GHEA Grapalat" w:hAnsi="GHEA Grapalat"/>
        </w:rPr>
        <w:t>Если количество лотов в процедуре закупок не превышает семдесять пять лотов- оценка заявок осуществляется в течение патнадцати рабочих дней со дня истечения окончательного срока их подачи, а при превышении- в течение двадцати рабочих дней.</w:t>
      </w:r>
    </w:p>
    <w:p w14:paraId="3CDA4D14" w14:textId="77777777" w:rsidR="005B5B3E" w:rsidRDefault="005B5B3E" w:rsidP="005B5B3E">
      <w:pPr>
        <w:widowControl w:val="0"/>
        <w:ind w:firstLine="567"/>
        <w:jc w:val="both"/>
        <w:rPr>
          <w:rFonts w:ascii="GHEA Grapalat" w:hAnsi="GHEA Grapalat" w:cs="Sylfaen"/>
        </w:rPr>
      </w:pPr>
      <w:r>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и/или обеспечение заявки, либо те, которые не соответствуют требованиям приглашения, за исключением случая, установленного пунктом 8.9 части 1 настоящего приглашения.</w:t>
      </w:r>
    </w:p>
    <w:p w14:paraId="1DCBC6DE"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8.3.</w:t>
      </w:r>
      <w:r>
        <w:rPr>
          <w:rFonts w:ascii="GHEA Grapalat" w:hAnsi="GHEA Grapalat"/>
          <w:sz w:val="24"/>
          <w:szCs w:val="24"/>
        </w:rPr>
        <w:tab/>
        <w:t>С целью определения отобранного или непризнанных таковыми участников,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2D98FAE1" w14:textId="77777777" w:rsidR="005B5B3E" w:rsidRDefault="005B5B3E" w:rsidP="005B5B3E">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8.4.</w:t>
      </w:r>
      <w:r>
        <w:rPr>
          <w:rFonts w:ascii="GHEA Grapalat" w:hAnsi="GHEA Grapalat"/>
          <w:sz w:val="24"/>
          <w:szCs w:val="24"/>
        </w:rPr>
        <w:tab/>
        <w:t xml:space="preserve">Отобранный участник 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отобранного и непризнанных таковыми участников, оценка и сравнение ценовых предложений осуществляются без исчисления суммы налога, указанного в пункте 5.2. части 1 настоящего </w:t>
      </w:r>
      <w:r>
        <w:rPr>
          <w:rFonts w:ascii="GHEA Grapalat" w:hAnsi="GHEA Grapalat"/>
          <w:sz w:val="24"/>
          <w:szCs w:val="24"/>
        </w:rPr>
        <w:lastRenderedPageBreak/>
        <w:t>приглашения, а при оценке заявок за основание принимается приложенное в системе ценовое предложение, утвержденное участником.</w:t>
      </w:r>
    </w:p>
    <w:p w14:paraId="60DD6779" w14:textId="62EBBB6E" w:rsidR="005B5B3E" w:rsidRDefault="005B5B3E" w:rsidP="005B5B3E">
      <w:pPr>
        <w:pStyle w:val="BodyTextIndent"/>
        <w:widowControl w:val="0"/>
        <w:tabs>
          <w:tab w:val="left" w:pos="1134"/>
        </w:tabs>
        <w:spacing w:after="0" w:line="240" w:lineRule="auto"/>
        <w:ind w:firstLine="567"/>
        <w:rPr>
          <w:rFonts w:ascii="GHEA Grapalat" w:hAnsi="GHEA Grapalat" w:cs="Sylfaen"/>
          <w:sz w:val="24"/>
          <w:szCs w:val="24"/>
        </w:rPr>
      </w:pPr>
      <w:r>
        <w:rPr>
          <w:rFonts w:ascii="GHEA Grapalat" w:hAnsi="GHEA Grapalat" w:cs="Times New Roman"/>
          <w:sz w:val="24"/>
          <w:szCs w:val="24"/>
        </w:rPr>
        <w:t>8.5.</w:t>
      </w:r>
      <w:r>
        <w:rPr>
          <w:rFonts w:ascii="GHEA Grapalat" w:hAnsi="GHEA Grapalat" w:cs="Times New Roman"/>
          <w:sz w:val="24"/>
          <w:szCs w:val="24"/>
        </w:rPr>
        <w:tab/>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05D2A" w:rsidRPr="00E42EE8">
        <w:rPr>
          <w:rFonts w:ascii="GHEA Grapalat" w:hAnsi="GHEA Grapalat"/>
          <w:color w:val="FF0000"/>
          <w:sz w:val="24"/>
          <w:szCs w:val="24"/>
        </w:rPr>
        <w:t>установленным Центральным банком р. Армения на день открытия заявок</w:t>
      </w:r>
      <w:r w:rsidR="00605D2A">
        <w:rPr>
          <w:rStyle w:val="FootnoteReference"/>
          <w:rFonts w:ascii="GHEA Grapalat" w:hAnsi="GHEA Grapalat"/>
          <w:sz w:val="24"/>
          <w:szCs w:val="24"/>
        </w:rPr>
        <w:t xml:space="preserve"> </w:t>
      </w:r>
      <w:r>
        <w:rPr>
          <w:rStyle w:val="FootnoteReference"/>
          <w:rFonts w:ascii="GHEA Grapalat" w:hAnsi="GHEA Grapalat" w:cs="Times New Roman"/>
          <w:sz w:val="24"/>
          <w:szCs w:val="24"/>
        </w:rPr>
        <w:footnoteReference w:customMarkFollows="1" w:id="8"/>
        <w:t>11</w:t>
      </w:r>
      <w:r>
        <w:rPr>
          <w:rFonts w:ascii="GHEA Grapalat" w:hAnsi="GHEA Grapalat" w:cs="Times New Roman"/>
          <w:sz w:val="24"/>
          <w:szCs w:val="24"/>
        </w:rPr>
        <w:t>.</w:t>
      </w:r>
    </w:p>
    <w:p w14:paraId="28D76FB7"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8.6.</w:t>
      </w:r>
      <w:r>
        <w:rPr>
          <w:rFonts w:ascii="GHEA Grapalat" w:hAnsi="GHEA Grapalat"/>
          <w:sz w:val="24"/>
          <w:szCs w:val="24"/>
        </w:rPr>
        <w:tab/>
        <w:t>Из числа участников, подавших заявки, оцененные как удовлетворяющие требованиям приглашения, комиссия отбирает и объявляет отобранного непризнанных таковыми участников. В случае закупки товаров комиссия также оценивает соответствие полного описания представленных товаров требованиям приглашения.</w:t>
      </w:r>
      <w:r>
        <w:rPr>
          <w:rFonts w:ascii="GHEA Grapalat" w:hAnsi="GHEA Grapalat"/>
          <w:sz w:val="24"/>
          <w:szCs w:val="24"/>
          <w:lang w:val="hy-AM"/>
        </w:rPr>
        <w:t xml:space="preserve"> </w:t>
      </w:r>
      <w:r>
        <w:rPr>
          <w:rFonts w:ascii="GHEA Grapalat" w:hAnsi="GHEA Grapalat"/>
          <w:sz w:val="24"/>
          <w:szCs w:val="24"/>
        </w:rPr>
        <w:t>При равенстве предложенных наименьших цен:</w:t>
      </w:r>
    </w:p>
    <w:p w14:paraId="6BE58264"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lang w:val="hy-AM"/>
        </w:rPr>
      </w:pPr>
      <w:r>
        <w:rPr>
          <w:rFonts w:ascii="GHEA Grapalat" w:hAnsi="GHEA Grapalat"/>
          <w:sz w:val="24"/>
          <w:szCs w:val="24"/>
        </w:rPr>
        <w:t>а.</w:t>
      </w:r>
      <w:r>
        <w:rPr>
          <w:rFonts w:ascii="GHEA Grapalat" w:hAnsi="GHEA Grapalat"/>
          <w:sz w:val="24"/>
          <w:szCs w:val="24"/>
        </w:rPr>
        <w:tab/>
        <w:t>для определения отобранного и непризнанных таковыми участников,</w:t>
      </w:r>
      <w:ins w:id="6" w:author="Inesa Kocharyan" w:date="2022-10-27T11:06:00Z">
        <w:r>
          <w:rPr>
            <w:rFonts w:ascii="GHEA Grapalat" w:hAnsi="GHEA Grapalat"/>
            <w:sz w:val="24"/>
            <w:szCs w:val="24"/>
          </w:rPr>
          <w:t xml:space="preserve"> </w:t>
        </w:r>
      </w:ins>
      <w:r>
        <w:rPr>
          <w:rFonts w:ascii="GHEA Grapalat" w:hAnsi="GHEA Grapalat"/>
          <w:sz w:val="24"/>
          <w:szCs w:val="24"/>
        </w:rPr>
        <w:t>на заседаниии комиссии с предложившими равные цены участниками, проводятся одновременные переговоры, если эти участники (наделенные соответствующим полномочием представители) присутствуют на заседании</w:t>
      </w:r>
      <w:r>
        <w:rPr>
          <w:rFonts w:ascii="GHEA Grapalat" w:hAnsi="GHEA Grapalat"/>
          <w:sz w:val="24"/>
          <w:szCs w:val="24"/>
          <w:lang w:val="hy-AM"/>
        </w:rPr>
        <w:t>,</w:t>
      </w:r>
    </w:p>
    <w:p w14:paraId="5EC81808"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в противном случае заседание комиссии приостанавливается, и в течение одного рабочего дня секретарь комиссии посредством системы не автоматическим уведомлением одновременно уведомляет всех участников представившими равные цены об условиях, продолжительности, дате, времени и месте проведения одновременных переговоров по снижению цен,</w:t>
      </w:r>
    </w:p>
    <w:p w14:paraId="3D4EE5B7"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в.</w:t>
      </w:r>
      <w:r>
        <w:rPr>
          <w:rFonts w:ascii="GHEA Grapalat" w:hAnsi="GHEA Grapalat"/>
          <w:sz w:val="24"/>
          <w:szCs w:val="24"/>
        </w:rPr>
        <w:tab/>
        <w:t>переговоры проводятся не раннее чем на второй и не позднее чем на пятый рабочий день со дня отправки извещения,</w:t>
      </w:r>
    </w:p>
    <w:p w14:paraId="16CF6C28"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г.</w:t>
      </w:r>
      <w:r>
        <w:rPr>
          <w:rFonts w:ascii="GHEA Grapalat" w:hAnsi="GHEA Grapalat"/>
          <w:sz w:val="24"/>
          <w:szCs w:val="24"/>
        </w:rPr>
        <w:tab/>
        <w:t>представленное на тот момент каждым участником ценовое предложение оглашается для другого участников, и до истечения предусмотренного для переговоров окончательного срока участник может пересмотреть свое ценовое предложение,</w:t>
      </w:r>
    </w:p>
    <w:p w14:paraId="2E7509BB"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Pr>
          <w:rFonts w:ascii="GHEA Grapalat" w:hAnsi="GHEA Grapalat"/>
          <w:sz w:val="24"/>
          <w:szCs w:val="24"/>
        </w:rPr>
        <w:tab/>
        <w:t>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t xml:space="preserve"> </w:t>
      </w:r>
      <w:r>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5B03248C"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t xml:space="preserve"> </w:t>
      </w:r>
      <w:r>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t xml:space="preserve"> </w:t>
      </w:r>
      <w:r>
        <w:rPr>
          <w:rFonts w:ascii="GHEA Grapalat" w:hAnsi="GHEA Grapalat"/>
          <w:sz w:val="24"/>
          <w:szCs w:val="24"/>
        </w:rPr>
        <w:t xml:space="preserve">Договор, </w:t>
      </w:r>
      <w:r>
        <w:rPr>
          <w:rFonts w:ascii="GHEA Grapalat" w:hAnsi="GHEA Grapalat"/>
          <w:sz w:val="24"/>
          <w:szCs w:val="24"/>
        </w:rPr>
        <w:lastRenderedPageBreak/>
        <w:t>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t xml:space="preserve"> </w:t>
      </w:r>
      <w:r>
        <w:rPr>
          <w:rFonts w:ascii="GHEA Grapalat" w:hAnsi="GHEA Grapalat"/>
          <w:sz w:val="24"/>
          <w:szCs w:val="24"/>
        </w:rPr>
        <w:t>Требования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29DF1FE"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20595CAA"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8.8.</w:t>
      </w:r>
      <w:r>
        <w:rPr>
          <w:rFonts w:ascii="GHEA Grapalat" w:hAnsi="GHEA Grapalat"/>
        </w:rPr>
        <w:tab/>
        <w:t>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включенные в заявку документы,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Pr>
          <w:rFonts w:ascii="GHEA Grapalat" w:hAnsi="GHEA Grapalat"/>
        </w:rPr>
        <w:t>препятствуя нормальному функционированию комиссии.</w:t>
      </w:r>
    </w:p>
    <w:p w14:paraId="1F44B2DD"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8.9.</w:t>
      </w:r>
      <w:r>
        <w:rPr>
          <w:rFonts w:ascii="GHEA Grapalat" w:hAnsi="GHEA Grapalat"/>
          <w:sz w:val="24"/>
          <w:szCs w:val="24"/>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комиссия приостанавливает заседание на один рабочий день, а секретарь комиссии в тот же день </w:t>
      </w:r>
      <w:r>
        <w:rPr>
          <w:rFonts w:ascii="GHEA Grapalat" w:hAnsi="GHEA Grapalat"/>
        </w:rPr>
        <w:t xml:space="preserve">с помощью системы </w:t>
      </w:r>
      <w:r>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298E783E" w14:textId="77777777" w:rsidR="005B5B3E" w:rsidRDefault="005B5B3E" w:rsidP="005B5B3E">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p>
    <w:p w14:paraId="59A79F97" w14:textId="77777777" w:rsidR="005B5B3E" w:rsidRDefault="005B5B3E" w:rsidP="005B5B3E">
      <w:pPr>
        <w:pStyle w:val="norm"/>
        <w:widowControl w:val="0"/>
        <w:tabs>
          <w:tab w:val="left" w:pos="1276"/>
        </w:tabs>
        <w:spacing w:line="240" w:lineRule="auto"/>
        <w:ind w:firstLine="567"/>
        <w:rPr>
          <w:rFonts w:ascii="GHEA Grapalat" w:hAnsi="GHEA Grapalat"/>
          <w:sz w:val="24"/>
          <w:szCs w:val="24"/>
        </w:rPr>
      </w:pPr>
      <w:r>
        <w:rPr>
          <w:rFonts w:ascii="GHEA Grapalat" w:hAnsi="GHEA Grapalat"/>
          <w:sz w:val="24"/>
          <w:szCs w:val="24"/>
        </w:rPr>
        <w:t>8.10.</w:t>
      </w:r>
      <w:r>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0EA23F1F" w14:textId="77777777" w:rsidR="005B5B3E" w:rsidRDefault="005B5B3E" w:rsidP="005B5B3E">
      <w:pPr>
        <w:pStyle w:val="BodyTextIndent2"/>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8.11.</w:t>
      </w:r>
      <w:r>
        <w:rPr>
          <w:rFonts w:ascii="GHEA Grapalat" w:hAnsi="GHEA Grapalat"/>
          <w:sz w:val="24"/>
          <w:szCs w:val="24"/>
        </w:rPr>
        <w:tab/>
      </w:r>
      <w:r>
        <w:rPr>
          <w:rFonts w:ascii="GHEA Grapalat" w:hAnsi="GHEA Grapalat"/>
        </w:rPr>
        <w:t xml:space="preserve"> </w:t>
      </w:r>
      <w:r>
        <w:rPr>
          <w:rFonts w:ascii="GHEA Grapalat" w:hAnsi="GHEA Grapalat"/>
          <w:sz w:val="24"/>
          <w:szCs w:val="24"/>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 </w:t>
      </w:r>
    </w:p>
    <w:p w14:paraId="015C44E2" w14:textId="77777777" w:rsidR="005B5B3E" w:rsidRDefault="005B5B3E" w:rsidP="005B5B3E">
      <w:pPr>
        <w:pStyle w:val="BodyTextIndent2"/>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8.12.</w:t>
      </w:r>
      <w:r>
        <w:rPr>
          <w:rFonts w:ascii="GHEA Grapalat" w:hAnsi="GHEA Grapalat"/>
          <w:sz w:val="24"/>
          <w:szCs w:val="24"/>
        </w:rPr>
        <w:tab/>
        <w:t xml:space="preserve">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w:t>
      </w:r>
      <w:r>
        <w:rPr>
          <w:rFonts w:ascii="GHEA Grapalat" w:hAnsi="GHEA Grapalat"/>
          <w:sz w:val="24"/>
          <w:szCs w:val="24"/>
        </w:rPr>
        <w:lastRenderedPageBreak/>
        <w:t>члены комиссии.</w:t>
      </w:r>
    </w:p>
    <w:p w14:paraId="4BCB438E" w14:textId="77777777" w:rsidR="005B5B3E" w:rsidRDefault="005B5B3E" w:rsidP="005B5B3E">
      <w:pPr>
        <w:pStyle w:val="BodyTextIndent2"/>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8.13.</w:t>
      </w:r>
      <w:r>
        <w:rPr>
          <w:rFonts w:ascii="GHEA Grapalat" w:hAnsi="GHEA Grapalat"/>
          <w:sz w:val="24"/>
          <w:szCs w:val="24"/>
        </w:rPr>
        <w:tab/>
        <w:t xml:space="preserve">Не позднее чем на следующий рабочий день после завершения заседания по вскрытию и оценке заявок секретарь комиссии: </w:t>
      </w:r>
    </w:p>
    <w:p w14:paraId="4FEB73EE" w14:textId="77777777" w:rsidR="005B5B3E" w:rsidRDefault="005B5B3E" w:rsidP="005B5B3E">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опубликовывает в бюллетене воспроизведенный (отсканированный) с</w:t>
      </w:r>
      <w:r>
        <w:rPr>
          <w:rFonts w:ascii="Courier New" w:hAnsi="Courier New" w:cs="Courier New"/>
          <w:sz w:val="24"/>
          <w:szCs w:val="24"/>
          <w:lang w:val="en-US"/>
        </w:rPr>
        <w:t> </w:t>
      </w:r>
      <w:r>
        <w:rPr>
          <w:rFonts w:ascii="GHEA Grapalat" w:hAnsi="GHEA Grapalat"/>
          <w:sz w:val="24"/>
          <w:szCs w:val="24"/>
        </w:rPr>
        <w:t>оригинала вариант протокола заседания по вскрытию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t xml:space="preserve"> </w:t>
      </w:r>
      <w:r>
        <w:rPr>
          <w:rFonts w:ascii="GHEA Grapalat" w:hAnsi="GHEA Grapalat"/>
          <w:sz w:val="24"/>
          <w:szCs w:val="24"/>
        </w:rPr>
        <w:t>Если обоснования не были представлены, то в протоколе заседания комиссии об этом делаются соответствующие заметки.</w:t>
      </w:r>
    </w:p>
    <w:p w14:paraId="16CB527F" w14:textId="77777777" w:rsidR="005B5B3E" w:rsidRDefault="005B5B3E" w:rsidP="005B5B3E">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опубликовывает в бюллетене воспроизведенные (отсканированные) с</w:t>
      </w:r>
      <w:r>
        <w:rPr>
          <w:rFonts w:ascii="Courier New" w:hAnsi="Courier New" w:cs="Courier New"/>
          <w:sz w:val="24"/>
          <w:szCs w:val="24"/>
          <w:lang w:val="en-US"/>
        </w:rPr>
        <w:t> </w:t>
      </w:r>
      <w:r>
        <w:rPr>
          <w:rFonts w:ascii="GHEA Grapalat" w:hAnsi="GHEA Grapalat"/>
          <w:sz w:val="24"/>
          <w:szCs w:val="24"/>
        </w:rPr>
        <w:t>подписанных им и присутствующими на заседании по вскрытию и оценке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11288E3B" w14:textId="77777777" w:rsidR="005B5B3E" w:rsidRDefault="005B5B3E" w:rsidP="005B5B3E">
      <w:pPr>
        <w:widowControl w:val="0"/>
        <w:tabs>
          <w:tab w:val="left" w:pos="1276"/>
        </w:tabs>
        <w:jc w:val="both"/>
        <w:rPr>
          <w:rFonts w:ascii="GHEA Grapalat" w:hAnsi="GHEA Grapalat"/>
          <w:color w:val="000000" w:themeColor="text1"/>
        </w:rPr>
      </w:pPr>
      <w:r>
        <w:rPr>
          <w:rFonts w:ascii="GHEA Grapalat" w:hAnsi="GHEA Grapalat"/>
        </w:rPr>
        <w:t>8.</w:t>
      </w:r>
      <w:r>
        <w:rPr>
          <w:rFonts w:ascii="GHEA Grapalat" w:hAnsi="GHEA Grapalat"/>
          <w:lang w:val="hy-AM"/>
        </w:rPr>
        <w:t>14</w:t>
      </w:r>
      <w:r>
        <w:rPr>
          <w:rFonts w:ascii="GHEA Grapalat" w:hAnsi="GHEA Grapalat"/>
        </w:rPr>
        <w:t xml:space="preserve">.В случае выявления </w:t>
      </w:r>
      <w:r>
        <w:rPr>
          <w:rFonts w:ascii="GHEA Grapalat" w:hAnsi="GHEA Grapalat"/>
          <w:color w:val="000000" w:themeColor="text1"/>
        </w:rPr>
        <w:t xml:space="preserve">оснований, предусмотренных пунктом 6 части 1 статьи 6 Закона, </w:t>
      </w:r>
      <w:r>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Мотивированное решение руководителя заказчика уполномоченный орган публикует в бюллетене.При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t xml:space="preserve"> </w:t>
      </w:r>
      <w:r>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color w:val="000000" w:themeColor="text1"/>
        </w:rPr>
        <w:t xml:space="preserve"> </w:t>
      </w:r>
    </w:p>
    <w:p w14:paraId="5BE53AD5" w14:textId="77777777" w:rsidR="005B5B3E" w:rsidRDefault="005B5B3E" w:rsidP="005B5B3E">
      <w:pPr>
        <w:widowControl w:val="0"/>
        <w:tabs>
          <w:tab w:val="left" w:pos="1276"/>
        </w:tabs>
        <w:rPr>
          <w:rFonts w:ascii="GHEA Grapalat" w:hAnsi="GHEA Grapalat"/>
        </w:rPr>
      </w:pPr>
      <w:r>
        <w:rPr>
          <w:rFonts w:ascii="GHEA Grapalat" w:hAnsi="GHEA Grapalat"/>
        </w:rPr>
        <w:t>Если:</w:t>
      </w:r>
    </w:p>
    <w:p w14:paraId="040EEF93" w14:textId="77777777" w:rsidR="005B5B3E" w:rsidRDefault="005B5B3E" w:rsidP="005B5B3E">
      <w:pPr>
        <w:widowControl w:val="0"/>
        <w:ind w:left="284"/>
        <w:contextualSpacing/>
        <w:jc w:val="both"/>
        <w:rPr>
          <w:rFonts w:ascii="GHEA Grapalat" w:hAnsi="GHEA Grapalat"/>
        </w:rPr>
      </w:pPr>
      <w:r>
        <w:rPr>
          <w:rFonts w:ascii="GHEA Grapalat" w:hAnsi="GHEA Grapalat"/>
        </w:rPr>
        <w:t>- 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4C0986FC" w14:textId="77777777" w:rsidR="005B5B3E" w:rsidRDefault="005B5B3E" w:rsidP="005B5B3E">
      <w:pPr>
        <w:widowControl w:val="0"/>
        <w:ind w:left="284"/>
        <w:contextualSpacing/>
        <w:jc w:val="both"/>
        <w:rPr>
          <w:ins w:id="7" w:author="Inesa Kocharyan" w:date="2023-07-06T16:48:00Z"/>
          <w:rFonts w:ascii="GHEA Grapalat" w:hAnsi="GHEA Grapalat"/>
        </w:rPr>
      </w:pPr>
      <w:r>
        <w:rPr>
          <w:rFonts w:ascii="GHEA Grapalat" w:hAnsi="GHEA Grapalat"/>
        </w:rPr>
        <w:t xml:space="preserve">- 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w:t>
      </w:r>
      <w:r>
        <w:rPr>
          <w:rFonts w:ascii="GHEA Grapalat" w:hAnsi="GHEA Grapalat"/>
        </w:rPr>
        <w:lastRenderedPageBreak/>
        <w:t>сорокодневного срока, установленного для включения уполномоченным органом участника , 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14:paraId="248C4E4F" w14:textId="77777777" w:rsidR="005B5B3E" w:rsidRDefault="005B5B3E" w:rsidP="005B5B3E">
      <w:pPr>
        <w:widowControl w:val="0"/>
        <w:tabs>
          <w:tab w:val="left" w:pos="1134"/>
        </w:tabs>
        <w:jc w:val="both"/>
        <w:rPr>
          <w:rFonts w:ascii="GHEA Grapalat" w:hAnsi="GHEA Grapalat"/>
        </w:rPr>
      </w:pPr>
      <w:r>
        <w:rPr>
          <w:rFonts w:ascii="GHEA Grapalat" w:hAnsi="GHEA Grapalat" w:cs="Sylfaen"/>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35A50198"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8.1</w:t>
      </w:r>
      <w:r>
        <w:rPr>
          <w:rFonts w:ascii="GHEA Grapalat" w:hAnsi="GHEA Grapalat"/>
          <w:lang w:val="hy-AM"/>
        </w:rPr>
        <w:t>5</w:t>
      </w:r>
      <w:r>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163AF658" w14:textId="77777777" w:rsidR="005B5B3E" w:rsidRDefault="005B5B3E" w:rsidP="005B5B3E">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Pr>
          <w:rFonts w:ascii="GHEA Grapalat" w:hAnsi="GHEA Grapalat"/>
          <w:sz w:val="24"/>
          <w:szCs w:val="24"/>
          <w:lang w:val="hy-AM"/>
        </w:rPr>
        <w:t xml:space="preserve">6 </w:t>
      </w:r>
      <w:r>
        <w:rPr>
          <w:rFonts w:ascii="GHEA Grapalat" w:hAnsi="GHEA Grapalat"/>
          <w:sz w:val="24"/>
          <w:szCs w:val="24"/>
        </w:rPr>
        <w:t>Документы, указанные в пункте 8.9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Pr>
          <w:rFonts w:ascii="GHEA Grapalat" w:hAnsi="GHEA Grapalat"/>
        </w:rPr>
        <w:t xml:space="preserve"> </w:t>
      </w:r>
      <w:r>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6F094470" w14:textId="77777777" w:rsidR="005B5B3E" w:rsidRDefault="005B5B3E" w:rsidP="005B5B3E">
      <w:pPr>
        <w:pStyle w:val="BodyTextIndent2"/>
        <w:widowControl w:val="0"/>
        <w:tabs>
          <w:tab w:val="left" w:pos="1276"/>
        </w:tabs>
        <w:spacing w:line="240" w:lineRule="auto"/>
        <w:ind w:firstLine="567"/>
        <w:rPr>
          <w:rFonts w:ascii="GHEA Grapalat" w:hAnsi="GHEA Grapalat" w:cs="Sylfaen"/>
          <w:spacing w:val="-4"/>
          <w:sz w:val="24"/>
          <w:szCs w:val="24"/>
        </w:rPr>
      </w:pPr>
      <w:r>
        <w:rPr>
          <w:rFonts w:ascii="GHEA Grapalat" w:hAnsi="GHEA Grapalat"/>
          <w:sz w:val="24"/>
          <w:szCs w:val="24"/>
        </w:rPr>
        <w:t>8.1</w:t>
      </w:r>
      <w:r>
        <w:rPr>
          <w:rFonts w:ascii="GHEA Grapalat" w:hAnsi="GHEA Grapalat"/>
          <w:sz w:val="24"/>
          <w:szCs w:val="24"/>
          <w:lang w:val="hy-AM"/>
        </w:rPr>
        <w:t>7</w:t>
      </w:r>
      <w:r>
        <w:rPr>
          <w:rFonts w:ascii="GHEA Grapalat" w:hAnsi="GHEA Grapalat"/>
          <w:sz w:val="24"/>
          <w:szCs w:val="24"/>
        </w:rPr>
        <w:t>.</w:t>
      </w:r>
      <w:r>
        <w:rPr>
          <w:rFonts w:ascii="GHEA Grapalat" w:hAnsi="GHEA Grapalat"/>
          <w:sz w:val="24"/>
          <w:szCs w:val="24"/>
        </w:rPr>
        <w:tab/>
      </w:r>
      <w:r>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51937EEA" w14:textId="77777777" w:rsidR="005B5B3E" w:rsidRDefault="005B5B3E" w:rsidP="005B5B3E">
      <w:pPr>
        <w:widowControl w:val="0"/>
        <w:tabs>
          <w:tab w:val="left" w:pos="1276"/>
        </w:tabs>
        <w:ind w:firstLine="567"/>
        <w:jc w:val="both"/>
        <w:rPr>
          <w:rFonts w:ascii="GHEA Grapalat" w:hAnsi="GHEA Grapalat" w:cs="Sylfaen"/>
        </w:rPr>
      </w:pPr>
      <w:r>
        <w:rPr>
          <w:rFonts w:ascii="GHEA Grapalat" w:hAnsi="GHEA Grapalat"/>
        </w:rPr>
        <w:t>8.1</w:t>
      </w:r>
      <w:r>
        <w:rPr>
          <w:rFonts w:ascii="GHEA Grapalat" w:hAnsi="GHEA Grapalat"/>
          <w:lang w:val="hy-AM"/>
        </w:rPr>
        <w:t>8</w:t>
      </w:r>
      <w:r>
        <w:rPr>
          <w:rFonts w:ascii="GHEA Grapalat" w:hAnsi="GHEA Grapalat"/>
        </w:rPr>
        <w:t>.</w:t>
      </w:r>
      <w:r>
        <w:rPr>
          <w:rFonts w:ascii="GHEA Grapalat" w:hAnsi="GHEA Grapalat"/>
        </w:rPr>
        <w:tab/>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2278A529" w14:textId="77777777" w:rsidR="005B5B3E" w:rsidRDefault="005B5B3E" w:rsidP="005B5B3E">
      <w:pPr>
        <w:widowControl w:val="0"/>
        <w:ind w:firstLine="567"/>
        <w:jc w:val="both"/>
        <w:rPr>
          <w:rFonts w:ascii="GHEA Grapalat" w:hAnsi="GHEA Grapalat"/>
        </w:rPr>
      </w:pPr>
      <w:r>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0964DAAF" w14:textId="77777777" w:rsidR="005B5B3E" w:rsidRDefault="005B5B3E" w:rsidP="005B5B3E">
      <w:pPr>
        <w:pStyle w:val="BodyTextIndent2"/>
        <w:widowControl w:val="0"/>
        <w:spacing w:line="240" w:lineRule="auto"/>
        <w:ind w:firstLine="567"/>
        <w:rPr>
          <w:rFonts w:ascii="GHEA Grapalat" w:hAnsi="GHEA Grapalat"/>
          <w:sz w:val="24"/>
          <w:szCs w:val="24"/>
        </w:rPr>
      </w:pPr>
      <w:r>
        <w:rPr>
          <w:rFonts w:ascii="GHEA Grapalat" w:hAnsi="GHEA Grapalat"/>
          <w:sz w:val="24"/>
          <w:szCs w:val="24"/>
        </w:rPr>
        <w:t xml:space="preserve">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w:t>
      </w:r>
      <w:r>
        <w:rPr>
          <w:rFonts w:ascii="GHEA Grapalat" w:hAnsi="GHEA Grapalat"/>
          <w:sz w:val="24"/>
          <w:szCs w:val="24"/>
        </w:rPr>
        <w:lastRenderedPageBreak/>
        <w:t>представляют эти документы в воспроизведенном (отсканированном) с утвержденного оригинала документа варианте.</w:t>
      </w:r>
    </w:p>
    <w:p w14:paraId="7D26154E" w14:textId="77777777" w:rsidR="005B5B3E" w:rsidRDefault="005B5B3E" w:rsidP="005B5B3E">
      <w:pPr>
        <w:pStyle w:val="BodyTextIndent2"/>
        <w:widowControl w:val="0"/>
        <w:spacing w:line="240" w:lineRule="auto"/>
        <w:ind w:firstLine="567"/>
        <w:rPr>
          <w:rFonts w:ascii="GHEA Grapalat" w:hAnsi="GHEA Grapalat" w:cs="Sylfaen"/>
          <w:sz w:val="24"/>
          <w:szCs w:val="24"/>
        </w:rPr>
      </w:pPr>
      <w:r>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Pr>
          <w:rFonts w:ascii="GHEA Grapalat" w:hAnsi="GHEA Grapalat"/>
          <w:sz w:val="24"/>
          <w:szCs w:val="24"/>
        </w:rPr>
        <w:t>скрепляются печатью.</w:t>
      </w:r>
    </w:p>
    <w:p w14:paraId="29A0C14C"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8.2</w:t>
      </w:r>
      <w:r>
        <w:rPr>
          <w:rFonts w:ascii="GHEA Grapalat" w:hAnsi="GHEA Grapalat"/>
          <w:lang w:val="hy-AM"/>
        </w:rPr>
        <w:t>0</w:t>
      </w:r>
      <w:r>
        <w:rPr>
          <w:rFonts w:ascii="GHEA Grapalat" w:hAnsi="GHEA Grapalat"/>
        </w:rPr>
        <w:t>.</w:t>
      </w:r>
      <w:r>
        <w:rPr>
          <w:rFonts w:ascii="GHEA Grapalat" w:hAnsi="GHEA Grapalat"/>
        </w:rPr>
        <w:tab/>
        <w:t>В случае если отобранный участник не заключает (отказывается</w:t>
      </w:r>
      <w:r>
        <w:rPr>
          <w:rFonts w:ascii="Courier New" w:hAnsi="Courier New" w:cs="Courier New"/>
          <w:lang w:val="en-US"/>
        </w:rPr>
        <w:t> </w:t>
      </w:r>
      <w:r>
        <w:rPr>
          <w:rFonts w:ascii="GHEA Grapalat" w:hAnsi="GHEA Grapalat"/>
        </w:rPr>
        <w:t xml:space="preserve">заключать) договор или лишается права на заключение договора, решением комиссии отобранным  участником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 применением процедуры, установленной пунктами 8.13-8.</w:t>
      </w:r>
      <w:r>
        <w:rPr>
          <w:rFonts w:ascii="GHEA Grapalat" w:hAnsi="GHEA Grapalat"/>
          <w:lang w:val="hy-AM"/>
        </w:rPr>
        <w:t xml:space="preserve">20 </w:t>
      </w:r>
      <w:r>
        <w:rPr>
          <w:rFonts w:ascii="GHEA Grapalat" w:hAnsi="GHEA Grapalat"/>
        </w:rPr>
        <w:t>части 1 настоящего Приглашения.</w:t>
      </w:r>
    </w:p>
    <w:p w14:paraId="1724447F" w14:textId="77777777" w:rsidR="005B5B3E" w:rsidRDefault="005B5B3E" w:rsidP="005B5B3E">
      <w:pPr>
        <w:pStyle w:val="BodyTextIndent2"/>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8.2</w:t>
      </w:r>
      <w:r>
        <w:rPr>
          <w:rFonts w:ascii="GHEA Grapalat" w:hAnsi="GHEA Grapalat"/>
          <w:sz w:val="24"/>
          <w:szCs w:val="24"/>
          <w:lang w:val="hy-AM"/>
        </w:rPr>
        <w:t>1</w:t>
      </w:r>
      <w:r>
        <w:rPr>
          <w:rFonts w:ascii="GHEA Grapalat" w:hAnsi="GHEA Grapalat"/>
          <w:sz w:val="24"/>
          <w:szCs w:val="24"/>
        </w:rPr>
        <w:t>.</w:t>
      </w:r>
      <w:r>
        <w:rPr>
          <w:rFonts w:ascii="GHEA Grapalat" w:hAnsi="GHEA Grapalat"/>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65648557" w14:textId="77777777" w:rsidR="005B5B3E" w:rsidRDefault="005B5B3E" w:rsidP="005B5B3E">
      <w:pPr>
        <w:pStyle w:val="BodyTextIndent2"/>
        <w:widowControl w:val="0"/>
        <w:spacing w:line="240" w:lineRule="auto"/>
        <w:ind w:firstLine="567"/>
        <w:rPr>
          <w:rFonts w:ascii="GHEA Grapalat" w:hAnsi="GHEA Grapalat"/>
          <w:sz w:val="24"/>
          <w:szCs w:val="24"/>
        </w:rPr>
      </w:pPr>
      <w:r>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5C5C4633" w14:textId="77777777" w:rsidR="005B5B3E" w:rsidRDefault="005B5B3E" w:rsidP="005B5B3E">
      <w:pPr>
        <w:pStyle w:val="BodyTextIndent2"/>
        <w:widowControl w:val="0"/>
        <w:tabs>
          <w:tab w:val="left" w:pos="1276"/>
        </w:tabs>
        <w:spacing w:line="240" w:lineRule="auto"/>
        <w:ind w:firstLine="567"/>
        <w:rPr>
          <w:rFonts w:ascii="GHEA Grapalat" w:hAnsi="GHEA Grapalat"/>
          <w:sz w:val="24"/>
          <w:szCs w:val="24"/>
        </w:rPr>
      </w:pPr>
      <w:r>
        <w:rPr>
          <w:rFonts w:ascii="GHEA Grapalat" w:hAnsi="GHEA Grapalat"/>
          <w:sz w:val="24"/>
          <w:szCs w:val="24"/>
        </w:rPr>
        <w:t>8.2</w:t>
      </w:r>
      <w:r>
        <w:rPr>
          <w:rFonts w:ascii="GHEA Grapalat" w:hAnsi="GHEA Grapalat"/>
          <w:sz w:val="24"/>
          <w:szCs w:val="24"/>
          <w:lang w:val="hy-AM"/>
        </w:rPr>
        <w:t>2</w:t>
      </w:r>
      <w:r>
        <w:rPr>
          <w:rFonts w:ascii="GHEA Grapalat" w:hAnsi="GHEA Grapalat"/>
          <w:sz w:val="24"/>
          <w:szCs w:val="24"/>
        </w:rPr>
        <w:t>.</w:t>
      </w:r>
      <w:r>
        <w:rPr>
          <w:rFonts w:ascii="GHEA Grapalat" w:hAnsi="GHEA Grapalat"/>
          <w:sz w:val="24"/>
          <w:szCs w:val="24"/>
        </w:rPr>
        <w:tab/>
        <w:t>С целью применения пункта 8.2</w:t>
      </w:r>
      <w:r>
        <w:rPr>
          <w:rFonts w:ascii="GHEA Grapalat" w:hAnsi="GHEA Grapalat"/>
          <w:sz w:val="24"/>
          <w:szCs w:val="24"/>
          <w:lang w:val="hy-AM"/>
        </w:rPr>
        <w:t>1</w:t>
      </w:r>
      <w:r>
        <w:rPr>
          <w:rFonts w:ascii="GHEA Grapalat" w:hAnsi="GHEA Grapalat"/>
          <w:sz w:val="24"/>
          <w:szCs w:val="24"/>
        </w:rPr>
        <w:t>. части 1 настоящего приглашения может быть созвано внеочередное заседание комиссии.</w:t>
      </w:r>
    </w:p>
    <w:p w14:paraId="5AFE0C6F" w14:textId="77777777" w:rsidR="005B5B3E" w:rsidRDefault="005B5B3E" w:rsidP="005B5B3E">
      <w:pPr>
        <w:pStyle w:val="norm"/>
        <w:widowControl w:val="0"/>
        <w:tabs>
          <w:tab w:val="left" w:pos="1276"/>
        </w:tabs>
        <w:spacing w:line="240" w:lineRule="auto"/>
        <w:ind w:firstLine="567"/>
        <w:rPr>
          <w:rFonts w:ascii="GHEA Grapalat" w:hAnsi="GHEA Grapalat"/>
          <w:sz w:val="24"/>
          <w:szCs w:val="24"/>
        </w:rPr>
      </w:pPr>
      <w:r>
        <w:rPr>
          <w:rFonts w:ascii="GHEA Grapalat" w:hAnsi="GHEA Grapalat"/>
          <w:sz w:val="24"/>
          <w:szCs w:val="24"/>
        </w:rPr>
        <w:t>8.2</w:t>
      </w:r>
      <w:r>
        <w:rPr>
          <w:rFonts w:ascii="GHEA Grapalat" w:hAnsi="GHEA Grapalat"/>
          <w:sz w:val="24"/>
          <w:szCs w:val="24"/>
          <w:lang w:val="hy-AM"/>
        </w:rPr>
        <w:t>3</w:t>
      </w:r>
      <w:r>
        <w:rPr>
          <w:rFonts w:ascii="GHEA Grapalat" w:hAnsi="GHEA Grapalat"/>
          <w:sz w:val="24"/>
          <w:szCs w:val="24"/>
        </w:rPr>
        <w:t>.</w:t>
      </w:r>
      <w:r>
        <w:rPr>
          <w:rFonts w:ascii="GHEA Grapalat" w:hAnsi="GHEA Grapalat"/>
          <w:sz w:val="24"/>
          <w:szCs w:val="24"/>
        </w:rPr>
        <w:tab/>
        <w:t>На следующий рабочий день после окончания заседания по определению отобранного участника секретарь комиссии:</w:t>
      </w:r>
    </w:p>
    <w:p w14:paraId="5F2FEC78" w14:textId="77777777" w:rsidR="005B5B3E" w:rsidRDefault="005B5B3E" w:rsidP="005B5B3E">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Pr>
          <w:rFonts w:ascii="GHEA Grapalat" w:hAnsi="GHEA Grapalat"/>
          <w:sz w:val="24"/>
          <w:szCs w:val="24"/>
        </w:rPr>
        <w:tab/>
        <w:t>отмечает в системе оцененных удовлетворительно участников процедуры, классифицируя их по результатам оценки и ценовым предложениям;</w:t>
      </w:r>
    </w:p>
    <w:p w14:paraId="4C8F91E2" w14:textId="77777777" w:rsidR="005B5B3E" w:rsidRDefault="005B5B3E" w:rsidP="005B5B3E">
      <w:pPr>
        <w:pStyle w:val="norm"/>
        <w:widowControl w:val="0"/>
        <w:tabs>
          <w:tab w:val="left" w:pos="1134"/>
        </w:tabs>
        <w:spacing w:line="240" w:lineRule="auto"/>
        <w:ind w:firstLine="567"/>
        <w:rPr>
          <w:rFonts w:ascii="GHEA Grapalat" w:hAnsi="GHEA Grapalat"/>
          <w:spacing w:val="-6"/>
          <w:sz w:val="24"/>
          <w:szCs w:val="24"/>
        </w:rPr>
      </w:pPr>
      <w:r>
        <w:rPr>
          <w:rFonts w:ascii="GHEA Grapalat" w:hAnsi="GHEA Grapalat"/>
          <w:sz w:val="24"/>
          <w:szCs w:val="24"/>
        </w:rPr>
        <w:t>2)</w:t>
      </w:r>
      <w:r>
        <w:rPr>
          <w:rFonts w:ascii="GHEA Grapalat" w:hAnsi="GHEA Grapalat"/>
          <w:sz w:val="24"/>
          <w:szCs w:val="24"/>
        </w:rPr>
        <w:tab/>
        <w:t>посредством системы отправляет на электронную почту участников протокол заседания комиссии о результатах оценки.</w:t>
      </w:r>
    </w:p>
    <w:p w14:paraId="3ADC6039" w14:textId="77777777" w:rsidR="005B5B3E" w:rsidRDefault="005B5B3E" w:rsidP="005B5B3E">
      <w:pPr>
        <w:pStyle w:val="norm"/>
        <w:widowControl w:val="0"/>
        <w:tabs>
          <w:tab w:val="left" w:pos="1276"/>
        </w:tabs>
        <w:spacing w:line="240" w:lineRule="auto"/>
        <w:ind w:firstLine="567"/>
        <w:rPr>
          <w:rFonts w:ascii="GHEA Grapalat" w:hAnsi="GHEA Grapalat"/>
          <w:sz w:val="24"/>
          <w:szCs w:val="24"/>
        </w:rPr>
      </w:pPr>
      <w:r>
        <w:rPr>
          <w:rFonts w:ascii="GHEA Grapalat" w:hAnsi="GHEA Grapalat"/>
          <w:spacing w:val="-6"/>
          <w:sz w:val="24"/>
          <w:szCs w:val="24"/>
        </w:rPr>
        <w:t>8.24.</w:t>
      </w:r>
      <w:r>
        <w:rPr>
          <w:rFonts w:ascii="GHEA Grapalat" w:hAnsi="GHEA Grapalat"/>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GHEA Grapalat" w:hAnsi="GHEA Grapalat"/>
          <w:sz w:val="24"/>
          <w:szCs w:val="24"/>
        </w:rPr>
        <w:t xml:space="preserve"> Решение о</w:t>
      </w:r>
      <w:r>
        <w:rPr>
          <w:rFonts w:ascii="Courier New" w:hAnsi="Courier New" w:cs="Courier New"/>
          <w:sz w:val="24"/>
          <w:szCs w:val="24"/>
          <w:lang w:val="en-US"/>
        </w:rPr>
        <w:t> </w:t>
      </w:r>
      <w:r>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Pr>
          <w:rFonts w:ascii="GHEA Grapalat" w:hAnsi="GHEA Grapalat"/>
          <w:sz w:val="24"/>
          <w:szCs w:val="24"/>
        </w:rPr>
        <w:t>периоде ожидания.</w:t>
      </w:r>
    </w:p>
    <w:p w14:paraId="33642B5F" w14:textId="77777777" w:rsidR="005B5B3E" w:rsidRDefault="005B5B3E" w:rsidP="005B5B3E">
      <w:pPr>
        <w:pStyle w:val="BodyTextIndent2"/>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8.2</w:t>
      </w:r>
      <w:r>
        <w:rPr>
          <w:rFonts w:ascii="GHEA Grapalat" w:hAnsi="GHEA Grapalat"/>
          <w:sz w:val="24"/>
          <w:szCs w:val="24"/>
          <w:lang w:val="hy-AM"/>
        </w:rPr>
        <w:t>5</w:t>
      </w:r>
      <w:r>
        <w:rPr>
          <w:rFonts w:ascii="GHEA Grapalat" w:hAnsi="GHEA Grapalat"/>
          <w:sz w:val="24"/>
          <w:szCs w:val="24"/>
        </w:rPr>
        <w:t>. 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24E0ABFD" w14:textId="5025169A" w:rsidR="005B5B3E" w:rsidRDefault="005B5B3E" w:rsidP="005B5B3E">
      <w:pPr>
        <w:pStyle w:val="BodyTextIndent2"/>
        <w:widowControl w:val="0"/>
        <w:spacing w:line="240" w:lineRule="auto"/>
        <w:ind w:firstLine="567"/>
        <w:rPr>
          <w:ins w:id="8" w:author="Vardan" w:date="2022-05-29T21:13:00Z"/>
          <w:rFonts w:ascii="GHEA Grapalat" w:hAnsi="GHEA Grapalat"/>
          <w:sz w:val="24"/>
          <w:szCs w:val="24"/>
        </w:rPr>
      </w:pPr>
      <w:r>
        <w:rPr>
          <w:rFonts w:ascii="GHEA Grapalat" w:hAnsi="GHEA Grapalat"/>
          <w:sz w:val="24"/>
          <w:szCs w:val="24"/>
        </w:rPr>
        <w:t xml:space="preserve">Период ожидания в случае настоящей процедуры составляет </w:t>
      </w:r>
      <w:r w:rsidRPr="005842DC">
        <w:rPr>
          <w:rFonts w:ascii="GHEA Grapalat" w:hAnsi="GHEA Grapalat"/>
          <w:b/>
          <w:bCs/>
          <w:sz w:val="24"/>
          <w:szCs w:val="24"/>
        </w:rPr>
        <w:t>"</w:t>
      </w:r>
      <w:r w:rsidR="005842DC" w:rsidRPr="005842DC">
        <w:rPr>
          <w:rFonts w:ascii="GHEA Grapalat" w:hAnsi="GHEA Grapalat"/>
          <w:b/>
          <w:bCs/>
          <w:sz w:val="24"/>
          <w:szCs w:val="24"/>
        </w:rPr>
        <w:t>10</w:t>
      </w:r>
      <w:r w:rsidRPr="005842DC">
        <w:rPr>
          <w:rFonts w:ascii="GHEA Grapalat" w:hAnsi="GHEA Grapalat"/>
          <w:b/>
          <w:bCs/>
          <w:sz w:val="24"/>
          <w:szCs w:val="24"/>
        </w:rPr>
        <w:t>"</w:t>
      </w:r>
      <w:r>
        <w:rPr>
          <w:rFonts w:ascii="GHEA Grapalat" w:hAnsi="GHEA Grapalat"/>
          <w:sz w:val="24"/>
          <w:szCs w:val="24"/>
        </w:rPr>
        <w:t xml:space="preserve"> календарных дней. Период ожидания:</w:t>
      </w:r>
    </w:p>
    <w:p w14:paraId="5A32BF88" w14:textId="77777777" w:rsidR="005B5B3E" w:rsidRDefault="005B5B3E" w:rsidP="005B5B3E">
      <w:pPr>
        <w:pStyle w:val="BodyTextIndent2"/>
        <w:widowControl w:val="0"/>
        <w:numPr>
          <w:ilvl w:val="0"/>
          <w:numId w:val="4"/>
        </w:numPr>
        <w:spacing w:line="240" w:lineRule="auto"/>
        <w:rPr>
          <w:rFonts w:ascii="GHEA Grapalat" w:hAnsi="GHEA Grapalat"/>
          <w:i/>
          <w:sz w:val="24"/>
          <w:szCs w:val="24"/>
        </w:rPr>
      </w:pPr>
      <w:r>
        <w:rPr>
          <w:rFonts w:ascii="GHEA Grapalat" w:hAnsi="GHEA Grapalat"/>
          <w:sz w:val="24"/>
          <w:szCs w:val="24"/>
        </w:rPr>
        <w:t>не применим, если заявку подал только один участник, с которым заключается договор.</w:t>
      </w:r>
    </w:p>
    <w:p w14:paraId="67EAAE34" w14:textId="77777777" w:rsidR="005B5B3E" w:rsidRDefault="005B5B3E" w:rsidP="005B5B3E">
      <w:pPr>
        <w:pStyle w:val="norm"/>
        <w:widowControl w:val="0"/>
        <w:numPr>
          <w:ilvl w:val="0"/>
          <w:numId w:val="4"/>
        </w:numPr>
        <w:tabs>
          <w:tab w:val="left" w:pos="1276"/>
        </w:tabs>
        <w:spacing w:line="240" w:lineRule="auto"/>
        <w:rPr>
          <w:rFonts w:ascii="GHEA Grapalat" w:hAnsi="GHEA Grapalat"/>
          <w:sz w:val="24"/>
          <w:szCs w:val="24"/>
        </w:rPr>
      </w:pPr>
      <w:r>
        <w:rPr>
          <w:rFonts w:ascii="GHEA Grapalat" w:hAnsi="GHEA Grapalat"/>
          <w:sz w:val="24"/>
          <w:szCs w:val="24"/>
        </w:rPr>
        <w:t>- применим также в том случае, когда заявку подал только один участник и она была</w:t>
      </w:r>
      <w:r>
        <w:rPr>
          <w:rFonts w:ascii="GHEA Grapalat" w:hAnsi="GHEA Grapalat"/>
          <w:szCs w:val="22"/>
        </w:rPr>
        <w:t xml:space="preserve"> </w:t>
      </w:r>
      <w:r>
        <w:rPr>
          <w:rFonts w:ascii="GHEA Grapalat" w:hAnsi="GHEA Grapalat"/>
          <w:sz w:val="24"/>
          <w:szCs w:val="24"/>
        </w:rPr>
        <w:t xml:space="preserve">отклонена. В случае применения настоящего пункта срок ожидания устанавливается объявлением о несостоявшейся </w:t>
      </w:r>
      <w:r>
        <w:rPr>
          <w:rFonts w:ascii="GHEA Grapalat" w:hAnsi="GHEA Grapalat"/>
          <w:sz w:val="24"/>
          <w:szCs w:val="24"/>
        </w:rPr>
        <w:lastRenderedPageBreak/>
        <w:t>процедуре закупки.</w:t>
      </w:r>
    </w:p>
    <w:p w14:paraId="3129ED03" w14:textId="77777777" w:rsidR="005B5B3E" w:rsidRDefault="005B5B3E" w:rsidP="005B5B3E">
      <w:pPr>
        <w:pStyle w:val="norm"/>
        <w:widowControl w:val="0"/>
        <w:tabs>
          <w:tab w:val="left" w:pos="1276"/>
        </w:tabs>
        <w:spacing w:line="240" w:lineRule="auto"/>
        <w:ind w:left="636" w:firstLine="0"/>
        <w:rPr>
          <w:rFonts w:ascii="GHEA Grapalat" w:hAnsi="GHEA Grapalat"/>
          <w:sz w:val="24"/>
          <w:szCs w:val="24"/>
        </w:rPr>
      </w:pPr>
      <w:r>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0766A0D" w14:textId="77777777" w:rsidR="005B5B3E" w:rsidRDefault="005B5B3E" w:rsidP="005B5B3E">
      <w:pPr>
        <w:widowControl w:val="0"/>
        <w:jc w:val="center"/>
        <w:rPr>
          <w:rFonts w:ascii="GHEA Grapalat" w:hAnsi="GHEA Grapalat" w:cs="Arial"/>
          <w:b/>
          <w:iCs/>
        </w:rPr>
      </w:pPr>
      <w:r>
        <w:rPr>
          <w:rFonts w:ascii="GHEA Grapalat" w:hAnsi="GHEA Grapalat"/>
          <w:b/>
        </w:rPr>
        <w:t xml:space="preserve">9. ЗАКЛЮЧЕНИЕ ДОГОВОРА </w:t>
      </w:r>
    </w:p>
    <w:p w14:paraId="49CF4605"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9.1.</w:t>
      </w:r>
      <w:r>
        <w:rPr>
          <w:rFonts w:ascii="GHEA Grapalat" w:hAnsi="GHEA Grapalat"/>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FBE0ABB"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9.2.</w:t>
      </w:r>
      <w:r>
        <w:rPr>
          <w:rFonts w:ascii="GHEA Grapalat" w:hAnsi="GHEA Grapalat"/>
        </w:rPr>
        <w:tab/>
        <w:t>На четвертый рабочий день следующий за окончанием периода ожидания, установленного пунктом 8.2</w:t>
      </w:r>
      <w:r>
        <w:rPr>
          <w:rFonts w:ascii="GHEA Grapalat" w:hAnsi="GHEA Grapalat"/>
          <w:lang w:val="hy-AM"/>
        </w:rPr>
        <w:t>5</w:t>
      </w:r>
      <w:r>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четвертый рабочий день, следующий за днем окончания периода ожидания, установленного пунктом 8.2</w:t>
      </w:r>
      <w:r>
        <w:rPr>
          <w:rFonts w:ascii="GHEA Grapalat" w:hAnsi="GHEA Grapalat"/>
          <w:lang w:val="hy-AM"/>
        </w:rPr>
        <w:t xml:space="preserve">5 </w:t>
      </w:r>
      <w:r>
        <w:rPr>
          <w:rFonts w:ascii="GHEA Grapalat" w:hAnsi="GHEA Grapalat"/>
        </w:rPr>
        <w:t>части 1 настоящего Приглашения.</w:t>
      </w:r>
    </w:p>
    <w:p w14:paraId="28AE6467"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9.3.</w:t>
      </w:r>
      <w:r>
        <w:rPr>
          <w:rFonts w:ascii="GHEA Grapalat" w:hAnsi="GHEA Grapalat"/>
        </w:rPr>
        <w:tab/>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14:paraId="454E8D4C"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9.4.</w:t>
      </w:r>
      <w:r>
        <w:rPr>
          <w:rFonts w:ascii="GHEA Grapalat" w:hAnsi="GHEA Grapalat"/>
        </w:rPr>
        <w:tab/>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718F7A31"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9.5.</w:t>
      </w:r>
      <w:r>
        <w:rPr>
          <w:rFonts w:ascii="GHEA Grapalat" w:hAnsi="GHEA Grapalat"/>
        </w:rPr>
        <w:tab/>
      </w:r>
      <w:r>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Pr>
          <w:rFonts w:ascii="GHEA Grapalat" w:hAnsi="GHEA Grapalat"/>
          <w:color w:val="000000" w:themeColor="text1"/>
        </w:rPr>
        <w:t xml:space="preserve"> то он лишается права подписания договора. </w:t>
      </w:r>
      <w:r>
        <w:rPr>
          <w:rFonts w:ascii="GHEA Grapalat" w:hAnsi="GHEA Grapalat"/>
        </w:rPr>
        <w:t xml:space="preserve"> </w:t>
      </w:r>
    </w:p>
    <w:p w14:paraId="284FA4FC" w14:textId="77777777" w:rsidR="005B5B3E" w:rsidRDefault="005B5B3E" w:rsidP="005B5B3E">
      <w:pPr>
        <w:widowControl w:val="0"/>
        <w:ind w:firstLine="567"/>
        <w:jc w:val="both"/>
        <w:rPr>
          <w:rFonts w:ascii="GHEA Grapalat" w:hAnsi="GHEA Grapalat" w:cs="Sylfaen"/>
        </w:rPr>
      </w:pPr>
      <w:r>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 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27922B4"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9.6.</w:t>
      </w:r>
      <w:r>
        <w:rPr>
          <w:rFonts w:ascii="GHEA Grapalat" w:hAnsi="GHEA Grapalat"/>
        </w:rPr>
        <w:tab/>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4C350DFC" w14:textId="77777777" w:rsidR="005B5B3E" w:rsidRDefault="005B5B3E" w:rsidP="005B5B3E">
      <w:pPr>
        <w:pStyle w:val="BodyTextIndent"/>
        <w:widowControl w:val="0"/>
        <w:tabs>
          <w:tab w:val="left" w:pos="1134"/>
        </w:tabs>
        <w:spacing w:after="0" w:line="240" w:lineRule="auto"/>
        <w:ind w:firstLine="567"/>
        <w:rPr>
          <w:rFonts w:ascii="GHEA Grapalat" w:hAnsi="GHEA Grapalat" w:cs="Sylfaen"/>
          <w:sz w:val="24"/>
          <w:szCs w:val="24"/>
        </w:rPr>
      </w:pPr>
      <w:r>
        <w:rPr>
          <w:rFonts w:ascii="GHEA Grapalat" w:hAnsi="GHEA Grapalat" w:cs="Times New Roman"/>
          <w:sz w:val="24"/>
          <w:szCs w:val="24"/>
        </w:rPr>
        <w:t>9.7.</w:t>
      </w:r>
      <w:r>
        <w:rPr>
          <w:rFonts w:ascii="GHEA Grapalat" w:hAnsi="GHEA Grapalat" w:cs="Times New Roman"/>
          <w:sz w:val="24"/>
          <w:szCs w:val="24"/>
        </w:rPr>
        <w:tab/>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w:t>
      </w:r>
      <w:r>
        <w:rPr>
          <w:rFonts w:ascii="GHEA Grapalat" w:hAnsi="GHEA Grapalat" w:cs="Times New Roman"/>
          <w:sz w:val="24"/>
          <w:szCs w:val="24"/>
        </w:rPr>
        <w:lastRenderedPageBreak/>
        <w:t>однако они не могут привести к изменению характеристик предмета закупки, размера предоплаты или увеличению цены, предложенной отобранным участником.</w:t>
      </w:r>
      <w:r>
        <w:rPr>
          <w:rFonts w:ascii="GHEA Grapalat" w:hAnsi="GHEA Grapalat" w:cs="Times New Roman"/>
          <w:i/>
          <w:spacing w:val="-8"/>
          <w:sz w:val="24"/>
          <w:szCs w:val="24"/>
        </w:rPr>
        <w:t xml:space="preserve"> </w:t>
      </w:r>
    </w:p>
    <w:p w14:paraId="2A665809" w14:textId="77777777" w:rsidR="005B5B3E" w:rsidRDefault="005B5B3E" w:rsidP="005B5B3E">
      <w:pPr>
        <w:pStyle w:val="BodyTextIndent"/>
        <w:widowControl w:val="0"/>
        <w:tabs>
          <w:tab w:val="left" w:pos="1134"/>
        </w:tabs>
        <w:spacing w:after="0" w:line="240" w:lineRule="auto"/>
        <w:ind w:firstLine="567"/>
        <w:rPr>
          <w:rFonts w:ascii="GHEA Grapalat" w:hAnsi="GHEA Grapalat" w:cs="Sylfaen"/>
          <w:sz w:val="24"/>
          <w:szCs w:val="24"/>
        </w:rPr>
      </w:pPr>
      <w:r>
        <w:rPr>
          <w:rFonts w:ascii="GHEA Grapalat" w:hAnsi="GHEA Grapalat" w:cs="Times New Roman"/>
          <w:sz w:val="24"/>
          <w:szCs w:val="24"/>
        </w:rPr>
        <w:t>9.8.</w:t>
      </w:r>
      <w:r>
        <w:rPr>
          <w:rFonts w:ascii="GHEA Grapalat" w:hAnsi="GHEA Grapalat" w:cs="Times New Roman"/>
          <w:sz w:val="24"/>
          <w:szCs w:val="24"/>
        </w:rPr>
        <w:tab/>
        <w:t>На следующий рабочий день после заключения договора секретарь Комиссии завершает процедуру в системе.</w:t>
      </w:r>
    </w:p>
    <w:p w14:paraId="334C22CB" w14:textId="77777777" w:rsidR="005B5B3E" w:rsidRDefault="005B5B3E" w:rsidP="005B5B3E">
      <w:pPr>
        <w:widowControl w:val="0"/>
        <w:jc w:val="center"/>
        <w:rPr>
          <w:rFonts w:ascii="GHEA Grapalat" w:hAnsi="GHEA Grapalat" w:cs="Arial"/>
          <w:b/>
          <w:iCs/>
        </w:rPr>
      </w:pPr>
      <w:r>
        <w:rPr>
          <w:rFonts w:ascii="GHEA Grapalat" w:hAnsi="GHEA Grapalat"/>
          <w:b/>
        </w:rPr>
        <w:t xml:space="preserve">10. ОБЕСПЕЧЕНИЯ КВАЛИФИКАЦИИ И ДОГОВОРА </w:t>
      </w:r>
    </w:p>
    <w:p w14:paraId="0ADF9134"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10.1.</w:t>
      </w:r>
      <w:r>
        <w:rPr>
          <w:rFonts w:ascii="GHEA Grapalat" w:hAnsi="GHEA Grapalat"/>
        </w:rPr>
        <w:tab/>
      </w:r>
      <w:r>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его получения, обязан представить обеспечения квалификации и договора.</w:t>
      </w:r>
      <w:r>
        <w:rPr>
          <w:rFonts w:ascii="GHEA Grapalat" w:hAnsi="GHEA Grapalat"/>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Pr>
          <w:rFonts w:ascii="GHEA Grapalat" w:hAnsi="GHEA Grapalat"/>
          <w:color w:val="000000" w:themeColor="text1"/>
          <w:vertAlign w:val="superscript"/>
        </w:rPr>
        <w:t>12,1</w:t>
      </w:r>
      <w:r>
        <w:rPr>
          <w:rFonts w:ascii="GHEA Grapalat" w:hAnsi="GHEA Grapalat"/>
          <w:color w:val="000000" w:themeColor="text1"/>
        </w:rPr>
        <w:t xml:space="preserve"> </w:t>
      </w:r>
      <w:r>
        <w:rPr>
          <w:rFonts w:ascii="GHEA Grapalat" w:hAnsi="GHEA Grapalat"/>
        </w:rPr>
        <w:t>.</w:t>
      </w:r>
    </w:p>
    <w:p w14:paraId="3DD227FF" w14:textId="0348C220" w:rsidR="005B5B3E" w:rsidRDefault="005B5B3E" w:rsidP="005B5B3E">
      <w:pPr>
        <w:widowControl w:val="0"/>
        <w:tabs>
          <w:tab w:val="left" w:pos="1276"/>
        </w:tabs>
        <w:ind w:firstLine="567"/>
        <w:jc w:val="both"/>
        <w:rPr>
          <w:rFonts w:ascii="GHEA Grapalat" w:hAnsi="GHEA Grapalat"/>
        </w:rPr>
      </w:pPr>
      <w:r>
        <w:rPr>
          <w:rFonts w:ascii="GHEA Grapalat" w:hAnsi="GHEA Grapalat"/>
        </w:rPr>
        <w:t xml:space="preserve">10.2 Размер обеспечения квалификации равен </w:t>
      </w:r>
      <w:r w:rsidR="005842DC" w:rsidRPr="00A85484">
        <w:rPr>
          <w:rFonts w:ascii="GHEA Grapalat" w:hAnsi="GHEA Grapalat"/>
          <w:b/>
          <w:bCs/>
        </w:rPr>
        <w:t>30</w:t>
      </w:r>
      <w:r>
        <w:rPr>
          <w:rFonts w:ascii="GHEA Grapalat" w:hAnsi="GHEA Grapalat"/>
        </w:rPr>
        <w:t xml:space="preserve"> процентам от цены закупки товаров закупаемых в рамках данной процедуры. Если цена закупки товаров меньше цены заключаемого 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или гарантий, предоставленных банками. Причем  обеспечение должно быть действительным как минимум включительно до </w:t>
      </w:r>
      <w:r w:rsidR="00A85484">
        <w:rPr>
          <w:rFonts w:ascii="GHEA Grapalat" w:hAnsi="GHEA Grapalat"/>
        </w:rPr>
        <w:t>9</w:t>
      </w:r>
      <w:r>
        <w:rPr>
          <w:rFonts w:ascii="GHEA Grapalat" w:hAnsi="GHEA Grapalat"/>
        </w:rPr>
        <w:t>0-го рабочего дня, следующего за днем полного принятия заказчиком результата выполнения контракта.</w:t>
      </w:r>
      <w:r>
        <w:rPr>
          <w:rFonts w:ascii="GHEA Grapalat" w:hAnsi="GHEA Grapalat"/>
          <w:vertAlign w:val="superscript"/>
        </w:rPr>
        <w:t>13.1</w:t>
      </w:r>
    </w:p>
    <w:p w14:paraId="42552CA4" w14:textId="77777777" w:rsidR="005B5B3E" w:rsidRDefault="005B5B3E" w:rsidP="005B5B3E">
      <w:pPr>
        <w:widowControl w:val="0"/>
        <w:tabs>
          <w:tab w:val="left" w:pos="1276"/>
        </w:tabs>
        <w:ind w:firstLine="567"/>
        <w:jc w:val="both"/>
        <w:rPr>
          <w:rFonts w:ascii="GHEA Grapalat" w:hAnsi="GHEA Grapalat" w:cs="Sylfaen"/>
        </w:rPr>
      </w:pPr>
      <w:r>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rPr>
        <w:t xml:space="preserve">. </w:t>
      </w:r>
      <w:r>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Pr>
          <w:rFonts w:ascii="Calibri" w:hAnsi="Calibri" w:cs="Calibri"/>
        </w:rPr>
        <w:t> </w:t>
      </w:r>
      <w:r>
        <w:rPr>
          <w:rFonts w:ascii="GHEA Grapalat" w:hAnsi="GHEA Grapalat" w:cs="GHEA Grapalat"/>
        </w:rPr>
        <w:t>«</w:t>
      </w:r>
      <w:r>
        <w:rPr>
          <w:rFonts w:ascii="GHEA Grapalat" w:hAnsi="GHEA Grapalat" w:cs="Sylfaen"/>
        </w:rPr>
        <w:t>900008000698</w:t>
      </w:r>
      <w:r>
        <w:rPr>
          <w:rFonts w:ascii="GHEA Grapalat" w:hAnsi="GHEA Grapalat" w:cs="GHEA Grapalat"/>
        </w:rPr>
        <w:t>»</w:t>
      </w:r>
      <w:r>
        <w:rPr>
          <w:rFonts w:ascii="GHEA Grapalat" w:hAnsi="GHEA Grapalat" w:cs="Sylfaen"/>
        </w:rPr>
        <w:t xml:space="preserve"> </w:t>
      </w:r>
      <w:r>
        <w:rPr>
          <w:rFonts w:ascii="GHEA Grapalat" w:hAnsi="GHEA Grapalat" w:cs="GHEA Grapalat"/>
        </w:rPr>
        <w:t>открытый</w:t>
      </w:r>
      <w:r>
        <w:rPr>
          <w:rFonts w:ascii="GHEA Grapalat" w:hAnsi="GHEA Grapalat" w:cs="Sylfaen"/>
        </w:rPr>
        <w:t xml:space="preserve"> </w:t>
      </w:r>
      <w:r>
        <w:rPr>
          <w:rFonts w:ascii="GHEA Grapalat" w:hAnsi="GHEA Grapalat" w:cs="GHEA Grapalat"/>
        </w:rPr>
        <w:t>в</w:t>
      </w:r>
      <w:r>
        <w:rPr>
          <w:rFonts w:ascii="GHEA Grapalat" w:hAnsi="GHEA Grapalat" w:cs="Sylfaen"/>
        </w:rPr>
        <w:t xml:space="preserve"> </w:t>
      </w:r>
      <w:r>
        <w:rPr>
          <w:rFonts w:ascii="GHEA Grapalat" w:hAnsi="GHEA Grapalat" w:cs="GHEA Grapalat"/>
        </w:rPr>
        <w:t>Центральном</w:t>
      </w:r>
      <w:r>
        <w:rPr>
          <w:rFonts w:ascii="GHEA Grapalat" w:hAnsi="GHEA Grapalat" w:cs="Sylfaen"/>
        </w:rPr>
        <w:t xml:space="preserve"> </w:t>
      </w:r>
      <w:r>
        <w:rPr>
          <w:rFonts w:ascii="GHEA Grapalat" w:hAnsi="GHEA Grapalat" w:cs="GHEA Grapalat"/>
        </w:rPr>
        <w:t>казначействе</w:t>
      </w:r>
      <w:r>
        <w:rPr>
          <w:rFonts w:ascii="GHEA Grapalat" w:hAnsi="GHEA Grapalat" w:cs="Sylfaen"/>
        </w:rPr>
        <w:t xml:space="preserve"> </w:t>
      </w:r>
      <w:r>
        <w:rPr>
          <w:rFonts w:ascii="GHEA Grapalat" w:hAnsi="GHEA Grapalat" w:cs="GHEA Grapalat"/>
        </w:rPr>
        <w:t>на</w:t>
      </w:r>
      <w:r>
        <w:rPr>
          <w:rFonts w:ascii="GHEA Grapalat" w:hAnsi="GHEA Grapalat" w:cs="Sylfaen"/>
        </w:rPr>
        <w:t xml:space="preserve"> </w:t>
      </w:r>
      <w:r>
        <w:rPr>
          <w:rFonts w:ascii="GHEA Grapalat" w:hAnsi="GHEA Grapalat" w:cs="GHEA Grapalat"/>
        </w:rPr>
        <w:t>имя</w:t>
      </w:r>
      <w:r>
        <w:rPr>
          <w:rFonts w:ascii="GHEA Grapalat" w:hAnsi="GHEA Grapalat" w:cs="Sylfaen"/>
        </w:rPr>
        <w:t xml:space="preserve"> </w:t>
      </w:r>
      <w:r>
        <w:rPr>
          <w:rFonts w:ascii="GHEA Grapalat" w:hAnsi="GHEA Grapalat" w:cs="GHEA Grapalat"/>
        </w:rPr>
        <w:t>уполномоченного</w:t>
      </w:r>
      <w:r>
        <w:rPr>
          <w:rFonts w:ascii="GHEA Grapalat" w:hAnsi="GHEA Grapalat" w:cs="Sylfaen"/>
        </w:rPr>
        <w:t xml:space="preserve"> </w:t>
      </w:r>
      <w:r>
        <w:rPr>
          <w:rFonts w:ascii="GHEA Grapalat" w:hAnsi="GHEA Grapalat" w:cs="GHEA Grapalat"/>
        </w:rPr>
        <w:t>органа</w:t>
      </w:r>
      <w:r>
        <w:rPr>
          <w:rFonts w:ascii="GHEA Grapalat" w:hAnsi="GHEA Grapalat" w:cs="Sylfaen"/>
        </w:rPr>
        <w:t>.</w:t>
      </w:r>
    </w:p>
    <w:p w14:paraId="589E6299" w14:textId="77777777" w:rsidR="005B5B3E" w:rsidRDefault="005B5B3E" w:rsidP="005B5B3E">
      <w:pPr>
        <w:widowControl w:val="0"/>
        <w:tabs>
          <w:tab w:val="left" w:pos="1276"/>
        </w:tabs>
        <w:ind w:firstLine="567"/>
        <w:jc w:val="both"/>
        <w:rPr>
          <w:ins w:id="9" w:author="Vardan" w:date="2022-05-29T21:18:00Z"/>
          <w:rFonts w:ascii="GHEA Grapalat" w:hAnsi="GHEA Grapalat"/>
          <w:sz w:val="28"/>
          <w:szCs w:val="28"/>
        </w:rPr>
      </w:pPr>
      <w:r>
        <w:rPr>
          <w:rFonts w:ascii="GHEA Grapalat" w:hAnsi="GHEA Grapalat"/>
          <w:sz w:val="28"/>
          <w:szCs w:val="28"/>
        </w:rPr>
        <w:t>---------------------</w:t>
      </w:r>
    </w:p>
    <w:p w14:paraId="4F396B50" w14:textId="77777777" w:rsidR="005B5B3E" w:rsidRDefault="005B5B3E" w:rsidP="005B5B3E">
      <w:pPr>
        <w:pStyle w:val="FootnoteText"/>
        <w:jc w:val="both"/>
        <w:rPr>
          <w:rFonts w:asciiTheme="minorHAnsi" w:hAnsiTheme="minorHAnsi"/>
          <w:i/>
        </w:rPr>
      </w:pPr>
      <w:r>
        <w:rPr>
          <w:rFonts w:ascii="GHEA Grapalat" w:hAnsi="GHEA Grapalat"/>
          <w:i/>
          <w:vertAlign w:val="superscript"/>
        </w:rPr>
        <w:t>12,1</w:t>
      </w:r>
      <w:r>
        <w:rPr>
          <w:rFonts w:ascii="GHEA Grapalat" w:hAnsi="GHEA Grapalat"/>
          <w:i/>
          <w:sz w:val="16"/>
          <w:szCs w:val="16"/>
        </w:rPr>
        <w:t xml:space="preserve"> </w:t>
      </w:r>
      <w:r>
        <w:rPr>
          <w:rFonts w:asciiTheme="minorHAnsi" w:hAnsiTheme="minorHAnsi"/>
          <w:i/>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68D6ACD5" w14:textId="77777777" w:rsidR="005B5B3E" w:rsidRDefault="005B5B3E" w:rsidP="005B5B3E">
      <w:pPr>
        <w:pStyle w:val="FootnoteText"/>
        <w:jc w:val="both"/>
        <w:rPr>
          <w:rFonts w:asciiTheme="minorHAnsi" w:hAnsiTheme="minorHAnsi"/>
          <w:i/>
        </w:rPr>
      </w:pPr>
      <w:r>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0EB1603E" w14:textId="77777777" w:rsidR="005B5B3E" w:rsidRDefault="005B5B3E" w:rsidP="005B5B3E">
      <w:pPr>
        <w:pStyle w:val="FootnoteText"/>
        <w:jc w:val="both"/>
        <w:rPr>
          <w:rFonts w:asciiTheme="minorHAnsi" w:hAnsiTheme="minorHAnsi"/>
          <w:i/>
        </w:rPr>
      </w:pPr>
      <w:r>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14:paraId="45C5DD7A" w14:textId="77777777" w:rsidR="005B5B3E" w:rsidRDefault="005B5B3E" w:rsidP="005B5B3E">
      <w:pPr>
        <w:pStyle w:val="FootnoteText"/>
        <w:jc w:val="both"/>
        <w:rPr>
          <w:rFonts w:asciiTheme="minorHAnsi" w:hAnsiTheme="minorHAnsi"/>
          <w:i/>
        </w:rPr>
      </w:pPr>
      <w:r>
        <w:rPr>
          <w:rFonts w:asciiTheme="minorHAnsi" w:hAnsiTheme="minorHAnsi"/>
          <w:sz w:val="28"/>
          <w:szCs w:val="28"/>
          <w:vertAlign w:val="superscript"/>
        </w:rPr>
        <w:t>13.1</w:t>
      </w:r>
      <w:r>
        <w:rPr>
          <w:rFonts w:asciiTheme="minorHAnsi" w:hAnsiTheme="minorHAnsi"/>
          <w:i/>
        </w:rPr>
        <w:t xml:space="preserve"> Если цена закупки данного лота по заявке на закупку․</w:t>
      </w:r>
    </w:p>
    <w:p w14:paraId="52CE5894" w14:textId="77777777" w:rsidR="005B5B3E" w:rsidRDefault="005B5B3E" w:rsidP="005B5B3E">
      <w:pPr>
        <w:pStyle w:val="FootnoteText"/>
        <w:jc w:val="both"/>
        <w:rPr>
          <w:rFonts w:asciiTheme="minorHAnsi" w:hAnsiTheme="minorHAnsi"/>
          <w:i/>
        </w:rPr>
      </w:pPr>
      <w:r>
        <w:rPr>
          <w:rFonts w:asciiTheme="minorHAnsi" w:hAnsiTheme="minorHAnsi"/>
          <w:i/>
        </w:rPr>
        <w:t xml:space="preserve">- не превышает двадцатипятикратный размер базовой единицы закупок, то из настоящего абзаца </w:t>
      </w:r>
      <w:r>
        <w:rPr>
          <w:rFonts w:ascii="GHEA Grapalat" w:hAnsi="GHEA Grapalat"/>
          <w:i/>
        </w:rPr>
        <w:t>исключаются</w:t>
      </w:r>
      <w:r>
        <w:rPr>
          <w:rFonts w:asciiTheme="minorHAnsi" w:hAnsiTheme="minorHAnsi"/>
          <w:i/>
        </w:rPr>
        <w:t xml:space="preserve"> слова "или гарантий, предоставленных банками "․</w:t>
      </w:r>
    </w:p>
    <w:p w14:paraId="5128F5A3" w14:textId="77777777" w:rsidR="005B5B3E" w:rsidRDefault="005B5B3E" w:rsidP="005B5B3E">
      <w:pPr>
        <w:pStyle w:val="FootnoteText"/>
        <w:jc w:val="both"/>
        <w:rPr>
          <w:rFonts w:asciiTheme="minorHAnsi" w:hAnsiTheme="minorHAnsi"/>
          <w:i/>
        </w:rPr>
      </w:pPr>
      <w:r>
        <w:rPr>
          <w:rFonts w:asciiTheme="minorHAnsi" w:hAnsiTheme="minorHAnsi"/>
          <w:i/>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4,2) или", а число " 20 " заменяется числом " 90",</w:t>
      </w:r>
    </w:p>
    <w:p w14:paraId="2B64602F" w14:textId="77777777" w:rsidR="005B5B3E" w:rsidRDefault="005B5B3E" w:rsidP="005B5B3E">
      <w:pPr>
        <w:pStyle w:val="FootnoteText"/>
        <w:jc w:val="both"/>
        <w:rPr>
          <w:rFonts w:asciiTheme="minorHAnsi" w:hAnsiTheme="minorHAnsi"/>
          <w:i/>
        </w:rPr>
      </w:pPr>
      <w:r>
        <w:rPr>
          <w:rFonts w:asciiTheme="minorHAnsi" w:hAnsiTheme="minorHAnsi"/>
          <w:i/>
        </w:rPr>
        <w:lastRenderedPageBreak/>
        <w:t>- превышает восьмидесятикратный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44CAA91D" w14:textId="77777777" w:rsidR="005B5B3E" w:rsidRDefault="005B5B3E" w:rsidP="005B5B3E">
      <w:pPr>
        <w:widowControl w:val="0"/>
        <w:tabs>
          <w:tab w:val="left" w:pos="1276"/>
        </w:tabs>
        <w:ind w:firstLine="567"/>
        <w:jc w:val="both"/>
        <w:rPr>
          <w:rFonts w:ascii="GHEA Grapalat" w:hAnsi="GHEA Grapalat"/>
        </w:rPr>
      </w:pPr>
    </w:p>
    <w:p w14:paraId="2DC6A6A9"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153FA8F2" w14:textId="1D33A916" w:rsidR="005B5B3E" w:rsidRDefault="005B5B3E" w:rsidP="005B5B3E">
      <w:pPr>
        <w:widowControl w:val="0"/>
        <w:tabs>
          <w:tab w:val="left" w:pos="1276"/>
        </w:tabs>
        <w:ind w:firstLine="567"/>
        <w:jc w:val="both"/>
        <w:rPr>
          <w:ins w:id="10" w:author="Inesa Kocharyan" w:date="2022-10-27T11:37:00Z"/>
          <w:rFonts w:ascii="GHEA Grapalat" w:hAnsi="GHEA Grapalat"/>
        </w:rPr>
      </w:pPr>
      <w:r>
        <w:rPr>
          <w:rFonts w:ascii="GHEA Grapalat" w:hAnsi="GHEA Grapalat" w:cs="Sylfaen"/>
        </w:rPr>
        <w:t>Обеспечение квалификации в виде банковской гарантии отобранный участник представляет согласно приложению 4.</w:t>
      </w:r>
      <w:r>
        <w:rPr>
          <w:rStyle w:val="FootnoteReference"/>
          <w:rFonts w:ascii="GHEA Grapalat" w:hAnsi="GHEA Grapalat"/>
        </w:rPr>
        <w:footnoteReference w:customMarkFollows="1" w:id="9"/>
        <w:t>13</w:t>
      </w:r>
      <w:r>
        <w:rPr>
          <w:rFonts w:ascii="GHEA Grapalat" w:hAnsi="GHEA Grapalat"/>
        </w:rPr>
        <w:t xml:space="preserve"> </w:t>
      </w:r>
    </w:p>
    <w:p w14:paraId="464119D7"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cs="Sylfaen"/>
          <w:lang w:val="hy-AM"/>
        </w:rPr>
        <w:t xml:space="preserve">При этом, если договоры </w:t>
      </w:r>
      <w:r>
        <w:rPr>
          <w:rFonts w:ascii="GHEA Grapalat" w:hAnsi="GHEA Grapalat" w:cs="Sylfaen"/>
        </w:rPr>
        <w:t>о закупке</w:t>
      </w:r>
      <w:r>
        <w:rPr>
          <w:rFonts w:ascii="GHEA Grapalat" w:hAnsi="GHEA Grapalat" w:cs="Sylfaen"/>
          <w:lang w:val="hy-AM"/>
        </w:rPr>
        <w:t xml:space="preserve"> </w:t>
      </w:r>
      <w:r>
        <w:rPr>
          <w:rFonts w:ascii="GHEA Grapalat" w:hAnsi="GHEA Grapalat" w:cs="Sylfaen"/>
        </w:rPr>
        <w:t>товаров</w:t>
      </w:r>
      <w:r>
        <w:rPr>
          <w:rFonts w:ascii="GHEA Grapalat" w:hAnsi="GHEA Grapalat" w:cs="Sylfaen"/>
          <w:lang w:val="hy-AM"/>
        </w:rPr>
        <w:t xml:space="preserve"> заключаются на основании части 6 статьи 15 Закона, то обеспечение квалификации, представленно</w:t>
      </w:r>
      <w:r>
        <w:rPr>
          <w:rFonts w:ascii="GHEA Grapalat" w:hAnsi="GHEA Grapalat" w:cs="Sylfaen"/>
        </w:rPr>
        <w:t>е</w:t>
      </w:r>
      <w:r>
        <w:rPr>
          <w:rFonts w:ascii="GHEA Grapalat" w:hAnsi="GHEA Grapalat" w:cs="Sylfaen"/>
          <w:lang w:val="hy-AM"/>
        </w:rPr>
        <w:t xml:space="preserve"> в части соглашения (соглашений), заключенного на данный год в рамках </w:t>
      </w:r>
      <w:r>
        <w:rPr>
          <w:rFonts w:ascii="GHEA Grapalat" w:hAnsi="GHEA Grapalat" w:cs="Sylfaen"/>
        </w:rPr>
        <w:t xml:space="preserve">выделенных </w:t>
      </w:r>
      <w:r>
        <w:rPr>
          <w:rFonts w:ascii="GHEA Grapalat" w:hAnsi="GHEA Grapalat" w:cs="Sylfaen"/>
          <w:lang w:val="hy-AM"/>
        </w:rPr>
        <w:t xml:space="preserve">финансовых </w:t>
      </w:r>
      <w:r>
        <w:rPr>
          <w:rFonts w:ascii="GHEA Grapalat" w:hAnsi="GHEA Grapalat" w:cs="Sylfaen"/>
        </w:rPr>
        <w:t>средств</w:t>
      </w:r>
      <w:r>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4A892359" w14:textId="77777777" w:rsidR="005B5B3E" w:rsidRDefault="005B5B3E" w:rsidP="005B5B3E">
      <w:pPr>
        <w:widowControl w:val="0"/>
        <w:tabs>
          <w:tab w:val="left" w:pos="1276"/>
        </w:tabs>
        <w:ind w:firstLine="567"/>
        <w:jc w:val="both"/>
        <w:rPr>
          <w:rFonts w:ascii="GHEA Grapalat" w:hAnsi="GHEA Grapalat" w:cs="Sylfaen"/>
        </w:rPr>
      </w:pPr>
      <w:r>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0A1DE9CC"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10.3.</w:t>
      </w:r>
      <w:r>
        <w:rPr>
          <w:rFonts w:ascii="GHEA Grapalat" w:hAnsi="GHEA Grapalat"/>
        </w:rPr>
        <w:tab/>
        <w:t>Размер обеспечения договора составляет 10 процентов от цены закупки. Если цена закупки товаров, предусмотренных проектом договора,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r>
        <w:rPr>
          <w:rStyle w:val="FootnoteReference"/>
          <w:rFonts w:ascii="GHEA Grapalat" w:hAnsi="GHEA Grapalat"/>
        </w:rPr>
        <w:footnoteReference w:customMarkFollows="1" w:id="10"/>
        <w:t>14</w:t>
      </w:r>
      <w:r>
        <w:rPr>
          <w:rFonts w:ascii="GHEA Grapalat" w:hAnsi="GHEA Grapalat"/>
        </w:rPr>
        <w:t>.</w:t>
      </w:r>
    </w:p>
    <w:p w14:paraId="389EF021"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Pr>
          <w:rFonts w:ascii="GHEA Grapalat" w:hAnsi="GHEA Grapalat" w:cs="Sylfaen"/>
        </w:rPr>
        <w:t xml:space="preserve">то он может предоставить обеспечение договора как </w:t>
      </w:r>
      <w:r>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Pr>
          <w:rFonts w:ascii="GHEA Grapalat" w:hAnsi="GHEA Grapalat" w:cs="Sylfaen"/>
        </w:rPr>
        <w:t>к сумме цен закупок представленных лотов</w:t>
      </w:r>
      <w:r>
        <w:rPr>
          <w:rFonts w:ascii="GHEA Grapalat" w:hAnsi="GHEA Grapalat"/>
          <w:color w:val="FF0000"/>
        </w:rPr>
        <w:t xml:space="preserve"> </w:t>
      </w:r>
      <w:r>
        <w:rPr>
          <w:rFonts w:ascii="GHEA Grapalat" w:hAnsi="GHEA Grapalat"/>
          <w:color w:val="000000" w:themeColor="text1"/>
        </w:rPr>
        <w:t>с учетом требований 9-ого подпункта 32-ого пункта Порядка.</w:t>
      </w:r>
      <w:r>
        <w:rPr>
          <w:rFonts w:ascii="GHEA Grapalat" w:hAnsi="GHEA Grapalat"/>
        </w:rPr>
        <w:t>.</w:t>
      </w:r>
    </w:p>
    <w:p w14:paraId="446F0498"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 xml:space="preserve">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w:t>
      </w:r>
      <w:r>
        <w:rPr>
          <w:rFonts w:ascii="GHEA Grapalat" w:hAnsi="GHEA Grapalat"/>
        </w:rPr>
        <w:lastRenderedPageBreak/>
        <w:t>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7210168E"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Pr>
          <w:rFonts w:ascii="GHEA Grapalat" w:hAnsi="GHEA Grapalat"/>
        </w:rPr>
        <w:t>"900008000664", открытый в Центральном казначействе на имя уполномоченного органа.</w:t>
      </w:r>
    </w:p>
    <w:p w14:paraId="6E3E2F88" w14:textId="77777777" w:rsidR="005B5B3E" w:rsidRPr="00A825AC" w:rsidRDefault="005B5B3E" w:rsidP="005B5B3E">
      <w:pPr>
        <w:widowControl w:val="0"/>
        <w:tabs>
          <w:tab w:val="left" w:pos="1276"/>
        </w:tabs>
        <w:ind w:firstLine="567"/>
        <w:jc w:val="both"/>
        <w:rPr>
          <w:rFonts w:ascii="GHEA Grapalat" w:hAnsi="GHEA Grapalat" w:cs="Sylfaen"/>
          <w:b/>
          <w:bCs/>
        </w:rPr>
      </w:pPr>
      <w:r w:rsidRPr="00A825AC">
        <w:rPr>
          <w:rFonts w:ascii="GHEA Grapalat" w:hAnsi="GHEA Grapalat"/>
          <w:b/>
          <w:bCs/>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w:t>
      </w:r>
      <w:r w:rsidRPr="00A825AC">
        <w:rPr>
          <w:rFonts w:ascii="GHEA Grapalat" w:hAnsi="GHEA Grapalat" w:cs="Sylfaen"/>
          <w:b/>
          <w:bCs/>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 в одностороннем порядке утвержденного заявления- в виде неустойки или наличных денег.</w:t>
      </w:r>
    </w:p>
    <w:p w14:paraId="62B26E9D" w14:textId="77777777" w:rsidR="005B5B3E" w:rsidRDefault="005B5B3E" w:rsidP="005B5B3E">
      <w:pPr>
        <w:widowControl w:val="0"/>
        <w:tabs>
          <w:tab w:val="left" w:pos="1276"/>
        </w:tabs>
        <w:ind w:firstLine="567"/>
        <w:jc w:val="both"/>
        <w:rPr>
          <w:rFonts w:ascii="GHEA Grapalat" w:hAnsi="GHEA Grapalat"/>
          <w:i/>
        </w:rPr>
      </w:pPr>
      <w:r>
        <w:rPr>
          <w:rFonts w:ascii="GHEA Grapalat" w:hAnsi="GHEA Grapalat"/>
        </w:rPr>
        <w:t>10.5.</w:t>
      </w:r>
      <w:r>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w:t>
      </w:r>
      <w:r>
        <w:rPr>
          <w:rFonts w:ascii="GHEA Grapalat" w:hAnsi="GHEA Grapalat"/>
          <w:i/>
        </w:rPr>
        <w:t xml:space="preserve"> </w:t>
      </w:r>
    </w:p>
    <w:p w14:paraId="724A60C3"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2A6F0FFA"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 xml:space="preserve">-  </w:t>
      </w:r>
      <w:r>
        <w:rPr>
          <w:rFonts w:ascii="GHEA Grapalat" w:hAnsi="GHEA Grapalat"/>
        </w:rPr>
        <w:t>Министерству Финансов РА</w:t>
      </w:r>
      <w:r>
        <w:rPr>
          <w:rFonts w:ascii="GHEA Grapalat" w:hAnsi="GHEA Grapalat"/>
          <w:lang w:val="hy-AM"/>
        </w:rPr>
        <w:t>,</w:t>
      </w:r>
      <w:r>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 отказа.</w:t>
      </w:r>
    </w:p>
    <w:p w14:paraId="01C4BC78" w14:textId="77777777" w:rsidR="005B5B3E" w:rsidRDefault="005B5B3E" w:rsidP="005B5B3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14:paraId="737F087B" w14:textId="77777777" w:rsidR="005B5B3E" w:rsidRDefault="005B5B3E" w:rsidP="005B5B3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в случае представленного обеспечения в форме наличных денег - Министерство финансов РА с приложением копии представленного в заявке документа, об обосновании платежа,;</w:t>
      </w:r>
    </w:p>
    <w:p w14:paraId="6B753C10" w14:textId="77777777" w:rsidR="005B5B3E" w:rsidRDefault="005B5B3E" w:rsidP="005B5B3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в случае обеспечения, представленного в виде банковской гарантии- банк, выдавший гарантию;</w:t>
      </w:r>
    </w:p>
    <w:p w14:paraId="0B8E1971" w14:textId="77777777" w:rsidR="005B5B3E" w:rsidRDefault="005B5B3E" w:rsidP="005B5B3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rPr>
        <w:t>- в случае обеспечения, представленного в виде соглашения о неустойке - представившего его участника.</w:t>
      </w:r>
    </w:p>
    <w:p w14:paraId="6572BF9E" w14:textId="77777777" w:rsidR="005B5B3E" w:rsidRDefault="005B5B3E" w:rsidP="005B5B3E">
      <w:pPr>
        <w:widowControl w:val="0"/>
        <w:tabs>
          <w:tab w:val="left" w:pos="1134"/>
        </w:tabs>
        <w:ind w:firstLine="567"/>
        <w:jc w:val="center"/>
        <w:rPr>
          <w:rFonts w:ascii="GHEA Grapalat" w:hAnsi="GHEA Grapalat"/>
          <w:b/>
        </w:rPr>
      </w:pPr>
      <w:r>
        <w:rPr>
          <w:rFonts w:ascii="GHEA Grapalat" w:hAnsi="GHEA Grapalat"/>
        </w:rPr>
        <w:lastRenderedPageBreak/>
        <w:tab/>
      </w:r>
      <w:r>
        <w:rPr>
          <w:rFonts w:ascii="GHEA Grapalat" w:hAnsi="GHEA Grapalat"/>
          <w:b/>
        </w:rPr>
        <w:br w:type="page"/>
      </w:r>
      <w:r>
        <w:rPr>
          <w:rFonts w:ascii="GHEA Grapalat" w:hAnsi="GHEA Grapalat"/>
          <w:b/>
        </w:rPr>
        <w:lastRenderedPageBreak/>
        <w:t xml:space="preserve">                   11. ОБЪЯВЛЕНИЕ ПРОЦЕДУРЫ НЕСОСТОЯВШЕЙСЯ</w:t>
      </w:r>
    </w:p>
    <w:p w14:paraId="7E2DF9BF" w14:textId="77777777" w:rsidR="005B5B3E" w:rsidRDefault="005B5B3E" w:rsidP="005B5B3E">
      <w:pPr>
        <w:rPr>
          <w:rFonts w:ascii="GHEA Grapalat" w:hAnsi="GHEA Grapalat" w:cs="Arial"/>
          <w:b/>
        </w:rPr>
      </w:pPr>
    </w:p>
    <w:p w14:paraId="44D2FD10" w14:textId="77777777" w:rsidR="005B5B3E" w:rsidRDefault="005B5B3E" w:rsidP="005B5B3E">
      <w:pPr>
        <w:widowControl w:val="0"/>
        <w:tabs>
          <w:tab w:val="left" w:pos="1276"/>
        </w:tabs>
        <w:ind w:firstLine="567"/>
        <w:jc w:val="both"/>
        <w:rPr>
          <w:rFonts w:ascii="GHEA Grapalat" w:hAnsi="GHEA Grapalat" w:cs="Sylfaen"/>
        </w:rPr>
      </w:pPr>
      <w:r>
        <w:rPr>
          <w:rFonts w:ascii="GHEA Grapalat" w:hAnsi="GHEA Grapalat"/>
        </w:rPr>
        <w:t>11.1.</w:t>
      </w:r>
      <w:r>
        <w:rPr>
          <w:rFonts w:ascii="GHEA Grapalat" w:hAnsi="GHEA Grapalat"/>
        </w:rPr>
        <w:tab/>
        <w:t>Согласно статье 37 Закона, Комиссия объявляет настоящую процедуру несостоявшейся, если:</w:t>
      </w:r>
    </w:p>
    <w:p w14:paraId="6D431F35"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1)</w:t>
      </w:r>
      <w:r>
        <w:rPr>
          <w:rFonts w:ascii="GHEA Grapalat" w:hAnsi="GHEA Grapalat"/>
        </w:rPr>
        <w:tab/>
        <w:t>ни одна из заявок не соответствует условиям приглашения;</w:t>
      </w:r>
    </w:p>
    <w:p w14:paraId="431130A3"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2)</w:t>
      </w:r>
      <w:r>
        <w:rPr>
          <w:rFonts w:ascii="GHEA Grapalat" w:hAnsi="GHEA Grapalat"/>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Pr>
          <w:rFonts w:ascii="GHEA Grapalat" w:hAnsi="GHEA Grapalat"/>
        </w:rPr>
        <w:t>— Совета попечителей</w:t>
      </w:r>
      <w:r>
        <w:rPr>
          <w:rStyle w:val="FootnoteReference"/>
          <w:rFonts w:ascii="GHEA Grapalat" w:hAnsi="GHEA Grapalat"/>
        </w:rPr>
        <w:footnoteReference w:customMarkFollows="1" w:id="11"/>
        <w:t>15</w:t>
      </w:r>
      <w:r>
        <w:rPr>
          <w:rFonts w:ascii="GHEA Grapalat" w:hAnsi="GHEA Grapalat"/>
        </w:rPr>
        <w:t>.</w:t>
      </w:r>
    </w:p>
    <w:p w14:paraId="0583A4C6"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не подано ни одной заявки;</w:t>
      </w:r>
    </w:p>
    <w:p w14:paraId="26550551"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4)</w:t>
      </w:r>
      <w:r>
        <w:rPr>
          <w:rFonts w:ascii="GHEA Grapalat" w:hAnsi="GHEA Grapalat"/>
        </w:rPr>
        <w:tab/>
        <w:t>договор не заключается.</w:t>
      </w:r>
    </w:p>
    <w:p w14:paraId="26B9AF8C"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Настоящая процедура объявляется несостоявшейся на основании пункта 4 части 1 статьи 37 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3C904D66" w14:textId="77777777" w:rsidR="005B5B3E" w:rsidRDefault="005B5B3E" w:rsidP="005B5B3E">
      <w:pPr>
        <w:widowControl w:val="0"/>
        <w:tabs>
          <w:tab w:val="left" w:pos="1276"/>
        </w:tabs>
        <w:ind w:firstLine="567"/>
        <w:jc w:val="both"/>
        <w:rPr>
          <w:rFonts w:ascii="GHEA Grapalat" w:hAnsi="GHEA Grapalat" w:cs="Sylfaen"/>
        </w:rPr>
      </w:pPr>
      <w:r>
        <w:rPr>
          <w:rFonts w:ascii="GHEA Grapalat" w:hAnsi="GHEA Grapalat"/>
        </w:rPr>
        <w:t>11.2.</w:t>
      </w:r>
      <w:r>
        <w:rPr>
          <w:rFonts w:ascii="GHEA Grapalat" w:hAnsi="GHEA Grapalat"/>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6F61D19" w14:textId="77777777" w:rsidR="005B5B3E" w:rsidRDefault="005B5B3E" w:rsidP="005B5B3E">
      <w:pPr>
        <w:widowControl w:val="0"/>
        <w:ind w:left="567" w:right="565"/>
        <w:jc w:val="center"/>
        <w:rPr>
          <w:rFonts w:ascii="GHEA Grapalat" w:hAnsi="GHEA Grapalat"/>
          <w:b/>
        </w:rPr>
      </w:pPr>
    </w:p>
    <w:p w14:paraId="2AC6EFCC" w14:textId="77777777" w:rsidR="005B5B3E" w:rsidRDefault="005B5B3E" w:rsidP="005B5B3E">
      <w:pPr>
        <w:widowControl w:val="0"/>
        <w:ind w:left="567" w:right="565"/>
        <w:jc w:val="center"/>
        <w:rPr>
          <w:rFonts w:ascii="GHEA Grapalat" w:hAnsi="GHEA Grapalat"/>
          <w:b/>
        </w:rPr>
      </w:pPr>
      <w:r>
        <w:rPr>
          <w:rFonts w:ascii="GHEA Grapalat" w:hAnsi="GHEA Grapalat"/>
          <w:b/>
        </w:rPr>
        <w:t xml:space="preserve">12. ПРАВО УЧАСТНИКА И ПОРЯДОК ОБЖАЛОВАНИЯ ИМ </w:t>
      </w:r>
      <w:r>
        <w:rPr>
          <w:rFonts w:ascii="GHEA Grapalat" w:hAnsi="GHEA Grapalat"/>
          <w:b/>
        </w:rPr>
        <w:br/>
        <w:t>ДЕЙСТВИЙ И (ИЛИ) ПРИНЯТЫХ РЕШЕНИЙ, СВЯЗАННЫХ</w:t>
      </w:r>
      <w:r>
        <w:rPr>
          <w:rFonts w:ascii="Courier New" w:hAnsi="Courier New" w:cs="Courier New"/>
          <w:b/>
          <w:lang w:val="en-US"/>
        </w:rPr>
        <w:t> </w:t>
      </w:r>
      <w:r>
        <w:rPr>
          <w:rFonts w:ascii="GHEA Grapalat" w:hAnsi="GHEA Grapalat"/>
          <w:b/>
        </w:rPr>
        <w:t>С</w:t>
      </w:r>
      <w:r>
        <w:rPr>
          <w:rFonts w:ascii="Courier New" w:hAnsi="Courier New" w:cs="Courier New"/>
          <w:b/>
          <w:lang w:val="en-US"/>
        </w:rPr>
        <w:t> </w:t>
      </w:r>
      <w:r>
        <w:rPr>
          <w:rFonts w:ascii="GHEA Grapalat" w:hAnsi="GHEA Grapalat"/>
          <w:b/>
        </w:rPr>
        <w:t>ПРОЦЕССОМ ЗАКУПКИ</w:t>
      </w:r>
    </w:p>
    <w:p w14:paraId="2CEA22ED" w14:textId="77777777" w:rsidR="005B5B3E" w:rsidRDefault="005B5B3E" w:rsidP="005B5B3E">
      <w:pPr>
        <w:widowControl w:val="0"/>
        <w:tabs>
          <w:tab w:val="left" w:pos="1134"/>
        </w:tabs>
        <w:ind w:firstLine="567"/>
        <w:jc w:val="both"/>
        <w:rPr>
          <w:rFonts w:ascii="GHEA Grapalat" w:hAnsi="GHEA Grapalat"/>
        </w:rPr>
      </w:pPr>
    </w:p>
    <w:p w14:paraId="2D4AB252"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25A7AD90"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2CBA2283"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7BCAD414"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2F36F0F6" w14:textId="77777777" w:rsidR="005B5B3E" w:rsidRDefault="005B5B3E" w:rsidP="005B5B3E">
      <w:pPr>
        <w:widowControl w:val="0"/>
        <w:ind w:firstLine="567"/>
        <w:jc w:val="both"/>
        <w:rPr>
          <w:rFonts w:ascii="GHEA Grapalat" w:hAnsi="GHEA Grapalat"/>
        </w:rPr>
      </w:pPr>
      <w:r>
        <w:rPr>
          <w:rFonts w:ascii="GHEA Grapalat" w:hAnsi="GHEA Grapalat"/>
        </w:rPr>
        <w:t xml:space="preserve">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w:t>
      </w:r>
      <w:r>
        <w:rPr>
          <w:rFonts w:ascii="GHEA Grapalat" w:hAnsi="GHEA Grapalat"/>
        </w:rPr>
        <w:lastRenderedPageBreak/>
        <w:t>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69C6E435" w14:textId="77777777" w:rsidR="005B5B3E" w:rsidRDefault="005B5B3E" w:rsidP="005B5B3E">
      <w:pPr>
        <w:jc w:val="both"/>
        <w:rPr>
          <w:rFonts w:ascii="GHEA Grapalat" w:hAnsi="GHEA Grapalat"/>
        </w:rPr>
      </w:pPr>
      <w:r>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0E2DB31A" w14:textId="77777777" w:rsidR="005B5B3E" w:rsidRDefault="005B5B3E" w:rsidP="005B5B3E">
      <w:pPr>
        <w:jc w:val="both"/>
        <w:rPr>
          <w:rFonts w:ascii="GHEA Grapalat" w:hAnsi="GHEA Grapalat"/>
        </w:rPr>
      </w:pPr>
      <w:r>
        <w:rPr>
          <w:rFonts w:ascii="GHEA Grapalat" w:hAnsi="GHEA Grapalat"/>
        </w:rPr>
        <w:t xml:space="preserve">       12.6. Суд решает вопрос о принятии искового заявления к производству в трехдневный срок после его подачи.</w:t>
      </w:r>
    </w:p>
    <w:p w14:paraId="0A3CAADD" w14:textId="77777777" w:rsidR="005B5B3E" w:rsidRDefault="005B5B3E" w:rsidP="005B5B3E">
      <w:pPr>
        <w:jc w:val="both"/>
        <w:rPr>
          <w:rFonts w:ascii="GHEA Grapalat" w:hAnsi="GHEA Grapalat"/>
        </w:rPr>
      </w:pPr>
      <w:r>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54739F86" w14:textId="77777777" w:rsidR="005B5B3E" w:rsidRDefault="005B5B3E" w:rsidP="005B5B3E">
      <w:pPr>
        <w:jc w:val="both"/>
        <w:rPr>
          <w:rFonts w:ascii="GHEA Grapalat" w:hAnsi="GHEA Grapalat"/>
          <w:lang w:val="hy-AM"/>
        </w:rPr>
      </w:pPr>
      <w:r>
        <w:rPr>
          <w:rFonts w:ascii="GHEA Grapalat" w:hAnsi="GHEA Grapalat"/>
        </w:rPr>
        <w:t>12.8. Решение о требовании доказательств исполняется ответчиком в пятидневный срок после получения решения.</w:t>
      </w:r>
    </w:p>
    <w:p w14:paraId="72BBBD34" w14:textId="77777777" w:rsidR="005B5B3E" w:rsidRDefault="005B5B3E" w:rsidP="005B5B3E">
      <w:pPr>
        <w:jc w:val="both"/>
        <w:rPr>
          <w:rFonts w:ascii="GHEA Grapalat" w:hAnsi="GHEA Grapalat"/>
        </w:rPr>
      </w:pPr>
      <w:r>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275678D1" w14:textId="77777777" w:rsidR="005B5B3E" w:rsidRDefault="005B5B3E" w:rsidP="005B5B3E">
      <w:pPr>
        <w:jc w:val="both"/>
        <w:rPr>
          <w:rFonts w:ascii="GHEA Grapalat" w:hAnsi="GHEA Grapalat"/>
          <w:lang w:val="hy-AM"/>
        </w:rPr>
      </w:pPr>
      <w:r>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3B65A665" w14:textId="77777777" w:rsidR="005B5B3E" w:rsidRDefault="005B5B3E" w:rsidP="005B5B3E">
      <w:pPr>
        <w:jc w:val="both"/>
        <w:rPr>
          <w:rFonts w:ascii="GHEA Grapalat" w:hAnsi="GHEA Grapalat"/>
          <w:lang w:val="hy-AM"/>
        </w:rPr>
      </w:pPr>
      <w:r>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45AD3A92" w14:textId="77777777" w:rsidR="005B5B3E" w:rsidRDefault="005B5B3E" w:rsidP="005B5B3E">
      <w:pPr>
        <w:jc w:val="both"/>
        <w:rPr>
          <w:rFonts w:ascii="GHEA Grapalat" w:hAnsi="GHEA Grapalat"/>
          <w:lang w:val="hy-AM"/>
        </w:rPr>
      </w:pPr>
      <w:r>
        <w:rPr>
          <w:rFonts w:ascii="GHEA Grapalat" w:hAnsi="GHEA Grapalat"/>
        </w:rPr>
        <w:t xml:space="preserve">12.11. </w:t>
      </w:r>
      <w:r>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1ACD0A0" w14:textId="77777777" w:rsidR="005B5B3E" w:rsidRDefault="005B5B3E" w:rsidP="005B5B3E">
      <w:pPr>
        <w:jc w:val="both"/>
        <w:rPr>
          <w:rFonts w:ascii="GHEA Grapalat" w:hAnsi="GHEA Grapalat"/>
        </w:rPr>
      </w:pPr>
      <w:r>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7DCC5EF1" w14:textId="77777777" w:rsidR="005B5B3E" w:rsidRDefault="005B5B3E" w:rsidP="005B5B3E">
      <w:pPr>
        <w:jc w:val="both"/>
        <w:rPr>
          <w:rFonts w:ascii="GHEA Grapalat" w:hAnsi="GHEA Grapalat"/>
        </w:rPr>
      </w:pPr>
      <w:r>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24633512" w14:textId="77777777" w:rsidR="005B5B3E" w:rsidRDefault="005B5B3E" w:rsidP="005B5B3E">
      <w:pPr>
        <w:jc w:val="both"/>
        <w:rPr>
          <w:rFonts w:ascii="GHEA Grapalat" w:hAnsi="GHEA Grapalat"/>
        </w:rPr>
      </w:pPr>
      <w:r>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0CF7AE36" w14:textId="77777777" w:rsidR="005B5B3E" w:rsidRDefault="005B5B3E" w:rsidP="005B5B3E">
      <w:pPr>
        <w:jc w:val="both"/>
        <w:rPr>
          <w:rFonts w:ascii="GHEA Grapalat" w:hAnsi="GHEA Grapalat"/>
        </w:rPr>
      </w:pPr>
      <w:r>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14E309B6" w14:textId="77777777" w:rsidR="005B5B3E" w:rsidRDefault="005B5B3E" w:rsidP="005B5B3E">
      <w:pPr>
        <w:jc w:val="both"/>
        <w:rPr>
          <w:rFonts w:ascii="GHEA Grapalat" w:hAnsi="GHEA Grapalat"/>
        </w:rPr>
      </w:pPr>
      <w:r>
        <w:rPr>
          <w:rFonts w:ascii="GHEA Grapalat" w:hAnsi="GHEA Grapalat"/>
        </w:rPr>
        <w:lastRenderedPageBreak/>
        <w:t>12.16. Вопрос рассмотрения дела в судебном заседании может решиться также решением о принятии искового заявления к производству.</w:t>
      </w:r>
    </w:p>
    <w:p w14:paraId="64F85884" w14:textId="77777777" w:rsidR="005B5B3E" w:rsidRDefault="005B5B3E" w:rsidP="005B5B3E">
      <w:pPr>
        <w:jc w:val="both"/>
        <w:rPr>
          <w:rFonts w:ascii="GHEA Grapalat" w:hAnsi="GHEA Grapalat"/>
        </w:rPr>
      </w:pPr>
      <w:r>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668B225" w14:textId="77777777" w:rsidR="005B5B3E" w:rsidRDefault="005B5B3E" w:rsidP="005B5B3E">
      <w:pPr>
        <w:jc w:val="both"/>
        <w:rPr>
          <w:rFonts w:ascii="GHEA Grapalat" w:hAnsi="GHEA Grapalat"/>
        </w:rPr>
      </w:pPr>
      <w:r>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19870864" w14:textId="77777777" w:rsidR="005B5B3E" w:rsidRDefault="005B5B3E" w:rsidP="005B5B3E">
      <w:pPr>
        <w:jc w:val="both"/>
        <w:rPr>
          <w:rFonts w:ascii="GHEA Grapalat" w:hAnsi="GHEA Grapalat"/>
        </w:rPr>
      </w:pPr>
      <w:r>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6C599AB9" w14:textId="77777777" w:rsidR="005B5B3E" w:rsidRDefault="005B5B3E" w:rsidP="005B5B3E">
      <w:pPr>
        <w:jc w:val="both"/>
        <w:rPr>
          <w:rFonts w:ascii="GHEA Grapalat" w:hAnsi="GHEA Grapalat"/>
        </w:rPr>
      </w:pPr>
      <w:r>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4491A677" w14:textId="77777777" w:rsidR="005B5B3E" w:rsidRDefault="005B5B3E" w:rsidP="005B5B3E">
      <w:pPr>
        <w:jc w:val="both"/>
        <w:rPr>
          <w:rFonts w:ascii="GHEA Grapalat" w:hAnsi="GHEA Grapalat"/>
        </w:rPr>
      </w:pPr>
      <w:r>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22ABF56E" w14:textId="77777777" w:rsidR="005B5B3E" w:rsidRDefault="005B5B3E" w:rsidP="005B5B3E">
      <w:pPr>
        <w:jc w:val="both"/>
        <w:rPr>
          <w:rFonts w:ascii="GHEA Grapalat" w:hAnsi="GHEA Grapalat"/>
        </w:rPr>
      </w:pPr>
      <w:r>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9F33A67" w14:textId="77777777" w:rsidR="005B5B3E" w:rsidRDefault="005B5B3E" w:rsidP="005B5B3E">
      <w:pPr>
        <w:jc w:val="both"/>
        <w:rPr>
          <w:rFonts w:ascii="GHEA Grapalat" w:hAnsi="GHEA Grapalat"/>
        </w:rPr>
      </w:pPr>
      <w:r>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p>
    <w:p w14:paraId="43145929" w14:textId="77777777" w:rsidR="005B5B3E" w:rsidRDefault="005B5B3E" w:rsidP="005B5B3E">
      <w:pPr>
        <w:widowControl w:val="0"/>
        <w:ind w:firstLine="567"/>
        <w:jc w:val="both"/>
        <w:rPr>
          <w:rFonts w:ascii="GHEA Grapalat" w:hAnsi="GHEA Grapalat" w:cs="Sylfaen"/>
          <w:b/>
        </w:rPr>
      </w:pPr>
      <w:r>
        <w:rPr>
          <w:rFonts w:ascii="GHEA Grapalat" w:hAnsi="GHEA Grapalat"/>
        </w:rPr>
        <w:t>12.23. Ставки государственных пошлин, взимаемых за обжалование, установлены законом "О государственной пошлине".</w:t>
      </w:r>
    </w:p>
    <w:p w14:paraId="7EAD4844" w14:textId="77777777" w:rsidR="005B5B3E" w:rsidRDefault="005B5B3E" w:rsidP="005B5B3E">
      <w:pPr>
        <w:widowControl w:val="0"/>
        <w:tabs>
          <w:tab w:val="left" w:pos="1134"/>
        </w:tabs>
        <w:ind w:firstLine="567"/>
        <w:jc w:val="both"/>
        <w:rPr>
          <w:rFonts w:ascii="GHEA Grapalat" w:hAnsi="GHEA Grapalat" w:cs="Sylfaen"/>
          <w:b/>
        </w:rPr>
      </w:pPr>
    </w:p>
    <w:p w14:paraId="58BA58C1" w14:textId="77777777" w:rsidR="005B5B3E" w:rsidRDefault="005B5B3E" w:rsidP="005B5B3E">
      <w:pPr>
        <w:widowControl w:val="0"/>
        <w:jc w:val="center"/>
        <w:rPr>
          <w:rFonts w:ascii="GHEA Grapalat" w:hAnsi="GHEA Grapalat" w:cs="Sylfaen"/>
          <w:b/>
        </w:rPr>
      </w:pPr>
    </w:p>
    <w:p w14:paraId="7FEBCE48" w14:textId="77777777" w:rsidR="005B5B3E" w:rsidRDefault="005B5B3E" w:rsidP="005B5B3E">
      <w:pPr>
        <w:rPr>
          <w:rFonts w:ascii="GHEA Grapalat" w:hAnsi="GHEA Grapalat"/>
          <w:b/>
        </w:rPr>
      </w:pPr>
      <w:r>
        <w:rPr>
          <w:rFonts w:ascii="GHEA Grapalat" w:hAnsi="GHEA Grapalat"/>
          <w:b/>
        </w:rPr>
        <w:br w:type="page"/>
      </w:r>
    </w:p>
    <w:p w14:paraId="1455AF1F" w14:textId="77777777" w:rsidR="005B5B3E" w:rsidRDefault="005B5B3E" w:rsidP="005B5B3E">
      <w:pPr>
        <w:widowControl w:val="0"/>
        <w:jc w:val="center"/>
        <w:rPr>
          <w:rFonts w:ascii="GHEA Grapalat" w:hAnsi="GHEA Grapalat"/>
          <w:b/>
        </w:rPr>
      </w:pPr>
      <w:r>
        <w:rPr>
          <w:rFonts w:ascii="GHEA Grapalat" w:hAnsi="GHEA Grapalat"/>
          <w:b/>
        </w:rPr>
        <w:lastRenderedPageBreak/>
        <w:t>ЧАСТЬ II</w:t>
      </w:r>
    </w:p>
    <w:p w14:paraId="362C019E" w14:textId="77777777" w:rsidR="005B5B3E" w:rsidRDefault="005B5B3E" w:rsidP="005B5B3E">
      <w:pPr>
        <w:widowControl w:val="0"/>
        <w:jc w:val="center"/>
        <w:rPr>
          <w:rFonts w:ascii="GHEA Grapalat" w:hAnsi="GHEA Grapalat"/>
          <w:b/>
        </w:rPr>
      </w:pPr>
    </w:p>
    <w:p w14:paraId="5146DD91" w14:textId="77777777" w:rsidR="005B5B3E" w:rsidRDefault="005B5B3E" w:rsidP="005B5B3E">
      <w:pPr>
        <w:pStyle w:val="BodyText"/>
        <w:widowControl w:val="0"/>
        <w:spacing w:after="0"/>
        <w:jc w:val="center"/>
        <w:rPr>
          <w:rFonts w:ascii="GHEA Grapalat" w:hAnsi="GHEA Grapalat"/>
          <w:b/>
        </w:rPr>
      </w:pPr>
      <w:r>
        <w:rPr>
          <w:rFonts w:ascii="GHEA Grapalat" w:hAnsi="GHEA Grapalat"/>
          <w:b/>
        </w:rPr>
        <w:t xml:space="preserve">ИНСТРУКЦИЯ ПО СОСТАВЛЕНИЮ </w:t>
      </w:r>
      <w:r>
        <w:rPr>
          <w:rFonts w:ascii="GHEA Grapalat" w:hAnsi="GHEA Grapalat"/>
          <w:b/>
        </w:rPr>
        <w:br/>
        <w:t>ЗАЯВКИ НА ОТКРЫТЫЙ КОНКУРС</w:t>
      </w:r>
    </w:p>
    <w:p w14:paraId="26AEF558" w14:textId="77777777" w:rsidR="005B5B3E" w:rsidRDefault="005B5B3E" w:rsidP="005B5B3E">
      <w:pPr>
        <w:widowControl w:val="0"/>
        <w:jc w:val="center"/>
        <w:rPr>
          <w:rFonts w:ascii="GHEA Grapalat" w:hAnsi="GHEA Grapalat"/>
        </w:rPr>
      </w:pPr>
    </w:p>
    <w:p w14:paraId="2106F980" w14:textId="77777777" w:rsidR="005B5B3E" w:rsidRDefault="005B5B3E" w:rsidP="005B5B3E">
      <w:pPr>
        <w:widowControl w:val="0"/>
        <w:jc w:val="center"/>
        <w:rPr>
          <w:rFonts w:ascii="GHEA Grapalat" w:hAnsi="GHEA Grapalat"/>
          <w:b/>
        </w:rPr>
      </w:pPr>
      <w:r>
        <w:rPr>
          <w:rFonts w:ascii="GHEA Grapalat" w:hAnsi="GHEA Grapalat"/>
          <w:b/>
        </w:rPr>
        <w:t>1. ОБЩИЕ ПОЛОЖЕНИЯ</w:t>
      </w:r>
    </w:p>
    <w:p w14:paraId="239E76BF"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1.1.</w:t>
      </w:r>
      <w:r>
        <w:rPr>
          <w:rFonts w:ascii="GHEA Grapalat" w:hAnsi="GHEA Grapalat"/>
        </w:rPr>
        <w:tab/>
        <w:t>Целью настоящей Инструкции является содействие участникам при подготовке заявки.</w:t>
      </w:r>
    </w:p>
    <w:p w14:paraId="113E4FA9"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1.2.</w:t>
      </w:r>
      <w:r>
        <w:rPr>
          <w:rFonts w:ascii="GHEA Grapalat" w:hAnsi="GHEA Grapalat"/>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E82CACE"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1.3.</w:t>
      </w:r>
      <w:r>
        <w:rPr>
          <w:rFonts w:ascii="GHEA Grapalat" w:hAnsi="GHEA Grapalat"/>
        </w:rPr>
        <w:tab/>
        <w:t>Кроме армянского языка, заявки могут быть поданы также на английском или русском языке.</w:t>
      </w:r>
    </w:p>
    <w:p w14:paraId="1AAB1475" w14:textId="77777777" w:rsidR="005B5B3E" w:rsidRDefault="005B5B3E" w:rsidP="005B5B3E">
      <w:pPr>
        <w:widowControl w:val="0"/>
        <w:jc w:val="center"/>
        <w:rPr>
          <w:rFonts w:ascii="GHEA Grapalat" w:hAnsi="GHEA Grapalat"/>
          <w:b/>
        </w:rPr>
      </w:pPr>
      <w:r>
        <w:rPr>
          <w:rFonts w:ascii="GHEA Grapalat" w:hAnsi="GHEA Grapalat"/>
          <w:b/>
        </w:rPr>
        <w:t>2. ЗАЯВКА НА ПРОЦЕДУРУ</w:t>
      </w:r>
    </w:p>
    <w:p w14:paraId="303C9B41" w14:textId="77777777" w:rsidR="005B5B3E" w:rsidRDefault="005B5B3E" w:rsidP="005B5B3E">
      <w:pPr>
        <w:widowControl w:val="0"/>
        <w:ind w:firstLine="567"/>
        <w:jc w:val="both"/>
        <w:rPr>
          <w:rFonts w:ascii="GHEA Grapalat" w:hAnsi="GHEA Grapalat" w:cs="Sylfaen"/>
        </w:rPr>
      </w:pPr>
      <w:r>
        <w:rPr>
          <w:rFonts w:ascii="GHEA Grapalat" w:hAnsi="GHEA Grapalat"/>
        </w:rPr>
        <w:t>Для участия в процедуре участник подает заявку посредством системы. К</w:t>
      </w:r>
      <w:r>
        <w:rPr>
          <w:rFonts w:ascii="Courier New" w:hAnsi="Courier New" w:cs="Courier New"/>
          <w:lang w:val="en-US"/>
        </w:rPr>
        <w:t> </w:t>
      </w:r>
      <w:r>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201CE2C8" w14:textId="77777777" w:rsidR="005B5B3E" w:rsidRDefault="005B5B3E" w:rsidP="005B5B3E">
      <w:pPr>
        <w:widowControl w:val="0"/>
        <w:tabs>
          <w:tab w:val="left" w:pos="1134"/>
        </w:tabs>
        <w:ind w:firstLine="567"/>
        <w:jc w:val="both"/>
        <w:rPr>
          <w:rFonts w:ascii="GHEA Grapalat" w:hAnsi="GHEA Grapalat"/>
          <w:b/>
        </w:rPr>
      </w:pPr>
      <w:r>
        <w:rPr>
          <w:rFonts w:ascii="GHEA Grapalat" w:hAnsi="GHEA Grapalat"/>
          <w:b/>
        </w:rPr>
        <w:t>1)</w:t>
      </w:r>
      <w:r>
        <w:rPr>
          <w:rFonts w:ascii="GHEA Grapalat" w:hAnsi="GHEA Grapalat"/>
          <w:b/>
        </w:rPr>
        <w:tab/>
        <w:t>"критерий Пригодности";</w:t>
      </w:r>
    </w:p>
    <w:p w14:paraId="4E5036EC" w14:textId="77777777" w:rsidR="0095433C" w:rsidRDefault="005B5B3E" w:rsidP="005B5B3E">
      <w:pPr>
        <w:widowControl w:val="0"/>
        <w:tabs>
          <w:tab w:val="left" w:pos="1134"/>
        </w:tabs>
        <w:ind w:firstLine="567"/>
        <w:jc w:val="both"/>
        <w:rPr>
          <w:rFonts w:ascii="GHEA Grapalat" w:hAnsi="GHEA Grapalat"/>
        </w:rPr>
      </w:pPr>
      <w:r>
        <w:rPr>
          <w:rFonts w:ascii="GHEA Grapalat" w:hAnsi="GHEA Grapalat"/>
        </w:rPr>
        <w:t>2.1.</w:t>
      </w:r>
      <w:r>
        <w:rPr>
          <w:rFonts w:ascii="GHEA Grapalat" w:hAnsi="GHEA Grapalat"/>
        </w:rPr>
        <w:tab/>
      </w:r>
      <w:r w:rsidR="0095433C" w:rsidRPr="0095433C">
        <w:rPr>
          <w:rFonts w:ascii="GHEA Grapalat" w:hAnsi="GHEA Grapalat"/>
        </w:rPr>
        <w:t>заявление-заявление для участия в процедуре в соответствии с приложением № 1, Если участник не является заявителем реальных бенефициаров, проживающих в Республике Армения, в соответствии с приложением 1.3 по мере необходимости /zip-файл/..</w:t>
      </w:r>
    </w:p>
    <w:p w14:paraId="7BBADD4E" w14:textId="375B8D80" w:rsidR="005B5B3E" w:rsidRDefault="005B5B3E" w:rsidP="005B5B3E">
      <w:pPr>
        <w:widowControl w:val="0"/>
        <w:tabs>
          <w:tab w:val="left" w:pos="1134"/>
        </w:tabs>
        <w:ind w:firstLine="567"/>
        <w:jc w:val="both"/>
        <w:rPr>
          <w:rFonts w:ascii="GHEA Grapalat" w:hAnsi="GHEA Grapalat"/>
        </w:rPr>
      </w:pPr>
      <w:r>
        <w:rPr>
          <w:rFonts w:ascii="GHEA Grapalat" w:hAnsi="GHEA Grapalat"/>
        </w:rPr>
        <w:t>2.2. утвержденн</w:t>
      </w:r>
      <w:r>
        <w:rPr>
          <w:rFonts w:ascii="GHEA Grapalat" w:hAnsi="GHEA Grapalat"/>
          <w:lang w:val="en-US"/>
        </w:rPr>
        <w:t>o</w:t>
      </w:r>
      <w:r>
        <w:rPr>
          <w:rFonts w:ascii="GHEA Grapalat" w:hAnsi="GHEA Grapalat"/>
        </w:rPr>
        <w:t xml:space="preserve">е им полное описание предлагаемого товара согласно Приложению </w:t>
      </w:r>
      <w:r>
        <w:rPr>
          <w:rFonts w:ascii="GHEA Grapalat" w:hAnsi="GHEA Grapalat"/>
          <w:lang w:val="en-US"/>
        </w:rPr>
        <w:t>N</w:t>
      </w:r>
      <w:r>
        <w:rPr>
          <w:rFonts w:ascii="GHEA Grapalat" w:hAnsi="GHEA Grapalat"/>
        </w:rPr>
        <w:t xml:space="preserve"> 1.1.</w:t>
      </w:r>
    </w:p>
    <w:p w14:paraId="4AC901EE"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2.3  копию агентского договора и данные лица, являющегося стороной этого договора, если Договор будет выполняться через агентство;</w:t>
      </w:r>
    </w:p>
    <w:p w14:paraId="1C5BE666"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2.4 договор о совместной деятельности, если участники участвуют в процедуре закупки в порядке совместной деятельности (консорциумом)</w:t>
      </w:r>
      <w:r>
        <w:rPr>
          <w:rStyle w:val="FootnoteReference"/>
          <w:rFonts w:ascii="GHEA Grapalat" w:hAnsi="GHEA Grapalat"/>
        </w:rPr>
        <w:footnoteReference w:customMarkFollows="1" w:id="12"/>
        <w:t>16</w:t>
      </w:r>
    </w:p>
    <w:p w14:paraId="0CA28FDB"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2.5.</w:t>
      </w:r>
      <w:r>
        <w:rPr>
          <w:rFonts w:ascii="GHEA Grapalat" w:hAnsi="GHEA Grapalat"/>
        </w:rPr>
        <w:tab/>
        <w:t>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w:t>
      </w:r>
      <w:r>
        <w:rPr>
          <w:rStyle w:val="FootnoteReference"/>
          <w:rFonts w:ascii="GHEA Grapalat" w:hAnsi="GHEA Grapalat"/>
        </w:rPr>
        <w:footnoteReference w:customMarkFollows="1" w:id="13"/>
        <w:t>17</w:t>
      </w:r>
    </w:p>
    <w:p w14:paraId="53756BE5" w14:textId="77777777" w:rsidR="005B5B3E" w:rsidRDefault="005B5B3E" w:rsidP="005B5B3E">
      <w:pPr>
        <w:widowControl w:val="0"/>
        <w:tabs>
          <w:tab w:val="left" w:pos="1134"/>
        </w:tabs>
        <w:ind w:firstLine="540"/>
        <w:jc w:val="both"/>
        <w:rPr>
          <w:rFonts w:ascii="GHEA Grapalat" w:hAnsi="GHEA Grapalat"/>
          <w:lang w:val="hy-AM"/>
        </w:rPr>
      </w:pPr>
      <w:r>
        <w:rPr>
          <w:rFonts w:ascii="GHEA Grapalat" w:hAnsi="GHEA Grapalat"/>
          <w:b/>
        </w:rPr>
        <w:t>3)</w:t>
      </w:r>
      <w:r>
        <w:rPr>
          <w:rFonts w:ascii="GHEA Grapalat" w:hAnsi="GHEA Grapalat"/>
          <w:b/>
        </w:rPr>
        <w:tab/>
        <w:t>"Финансовый критерий";</w:t>
      </w:r>
    </w:p>
    <w:p w14:paraId="5AB917E4"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2.6.</w:t>
      </w:r>
      <w:r>
        <w:rPr>
          <w:rFonts w:ascii="GHEA Grapalat" w:hAnsi="GHEA Grapalat"/>
        </w:rPr>
        <w:tab/>
        <w:t>ценовое предложение согласно Приложению №2; Ценовое предложение представляется в форме расчета, состоящего из обобщенных компонентов 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14:paraId="09D66EA8"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lastRenderedPageBreak/>
        <w:t>2.7</w:t>
      </w:r>
      <w:r>
        <w:rPr>
          <w:rFonts w:ascii="GHEA Grapalat" w:hAnsi="GHEA Grapalat"/>
        </w:rPr>
        <w:tab/>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25FDAEF"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2.8.</w:t>
      </w:r>
      <w:r>
        <w:rPr>
          <w:rFonts w:ascii="GHEA Grapalat" w:hAnsi="GHEA Grapalat"/>
        </w:rPr>
        <w:tab/>
        <w:t>Вместо оригиналов документов, включенных в заявку, могут быть представлены нотариально заверенные копии этих документов.</w:t>
      </w:r>
      <w:r>
        <w:rPr>
          <w:rFonts w:ascii="GHEA Grapalat" w:hAnsi="GHEA Grapalat"/>
        </w:rPr>
        <w:br w:type="page"/>
      </w:r>
    </w:p>
    <w:p w14:paraId="325EA345" w14:textId="77777777" w:rsidR="005B5B3E" w:rsidRDefault="005B5B3E" w:rsidP="005B5B3E">
      <w:pPr>
        <w:pStyle w:val="norm"/>
        <w:widowControl w:val="0"/>
        <w:spacing w:line="240" w:lineRule="auto"/>
        <w:ind w:firstLine="284"/>
        <w:jc w:val="right"/>
        <w:rPr>
          <w:rFonts w:ascii="GHEA Grapalat" w:hAnsi="GHEA Grapalat" w:cs="Arial"/>
          <w:b/>
          <w:sz w:val="24"/>
          <w:szCs w:val="24"/>
        </w:rPr>
      </w:pPr>
      <w:r>
        <w:rPr>
          <w:rFonts w:ascii="GHEA Grapalat" w:hAnsi="GHEA Grapalat"/>
          <w:b/>
          <w:sz w:val="24"/>
          <w:szCs w:val="24"/>
        </w:rPr>
        <w:lastRenderedPageBreak/>
        <w:t>Приложение № 1</w:t>
      </w:r>
    </w:p>
    <w:p w14:paraId="73AA5A7E" w14:textId="667BBDCA" w:rsidR="005B5B3E" w:rsidRDefault="005B5B3E" w:rsidP="005B5B3E">
      <w:pPr>
        <w:pStyle w:val="BodyTextIndent3"/>
        <w:widowControl w:val="0"/>
        <w:spacing w:line="240" w:lineRule="auto"/>
        <w:jc w:val="right"/>
        <w:rPr>
          <w:rFonts w:ascii="GHEA Grapalat" w:hAnsi="GHEA Grapalat" w:cs="Arial"/>
          <w:b/>
          <w:sz w:val="24"/>
          <w:szCs w:val="24"/>
        </w:rPr>
      </w:pPr>
      <w:r>
        <w:rPr>
          <w:rFonts w:ascii="GHEA Grapalat" w:hAnsi="GHEA Grapalat"/>
          <w:b/>
          <w:sz w:val="24"/>
          <w:szCs w:val="24"/>
        </w:rPr>
        <w:t>к Приглашению на открытый конкурс</w:t>
      </w:r>
      <w:r>
        <w:rPr>
          <w:rFonts w:ascii="GHEA Grapalat" w:hAnsi="GHEA Grapalat" w:cs="Arial"/>
          <w:b/>
          <w:sz w:val="24"/>
          <w:szCs w:val="24"/>
        </w:rPr>
        <w:br/>
      </w:r>
      <w:r>
        <w:rPr>
          <w:rFonts w:ascii="GHEA Grapalat" w:hAnsi="GHEA Grapalat"/>
          <w:b/>
          <w:sz w:val="24"/>
          <w:szCs w:val="24"/>
        </w:rPr>
        <w:t xml:space="preserve">под кодом </w:t>
      </w:r>
      <w:r w:rsidR="0095433C">
        <w:rPr>
          <w:rFonts w:ascii="GHEA Grapalat" w:hAnsi="GHEA Grapalat"/>
          <w:sz w:val="24"/>
          <w:szCs w:val="24"/>
        </w:rPr>
        <w:t>EQ-BMAPDzB-</w:t>
      </w:r>
      <w:r w:rsidR="00A6641C">
        <w:rPr>
          <w:rFonts w:ascii="GHEA Grapalat" w:hAnsi="GHEA Grapalat"/>
          <w:sz w:val="24"/>
          <w:szCs w:val="24"/>
        </w:rPr>
        <w:t>25/1</w:t>
      </w:r>
    </w:p>
    <w:p w14:paraId="695E8F1A" w14:textId="77777777" w:rsidR="005B5B3E" w:rsidRDefault="005B5B3E" w:rsidP="005B5B3E">
      <w:pPr>
        <w:widowControl w:val="0"/>
        <w:jc w:val="center"/>
        <w:rPr>
          <w:rFonts w:ascii="GHEA Grapalat" w:hAnsi="GHEA Grapalat" w:cs="Sylfaen"/>
          <w:b/>
        </w:rPr>
      </w:pPr>
    </w:p>
    <w:p w14:paraId="6BA4D80C" w14:textId="77777777" w:rsidR="005B5B3E" w:rsidRDefault="005B5B3E" w:rsidP="005B5B3E">
      <w:pPr>
        <w:widowControl w:val="0"/>
        <w:jc w:val="center"/>
        <w:rPr>
          <w:rFonts w:ascii="GHEA Grapalat" w:hAnsi="GHEA Grapalat"/>
          <w:b/>
        </w:rPr>
      </w:pPr>
    </w:p>
    <w:p w14:paraId="2E012B03" w14:textId="77777777" w:rsidR="005B5B3E" w:rsidRDefault="005B5B3E" w:rsidP="005B5B3E">
      <w:pPr>
        <w:widowControl w:val="0"/>
        <w:jc w:val="center"/>
        <w:rPr>
          <w:rFonts w:ascii="GHEA Grapalat" w:hAnsi="GHEA Grapalat"/>
          <w:b/>
        </w:rPr>
      </w:pPr>
    </w:p>
    <w:p w14:paraId="7DDBE63B" w14:textId="77777777" w:rsidR="005B5B3E" w:rsidRDefault="005B5B3E" w:rsidP="005B5B3E">
      <w:pPr>
        <w:widowControl w:val="0"/>
        <w:jc w:val="center"/>
        <w:rPr>
          <w:rFonts w:ascii="GHEA Grapalat" w:hAnsi="GHEA Grapalat" w:cs="Arial"/>
          <w:b/>
        </w:rPr>
      </w:pPr>
      <w:r>
        <w:rPr>
          <w:rFonts w:ascii="GHEA Grapalat" w:hAnsi="GHEA Grapalat"/>
          <w:b/>
        </w:rPr>
        <w:t>ЗАЯВЛЕНИЕ-  ОБЪЯВЛЕНИЕ *</w:t>
      </w:r>
    </w:p>
    <w:p w14:paraId="781C64F5" w14:textId="77777777" w:rsidR="005B5B3E" w:rsidRDefault="005B5B3E" w:rsidP="005B5B3E">
      <w:pPr>
        <w:pStyle w:val="Heading6"/>
        <w:keepNext w:val="0"/>
        <w:widowControl w:val="0"/>
        <w:jc w:val="center"/>
        <w:rPr>
          <w:rFonts w:ascii="GHEA Grapalat" w:hAnsi="GHEA Grapalat" w:cs="Arial"/>
          <w:color w:val="auto"/>
          <w:sz w:val="24"/>
          <w:szCs w:val="24"/>
        </w:rPr>
      </w:pPr>
      <w:r>
        <w:rPr>
          <w:rFonts w:ascii="GHEA Grapalat" w:hAnsi="GHEA Grapalat"/>
          <w:color w:val="auto"/>
          <w:sz w:val="24"/>
          <w:szCs w:val="24"/>
        </w:rPr>
        <w:t xml:space="preserve">на участие в открытом конкурсе </w:t>
      </w:r>
    </w:p>
    <w:p w14:paraId="745A1133" w14:textId="77777777" w:rsidR="005B5B3E" w:rsidRDefault="005B5B3E" w:rsidP="005B5B3E">
      <w:pPr>
        <w:widowControl w:val="0"/>
        <w:jc w:val="center"/>
        <w:rPr>
          <w:rFonts w:ascii="GHEA Grapalat" w:hAnsi="GHEA Grapalat"/>
        </w:rPr>
      </w:pPr>
    </w:p>
    <w:p w14:paraId="3E52B7A8" w14:textId="77777777" w:rsidR="005B5B3E" w:rsidRDefault="005B5B3E" w:rsidP="005B5B3E">
      <w:pPr>
        <w:jc w:val="both"/>
        <w:rPr>
          <w:rFonts w:ascii="GHEA Grapalat" w:hAnsi="GHEA Grapalat"/>
        </w:rPr>
      </w:pPr>
      <w:r>
        <w:rPr>
          <w:rFonts w:ascii="GHEA Grapalat" w:hAnsi="GHEA Grapalat"/>
        </w:rPr>
        <w:t xml:space="preserve">______________________________________________________________заявляет, что </w:t>
      </w:r>
    </w:p>
    <w:p w14:paraId="065C71B1" w14:textId="77777777" w:rsidR="005B5B3E" w:rsidRDefault="005B5B3E" w:rsidP="005B5B3E">
      <w:pPr>
        <w:ind w:left="2694"/>
        <w:jc w:val="both"/>
        <w:rPr>
          <w:rFonts w:ascii="GHEA Grapalat" w:hAnsi="GHEA Grapalat"/>
          <w:sz w:val="16"/>
        </w:rPr>
      </w:pPr>
      <w:r>
        <w:rPr>
          <w:rFonts w:ascii="GHEA Grapalat" w:hAnsi="GHEA Grapalat"/>
          <w:sz w:val="16"/>
        </w:rPr>
        <w:t xml:space="preserve">наименование участника </w:t>
      </w:r>
    </w:p>
    <w:p w14:paraId="2382359F" w14:textId="77777777" w:rsidR="005B5B3E" w:rsidRDefault="005B5B3E" w:rsidP="005B5B3E">
      <w:pPr>
        <w:jc w:val="both"/>
        <w:rPr>
          <w:rFonts w:ascii="GHEA Grapalat" w:hAnsi="GHEA Grapalat"/>
          <w:u w:val="single"/>
        </w:rPr>
      </w:pPr>
      <w:r>
        <w:rPr>
          <w:rFonts w:ascii="GHEA Grapalat" w:hAnsi="GHEA Grapalat"/>
        </w:rPr>
        <w:t>желает участвовать в лоте (лотах)_______________________________ объявленного</w:t>
      </w:r>
    </w:p>
    <w:p w14:paraId="554FCF94" w14:textId="77777777" w:rsidR="005B5B3E" w:rsidRDefault="005B5B3E" w:rsidP="005B5B3E">
      <w:pPr>
        <w:ind w:left="4395"/>
        <w:jc w:val="both"/>
        <w:rPr>
          <w:rFonts w:ascii="GHEA Grapalat" w:hAnsi="GHEA Grapalat" w:cs="Sylfaen"/>
          <w:sz w:val="16"/>
        </w:rPr>
      </w:pPr>
      <w:r>
        <w:rPr>
          <w:rFonts w:ascii="GHEA Grapalat" w:hAnsi="GHEA Grapalat"/>
          <w:sz w:val="16"/>
        </w:rPr>
        <w:t>номер лота (лотов)</w:t>
      </w:r>
    </w:p>
    <w:p w14:paraId="71DB5128" w14:textId="36C4B077" w:rsidR="005B5B3E" w:rsidRDefault="005B5B3E" w:rsidP="005B5B3E">
      <w:pPr>
        <w:jc w:val="both"/>
        <w:rPr>
          <w:rFonts w:ascii="GHEA Grapalat" w:hAnsi="GHEA Grapalat" w:cs="Sylfaen"/>
        </w:rPr>
      </w:pPr>
      <w:r>
        <w:rPr>
          <w:rFonts w:ascii="GHEA Grapalat" w:hAnsi="GHEA Grapalat"/>
        </w:rPr>
        <w:t xml:space="preserve">______________________________________________ под кодом </w:t>
      </w:r>
      <w:r w:rsidR="0095433C">
        <w:rPr>
          <w:rFonts w:ascii="GHEA Grapalat" w:hAnsi="GHEA Grapalat"/>
        </w:rPr>
        <w:t>EQ-BMAPDzB-</w:t>
      </w:r>
      <w:r w:rsidR="00A6641C">
        <w:rPr>
          <w:rFonts w:ascii="GHEA Grapalat" w:hAnsi="GHEA Grapalat"/>
        </w:rPr>
        <w:t>25/1</w:t>
      </w:r>
    </w:p>
    <w:p w14:paraId="05C5570F" w14:textId="77777777" w:rsidR="005B5B3E" w:rsidRDefault="005B5B3E" w:rsidP="005B5B3E">
      <w:pPr>
        <w:ind w:left="1560"/>
        <w:jc w:val="both"/>
        <w:rPr>
          <w:rFonts w:ascii="GHEA Grapalat" w:hAnsi="GHEA Grapalat"/>
          <w:sz w:val="20"/>
        </w:rPr>
      </w:pPr>
      <w:r>
        <w:rPr>
          <w:rFonts w:ascii="GHEA Grapalat" w:hAnsi="GHEA Grapalat"/>
          <w:sz w:val="16"/>
        </w:rPr>
        <w:t>наименование заказчика</w:t>
      </w:r>
    </w:p>
    <w:p w14:paraId="7EA980BC" w14:textId="77777777" w:rsidR="005B5B3E" w:rsidRDefault="005B5B3E" w:rsidP="005B5B3E">
      <w:pPr>
        <w:jc w:val="both"/>
        <w:rPr>
          <w:rFonts w:ascii="GHEA Grapalat" w:hAnsi="GHEA Grapalat"/>
        </w:rPr>
      </w:pPr>
      <w:r>
        <w:rPr>
          <w:rFonts w:ascii="GHEA Grapalat" w:hAnsi="GHEA Grapalat"/>
        </w:rPr>
        <w:t>открытого конкурса и в соответствии с требованиями приглашения подает заявку.</w:t>
      </w:r>
    </w:p>
    <w:p w14:paraId="47BCA588" w14:textId="77777777" w:rsidR="005B5B3E" w:rsidRDefault="005B5B3E" w:rsidP="005B5B3E">
      <w:pPr>
        <w:jc w:val="both"/>
        <w:rPr>
          <w:rFonts w:ascii="GHEA Grapalat" w:hAnsi="GHEA Grapalat"/>
        </w:rPr>
      </w:pPr>
      <w:r>
        <w:rPr>
          <w:rFonts w:ascii="GHEA Grapalat" w:hAnsi="GHEA Grapalat"/>
        </w:rPr>
        <w:t>__________________________________________________ заявляет и заверяет, что</w:t>
      </w:r>
    </w:p>
    <w:p w14:paraId="2B27285A" w14:textId="77777777" w:rsidR="005B5B3E" w:rsidRDefault="005B5B3E" w:rsidP="005B5B3E">
      <w:pPr>
        <w:ind w:left="1843"/>
        <w:jc w:val="both"/>
        <w:rPr>
          <w:rFonts w:ascii="GHEA Grapalat" w:hAnsi="GHEA Grapalat" w:cs="Sylfaen"/>
          <w:sz w:val="16"/>
        </w:rPr>
      </w:pPr>
      <w:r>
        <w:rPr>
          <w:rFonts w:ascii="GHEA Grapalat" w:hAnsi="GHEA Grapalat"/>
          <w:sz w:val="16"/>
        </w:rPr>
        <w:t>наименование участника</w:t>
      </w:r>
    </w:p>
    <w:p w14:paraId="1843C549" w14:textId="77777777" w:rsidR="005B5B3E" w:rsidRDefault="005B5B3E" w:rsidP="005B5B3E">
      <w:pPr>
        <w:jc w:val="both"/>
        <w:rPr>
          <w:rFonts w:ascii="GHEA Grapalat" w:hAnsi="GHEA Grapalat" w:cs="Sylfaen"/>
        </w:rPr>
      </w:pPr>
      <w:r>
        <w:rPr>
          <w:rFonts w:ascii="GHEA Grapalat" w:hAnsi="GHEA Grapalat"/>
        </w:rPr>
        <w:t>является резидентом ______________________________________________________.</w:t>
      </w:r>
    </w:p>
    <w:p w14:paraId="7AF44B05" w14:textId="77777777" w:rsidR="005B5B3E" w:rsidRDefault="005B5B3E" w:rsidP="005B5B3E">
      <w:pPr>
        <w:ind w:left="4111"/>
        <w:jc w:val="both"/>
        <w:rPr>
          <w:rFonts w:ascii="GHEA Grapalat" w:hAnsi="GHEA Grapalat" w:cs="Arial"/>
          <w:sz w:val="16"/>
        </w:rPr>
      </w:pPr>
      <w:r>
        <w:rPr>
          <w:rFonts w:ascii="GHEA Grapalat" w:hAnsi="GHEA Grapalat"/>
          <w:sz w:val="16"/>
        </w:rPr>
        <w:t>наименование страны</w:t>
      </w:r>
    </w:p>
    <w:p w14:paraId="08EF064A" w14:textId="77777777" w:rsidR="005B5B3E" w:rsidRDefault="005B5B3E" w:rsidP="005B5B3E">
      <w:pPr>
        <w:jc w:val="both"/>
        <w:rPr>
          <w:rFonts w:ascii="GHEA Grapalat" w:hAnsi="GHEA Grapalat"/>
        </w:rPr>
      </w:pPr>
    </w:p>
    <w:p w14:paraId="54D107F1" w14:textId="77777777" w:rsidR="005B5B3E" w:rsidRDefault="005B5B3E" w:rsidP="005B5B3E">
      <w:pPr>
        <w:jc w:val="both"/>
        <w:rPr>
          <w:rFonts w:ascii="GHEA Grapalat" w:hAnsi="GHEA Grapalat"/>
        </w:rPr>
      </w:pPr>
      <w:r>
        <w:rPr>
          <w:rFonts w:ascii="GHEA Grapalat" w:hAnsi="GHEA Grapalat"/>
        </w:rPr>
        <w:t>Данные       ----------------------------------------  следующие:</w:t>
      </w:r>
    </w:p>
    <w:p w14:paraId="722A9831" w14:textId="77777777" w:rsidR="005B5B3E" w:rsidRDefault="005B5B3E" w:rsidP="005B5B3E">
      <w:pPr>
        <w:ind w:left="1843"/>
        <w:rPr>
          <w:rFonts w:ascii="GHEA Grapalat" w:hAnsi="GHEA Grapalat" w:cs="Sylfaen"/>
          <w:sz w:val="16"/>
          <w:lang w:val="hy-AM"/>
        </w:rPr>
      </w:pPr>
      <w:r>
        <w:rPr>
          <w:rFonts w:ascii="GHEA Grapalat" w:hAnsi="GHEA Grapalat"/>
          <w:sz w:val="16"/>
        </w:rPr>
        <w:t>наименование участника</w:t>
      </w:r>
    </w:p>
    <w:p w14:paraId="671D825D" w14:textId="77777777" w:rsidR="005B5B3E" w:rsidRDefault="005B5B3E" w:rsidP="005B5B3E">
      <w:pPr>
        <w:jc w:val="both"/>
        <w:rPr>
          <w:rFonts w:ascii="GHEA Grapalat" w:hAnsi="GHEA Grapalat"/>
        </w:rPr>
      </w:pPr>
    </w:p>
    <w:p w14:paraId="721F1FA5" w14:textId="77777777" w:rsidR="005B5B3E" w:rsidRDefault="005B5B3E" w:rsidP="005B5B3E">
      <w:pPr>
        <w:jc w:val="both"/>
        <w:rPr>
          <w:rFonts w:ascii="GHEA Grapalat" w:hAnsi="GHEA Grapalat"/>
        </w:rPr>
      </w:pPr>
      <w:r>
        <w:rPr>
          <w:rFonts w:ascii="GHEA Grapalat" w:hAnsi="GHEA Grapalat"/>
        </w:rPr>
        <w:t>Учетный номер налогоплательщика               ________________</w:t>
      </w:r>
    </w:p>
    <w:p w14:paraId="2F0DF26E" w14:textId="77777777" w:rsidR="005B5B3E" w:rsidRDefault="005B5B3E" w:rsidP="005B5B3E">
      <w:pPr>
        <w:tabs>
          <w:tab w:val="left" w:pos="7371"/>
        </w:tabs>
        <w:ind w:left="4111"/>
        <w:jc w:val="both"/>
        <w:rPr>
          <w:rFonts w:ascii="GHEA Grapalat" w:hAnsi="GHEA Grapalat" w:cs="Arial"/>
          <w:sz w:val="16"/>
        </w:rPr>
      </w:pPr>
      <w:r>
        <w:rPr>
          <w:rFonts w:ascii="GHEA Grapalat" w:hAnsi="GHEA Grapalat"/>
          <w:sz w:val="16"/>
        </w:rPr>
        <w:t xml:space="preserve">               учетный номер налогоплательщика</w:t>
      </w:r>
    </w:p>
    <w:p w14:paraId="451A389B" w14:textId="77777777" w:rsidR="005B5B3E" w:rsidRDefault="005B5B3E" w:rsidP="005B5B3E">
      <w:pPr>
        <w:jc w:val="both"/>
        <w:rPr>
          <w:rFonts w:ascii="GHEA Grapalat" w:hAnsi="GHEA Grapalat"/>
        </w:rPr>
      </w:pPr>
    </w:p>
    <w:p w14:paraId="19FA7990" w14:textId="77777777" w:rsidR="005B5B3E" w:rsidRDefault="005B5B3E" w:rsidP="005B5B3E">
      <w:pPr>
        <w:jc w:val="both"/>
        <w:rPr>
          <w:rFonts w:ascii="GHEA Grapalat" w:hAnsi="GHEA Grapalat"/>
        </w:rPr>
      </w:pPr>
      <w:r>
        <w:rPr>
          <w:rFonts w:ascii="GHEA Grapalat" w:hAnsi="GHEA Grapalat"/>
        </w:rPr>
        <w:t xml:space="preserve"> Адрес электронной почты                            __________________</w:t>
      </w:r>
    </w:p>
    <w:p w14:paraId="39164854" w14:textId="77777777" w:rsidR="005B5B3E" w:rsidRDefault="005B5B3E" w:rsidP="005B5B3E">
      <w:pPr>
        <w:jc w:val="both"/>
        <w:rPr>
          <w:rFonts w:ascii="GHEA Grapalat" w:hAnsi="GHEA Grapalat"/>
        </w:rPr>
      </w:pPr>
    </w:p>
    <w:p w14:paraId="26E18F24" w14:textId="77777777" w:rsidR="005B5B3E" w:rsidRDefault="005B5B3E" w:rsidP="005B5B3E">
      <w:pPr>
        <w:tabs>
          <w:tab w:val="left" w:pos="6946"/>
        </w:tabs>
        <w:ind w:left="3402" w:firstLine="6"/>
        <w:jc w:val="both"/>
        <w:rPr>
          <w:rFonts w:ascii="GHEA Grapalat" w:hAnsi="GHEA Grapalat"/>
          <w:sz w:val="16"/>
        </w:rPr>
      </w:pPr>
      <w:r>
        <w:rPr>
          <w:rFonts w:ascii="GHEA Grapalat" w:hAnsi="GHEA Grapalat"/>
          <w:sz w:val="16"/>
        </w:rPr>
        <w:t xml:space="preserve">                                  адрес электронной</w:t>
      </w:r>
      <w:r>
        <w:rPr>
          <w:rFonts w:ascii="GHEA Grapalat" w:hAnsi="GHEA Grapalat"/>
          <w:sz w:val="16"/>
        </w:rPr>
        <w:tab/>
        <w:t>почты</w:t>
      </w:r>
    </w:p>
    <w:p w14:paraId="363D1CA3" w14:textId="77777777" w:rsidR="005B5B3E" w:rsidRDefault="005B5B3E" w:rsidP="005B5B3E">
      <w:pPr>
        <w:jc w:val="both"/>
        <w:rPr>
          <w:rFonts w:ascii="GHEA Grapalat" w:hAnsi="GHEA Grapalat"/>
        </w:rPr>
      </w:pPr>
    </w:p>
    <w:p w14:paraId="61807AC5" w14:textId="77777777" w:rsidR="005B5B3E" w:rsidRDefault="005B5B3E" w:rsidP="005B5B3E">
      <w:pPr>
        <w:jc w:val="both"/>
        <w:rPr>
          <w:rFonts w:ascii="GHEA Grapalat" w:hAnsi="GHEA Grapalat"/>
        </w:rPr>
      </w:pPr>
    </w:p>
    <w:p w14:paraId="18F2C471" w14:textId="77777777" w:rsidR="005B5B3E" w:rsidRDefault="005B5B3E" w:rsidP="005B5B3E">
      <w:pPr>
        <w:jc w:val="both"/>
        <w:rPr>
          <w:rFonts w:ascii="GHEA Grapalat" w:hAnsi="GHEA Grapalat"/>
        </w:rPr>
      </w:pPr>
      <w:r>
        <w:rPr>
          <w:rFonts w:ascii="GHEA Grapalat" w:hAnsi="GHEA Grapalat"/>
        </w:rPr>
        <w:t>Адрес деятельности              ------------------------------------------------------------</w:t>
      </w:r>
    </w:p>
    <w:p w14:paraId="3466D39B" w14:textId="77777777" w:rsidR="005B5B3E" w:rsidRDefault="005B5B3E" w:rsidP="005B5B3E">
      <w:pPr>
        <w:jc w:val="both"/>
        <w:rPr>
          <w:rFonts w:ascii="GHEA Grapalat" w:hAnsi="GHEA Grapalat"/>
          <w:sz w:val="18"/>
          <w:szCs w:val="18"/>
        </w:rPr>
      </w:pPr>
      <w:r>
        <w:rPr>
          <w:rFonts w:ascii="GHEA Grapalat" w:hAnsi="GHEA Grapalat"/>
        </w:rPr>
        <w:t xml:space="preserve">                                                                      </w:t>
      </w:r>
      <w:r>
        <w:rPr>
          <w:rFonts w:ascii="GHEA Grapalat" w:hAnsi="GHEA Grapalat"/>
          <w:sz w:val="18"/>
          <w:szCs w:val="18"/>
        </w:rPr>
        <w:t>адрес деятельности</w:t>
      </w:r>
    </w:p>
    <w:p w14:paraId="67D0AFC2" w14:textId="77777777" w:rsidR="005B5B3E" w:rsidRDefault="005B5B3E" w:rsidP="005B5B3E">
      <w:pPr>
        <w:jc w:val="both"/>
        <w:rPr>
          <w:rFonts w:ascii="GHEA Grapalat" w:hAnsi="GHEA Grapalat"/>
          <w:sz w:val="18"/>
          <w:szCs w:val="18"/>
        </w:rPr>
      </w:pPr>
    </w:p>
    <w:p w14:paraId="4BF38622" w14:textId="77777777" w:rsidR="005B5B3E" w:rsidRDefault="005B5B3E" w:rsidP="005B5B3E">
      <w:pPr>
        <w:jc w:val="both"/>
        <w:rPr>
          <w:rFonts w:ascii="GHEA Grapalat" w:hAnsi="GHEA Grapalat"/>
        </w:rPr>
      </w:pPr>
      <w:r>
        <w:rPr>
          <w:rFonts w:ascii="GHEA Grapalat" w:hAnsi="GHEA Grapalat"/>
        </w:rPr>
        <w:t xml:space="preserve">Номер телефона                     ------------------------------------------------------------- </w:t>
      </w:r>
    </w:p>
    <w:p w14:paraId="586DAC54" w14:textId="77777777" w:rsidR="005B5B3E" w:rsidRDefault="005B5B3E" w:rsidP="005B5B3E">
      <w:pPr>
        <w:tabs>
          <w:tab w:val="left" w:pos="7371"/>
        </w:tabs>
        <w:ind w:left="3544" w:firstLine="3"/>
        <w:jc w:val="both"/>
        <w:rPr>
          <w:rFonts w:ascii="GHEA Grapalat" w:hAnsi="GHEA Grapalat"/>
          <w:sz w:val="16"/>
        </w:rPr>
      </w:pPr>
      <w:r>
        <w:rPr>
          <w:rFonts w:ascii="GHEA Grapalat" w:hAnsi="GHEA Grapalat"/>
          <w:sz w:val="16"/>
        </w:rPr>
        <w:t xml:space="preserve">                                 Номер телефона</w:t>
      </w:r>
    </w:p>
    <w:p w14:paraId="0278F487" w14:textId="77777777" w:rsidR="005B5B3E" w:rsidRDefault="005B5B3E" w:rsidP="005B5B3E">
      <w:pPr>
        <w:tabs>
          <w:tab w:val="left" w:pos="7371"/>
        </w:tabs>
        <w:ind w:left="3544" w:firstLine="3"/>
        <w:jc w:val="both"/>
        <w:rPr>
          <w:rFonts w:ascii="GHEA Grapalat" w:hAnsi="GHEA Grapalat"/>
          <w:sz w:val="16"/>
        </w:rPr>
      </w:pPr>
    </w:p>
    <w:p w14:paraId="754982A2" w14:textId="77777777" w:rsidR="005B5B3E" w:rsidRDefault="005B5B3E" w:rsidP="005B5B3E">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20256569" w14:textId="77777777" w:rsidR="005B5B3E" w:rsidRDefault="005B5B3E" w:rsidP="005B5B3E">
      <w:pPr>
        <w:widowControl w:val="0"/>
        <w:ind w:left="2835"/>
        <w:jc w:val="both"/>
        <w:rPr>
          <w:rFonts w:ascii="GHEA Grapalat" w:hAnsi="GHEA Grapalat"/>
          <w:sz w:val="16"/>
        </w:rPr>
      </w:pPr>
      <w:r>
        <w:rPr>
          <w:rFonts w:ascii="GHEA Grapalat" w:hAnsi="GHEA Grapalat"/>
          <w:sz w:val="16"/>
        </w:rPr>
        <w:t>наименование участника</w:t>
      </w:r>
    </w:p>
    <w:p w14:paraId="55B02E8E" w14:textId="77777777" w:rsidR="005B5B3E" w:rsidRDefault="005B5B3E" w:rsidP="005B5B3E">
      <w:pPr>
        <w:ind w:firstLine="709"/>
        <w:rPr>
          <w:rFonts w:ascii="GHEA Grapalat" w:hAnsi="GHEA Grapalat"/>
          <w:sz w:val="20"/>
          <w:lang w:val="es-ES"/>
        </w:rPr>
      </w:pPr>
      <w:r>
        <w:rPr>
          <w:rFonts w:ascii="GHEA Grapalat" w:hAnsi="GHEA Grapalat" w:cs="Arial"/>
          <w:sz w:val="20"/>
          <w:szCs w:val="20"/>
          <w:lang w:val="es-ES"/>
        </w:rPr>
        <w:t>1)</w:t>
      </w:r>
      <w:r>
        <w:rPr>
          <w:rFonts w:ascii="GHEA Grapalat" w:hAnsi="GHEA Grapalat"/>
          <w:sz w:val="20"/>
          <w:lang w:val="hy-AM"/>
        </w:rPr>
        <w:t xml:space="preserve">  </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sz w:val="20"/>
          <w:u w:val="single"/>
        </w:rPr>
        <w:t xml:space="preserve">и </w:t>
      </w:r>
      <w:r>
        <w:rPr>
          <w:rFonts w:ascii="GHEA Grapalat" w:hAnsi="GHEA Grapalat"/>
          <w:lang w:val="hy-AM"/>
        </w:rPr>
        <w:t>аффилированные</w:t>
      </w:r>
      <w:r>
        <w:rPr>
          <w:rFonts w:ascii="GHEA Grapalat" w:hAnsi="GHEA Grapalat"/>
        </w:rPr>
        <w:t xml:space="preserve"> с ним</w:t>
      </w:r>
      <w:r>
        <w:rPr>
          <w:rFonts w:ascii="GHEA Grapalat" w:hAnsi="GHEA Grapalat"/>
          <w:lang w:val="hy-AM"/>
        </w:rPr>
        <w:t xml:space="preserve"> </w:t>
      </w:r>
    </w:p>
    <w:p w14:paraId="62F6ED61" w14:textId="77777777" w:rsidR="005B5B3E" w:rsidRDefault="005B5B3E" w:rsidP="005B5B3E">
      <w:pPr>
        <w:widowControl w:val="0"/>
        <w:ind w:left="2835"/>
        <w:rPr>
          <w:rFonts w:ascii="GHEA Grapalat" w:hAnsi="GHEA Grapalat"/>
          <w:sz w:val="16"/>
        </w:rPr>
      </w:pPr>
      <w:r>
        <w:rPr>
          <w:rFonts w:ascii="GHEA Grapalat" w:hAnsi="GHEA Grapalat"/>
          <w:sz w:val="16"/>
        </w:rPr>
        <w:t>наименование участника</w:t>
      </w:r>
    </w:p>
    <w:p w14:paraId="35FD7C61" w14:textId="77777777" w:rsidR="005B5B3E" w:rsidRDefault="005B5B3E" w:rsidP="005B5B3E">
      <w:pPr>
        <w:rPr>
          <w:rFonts w:ascii="GHEA Grapalat" w:hAnsi="GHEA Grapalat"/>
          <w:i/>
          <w:sz w:val="16"/>
          <w:vertAlign w:val="superscript"/>
          <w:lang w:val="es-ES"/>
        </w:rPr>
      </w:pPr>
    </w:p>
    <w:p w14:paraId="58995C6B" w14:textId="065CEBF1" w:rsidR="005B5B3E" w:rsidRDefault="005B5B3E" w:rsidP="005B5B3E">
      <w:pPr>
        <w:rPr>
          <w:rFonts w:ascii="GHEA Grapalat" w:hAnsi="GHEA Grapalat" w:cs="Sylfaen"/>
          <w:sz w:val="20"/>
          <w:lang w:val="hy-AM"/>
        </w:rPr>
      </w:pPr>
      <w:r>
        <w:rPr>
          <w:rFonts w:ascii="GHEA Grapalat" w:hAnsi="GHEA Grapalat"/>
          <w:lang w:val="hy-AM"/>
        </w:rPr>
        <w:t>лица</w:t>
      </w:r>
      <w:r>
        <w:rPr>
          <w:rFonts w:ascii="GHEA Grapalat" w:hAnsi="GHEA Grapalat" w:cs="Arial"/>
          <w:sz w:val="20"/>
          <w:szCs w:val="20"/>
          <w:lang w:val="es-ES"/>
        </w:rPr>
        <w:t xml:space="preserve"> </w:t>
      </w:r>
      <w:r>
        <w:rPr>
          <w:rFonts w:ascii="GHEA Grapalat" w:hAnsi="GHEA Grapalat" w:cs="Arial"/>
          <w:sz w:val="20"/>
          <w:szCs w:val="20"/>
          <w:lang w:val="hy-AM"/>
        </w:rPr>
        <w:t xml:space="preserve"> </w:t>
      </w:r>
      <w:r>
        <w:rPr>
          <w:rFonts w:ascii="GHEA Grapalat" w:hAnsi="GHEA Grapalat"/>
          <w:lang w:val="hy-AM"/>
        </w:rPr>
        <w:t xml:space="preserve">удовлетворяют </w:t>
      </w:r>
      <w:r>
        <w:rPr>
          <w:rFonts w:ascii="GHEA Grapalat" w:hAnsi="GHEA Grapalat"/>
          <w:color w:val="000000" w:themeColor="text1"/>
          <w:spacing w:val="-4"/>
        </w:rPr>
        <w:t>требованиям</w:t>
      </w:r>
      <w:r>
        <w:rPr>
          <w:rFonts w:ascii="GHEA Grapalat" w:hAnsi="GHEA Grapalat"/>
          <w:color w:val="000000" w:themeColor="text1"/>
          <w:lang w:val="es-ES"/>
        </w:rPr>
        <w:t xml:space="preserve"> </w:t>
      </w:r>
      <w:r>
        <w:rPr>
          <w:rFonts w:ascii="GHEA Grapalat" w:hAnsi="GHEA Grapalat"/>
          <w:color w:val="000000" w:themeColor="text1"/>
          <w:spacing w:val="-4"/>
        </w:rPr>
        <w:t>права</w:t>
      </w:r>
      <w:r>
        <w:rPr>
          <w:rFonts w:ascii="GHEA Grapalat" w:hAnsi="GHEA Grapalat"/>
          <w:color w:val="000000" w:themeColor="text1"/>
          <w:spacing w:val="-4"/>
          <w:lang w:val="es-ES"/>
        </w:rPr>
        <w:t xml:space="preserve"> </w:t>
      </w:r>
      <w:r>
        <w:rPr>
          <w:rFonts w:ascii="GHEA Grapalat" w:hAnsi="GHEA Grapalat"/>
          <w:color w:val="000000" w:themeColor="text1"/>
          <w:spacing w:val="-4"/>
        </w:rPr>
        <w:t>участия</w:t>
      </w:r>
      <w:r>
        <w:rPr>
          <w:rFonts w:ascii="GHEA Grapalat" w:hAnsi="GHEA Grapalat"/>
          <w:color w:val="000000" w:themeColor="text1"/>
          <w:lang w:val="es-ES"/>
        </w:rPr>
        <w:t xml:space="preserve"> </w:t>
      </w:r>
      <w:r>
        <w:rPr>
          <w:rFonts w:ascii="GHEA Grapalat" w:hAnsi="GHEA Grapalat"/>
          <w:color w:val="000000" w:themeColor="text1"/>
          <w:spacing w:val="-4"/>
        </w:rPr>
        <w:t>установленным</w:t>
      </w:r>
      <w:r>
        <w:rPr>
          <w:rFonts w:ascii="GHEA Grapalat" w:hAnsi="GHEA Grapalat"/>
          <w:color w:val="000000" w:themeColor="text1"/>
          <w:spacing w:val="-4"/>
          <w:lang w:val="es-ES"/>
        </w:rPr>
        <w:t xml:space="preserve"> </w:t>
      </w:r>
      <w:r>
        <w:rPr>
          <w:rFonts w:ascii="GHEA Grapalat" w:hAnsi="GHEA Grapalat"/>
          <w:color w:val="000000" w:themeColor="text1"/>
          <w:spacing w:val="-4"/>
        </w:rPr>
        <w:t xml:space="preserve">приглашением на </w:t>
      </w:r>
      <w:r>
        <w:rPr>
          <w:rFonts w:ascii="GHEA Grapalat" w:hAnsi="GHEA Grapalat"/>
          <w:spacing w:val="-4"/>
        </w:rPr>
        <w:t xml:space="preserve">на </w:t>
      </w:r>
      <w:r>
        <w:rPr>
          <w:rFonts w:ascii="GHEA Grapalat" w:hAnsi="GHEA Grapalat"/>
        </w:rPr>
        <w:t>открытый конкурс</w:t>
      </w:r>
      <w:r>
        <w:rPr>
          <w:rFonts w:ascii="GHEA Grapalat" w:hAnsi="GHEA Grapalat"/>
          <w:color w:val="000000" w:themeColor="text1"/>
          <w:spacing w:val="-4"/>
          <w:lang w:val="es-ES"/>
        </w:rPr>
        <w:t xml:space="preserve"> </w:t>
      </w:r>
      <w:r>
        <w:rPr>
          <w:rFonts w:ascii="GHEA Grapalat" w:hAnsi="GHEA Grapalat"/>
          <w:color w:val="000000" w:themeColor="text1"/>
        </w:rPr>
        <w:t>под</w:t>
      </w:r>
      <w:r>
        <w:rPr>
          <w:rFonts w:ascii="GHEA Grapalat" w:hAnsi="GHEA Grapalat"/>
          <w:color w:val="000000" w:themeColor="text1"/>
          <w:lang w:val="es-ES"/>
        </w:rPr>
        <w:t xml:space="preserve"> </w:t>
      </w:r>
      <w:r>
        <w:rPr>
          <w:rFonts w:ascii="GHEA Grapalat" w:hAnsi="GHEA Grapalat"/>
          <w:color w:val="000000" w:themeColor="text1"/>
        </w:rPr>
        <w:t>кодом</w:t>
      </w:r>
      <w:r>
        <w:rPr>
          <w:rFonts w:ascii="GHEA Grapalat" w:hAnsi="GHEA Grapalat" w:cs="Arial"/>
          <w:sz w:val="20"/>
          <w:szCs w:val="20"/>
          <w:lang w:val="hy-AM"/>
        </w:rPr>
        <w:t xml:space="preserve"> </w:t>
      </w:r>
      <w:r>
        <w:rPr>
          <w:rFonts w:ascii="GHEA Grapalat" w:hAnsi="GHEA Grapalat"/>
          <w:sz w:val="20"/>
          <w:u w:val="single"/>
          <w:lang w:val="hy-AM"/>
        </w:rPr>
        <w:t xml:space="preserve"> </w:t>
      </w:r>
      <w:r w:rsidR="0095433C">
        <w:rPr>
          <w:rFonts w:ascii="GHEA Grapalat" w:hAnsi="GHEA Grapalat"/>
        </w:rPr>
        <w:t>EQ-BMAPDzB-</w:t>
      </w:r>
      <w:r w:rsidR="00A6641C">
        <w:rPr>
          <w:rFonts w:ascii="GHEA Grapalat" w:hAnsi="GHEA Grapalat"/>
        </w:rPr>
        <w:t>25/1</w:t>
      </w:r>
      <w:r>
        <w:rPr>
          <w:rFonts w:ascii="GHEA Grapalat" w:hAnsi="GHEA Grapalat"/>
        </w:rPr>
        <w:t xml:space="preserve">* </w:t>
      </w:r>
      <w:r>
        <w:rPr>
          <w:rFonts w:ascii="GHEA Grapalat" w:hAnsi="GHEA Grapalat"/>
          <w:color w:val="000000" w:themeColor="text1"/>
        </w:rPr>
        <w:t xml:space="preserve">и </w:t>
      </w:r>
      <w:r>
        <w:rPr>
          <w:rFonts w:ascii="GHEA Grapalat" w:hAnsi="GHEA Grapalat"/>
          <w:sz w:val="20"/>
          <w:u w:val="single"/>
        </w:rPr>
        <w:t>__________________________</w:t>
      </w:r>
      <w:r>
        <w:rPr>
          <w:rFonts w:ascii="GHEA Grapalat" w:hAnsi="GHEA Grapalat"/>
          <w:sz w:val="20"/>
          <w:u w:val="single"/>
          <w:lang w:val="hy-AM"/>
        </w:rPr>
        <w:t xml:space="preserve">                                       </w:t>
      </w:r>
      <w:r>
        <w:rPr>
          <w:rFonts w:ascii="GHEA Grapalat" w:hAnsi="GHEA Grapalat"/>
          <w:sz w:val="20"/>
          <w:u w:val="single"/>
          <w:lang w:val="es-ES"/>
        </w:rPr>
        <w:t xml:space="preserve">                         </w:t>
      </w:r>
      <w:r>
        <w:rPr>
          <w:rFonts w:ascii="GHEA Grapalat" w:hAnsi="GHEA Grapalat"/>
          <w:sz w:val="20"/>
          <w:u w:val="single"/>
          <w:lang w:val="hy-AM"/>
        </w:rPr>
        <w:t xml:space="preserve">          </w:t>
      </w:r>
      <w:r>
        <w:rPr>
          <w:rFonts w:ascii="GHEA Grapalat" w:hAnsi="GHEA Grapalat" w:cs="Sylfaen"/>
          <w:sz w:val="20"/>
          <w:lang w:val="hy-AM"/>
        </w:rPr>
        <w:t xml:space="preserve"> </w:t>
      </w:r>
    </w:p>
    <w:p w14:paraId="0E7B6425" w14:textId="77777777" w:rsidR="005B5B3E" w:rsidRDefault="005B5B3E" w:rsidP="005B5B3E">
      <w:pPr>
        <w:tabs>
          <w:tab w:val="left" w:pos="6450"/>
        </w:tabs>
        <w:rPr>
          <w:rFonts w:ascii="GHEA Grapalat" w:hAnsi="GHEA Grapalat"/>
          <w:sz w:val="16"/>
        </w:rPr>
      </w:pPr>
      <w:r>
        <w:rPr>
          <w:rFonts w:ascii="GHEA Grapalat" w:hAnsi="GHEA Grapalat" w:cs="Sylfaen"/>
          <w:sz w:val="20"/>
          <w:lang w:val="es-ES"/>
        </w:rPr>
        <w:t xml:space="preserve">                                                         </w:t>
      </w:r>
      <w:r>
        <w:rPr>
          <w:rFonts w:ascii="GHEA Grapalat" w:hAnsi="GHEA Grapalat" w:cs="Sylfaen"/>
          <w:sz w:val="20"/>
        </w:rPr>
        <w:t xml:space="preserve">                                                  </w:t>
      </w:r>
      <w:r>
        <w:rPr>
          <w:rFonts w:ascii="GHEA Grapalat" w:hAnsi="GHEA Grapalat" w:cs="Sylfaen"/>
          <w:sz w:val="20"/>
          <w:lang w:val="es-ES"/>
        </w:rPr>
        <w:t xml:space="preserve"> </w:t>
      </w:r>
      <w:r>
        <w:rPr>
          <w:rFonts w:ascii="GHEA Grapalat" w:hAnsi="GHEA Grapalat"/>
          <w:sz w:val="16"/>
        </w:rPr>
        <w:t>наименование участника</w:t>
      </w:r>
    </w:p>
    <w:p w14:paraId="2EBD88CE" w14:textId="77777777" w:rsidR="005B5B3E" w:rsidRDefault="005B5B3E" w:rsidP="005B5B3E">
      <w:pPr>
        <w:widowControl w:val="0"/>
        <w:jc w:val="both"/>
        <w:rPr>
          <w:rFonts w:ascii="GHEA Grapalat" w:hAnsi="GHEA Grapalat" w:cs="Arial"/>
        </w:rPr>
      </w:pPr>
      <w:r>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Pr>
          <w:rFonts w:ascii="GHEA Grapalat" w:hAnsi="GHEA Grapalat"/>
        </w:rPr>
        <w:t>,</w:t>
      </w:r>
      <w:r>
        <w:rPr>
          <w:rFonts w:ascii="GHEA Grapalat" w:hAnsi="GHEA Grapalat"/>
          <w:vertAlign w:val="superscript"/>
        </w:rPr>
        <w:t>18</w:t>
      </w:r>
    </w:p>
    <w:p w14:paraId="38360481" w14:textId="2B1D6D5E" w:rsidR="005B5B3E" w:rsidRDefault="005B5B3E" w:rsidP="005B5B3E">
      <w:pPr>
        <w:widowControl w:val="0"/>
        <w:tabs>
          <w:tab w:val="left" w:pos="567"/>
        </w:tabs>
        <w:ind w:left="568"/>
        <w:jc w:val="both"/>
        <w:rPr>
          <w:rFonts w:ascii="GHEA Grapalat" w:hAnsi="GHEA Grapalat" w:cs="Arial"/>
        </w:rPr>
      </w:pPr>
      <w:r>
        <w:rPr>
          <w:rFonts w:ascii="GHEA Grapalat" w:hAnsi="GHEA Grapalat"/>
        </w:rPr>
        <w:t xml:space="preserve">2) в рамках участия в открытом конкурсе под кодом </w:t>
      </w:r>
      <w:r w:rsidR="0095433C">
        <w:rPr>
          <w:rFonts w:ascii="GHEA Grapalat" w:hAnsi="GHEA Grapalat"/>
        </w:rPr>
        <w:t>EQ-BMAPDzB-</w:t>
      </w:r>
      <w:r w:rsidR="00A6641C">
        <w:rPr>
          <w:rFonts w:ascii="GHEA Grapalat" w:hAnsi="GHEA Grapalat"/>
        </w:rPr>
        <w:t>25/1</w:t>
      </w:r>
      <w:r>
        <w:rPr>
          <w:rFonts w:ascii="GHEA Grapalat" w:hAnsi="GHEA Grapalat"/>
        </w:rPr>
        <w:t>*</w:t>
      </w:r>
    </w:p>
    <w:p w14:paraId="0B578F26" w14:textId="77777777" w:rsidR="005B5B3E" w:rsidRPr="005B5B3E" w:rsidRDefault="005B5B3E" w:rsidP="005B5B3E">
      <w:pPr>
        <w:pStyle w:val="ListParagraph"/>
        <w:widowControl w:val="0"/>
        <w:numPr>
          <w:ilvl w:val="0"/>
          <w:numId w:val="6"/>
        </w:numPr>
        <w:tabs>
          <w:tab w:val="left" w:pos="567"/>
        </w:tabs>
        <w:jc w:val="both"/>
        <w:rPr>
          <w:rFonts w:ascii="GHEA Grapalat" w:hAnsi="GHEA Grapalat" w:cs="Times New Roman"/>
          <w:lang w:val="ru-RU"/>
        </w:rPr>
      </w:pPr>
      <w:r w:rsidRPr="005B5B3E">
        <w:rPr>
          <w:rFonts w:ascii="GHEA Grapalat" w:hAnsi="GHEA Grapalat"/>
          <w:lang w:val="ru-RU"/>
        </w:rPr>
        <w:t xml:space="preserve">не допускал и (или) не допустит </w:t>
      </w:r>
      <w:r>
        <w:rPr>
          <w:rFonts w:ascii="GHEA Grapalat" w:hAnsi="GHEA Grapalat"/>
          <w:lang w:val="hy-AM"/>
        </w:rPr>
        <w:t>недобросовестн</w:t>
      </w:r>
      <w:r w:rsidRPr="005B5B3E">
        <w:rPr>
          <w:rFonts w:ascii="GHEA Grapalat" w:hAnsi="GHEA Grapalat"/>
          <w:lang w:val="ru-RU"/>
        </w:rPr>
        <w:t>ой</w:t>
      </w:r>
      <w:r>
        <w:rPr>
          <w:rFonts w:ascii="GHEA Grapalat" w:hAnsi="GHEA Grapalat"/>
          <w:lang w:val="hy-AM"/>
        </w:rPr>
        <w:t xml:space="preserve"> конкуренци</w:t>
      </w:r>
      <w:r w:rsidRPr="005B5B3E">
        <w:rPr>
          <w:rFonts w:ascii="GHEA Grapalat" w:hAnsi="GHEA Grapalat"/>
          <w:lang w:val="ru-RU"/>
        </w:rPr>
        <w:t xml:space="preserve">и, </w:t>
      </w:r>
      <w:r w:rsidRPr="005B5B3E">
        <w:rPr>
          <w:rFonts w:ascii="GHEA Grapalat" w:hAnsi="GHEA Grapalat"/>
          <w:color w:val="000000" w:themeColor="text1"/>
          <w:lang w:val="ru-RU"/>
        </w:rPr>
        <w:t xml:space="preserve"> </w:t>
      </w:r>
      <w:r w:rsidRPr="005B5B3E">
        <w:rPr>
          <w:rFonts w:ascii="GHEA Grapalat" w:hAnsi="GHEA Grapalat"/>
          <w:lang w:val="ru-RU"/>
        </w:rPr>
        <w:t xml:space="preserve"> </w:t>
      </w:r>
      <w:r w:rsidRPr="005B5B3E">
        <w:rPr>
          <w:rFonts w:ascii="GHEA Grapalat" w:hAnsi="GHEA Grapalat"/>
          <w:lang w:val="ru-RU"/>
        </w:rPr>
        <w:lastRenderedPageBreak/>
        <w:t>злоупотребления доминирующим положением и антиконкурентного соглашения,</w:t>
      </w:r>
    </w:p>
    <w:p w14:paraId="391B66D1" w14:textId="77777777" w:rsidR="005B5B3E" w:rsidRPr="005B5B3E" w:rsidRDefault="005B5B3E" w:rsidP="005B5B3E">
      <w:pPr>
        <w:pStyle w:val="ListParagraph"/>
        <w:widowControl w:val="0"/>
        <w:numPr>
          <w:ilvl w:val="0"/>
          <w:numId w:val="6"/>
        </w:numPr>
        <w:tabs>
          <w:tab w:val="left" w:pos="567"/>
        </w:tabs>
        <w:jc w:val="both"/>
        <w:rPr>
          <w:rFonts w:ascii="GHEA Grapalat" w:hAnsi="GHEA Grapalat"/>
          <w:spacing w:val="-6"/>
          <w:lang w:val="ru-RU"/>
        </w:rPr>
      </w:pPr>
      <w:r w:rsidRPr="005B5B3E">
        <w:rPr>
          <w:rFonts w:ascii="GHEA Grapalat" w:hAnsi="GHEA Grapalat"/>
          <w:spacing w:val="-6"/>
          <w:lang w:val="ru-RU"/>
        </w:rPr>
        <w:t xml:space="preserve">отсутствует случай установленного приглашением на </w:t>
      </w:r>
      <w:r w:rsidRPr="005B5B3E">
        <w:rPr>
          <w:rFonts w:ascii="GHEA Grapalat" w:hAnsi="GHEA Grapalat"/>
          <w:lang w:val="ru-RU"/>
        </w:rPr>
        <w:t xml:space="preserve">открытый конкурс случая     одновременного </w:t>
      </w:r>
    </w:p>
    <w:p w14:paraId="6B443ABD" w14:textId="77777777" w:rsidR="005B5B3E" w:rsidRDefault="005B5B3E" w:rsidP="005B5B3E">
      <w:pPr>
        <w:pStyle w:val="BodyTextIndent"/>
        <w:widowControl w:val="0"/>
        <w:spacing w:after="0" w:line="240" w:lineRule="auto"/>
        <w:ind w:firstLine="0"/>
        <w:jc w:val="left"/>
        <w:rPr>
          <w:rFonts w:ascii="GHEA Grapalat" w:hAnsi="GHEA Grapalat" w:cs="Times New Roman"/>
          <w:sz w:val="24"/>
        </w:rPr>
      </w:pPr>
      <w:r>
        <w:rPr>
          <w:rFonts w:ascii="GHEA Grapalat" w:hAnsi="GHEA Grapalat" w:cs="Times New Roman"/>
          <w:sz w:val="24"/>
        </w:rPr>
        <w:t>участия взаимосвязанных с ________________ лиц и (или) учрежденных__________</w:t>
      </w:r>
    </w:p>
    <w:p w14:paraId="338E4432" w14:textId="77777777" w:rsidR="005B5B3E" w:rsidRDefault="005B5B3E" w:rsidP="005B5B3E">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73DAFC6A" w14:textId="77777777" w:rsidR="005B5B3E" w:rsidRDefault="005B5B3E" w:rsidP="005B5B3E">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33126EF0" w14:textId="77777777" w:rsidR="005B5B3E" w:rsidRDefault="005B5B3E" w:rsidP="005B5B3E">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6536AD8D" w14:textId="77777777" w:rsidR="005B5B3E" w:rsidRDefault="005B5B3E" w:rsidP="005B5B3E">
      <w:pPr>
        <w:widowControl w:val="0"/>
        <w:ind w:left="7088"/>
        <w:jc w:val="both"/>
        <w:rPr>
          <w:rFonts w:ascii="GHEA Grapalat" w:hAnsi="GHEA Grapalat"/>
        </w:rPr>
      </w:pPr>
      <w:r>
        <w:rPr>
          <w:rFonts w:ascii="GHEA Grapalat" w:hAnsi="GHEA Grapalat"/>
          <w:vertAlign w:val="superscript"/>
        </w:rPr>
        <w:t>наименование участника</w:t>
      </w:r>
    </w:p>
    <w:p w14:paraId="7DACD52F" w14:textId="77777777" w:rsidR="005B5B3E" w:rsidRDefault="005B5B3E" w:rsidP="005B5B3E">
      <w:pPr>
        <w:widowControl w:val="0"/>
        <w:jc w:val="both"/>
        <w:rPr>
          <w:rFonts w:ascii="GHEA Grapalat" w:hAnsi="GHEA Grapalat"/>
        </w:rPr>
      </w:pPr>
      <w:r>
        <w:rPr>
          <w:rFonts w:ascii="GHEA Grapalat" w:hAnsi="GHEA Grapalat"/>
        </w:rPr>
        <w:t>долю (пай) в размере более пятидесяти процентов.</w:t>
      </w:r>
    </w:p>
    <w:p w14:paraId="6A7B598B" w14:textId="77777777" w:rsidR="005B5B3E" w:rsidRDefault="005B5B3E" w:rsidP="005B5B3E">
      <w:pPr>
        <w:widowControl w:val="0"/>
        <w:jc w:val="both"/>
        <w:rPr>
          <w:rFonts w:ascii="GHEA Grapalat" w:hAnsi="GHEA Grapalat"/>
        </w:rPr>
      </w:pPr>
      <w:r>
        <w:rPr>
          <w:rFonts w:ascii="GHEA Grapalat" w:hAnsi="GHEA Grapalat"/>
        </w:rPr>
        <w:t>Ниже  ---------------------------------------------------------- представляет ссылку на сайт,</w:t>
      </w:r>
    </w:p>
    <w:p w14:paraId="192711E0" w14:textId="77777777" w:rsidR="005B5B3E" w:rsidRDefault="005B5B3E" w:rsidP="005B5B3E">
      <w:pPr>
        <w:widowControl w:val="0"/>
        <w:ind w:left="2268"/>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14:paraId="0AE572D4" w14:textId="77777777" w:rsidR="005B5B3E" w:rsidRDefault="005B5B3E" w:rsidP="005B5B3E">
      <w:pPr>
        <w:jc w:val="both"/>
        <w:rPr>
          <w:rFonts w:ascii="GHEA Grapalat" w:hAnsi="GHEA Grapalat"/>
          <w:sz w:val="32"/>
          <w:szCs w:val="32"/>
        </w:rPr>
      </w:pPr>
      <w:r>
        <w:rPr>
          <w:rFonts w:ascii="GHEA Grapalat" w:hAnsi="GHEA Grapalat"/>
        </w:rPr>
        <w:t>содержащий информацию о реальных бенефициарах -----------------------------------</w:t>
      </w:r>
      <w:r>
        <w:rPr>
          <w:rStyle w:val="FootnoteReference"/>
          <w:rFonts w:ascii="GHEA Grapalat" w:hAnsi="GHEA Grapalat"/>
          <w:sz w:val="32"/>
          <w:szCs w:val="32"/>
        </w:rPr>
        <w:footnoteReference w:customMarkFollows="1" w:id="14"/>
        <w:t>**</w:t>
      </w:r>
      <w:r>
        <w:rPr>
          <w:rFonts w:ascii="GHEA Grapalat" w:hAnsi="GHEA Grapalat"/>
          <w:sz w:val="32"/>
          <w:szCs w:val="32"/>
        </w:rPr>
        <w:t>.</w:t>
      </w:r>
    </w:p>
    <w:p w14:paraId="1F72E830" w14:textId="77777777" w:rsidR="005B5B3E" w:rsidRDefault="005B5B3E" w:rsidP="005B5B3E">
      <w:pPr>
        <w:jc w:val="both"/>
        <w:rPr>
          <w:rFonts w:ascii="GHEA Grapalat" w:hAnsi="GHEA Grapalat"/>
        </w:rPr>
      </w:pPr>
      <w:r>
        <w:rPr>
          <w:rFonts w:ascii="GHEA Grapalat" w:hAnsi="GHEA Grapalat"/>
        </w:rPr>
        <w:t xml:space="preserve"> Прилагается  полное описание предлагаемого   ----------------------------     товара, </w:t>
      </w:r>
    </w:p>
    <w:p w14:paraId="1642439F" w14:textId="77777777" w:rsidR="005B5B3E" w:rsidRDefault="005B5B3E" w:rsidP="005B5B3E">
      <w:pPr>
        <w:jc w:val="both"/>
        <w:rPr>
          <w:rFonts w:ascii="GHEA Grapalat" w:hAnsi="GHEA Grapalat"/>
        </w:rPr>
      </w:pPr>
      <w:r>
        <w:rPr>
          <w:rFonts w:ascii="GHEA Grapalat" w:hAnsi="GHEA Grapalat"/>
          <w:sz w:val="16"/>
        </w:rPr>
        <w:t xml:space="preserve">                                                                                                             наименование участника</w:t>
      </w:r>
    </w:p>
    <w:p w14:paraId="0728D77F" w14:textId="77777777" w:rsidR="005B5B3E" w:rsidRDefault="005B5B3E" w:rsidP="005B5B3E">
      <w:pPr>
        <w:jc w:val="both"/>
        <w:rPr>
          <w:rFonts w:ascii="GHEA Grapalat" w:hAnsi="GHEA Grapalat"/>
          <w:sz w:val="16"/>
          <w:lang w:val="hy-AM"/>
        </w:rPr>
      </w:pPr>
      <w:r>
        <w:rPr>
          <w:rFonts w:ascii="GHEA Grapalat" w:hAnsi="GHEA Grapalat"/>
        </w:rPr>
        <w:t xml:space="preserve">согласно Приложению 1.1.   </w:t>
      </w:r>
      <w:r>
        <w:rPr>
          <w:rFonts w:ascii="GHEA Grapalat" w:hAnsi="GHEA Grapalat"/>
          <w:sz w:val="16"/>
        </w:rPr>
        <w:t xml:space="preserve">                                                                                                                        </w:t>
      </w:r>
    </w:p>
    <w:p w14:paraId="44DFE779" w14:textId="77777777" w:rsidR="005B5B3E" w:rsidRDefault="005B5B3E" w:rsidP="005B5B3E">
      <w:pPr>
        <w:tabs>
          <w:tab w:val="left" w:pos="7371"/>
        </w:tabs>
        <w:ind w:left="3544" w:firstLine="3"/>
        <w:jc w:val="both"/>
        <w:rPr>
          <w:rFonts w:ascii="GHEA Grapalat" w:hAnsi="GHEA Grapalat"/>
          <w:sz w:val="16"/>
          <w:lang w:val="hy-AM"/>
        </w:rPr>
      </w:pPr>
    </w:p>
    <w:p w14:paraId="5CBFD99B" w14:textId="77777777" w:rsidR="005B5B3E" w:rsidRDefault="005B5B3E" w:rsidP="005B5B3E">
      <w:pPr>
        <w:tabs>
          <w:tab w:val="left" w:pos="7371"/>
        </w:tabs>
        <w:ind w:left="3544" w:firstLine="3"/>
        <w:jc w:val="both"/>
        <w:rPr>
          <w:rFonts w:ascii="GHEA Grapalat" w:hAnsi="GHEA Grapalat"/>
          <w:sz w:val="16"/>
          <w:lang w:val="hy-AM"/>
        </w:rPr>
      </w:pPr>
    </w:p>
    <w:p w14:paraId="470C088B" w14:textId="77777777" w:rsidR="005B5B3E" w:rsidRDefault="005B5B3E" w:rsidP="005B5B3E">
      <w:pPr>
        <w:tabs>
          <w:tab w:val="left" w:pos="7371"/>
        </w:tabs>
        <w:ind w:left="3544" w:firstLine="3"/>
        <w:jc w:val="both"/>
        <w:rPr>
          <w:rFonts w:ascii="GHEA Grapalat" w:hAnsi="GHEA Grapalat"/>
          <w:sz w:val="16"/>
        </w:rPr>
      </w:pPr>
    </w:p>
    <w:p w14:paraId="33B0924A" w14:textId="77777777" w:rsidR="005B5B3E" w:rsidRDefault="005B5B3E" w:rsidP="005B5B3E">
      <w:pPr>
        <w:tabs>
          <w:tab w:val="left" w:pos="7371"/>
        </w:tabs>
        <w:ind w:left="3544" w:firstLine="3"/>
        <w:jc w:val="both"/>
        <w:rPr>
          <w:rFonts w:ascii="GHEA Grapalat" w:hAnsi="GHEA Grapalat"/>
          <w:sz w:val="16"/>
        </w:rPr>
      </w:pPr>
    </w:p>
    <w:p w14:paraId="17E8F9E7" w14:textId="77777777" w:rsidR="005B5B3E" w:rsidRDefault="005B5B3E" w:rsidP="005B5B3E">
      <w:pPr>
        <w:jc w:val="both"/>
        <w:rPr>
          <w:rFonts w:ascii="GHEA Grapalat" w:hAnsi="GHEA Grapalat"/>
        </w:rPr>
      </w:pPr>
      <w:r>
        <w:rPr>
          <w:rFonts w:ascii="GHEA Grapalat" w:hAnsi="GHEA Grapalat"/>
        </w:rPr>
        <w:t>_______________________________________________</w:t>
      </w:r>
      <w:r>
        <w:rPr>
          <w:rFonts w:ascii="GHEA Grapalat" w:hAnsi="GHEA Grapalat"/>
        </w:rPr>
        <w:tab/>
        <w:t>_____________________</w:t>
      </w:r>
    </w:p>
    <w:p w14:paraId="5FC7BE4D" w14:textId="77777777" w:rsidR="005B5B3E" w:rsidRDefault="005B5B3E" w:rsidP="005B5B3E">
      <w:pPr>
        <w:tabs>
          <w:tab w:val="left" w:pos="7230"/>
        </w:tabs>
        <w:ind w:left="851"/>
        <w:jc w:val="both"/>
        <w:rPr>
          <w:rFonts w:ascii="GHEA Grapalat" w:hAnsi="GHEA Grapalat"/>
          <w:sz w:val="16"/>
        </w:rPr>
      </w:pPr>
      <w:r>
        <w:rPr>
          <w:rFonts w:ascii="GHEA Grapalat" w:hAnsi="GHEA Grapalat"/>
          <w:sz w:val="16"/>
        </w:rPr>
        <w:t>наименование участника (должность,</w:t>
      </w:r>
      <w:r>
        <w:rPr>
          <w:rFonts w:ascii="GHEA Grapalat" w:hAnsi="GHEA Grapalat"/>
          <w:sz w:val="16"/>
        </w:rPr>
        <w:tab/>
        <w:t>подпись)</w:t>
      </w:r>
    </w:p>
    <w:p w14:paraId="0CDC7055" w14:textId="77777777" w:rsidR="005B5B3E" w:rsidRDefault="005B5B3E" w:rsidP="005B5B3E">
      <w:pPr>
        <w:ind w:left="1134"/>
        <w:jc w:val="both"/>
        <w:rPr>
          <w:rFonts w:ascii="GHEA Grapalat" w:hAnsi="GHEA Grapalat"/>
          <w:sz w:val="16"/>
        </w:rPr>
      </w:pPr>
      <w:r>
        <w:rPr>
          <w:rFonts w:ascii="GHEA Grapalat" w:hAnsi="GHEA Grapalat"/>
          <w:sz w:val="16"/>
        </w:rPr>
        <w:t>имя, фамилия руководителя)</w:t>
      </w:r>
    </w:p>
    <w:p w14:paraId="7FCE36FB" w14:textId="77777777" w:rsidR="005B5B3E" w:rsidRDefault="005B5B3E" w:rsidP="005B5B3E">
      <w:pPr>
        <w:widowControl w:val="0"/>
        <w:jc w:val="both"/>
        <w:rPr>
          <w:rFonts w:ascii="GHEA Grapalat" w:hAnsi="GHEA Grapalat"/>
          <w:sz w:val="32"/>
          <w:szCs w:val="32"/>
        </w:rPr>
      </w:pPr>
    </w:p>
    <w:p w14:paraId="25202DAD" w14:textId="77777777" w:rsidR="005B5B3E" w:rsidRDefault="005B5B3E" w:rsidP="005B5B3E">
      <w:pPr>
        <w:widowControl w:val="0"/>
        <w:jc w:val="both"/>
        <w:rPr>
          <w:rFonts w:ascii="GHEA Grapalat" w:hAnsi="GHEA Grapalat"/>
          <w:sz w:val="32"/>
          <w:szCs w:val="32"/>
        </w:rPr>
      </w:pPr>
    </w:p>
    <w:p w14:paraId="5E850E4D" w14:textId="77777777" w:rsidR="005B5B3E" w:rsidRDefault="005B5B3E" w:rsidP="005B5B3E">
      <w:pPr>
        <w:widowControl w:val="0"/>
        <w:jc w:val="both"/>
        <w:rPr>
          <w:rFonts w:ascii="GHEA Grapalat" w:hAnsi="GHEA Grapalat"/>
          <w:sz w:val="32"/>
          <w:szCs w:val="32"/>
        </w:rPr>
      </w:pPr>
    </w:p>
    <w:p w14:paraId="3182929D" w14:textId="77777777" w:rsidR="005B5B3E" w:rsidRDefault="005B5B3E" w:rsidP="005B5B3E">
      <w:pPr>
        <w:widowControl w:val="0"/>
        <w:jc w:val="both"/>
        <w:rPr>
          <w:rFonts w:ascii="GHEA Grapalat" w:hAnsi="GHEA Grapalat" w:cs="Sylfaen"/>
        </w:rPr>
      </w:pPr>
      <w:r>
        <w:rPr>
          <w:rFonts w:ascii="GHEA Grapalat" w:hAnsi="GHEA Grapalat"/>
          <w:sz w:val="32"/>
          <w:szCs w:val="32"/>
        </w:rPr>
        <w:t xml:space="preserve"> </w:t>
      </w:r>
    </w:p>
    <w:p w14:paraId="793F676D" w14:textId="77777777" w:rsidR="005B5B3E" w:rsidRDefault="005B5B3E" w:rsidP="005B5B3E">
      <w:pPr>
        <w:rPr>
          <w:rFonts w:ascii="GHEA Grapalat" w:hAnsi="GHEA Grapalat"/>
        </w:rPr>
      </w:pPr>
      <w:r>
        <w:rPr>
          <w:rFonts w:ascii="GHEA Grapalat" w:hAnsi="GHEA Grapalat"/>
        </w:rPr>
        <w:br w:type="page"/>
      </w:r>
      <w:r>
        <w:rPr>
          <w:rFonts w:ascii="GHEA Grapalat" w:hAnsi="GHEA Grapalat"/>
        </w:rPr>
        <w:lastRenderedPageBreak/>
        <w:t xml:space="preserve"> </w:t>
      </w:r>
    </w:p>
    <w:p w14:paraId="106FAB00" w14:textId="77777777" w:rsidR="005B5B3E" w:rsidRDefault="005B5B3E" w:rsidP="005B5B3E">
      <w:pPr>
        <w:rPr>
          <w:rFonts w:ascii="GHEA Grapalat" w:hAnsi="GHEA Grapalat"/>
          <w:b/>
        </w:rPr>
      </w:pPr>
    </w:p>
    <w:p w14:paraId="26FFCFC8" w14:textId="77777777" w:rsidR="005B5B3E" w:rsidRDefault="005B5B3E" w:rsidP="005B5B3E">
      <w:pPr>
        <w:pStyle w:val="Heading3"/>
        <w:keepNext w:val="0"/>
        <w:widowControl w:val="0"/>
        <w:spacing w:line="240" w:lineRule="auto"/>
        <w:ind w:firstLine="567"/>
        <w:jc w:val="right"/>
        <w:rPr>
          <w:rFonts w:ascii="GHEA Grapalat" w:hAnsi="GHEA Grapalat" w:cs="Arial"/>
          <w:b/>
          <w:i w:val="0"/>
          <w:sz w:val="24"/>
          <w:szCs w:val="24"/>
        </w:rPr>
      </w:pPr>
      <w:r>
        <w:rPr>
          <w:rFonts w:ascii="GHEA Grapalat" w:hAnsi="GHEA Grapalat"/>
          <w:b/>
          <w:i w:val="0"/>
          <w:sz w:val="24"/>
          <w:szCs w:val="24"/>
        </w:rPr>
        <w:t>Приложение № 1,1</w:t>
      </w:r>
    </w:p>
    <w:p w14:paraId="3ED2E8A6" w14:textId="5854373D" w:rsidR="005B5B3E" w:rsidRDefault="005B5B3E" w:rsidP="005B5B3E">
      <w:pPr>
        <w:pStyle w:val="BodyTextIndent3"/>
        <w:widowControl w:val="0"/>
        <w:spacing w:line="240" w:lineRule="auto"/>
        <w:jc w:val="right"/>
        <w:rPr>
          <w:rFonts w:ascii="GHEA Grapalat" w:hAnsi="GHEA Grapalat" w:cs="Arial"/>
          <w:b/>
          <w:sz w:val="24"/>
          <w:szCs w:val="24"/>
        </w:rPr>
      </w:pPr>
      <w:r>
        <w:rPr>
          <w:rFonts w:ascii="GHEA Grapalat" w:hAnsi="GHEA Grapalat"/>
          <w:b/>
          <w:sz w:val="24"/>
          <w:szCs w:val="24"/>
        </w:rPr>
        <w:t>к Приглашению на открытый конкурс</w:t>
      </w:r>
      <w:r>
        <w:rPr>
          <w:rFonts w:ascii="GHEA Grapalat" w:hAnsi="GHEA Grapalat" w:cs="Arial"/>
          <w:b/>
          <w:sz w:val="24"/>
          <w:szCs w:val="24"/>
        </w:rPr>
        <w:br/>
      </w:r>
      <w:r>
        <w:rPr>
          <w:rFonts w:ascii="GHEA Grapalat" w:hAnsi="GHEA Grapalat"/>
          <w:b/>
          <w:sz w:val="24"/>
          <w:szCs w:val="24"/>
        </w:rPr>
        <w:t>под кодом "</w:t>
      </w:r>
      <w:r w:rsidR="007F3D76">
        <w:rPr>
          <w:rFonts w:ascii="GHEA Grapalat" w:hAnsi="GHEA Grapalat"/>
          <w:b/>
          <w:sz w:val="24"/>
          <w:szCs w:val="24"/>
        </w:rPr>
        <w:t>EQ-BMAPDzB-</w:t>
      </w:r>
      <w:r w:rsidR="00A6641C">
        <w:rPr>
          <w:rFonts w:ascii="GHEA Grapalat" w:hAnsi="GHEA Grapalat"/>
          <w:b/>
          <w:sz w:val="24"/>
          <w:szCs w:val="24"/>
        </w:rPr>
        <w:t>25/1</w:t>
      </w:r>
      <w:r>
        <w:rPr>
          <w:rFonts w:ascii="GHEA Grapalat" w:hAnsi="GHEA Grapalat"/>
          <w:b/>
          <w:sz w:val="24"/>
          <w:szCs w:val="24"/>
        </w:rPr>
        <w:t>"</w:t>
      </w:r>
      <w:r>
        <w:rPr>
          <w:rStyle w:val="FootnoteReference"/>
          <w:rFonts w:ascii="GHEA Grapalat" w:hAnsi="GHEA Grapalat"/>
          <w:b/>
          <w:sz w:val="24"/>
          <w:szCs w:val="24"/>
        </w:rPr>
        <w:footnoteReference w:customMarkFollows="1" w:id="15"/>
        <w:t>*</w:t>
      </w:r>
    </w:p>
    <w:p w14:paraId="3C33FC99" w14:textId="77777777" w:rsidR="005B5B3E" w:rsidRDefault="005B5B3E" w:rsidP="005B5B3E">
      <w:pPr>
        <w:widowControl w:val="0"/>
        <w:ind w:left="567" w:right="565"/>
        <w:jc w:val="center"/>
        <w:rPr>
          <w:rFonts w:ascii="GHEA Grapalat" w:hAnsi="GHEA Grapalat"/>
          <w:b/>
        </w:rPr>
      </w:pPr>
    </w:p>
    <w:p w14:paraId="316E60AF" w14:textId="77777777" w:rsidR="005B5B3E" w:rsidRDefault="005B5B3E" w:rsidP="005B5B3E">
      <w:pPr>
        <w:pStyle w:val="Heading3"/>
        <w:keepNext w:val="0"/>
        <w:widowControl w:val="0"/>
        <w:spacing w:line="240" w:lineRule="auto"/>
        <w:ind w:left="567" w:right="565"/>
        <w:rPr>
          <w:rFonts w:ascii="GHEA Grapalat" w:hAnsi="GHEA Grapalat"/>
          <w:b/>
          <w:i w:val="0"/>
          <w:sz w:val="24"/>
          <w:szCs w:val="24"/>
        </w:rPr>
      </w:pPr>
      <w:r>
        <w:rPr>
          <w:rFonts w:ascii="GHEA Grapalat" w:hAnsi="GHEA Grapalat"/>
          <w:b/>
          <w:i w:val="0"/>
          <w:sz w:val="24"/>
          <w:szCs w:val="24"/>
        </w:rPr>
        <w:t>ПОЛНОЕ ОПИСАНИЕ</w:t>
      </w:r>
    </w:p>
    <w:p w14:paraId="727FF103" w14:textId="77777777" w:rsidR="005B5B3E" w:rsidRDefault="005B5B3E" w:rsidP="005B5B3E">
      <w:pPr>
        <w:pStyle w:val="Heading3"/>
        <w:keepNext w:val="0"/>
        <w:widowControl w:val="0"/>
        <w:spacing w:line="240" w:lineRule="auto"/>
        <w:ind w:left="567" w:right="565"/>
        <w:rPr>
          <w:rFonts w:ascii="GHEA Grapalat" w:hAnsi="GHEA Grapalat"/>
          <w:b/>
          <w:i w:val="0"/>
          <w:sz w:val="24"/>
          <w:szCs w:val="24"/>
        </w:rPr>
      </w:pPr>
      <w:r>
        <w:rPr>
          <w:rFonts w:ascii="GHEA Grapalat" w:hAnsi="GHEA Grapalat"/>
          <w:b/>
          <w:i w:val="0"/>
          <w:sz w:val="24"/>
          <w:szCs w:val="24"/>
        </w:rPr>
        <w:t>предлагаемого товара</w:t>
      </w:r>
    </w:p>
    <w:p w14:paraId="314DFF52" w14:textId="77777777" w:rsidR="005B5B3E" w:rsidRDefault="005B5B3E" w:rsidP="005B5B3E">
      <w:pPr>
        <w:pStyle w:val="Heading3"/>
        <w:keepNext w:val="0"/>
        <w:widowControl w:val="0"/>
        <w:spacing w:line="240" w:lineRule="auto"/>
        <w:ind w:left="567" w:right="565"/>
        <w:rPr>
          <w:rFonts w:ascii="GHEA Grapalat" w:hAnsi="GHEA Grapalat" w:cs="Arial"/>
          <w:sz w:val="24"/>
          <w:szCs w:val="24"/>
        </w:rPr>
      </w:pPr>
    </w:p>
    <w:p w14:paraId="1848B0C0" w14:textId="77777777" w:rsidR="005B5B3E" w:rsidRDefault="005B5B3E" w:rsidP="005B5B3E">
      <w:pPr>
        <w:widowControl w:val="0"/>
        <w:jc w:val="both"/>
        <w:rPr>
          <w:rFonts w:ascii="GHEA Grapalat" w:hAnsi="GHEA Grapalat"/>
        </w:rPr>
      </w:pPr>
      <w:r>
        <w:rPr>
          <w:rFonts w:ascii="GHEA Grapalat" w:hAnsi="GHEA Grapalat"/>
        </w:rPr>
        <w:t xml:space="preserve">_____________________________,                               в качестве участника в </w:t>
      </w:r>
    </w:p>
    <w:p w14:paraId="37B185ED" w14:textId="77777777" w:rsidR="005B5B3E" w:rsidRDefault="005B5B3E" w:rsidP="005B5B3E">
      <w:pPr>
        <w:widowControl w:val="0"/>
        <w:jc w:val="both"/>
        <w:rPr>
          <w:rFonts w:ascii="GHEA Grapalat" w:hAnsi="GHEA Grapalat" w:cs="Arial"/>
          <w:sz w:val="16"/>
          <w:u w:val="single"/>
        </w:rPr>
      </w:pPr>
      <w:r>
        <w:rPr>
          <w:rFonts w:ascii="GHEA Grapalat" w:hAnsi="GHEA Grapalat"/>
          <w:sz w:val="16"/>
        </w:rPr>
        <w:t>наименование участника</w:t>
      </w:r>
    </w:p>
    <w:p w14:paraId="306B9636" w14:textId="4749F1B9" w:rsidR="005B5B3E" w:rsidRDefault="005B5B3E" w:rsidP="005B5B3E">
      <w:pPr>
        <w:widowControl w:val="0"/>
        <w:jc w:val="both"/>
        <w:rPr>
          <w:rFonts w:ascii="GHEA Grapalat" w:hAnsi="GHEA Grapalat"/>
        </w:rPr>
      </w:pPr>
      <w:r>
        <w:rPr>
          <w:rFonts w:ascii="GHEA Grapalat" w:hAnsi="GHEA Grapalat"/>
        </w:rPr>
        <w:t xml:space="preserve">рамках открытого конкурса под кодом </w:t>
      </w:r>
      <w:r w:rsidR="0095433C">
        <w:rPr>
          <w:rFonts w:ascii="GHEA Grapalat" w:hAnsi="GHEA Grapalat"/>
        </w:rPr>
        <w:t>EQ-BMAPDzB-</w:t>
      </w:r>
      <w:r w:rsidR="00A6641C">
        <w:rPr>
          <w:rFonts w:ascii="GHEA Grapalat" w:hAnsi="GHEA Grapalat"/>
        </w:rPr>
        <w:t>25/1</w:t>
      </w:r>
      <w:r>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
        <w:gridCol w:w="1605"/>
        <w:gridCol w:w="1412"/>
        <w:gridCol w:w="1570"/>
        <w:gridCol w:w="1717"/>
        <w:gridCol w:w="1745"/>
      </w:tblGrid>
      <w:tr w:rsidR="005B5B3E" w14:paraId="464B10DE" w14:textId="77777777" w:rsidTr="005B5B3E">
        <w:tc>
          <w:tcPr>
            <w:tcW w:w="1042" w:type="dxa"/>
            <w:vMerge w:val="restart"/>
            <w:tcBorders>
              <w:top w:val="single" w:sz="4" w:space="0" w:color="auto"/>
              <w:left w:val="single" w:sz="4" w:space="0" w:color="auto"/>
              <w:bottom w:val="single" w:sz="4" w:space="0" w:color="auto"/>
              <w:right w:val="single" w:sz="4" w:space="0" w:color="auto"/>
            </w:tcBorders>
            <w:vAlign w:val="center"/>
          </w:tcPr>
          <w:p w14:paraId="2A6E698A" w14:textId="77777777" w:rsidR="005B5B3E" w:rsidRDefault="005B5B3E" w:rsidP="005B5B3E">
            <w:pPr>
              <w:widowControl w:val="0"/>
              <w:jc w:val="center"/>
              <w:rPr>
                <w:rFonts w:ascii="GHEA Grapalat" w:hAnsi="GHEA Grapalat"/>
                <w:b/>
                <w:sz w:val="20"/>
                <w:szCs w:val="20"/>
              </w:rPr>
            </w:pPr>
          </w:p>
          <w:p w14:paraId="68D39764"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Номер лота</w:t>
            </w:r>
          </w:p>
        </w:tc>
        <w:tc>
          <w:tcPr>
            <w:tcW w:w="8244" w:type="dxa"/>
            <w:gridSpan w:val="5"/>
            <w:tcBorders>
              <w:top w:val="single" w:sz="4" w:space="0" w:color="auto"/>
              <w:left w:val="single" w:sz="4" w:space="0" w:color="auto"/>
              <w:bottom w:val="single" w:sz="4" w:space="0" w:color="auto"/>
              <w:right w:val="single" w:sz="4" w:space="0" w:color="auto"/>
            </w:tcBorders>
            <w:vAlign w:val="center"/>
            <w:hideMark/>
          </w:tcPr>
          <w:p w14:paraId="1863C361"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Предлагаемый товар</w:t>
            </w:r>
          </w:p>
        </w:tc>
      </w:tr>
      <w:tr w:rsidR="005B5B3E" w14:paraId="61B97632" w14:textId="77777777" w:rsidTr="005B5B3E">
        <w:trPr>
          <w:trHeight w:val="69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D2EA11" w14:textId="77777777" w:rsidR="005B5B3E" w:rsidRDefault="005B5B3E" w:rsidP="005B5B3E">
            <w:pPr>
              <w:rPr>
                <w:rFonts w:ascii="GHEA Grapalat" w:hAnsi="GHEA Grapalat"/>
                <w:b/>
                <w:bCs/>
                <w:sz w:val="20"/>
                <w:szCs w:val="20"/>
              </w:rPr>
            </w:pPr>
          </w:p>
        </w:tc>
        <w:tc>
          <w:tcPr>
            <w:tcW w:w="1605" w:type="dxa"/>
            <w:tcBorders>
              <w:top w:val="single" w:sz="4" w:space="0" w:color="auto"/>
              <w:left w:val="single" w:sz="4" w:space="0" w:color="auto"/>
              <w:bottom w:val="single" w:sz="4" w:space="0" w:color="auto"/>
              <w:right w:val="single" w:sz="4" w:space="0" w:color="auto"/>
            </w:tcBorders>
            <w:vAlign w:val="center"/>
            <w:hideMark/>
          </w:tcPr>
          <w:p w14:paraId="5E6A6AB6" w14:textId="77777777" w:rsidR="005B5B3E" w:rsidRDefault="005B5B3E" w:rsidP="005B5B3E">
            <w:pPr>
              <w:widowControl w:val="0"/>
              <w:jc w:val="center"/>
              <w:rPr>
                <w:rFonts w:ascii="GHEA Grapalat" w:hAnsi="GHEA Grapalat"/>
                <w:b/>
                <w:sz w:val="20"/>
                <w:szCs w:val="20"/>
              </w:rPr>
            </w:pPr>
            <w:r>
              <w:rPr>
                <w:rFonts w:ascii="GHEA Grapalat" w:hAnsi="GHEA Grapalat"/>
                <w:b/>
                <w:sz w:val="20"/>
                <w:szCs w:val="20"/>
              </w:rPr>
              <w:t>фирменное</w:t>
            </w:r>
          </w:p>
          <w:p w14:paraId="338CAE78"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наименование</w:t>
            </w:r>
          </w:p>
        </w:tc>
        <w:tc>
          <w:tcPr>
            <w:tcW w:w="1463" w:type="dxa"/>
            <w:tcBorders>
              <w:top w:val="single" w:sz="4" w:space="0" w:color="auto"/>
              <w:left w:val="single" w:sz="4" w:space="0" w:color="auto"/>
              <w:bottom w:val="single" w:sz="4" w:space="0" w:color="auto"/>
              <w:right w:val="single" w:sz="4" w:space="0" w:color="auto"/>
            </w:tcBorders>
            <w:vAlign w:val="center"/>
            <w:hideMark/>
          </w:tcPr>
          <w:p w14:paraId="370E1014"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товарный знак</w:t>
            </w:r>
          </w:p>
        </w:tc>
        <w:tc>
          <w:tcPr>
            <w:tcW w:w="1699" w:type="dxa"/>
            <w:tcBorders>
              <w:top w:val="single" w:sz="4" w:space="0" w:color="auto"/>
              <w:left w:val="single" w:sz="4" w:space="0" w:color="auto"/>
              <w:bottom w:val="single" w:sz="4" w:space="0" w:color="auto"/>
              <w:right w:val="single" w:sz="4" w:space="0" w:color="auto"/>
            </w:tcBorders>
            <w:vAlign w:val="center"/>
            <w:hideMark/>
          </w:tcPr>
          <w:p w14:paraId="318BAAFB" w14:textId="77777777" w:rsidR="005B5B3E" w:rsidRDefault="005B5B3E" w:rsidP="005B5B3E">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tcBorders>
              <w:top w:val="single" w:sz="4" w:space="0" w:color="auto"/>
              <w:left w:val="single" w:sz="4" w:space="0" w:color="auto"/>
              <w:bottom w:val="single" w:sz="4" w:space="0" w:color="auto"/>
              <w:right w:val="single" w:sz="4" w:space="0" w:color="auto"/>
            </w:tcBorders>
            <w:vAlign w:val="center"/>
            <w:hideMark/>
          </w:tcPr>
          <w:p w14:paraId="562B1F3F"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наименование производителя</w:t>
            </w:r>
          </w:p>
        </w:tc>
        <w:tc>
          <w:tcPr>
            <w:tcW w:w="1750" w:type="dxa"/>
            <w:tcBorders>
              <w:top w:val="single" w:sz="4" w:space="0" w:color="auto"/>
              <w:left w:val="single" w:sz="4" w:space="0" w:color="auto"/>
              <w:bottom w:val="single" w:sz="4" w:space="0" w:color="auto"/>
              <w:right w:val="single" w:sz="4" w:space="0" w:color="auto"/>
            </w:tcBorders>
            <w:vAlign w:val="center"/>
            <w:hideMark/>
          </w:tcPr>
          <w:p w14:paraId="4F5A9957"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технические характеристики</w:t>
            </w:r>
          </w:p>
        </w:tc>
      </w:tr>
      <w:tr w:rsidR="005B5B3E" w14:paraId="497BF910" w14:textId="77777777" w:rsidTr="005B5B3E">
        <w:tc>
          <w:tcPr>
            <w:tcW w:w="1042" w:type="dxa"/>
            <w:tcBorders>
              <w:top w:val="single" w:sz="4" w:space="0" w:color="auto"/>
              <w:left w:val="single" w:sz="4" w:space="0" w:color="auto"/>
              <w:bottom w:val="single" w:sz="4" w:space="0" w:color="auto"/>
              <w:right w:val="single" w:sz="4" w:space="0" w:color="auto"/>
            </w:tcBorders>
          </w:tcPr>
          <w:p w14:paraId="22F842F8" w14:textId="77777777" w:rsidR="005B5B3E" w:rsidRDefault="005B5B3E" w:rsidP="005B5B3E">
            <w:pPr>
              <w:pStyle w:val="Heading3"/>
              <w:keepNext w:val="0"/>
              <w:widowControl w:val="0"/>
              <w:spacing w:line="240" w:lineRule="auto"/>
              <w:jc w:val="left"/>
              <w:rPr>
                <w:rFonts w:ascii="GHEA Grapalat" w:hAnsi="GHEA Grapalat"/>
                <w:b/>
              </w:rPr>
            </w:pPr>
          </w:p>
        </w:tc>
        <w:tc>
          <w:tcPr>
            <w:tcW w:w="1605" w:type="dxa"/>
            <w:tcBorders>
              <w:top w:val="single" w:sz="4" w:space="0" w:color="auto"/>
              <w:left w:val="single" w:sz="4" w:space="0" w:color="auto"/>
              <w:bottom w:val="single" w:sz="4" w:space="0" w:color="auto"/>
              <w:right w:val="single" w:sz="4" w:space="0" w:color="auto"/>
            </w:tcBorders>
          </w:tcPr>
          <w:p w14:paraId="292DDFAA" w14:textId="77777777" w:rsidR="005B5B3E" w:rsidRDefault="005B5B3E" w:rsidP="005B5B3E">
            <w:pPr>
              <w:pStyle w:val="Heading3"/>
              <w:keepNext w:val="0"/>
              <w:widowControl w:val="0"/>
              <w:spacing w:line="240" w:lineRule="auto"/>
              <w:jc w:val="left"/>
              <w:rPr>
                <w:rFonts w:ascii="GHEA Grapalat" w:hAnsi="GHEA Grapalat"/>
                <w:b/>
              </w:rPr>
            </w:pPr>
          </w:p>
        </w:tc>
        <w:tc>
          <w:tcPr>
            <w:tcW w:w="1463" w:type="dxa"/>
            <w:tcBorders>
              <w:top w:val="single" w:sz="4" w:space="0" w:color="auto"/>
              <w:left w:val="single" w:sz="4" w:space="0" w:color="auto"/>
              <w:bottom w:val="single" w:sz="4" w:space="0" w:color="auto"/>
              <w:right w:val="single" w:sz="4" w:space="0" w:color="auto"/>
            </w:tcBorders>
          </w:tcPr>
          <w:p w14:paraId="5FEA3FBE" w14:textId="77777777" w:rsidR="005B5B3E" w:rsidRDefault="005B5B3E" w:rsidP="005B5B3E">
            <w:pPr>
              <w:pStyle w:val="Heading3"/>
              <w:keepNext w:val="0"/>
              <w:widowControl w:val="0"/>
              <w:spacing w:line="240" w:lineRule="auto"/>
              <w:jc w:val="left"/>
              <w:rPr>
                <w:rFonts w:ascii="GHEA Grapalat" w:hAnsi="GHEA Grapalat"/>
                <w:b/>
              </w:rPr>
            </w:pPr>
          </w:p>
        </w:tc>
        <w:tc>
          <w:tcPr>
            <w:tcW w:w="1699" w:type="dxa"/>
            <w:tcBorders>
              <w:top w:val="single" w:sz="4" w:space="0" w:color="auto"/>
              <w:left w:val="single" w:sz="4" w:space="0" w:color="auto"/>
              <w:bottom w:val="single" w:sz="4" w:space="0" w:color="auto"/>
              <w:right w:val="single" w:sz="4" w:space="0" w:color="auto"/>
            </w:tcBorders>
          </w:tcPr>
          <w:p w14:paraId="389C44B3" w14:textId="77777777" w:rsidR="005B5B3E" w:rsidRDefault="005B5B3E" w:rsidP="005B5B3E">
            <w:pPr>
              <w:pStyle w:val="Heading3"/>
              <w:keepNext w:val="0"/>
              <w:widowControl w:val="0"/>
              <w:spacing w:line="240" w:lineRule="auto"/>
              <w:jc w:val="left"/>
              <w:rPr>
                <w:rFonts w:ascii="GHEA Grapalat" w:hAnsi="GHEA Grapalat"/>
                <w:b/>
              </w:rPr>
            </w:pPr>
          </w:p>
        </w:tc>
        <w:tc>
          <w:tcPr>
            <w:tcW w:w="1727" w:type="dxa"/>
            <w:tcBorders>
              <w:top w:val="single" w:sz="4" w:space="0" w:color="auto"/>
              <w:left w:val="single" w:sz="4" w:space="0" w:color="auto"/>
              <w:bottom w:val="single" w:sz="4" w:space="0" w:color="auto"/>
              <w:right w:val="single" w:sz="4" w:space="0" w:color="auto"/>
            </w:tcBorders>
          </w:tcPr>
          <w:p w14:paraId="5E045759" w14:textId="77777777" w:rsidR="005B5B3E" w:rsidRDefault="005B5B3E" w:rsidP="005B5B3E">
            <w:pPr>
              <w:pStyle w:val="Heading3"/>
              <w:keepNext w:val="0"/>
              <w:widowControl w:val="0"/>
              <w:spacing w:line="240" w:lineRule="auto"/>
              <w:jc w:val="left"/>
              <w:rPr>
                <w:rFonts w:ascii="GHEA Grapalat" w:hAnsi="GHEA Grapalat"/>
                <w:b/>
              </w:rPr>
            </w:pPr>
          </w:p>
        </w:tc>
        <w:tc>
          <w:tcPr>
            <w:tcW w:w="1750" w:type="dxa"/>
            <w:tcBorders>
              <w:top w:val="single" w:sz="4" w:space="0" w:color="auto"/>
              <w:left w:val="single" w:sz="4" w:space="0" w:color="auto"/>
              <w:bottom w:val="single" w:sz="4" w:space="0" w:color="auto"/>
              <w:right w:val="single" w:sz="4" w:space="0" w:color="auto"/>
            </w:tcBorders>
          </w:tcPr>
          <w:p w14:paraId="6797E6BE" w14:textId="77777777" w:rsidR="005B5B3E" w:rsidRDefault="005B5B3E" w:rsidP="005B5B3E">
            <w:pPr>
              <w:pStyle w:val="Heading3"/>
              <w:keepNext w:val="0"/>
              <w:widowControl w:val="0"/>
              <w:spacing w:line="240" w:lineRule="auto"/>
              <w:jc w:val="left"/>
              <w:rPr>
                <w:rFonts w:ascii="GHEA Grapalat" w:hAnsi="GHEA Grapalat"/>
                <w:b/>
              </w:rPr>
            </w:pPr>
          </w:p>
        </w:tc>
      </w:tr>
      <w:tr w:rsidR="005B5B3E" w14:paraId="23C500B3" w14:textId="77777777" w:rsidTr="005B5B3E">
        <w:tc>
          <w:tcPr>
            <w:tcW w:w="1042" w:type="dxa"/>
            <w:tcBorders>
              <w:top w:val="single" w:sz="4" w:space="0" w:color="auto"/>
              <w:left w:val="single" w:sz="4" w:space="0" w:color="auto"/>
              <w:bottom w:val="single" w:sz="4" w:space="0" w:color="auto"/>
              <w:right w:val="single" w:sz="4" w:space="0" w:color="auto"/>
            </w:tcBorders>
          </w:tcPr>
          <w:p w14:paraId="340EC630" w14:textId="77777777" w:rsidR="005B5B3E" w:rsidRDefault="005B5B3E" w:rsidP="005B5B3E">
            <w:pPr>
              <w:pStyle w:val="Heading3"/>
              <w:keepNext w:val="0"/>
              <w:widowControl w:val="0"/>
              <w:spacing w:line="240" w:lineRule="auto"/>
              <w:jc w:val="left"/>
              <w:rPr>
                <w:rFonts w:ascii="GHEA Grapalat" w:hAnsi="GHEA Grapalat"/>
                <w:b/>
              </w:rPr>
            </w:pPr>
          </w:p>
        </w:tc>
        <w:tc>
          <w:tcPr>
            <w:tcW w:w="1605" w:type="dxa"/>
            <w:tcBorders>
              <w:top w:val="single" w:sz="4" w:space="0" w:color="auto"/>
              <w:left w:val="single" w:sz="4" w:space="0" w:color="auto"/>
              <w:bottom w:val="single" w:sz="4" w:space="0" w:color="auto"/>
              <w:right w:val="single" w:sz="4" w:space="0" w:color="auto"/>
            </w:tcBorders>
          </w:tcPr>
          <w:p w14:paraId="35D5DE14" w14:textId="77777777" w:rsidR="005B5B3E" w:rsidRDefault="005B5B3E" w:rsidP="005B5B3E">
            <w:pPr>
              <w:pStyle w:val="Heading3"/>
              <w:keepNext w:val="0"/>
              <w:widowControl w:val="0"/>
              <w:spacing w:line="240" w:lineRule="auto"/>
              <w:jc w:val="left"/>
              <w:rPr>
                <w:rFonts w:ascii="GHEA Grapalat" w:hAnsi="GHEA Grapalat"/>
                <w:b/>
              </w:rPr>
            </w:pPr>
          </w:p>
        </w:tc>
        <w:tc>
          <w:tcPr>
            <w:tcW w:w="1463" w:type="dxa"/>
            <w:tcBorders>
              <w:top w:val="single" w:sz="4" w:space="0" w:color="auto"/>
              <w:left w:val="single" w:sz="4" w:space="0" w:color="auto"/>
              <w:bottom w:val="single" w:sz="4" w:space="0" w:color="auto"/>
              <w:right w:val="single" w:sz="4" w:space="0" w:color="auto"/>
            </w:tcBorders>
          </w:tcPr>
          <w:p w14:paraId="68B57968" w14:textId="77777777" w:rsidR="005B5B3E" w:rsidRDefault="005B5B3E" w:rsidP="005B5B3E">
            <w:pPr>
              <w:pStyle w:val="Heading3"/>
              <w:keepNext w:val="0"/>
              <w:widowControl w:val="0"/>
              <w:spacing w:line="240" w:lineRule="auto"/>
              <w:jc w:val="left"/>
              <w:rPr>
                <w:rFonts w:ascii="GHEA Grapalat" w:hAnsi="GHEA Grapalat"/>
                <w:b/>
              </w:rPr>
            </w:pPr>
          </w:p>
        </w:tc>
        <w:tc>
          <w:tcPr>
            <w:tcW w:w="1699" w:type="dxa"/>
            <w:tcBorders>
              <w:top w:val="single" w:sz="4" w:space="0" w:color="auto"/>
              <w:left w:val="single" w:sz="4" w:space="0" w:color="auto"/>
              <w:bottom w:val="single" w:sz="4" w:space="0" w:color="auto"/>
              <w:right w:val="single" w:sz="4" w:space="0" w:color="auto"/>
            </w:tcBorders>
          </w:tcPr>
          <w:p w14:paraId="14FF8A50" w14:textId="77777777" w:rsidR="005B5B3E" w:rsidRDefault="005B5B3E" w:rsidP="005B5B3E">
            <w:pPr>
              <w:pStyle w:val="Heading3"/>
              <w:keepNext w:val="0"/>
              <w:widowControl w:val="0"/>
              <w:spacing w:line="240" w:lineRule="auto"/>
              <w:jc w:val="left"/>
              <w:rPr>
                <w:rFonts w:ascii="GHEA Grapalat" w:hAnsi="GHEA Grapalat"/>
                <w:b/>
              </w:rPr>
            </w:pPr>
          </w:p>
        </w:tc>
        <w:tc>
          <w:tcPr>
            <w:tcW w:w="1727" w:type="dxa"/>
            <w:tcBorders>
              <w:top w:val="single" w:sz="4" w:space="0" w:color="auto"/>
              <w:left w:val="single" w:sz="4" w:space="0" w:color="auto"/>
              <w:bottom w:val="single" w:sz="4" w:space="0" w:color="auto"/>
              <w:right w:val="single" w:sz="4" w:space="0" w:color="auto"/>
            </w:tcBorders>
          </w:tcPr>
          <w:p w14:paraId="2A69D862" w14:textId="77777777" w:rsidR="005B5B3E" w:rsidRDefault="005B5B3E" w:rsidP="005B5B3E">
            <w:pPr>
              <w:pStyle w:val="Heading3"/>
              <w:keepNext w:val="0"/>
              <w:widowControl w:val="0"/>
              <w:spacing w:line="240" w:lineRule="auto"/>
              <w:jc w:val="left"/>
              <w:rPr>
                <w:rFonts w:ascii="GHEA Grapalat" w:hAnsi="GHEA Grapalat"/>
                <w:b/>
              </w:rPr>
            </w:pPr>
          </w:p>
        </w:tc>
        <w:tc>
          <w:tcPr>
            <w:tcW w:w="1750" w:type="dxa"/>
            <w:tcBorders>
              <w:top w:val="single" w:sz="4" w:space="0" w:color="auto"/>
              <w:left w:val="single" w:sz="4" w:space="0" w:color="auto"/>
              <w:bottom w:val="single" w:sz="4" w:space="0" w:color="auto"/>
              <w:right w:val="single" w:sz="4" w:space="0" w:color="auto"/>
            </w:tcBorders>
          </w:tcPr>
          <w:p w14:paraId="399EFFB8" w14:textId="77777777" w:rsidR="005B5B3E" w:rsidRDefault="005B5B3E" w:rsidP="005B5B3E">
            <w:pPr>
              <w:pStyle w:val="Heading3"/>
              <w:keepNext w:val="0"/>
              <w:widowControl w:val="0"/>
              <w:spacing w:line="240" w:lineRule="auto"/>
              <w:jc w:val="left"/>
              <w:rPr>
                <w:rFonts w:ascii="GHEA Grapalat" w:hAnsi="GHEA Grapalat"/>
                <w:b/>
              </w:rPr>
            </w:pPr>
          </w:p>
        </w:tc>
      </w:tr>
      <w:tr w:rsidR="005B5B3E" w14:paraId="53325F24" w14:textId="77777777" w:rsidTr="005B5B3E">
        <w:tc>
          <w:tcPr>
            <w:tcW w:w="1042" w:type="dxa"/>
            <w:tcBorders>
              <w:top w:val="single" w:sz="4" w:space="0" w:color="auto"/>
              <w:left w:val="single" w:sz="4" w:space="0" w:color="auto"/>
              <w:bottom w:val="single" w:sz="4" w:space="0" w:color="auto"/>
              <w:right w:val="single" w:sz="4" w:space="0" w:color="auto"/>
            </w:tcBorders>
          </w:tcPr>
          <w:p w14:paraId="57B8981C" w14:textId="77777777" w:rsidR="005B5B3E" w:rsidRDefault="005B5B3E" w:rsidP="005B5B3E">
            <w:pPr>
              <w:pStyle w:val="Heading3"/>
              <w:keepNext w:val="0"/>
              <w:widowControl w:val="0"/>
              <w:spacing w:line="240" w:lineRule="auto"/>
              <w:jc w:val="left"/>
              <w:rPr>
                <w:rFonts w:ascii="GHEA Grapalat" w:hAnsi="GHEA Grapalat"/>
                <w:b/>
              </w:rPr>
            </w:pPr>
          </w:p>
        </w:tc>
        <w:tc>
          <w:tcPr>
            <w:tcW w:w="1605" w:type="dxa"/>
            <w:tcBorders>
              <w:top w:val="single" w:sz="4" w:space="0" w:color="auto"/>
              <w:left w:val="single" w:sz="4" w:space="0" w:color="auto"/>
              <w:bottom w:val="single" w:sz="4" w:space="0" w:color="auto"/>
              <w:right w:val="single" w:sz="4" w:space="0" w:color="auto"/>
            </w:tcBorders>
          </w:tcPr>
          <w:p w14:paraId="5FB05624" w14:textId="77777777" w:rsidR="005B5B3E" w:rsidRDefault="005B5B3E" w:rsidP="005B5B3E">
            <w:pPr>
              <w:pStyle w:val="Heading3"/>
              <w:keepNext w:val="0"/>
              <w:widowControl w:val="0"/>
              <w:spacing w:line="240" w:lineRule="auto"/>
              <w:jc w:val="left"/>
              <w:rPr>
                <w:rFonts w:ascii="GHEA Grapalat" w:hAnsi="GHEA Grapalat"/>
                <w:b/>
              </w:rPr>
            </w:pPr>
          </w:p>
        </w:tc>
        <w:tc>
          <w:tcPr>
            <w:tcW w:w="1463" w:type="dxa"/>
            <w:tcBorders>
              <w:top w:val="single" w:sz="4" w:space="0" w:color="auto"/>
              <w:left w:val="single" w:sz="4" w:space="0" w:color="auto"/>
              <w:bottom w:val="single" w:sz="4" w:space="0" w:color="auto"/>
              <w:right w:val="single" w:sz="4" w:space="0" w:color="auto"/>
            </w:tcBorders>
          </w:tcPr>
          <w:p w14:paraId="0AE59978" w14:textId="77777777" w:rsidR="005B5B3E" w:rsidRDefault="005B5B3E" w:rsidP="005B5B3E">
            <w:pPr>
              <w:pStyle w:val="Heading3"/>
              <w:keepNext w:val="0"/>
              <w:widowControl w:val="0"/>
              <w:spacing w:line="240" w:lineRule="auto"/>
              <w:jc w:val="left"/>
              <w:rPr>
                <w:rFonts w:ascii="GHEA Grapalat" w:hAnsi="GHEA Grapalat"/>
                <w:b/>
              </w:rPr>
            </w:pPr>
          </w:p>
        </w:tc>
        <w:tc>
          <w:tcPr>
            <w:tcW w:w="1699" w:type="dxa"/>
            <w:tcBorders>
              <w:top w:val="single" w:sz="4" w:space="0" w:color="auto"/>
              <w:left w:val="single" w:sz="4" w:space="0" w:color="auto"/>
              <w:bottom w:val="single" w:sz="4" w:space="0" w:color="auto"/>
              <w:right w:val="single" w:sz="4" w:space="0" w:color="auto"/>
            </w:tcBorders>
          </w:tcPr>
          <w:p w14:paraId="253D43C6" w14:textId="77777777" w:rsidR="005B5B3E" w:rsidRDefault="005B5B3E" w:rsidP="005B5B3E">
            <w:pPr>
              <w:pStyle w:val="Heading3"/>
              <w:keepNext w:val="0"/>
              <w:widowControl w:val="0"/>
              <w:spacing w:line="240" w:lineRule="auto"/>
              <w:jc w:val="left"/>
              <w:rPr>
                <w:rFonts w:ascii="GHEA Grapalat" w:hAnsi="GHEA Grapalat"/>
                <w:b/>
              </w:rPr>
            </w:pPr>
          </w:p>
        </w:tc>
        <w:tc>
          <w:tcPr>
            <w:tcW w:w="1727" w:type="dxa"/>
            <w:tcBorders>
              <w:top w:val="single" w:sz="4" w:space="0" w:color="auto"/>
              <w:left w:val="single" w:sz="4" w:space="0" w:color="auto"/>
              <w:bottom w:val="single" w:sz="4" w:space="0" w:color="auto"/>
              <w:right w:val="single" w:sz="4" w:space="0" w:color="auto"/>
            </w:tcBorders>
          </w:tcPr>
          <w:p w14:paraId="3A5DB8BB" w14:textId="77777777" w:rsidR="005B5B3E" w:rsidRDefault="005B5B3E" w:rsidP="005B5B3E">
            <w:pPr>
              <w:pStyle w:val="Heading3"/>
              <w:keepNext w:val="0"/>
              <w:widowControl w:val="0"/>
              <w:spacing w:line="240" w:lineRule="auto"/>
              <w:jc w:val="left"/>
              <w:rPr>
                <w:rFonts w:ascii="GHEA Grapalat" w:hAnsi="GHEA Grapalat"/>
                <w:b/>
              </w:rPr>
            </w:pPr>
          </w:p>
        </w:tc>
        <w:tc>
          <w:tcPr>
            <w:tcW w:w="1750" w:type="dxa"/>
            <w:tcBorders>
              <w:top w:val="single" w:sz="4" w:space="0" w:color="auto"/>
              <w:left w:val="single" w:sz="4" w:space="0" w:color="auto"/>
              <w:bottom w:val="single" w:sz="4" w:space="0" w:color="auto"/>
              <w:right w:val="single" w:sz="4" w:space="0" w:color="auto"/>
            </w:tcBorders>
          </w:tcPr>
          <w:p w14:paraId="3884A172" w14:textId="77777777" w:rsidR="005B5B3E" w:rsidRDefault="005B5B3E" w:rsidP="005B5B3E">
            <w:pPr>
              <w:pStyle w:val="Heading3"/>
              <w:keepNext w:val="0"/>
              <w:widowControl w:val="0"/>
              <w:spacing w:line="240" w:lineRule="auto"/>
              <w:jc w:val="left"/>
              <w:rPr>
                <w:rFonts w:ascii="GHEA Grapalat" w:hAnsi="GHEA Grapalat"/>
                <w:b/>
              </w:rPr>
            </w:pPr>
          </w:p>
        </w:tc>
      </w:tr>
    </w:tbl>
    <w:p w14:paraId="4E78C1EB" w14:textId="77777777" w:rsidR="005B5B3E" w:rsidRDefault="005B5B3E" w:rsidP="005B5B3E">
      <w:pPr>
        <w:widowControl w:val="0"/>
        <w:tabs>
          <w:tab w:val="left" w:pos="6804"/>
        </w:tabs>
        <w:jc w:val="center"/>
        <w:rPr>
          <w:rFonts w:ascii="GHEA Grapalat" w:hAnsi="GHEA Grapalat"/>
          <w:lang w:val="en-US"/>
        </w:rPr>
      </w:pPr>
    </w:p>
    <w:p w14:paraId="09B4260C" w14:textId="77777777" w:rsidR="005B5B3E" w:rsidRDefault="005B5B3E" w:rsidP="005B5B3E">
      <w:pPr>
        <w:widowControl w:val="0"/>
        <w:tabs>
          <w:tab w:val="left" w:pos="6804"/>
        </w:tabs>
        <w:jc w:val="center"/>
        <w:rPr>
          <w:rFonts w:ascii="GHEA Grapalat" w:hAnsi="GHEA Grapalat"/>
        </w:rPr>
      </w:pPr>
      <w:r>
        <w:rPr>
          <w:rFonts w:ascii="GHEA Grapalat" w:hAnsi="GHEA Grapalat"/>
        </w:rPr>
        <w:t>_________________________________________________</w:t>
      </w:r>
      <w:r>
        <w:rPr>
          <w:rFonts w:ascii="GHEA Grapalat" w:hAnsi="GHEA Grapalat"/>
        </w:rPr>
        <w:tab/>
        <w:t>_________________</w:t>
      </w:r>
    </w:p>
    <w:p w14:paraId="5F244D62" w14:textId="77777777" w:rsidR="005B5B3E" w:rsidRDefault="005B5B3E" w:rsidP="005B5B3E">
      <w:pPr>
        <w:widowControl w:val="0"/>
        <w:tabs>
          <w:tab w:val="left" w:pos="7513"/>
        </w:tabs>
        <w:ind w:left="709"/>
        <w:jc w:val="both"/>
        <w:rPr>
          <w:rFonts w:ascii="GHEA Grapalat" w:hAnsi="GHEA Grapalat" w:cs="Arial"/>
          <w:sz w:val="16"/>
        </w:rPr>
      </w:pPr>
      <w:r>
        <w:rPr>
          <w:rFonts w:ascii="GHEA Grapalat" w:hAnsi="GHEA Grapalat"/>
          <w:sz w:val="16"/>
        </w:rPr>
        <w:t>наименование участника (должность, имя, фамилия руководителя</w:t>
      </w:r>
      <w:r>
        <w:rPr>
          <w:rFonts w:ascii="GHEA Grapalat" w:hAnsi="GHEA Grapalat"/>
          <w:sz w:val="16"/>
        </w:rPr>
        <w:tab/>
        <w:t>подпись</w:t>
      </w:r>
    </w:p>
    <w:p w14:paraId="0EB99D31" w14:textId="77777777" w:rsidR="005B5B3E" w:rsidRDefault="005B5B3E" w:rsidP="005B5B3E">
      <w:pPr>
        <w:widowControl w:val="0"/>
        <w:jc w:val="right"/>
        <w:rPr>
          <w:rFonts w:ascii="GHEA Grapalat" w:hAnsi="GHEA Grapalat"/>
        </w:rPr>
      </w:pPr>
    </w:p>
    <w:p w14:paraId="01D02C8F" w14:textId="77777777" w:rsidR="005B5B3E" w:rsidRDefault="005B5B3E" w:rsidP="005B5B3E">
      <w:pPr>
        <w:widowControl w:val="0"/>
        <w:jc w:val="right"/>
        <w:rPr>
          <w:rFonts w:ascii="GHEA Grapalat" w:hAnsi="GHEA Grapalat"/>
        </w:rPr>
      </w:pPr>
      <w:r>
        <w:rPr>
          <w:rFonts w:ascii="GHEA Grapalat" w:hAnsi="GHEA Grapalat"/>
        </w:rPr>
        <w:t>М. П.</w:t>
      </w:r>
    </w:p>
    <w:p w14:paraId="2A4A0F91" w14:textId="77777777" w:rsidR="005B5B3E" w:rsidRDefault="005B5B3E" w:rsidP="005B5B3E">
      <w:pPr>
        <w:rPr>
          <w:rFonts w:ascii="GHEA Grapalat" w:hAnsi="GHEA Grapalat"/>
        </w:rPr>
      </w:pPr>
      <w:r>
        <w:rPr>
          <w:rFonts w:ascii="GHEA Grapalat" w:hAnsi="GHEA Grapalat"/>
        </w:rPr>
        <w:br w:type="page"/>
      </w:r>
    </w:p>
    <w:p w14:paraId="7643E832" w14:textId="77777777" w:rsidR="005B5B3E" w:rsidRDefault="005B5B3E" w:rsidP="005B5B3E">
      <w:pPr>
        <w:rPr>
          <w:rFonts w:ascii="GHEA Grapalat" w:hAnsi="GHEA Grapalat"/>
          <w:b/>
        </w:rPr>
      </w:pPr>
    </w:p>
    <w:p w14:paraId="262FB1B0" w14:textId="77777777" w:rsidR="005B5B3E" w:rsidRDefault="005B5B3E" w:rsidP="005B5B3E">
      <w:pPr>
        <w:jc w:val="right"/>
        <w:rPr>
          <w:rFonts w:ascii="GHEA Grapalat" w:hAnsi="GHEA Grapalat"/>
          <w:b/>
        </w:rPr>
      </w:pPr>
      <w:r>
        <w:rPr>
          <w:rFonts w:ascii="GHEA Grapalat" w:hAnsi="GHEA Grapalat"/>
          <w:b/>
        </w:rPr>
        <w:t xml:space="preserve">Приложение 1.3** </w:t>
      </w:r>
    </w:p>
    <w:p w14:paraId="0EC07998" w14:textId="77777777" w:rsidR="005B5B3E" w:rsidRDefault="005B5B3E" w:rsidP="005B5B3E">
      <w:pPr>
        <w:jc w:val="right"/>
        <w:rPr>
          <w:rFonts w:ascii="GHEA Grapalat" w:hAnsi="GHEA Grapalat"/>
          <w:b/>
        </w:rPr>
      </w:pPr>
      <w:r>
        <w:rPr>
          <w:rFonts w:ascii="GHEA Grapalat" w:hAnsi="GHEA Grapalat"/>
          <w:b/>
        </w:rPr>
        <w:t>к Приглашению на открытый конкурс</w:t>
      </w:r>
    </w:p>
    <w:p w14:paraId="090568BB" w14:textId="5B37D972" w:rsidR="005B5B3E" w:rsidRDefault="005B5B3E" w:rsidP="005B5B3E">
      <w:pPr>
        <w:pStyle w:val="Heading3"/>
        <w:keepNext w:val="0"/>
        <w:widowControl w:val="0"/>
        <w:spacing w:line="240" w:lineRule="auto"/>
        <w:ind w:firstLine="567"/>
        <w:jc w:val="right"/>
        <w:rPr>
          <w:rFonts w:ascii="GHEA Grapalat" w:hAnsi="GHEA Grapalat" w:cs="Arial"/>
          <w:b/>
          <w:sz w:val="24"/>
          <w:szCs w:val="24"/>
        </w:rPr>
      </w:pPr>
      <w:r>
        <w:rPr>
          <w:rFonts w:ascii="GHEA Grapalat" w:hAnsi="GHEA Grapalat"/>
          <w:b/>
          <w:sz w:val="24"/>
          <w:szCs w:val="24"/>
        </w:rPr>
        <w:t xml:space="preserve">под кодом </w:t>
      </w:r>
      <w:r w:rsidR="0095433C">
        <w:rPr>
          <w:rFonts w:ascii="GHEA Grapalat" w:hAnsi="GHEA Grapalat"/>
          <w:b/>
          <w:sz w:val="24"/>
          <w:szCs w:val="24"/>
        </w:rPr>
        <w:t>EQ-BMAPDzB-</w:t>
      </w:r>
      <w:r w:rsidR="00A6641C">
        <w:rPr>
          <w:rFonts w:ascii="GHEA Grapalat" w:hAnsi="GHEA Grapalat"/>
          <w:b/>
          <w:sz w:val="24"/>
          <w:szCs w:val="24"/>
        </w:rPr>
        <w:t>25/1</w:t>
      </w:r>
    </w:p>
    <w:p w14:paraId="2F8F7D5D" w14:textId="77777777" w:rsidR="005B5B3E" w:rsidRDefault="005B5B3E" w:rsidP="005B5B3E">
      <w:pPr>
        <w:ind w:left="360" w:hanging="360"/>
        <w:jc w:val="center"/>
        <w:rPr>
          <w:rFonts w:ascii="GHEA Grapalat" w:hAnsi="GHEA Grapalat"/>
          <w:b/>
        </w:rPr>
      </w:pPr>
      <w:r>
        <w:rPr>
          <w:rFonts w:ascii="GHEA Grapalat" w:hAnsi="GHEA Grapalat"/>
          <w:b/>
        </w:rPr>
        <w:t>ФОРМА</w:t>
      </w:r>
    </w:p>
    <w:p w14:paraId="2EC931CD" w14:textId="77777777" w:rsidR="005B5B3E" w:rsidRDefault="005B5B3E" w:rsidP="005B5B3E">
      <w:pPr>
        <w:ind w:left="360" w:hanging="360"/>
        <w:jc w:val="center"/>
        <w:rPr>
          <w:rFonts w:ascii="GHEA Grapalat" w:hAnsi="GHEA Grapalat"/>
          <w:b/>
        </w:rPr>
      </w:pPr>
      <w:r>
        <w:rPr>
          <w:rFonts w:ascii="GHEA Grapalat" w:hAnsi="GHEA Grapalat"/>
          <w:b/>
        </w:rPr>
        <w:t>ДЕКЛАРАЦИИ О РЕАЛЬНЫХ  БЕНЕФИЦИАРАХ</w:t>
      </w:r>
    </w:p>
    <w:p w14:paraId="77885737" w14:textId="77777777" w:rsidR="005B5B3E" w:rsidRDefault="005B5B3E" w:rsidP="005B5B3E">
      <w:pPr>
        <w:ind w:left="360" w:hanging="360"/>
        <w:jc w:val="center"/>
        <w:rPr>
          <w:rFonts w:ascii="GHEA Grapalat" w:eastAsia="GHEA Grapalat" w:hAnsi="GHEA Grapalat" w:cs="GHEA Grapalat"/>
          <w:b/>
        </w:rPr>
      </w:pPr>
    </w:p>
    <w:p w14:paraId="4486DFB4" w14:textId="77777777" w:rsidR="005B5B3E" w:rsidRDefault="005B5B3E" w:rsidP="005B5B3E">
      <w:pPr>
        <w:numPr>
          <w:ilvl w:val="0"/>
          <w:numId w:val="8"/>
        </w:numP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0540C6A6"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B5B3E" w14:paraId="406F5894"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1118202"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tcBorders>
              <w:top w:val="single" w:sz="4" w:space="0" w:color="000000"/>
              <w:left w:val="single" w:sz="4" w:space="0" w:color="000000"/>
              <w:bottom w:val="single" w:sz="4" w:space="0" w:color="000000"/>
              <w:right w:val="single" w:sz="4" w:space="0" w:color="000000"/>
            </w:tcBorders>
            <w:vAlign w:val="center"/>
          </w:tcPr>
          <w:p w14:paraId="37B546F1" w14:textId="77777777" w:rsidR="005B5B3E" w:rsidRDefault="005B5B3E" w:rsidP="005B5B3E">
            <w:pPr>
              <w:rPr>
                <w:rFonts w:ascii="GHEA Grapalat" w:eastAsia="GHEA Grapalat" w:hAnsi="GHEA Grapalat" w:cs="GHEA Grapalat"/>
              </w:rPr>
            </w:pPr>
          </w:p>
        </w:tc>
      </w:tr>
      <w:tr w:rsidR="005B5B3E" w14:paraId="2D02C3E2"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AA5F51E"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tcBorders>
              <w:top w:val="single" w:sz="4" w:space="0" w:color="000000"/>
              <w:left w:val="single" w:sz="4" w:space="0" w:color="000000"/>
              <w:bottom w:val="single" w:sz="4" w:space="0" w:color="000000"/>
              <w:right w:val="single" w:sz="4" w:space="0" w:color="000000"/>
            </w:tcBorders>
            <w:vAlign w:val="center"/>
          </w:tcPr>
          <w:p w14:paraId="1BB94117" w14:textId="77777777" w:rsidR="005B5B3E" w:rsidRDefault="005B5B3E" w:rsidP="005B5B3E">
            <w:pPr>
              <w:rPr>
                <w:rFonts w:ascii="GHEA Grapalat" w:eastAsia="GHEA Grapalat" w:hAnsi="GHEA Grapalat" w:cs="GHEA Grapalat"/>
              </w:rPr>
            </w:pPr>
          </w:p>
        </w:tc>
      </w:tr>
      <w:tr w:rsidR="005B5B3E" w14:paraId="1F2CD49A"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E21753D"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449B9195" w14:textId="77777777" w:rsidR="005B5B3E" w:rsidRDefault="005B5B3E" w:rsidP="005B5B3E">
            <w:pPr>
              <w:rPr>
                <w:rFonts w:ascii="GHEA Grapalat" w:eastAsia="GHEA Grapalat" w:hAnsi="GHEA Grapalat" w:cs="GHEA Grapalat"/>
              </w:rPr>
            </w:pPr>
          </w:p>
        </w:tc>
      </w:tr>
      <w:tr w:rsidR="005B5B3E" w14:paraId="7F30A135"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5E4D8C3"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075C68E4" w14:textId="77777777" w:rsidR="005B5B3E" w:rsidRDefault="005B5B3E" w:rsidP="005B5B3E">
            <w:pPr>
              <w:rPr>
                <w:rFonts w:ascii="GHEA Grapalat" w:eastAsia="GHEA Grapalat" w:hAnsi="GHEA Grapalat" w:cs="GHEA Grapalat"/>
              </w:rPr>
            </w:pPr>
          </w:p>
        </w:tc>
      </w:tr>
      <w:tr w:rsidR="005B5B3E" w14:paraId="2E17DD14"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7A558CE"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ins w:id="12" w:author="Inesa Kocharyan" w:date="2021-08-30T12:39:00Z">
              <w:r>
                <w:rPr>
                  <w:rFonts w:ascii="GHEA Grapalat" w:eastAsia="GHEA Grapalat" w:hAnsi="GHEA Grapalat" w:cs="GHEA Grapalat"/>
                  <w:color w:val="000000"/>
                </w:rPr>
                <w:t xml:space="preserve"> </w:t>
              </w:r>
            </w:ins>
            <w:r>
              <w:rPr>
                <w:rFonts w:ascii="GHEA Grapalat" w:eastAsia="GHEA Grapalat" w:hAnsi="GHEA Grapalat" w:cs="GHEA Grapalat"/>
                <w:color w:val="000000"/>
              </w:rPr>
              <w:t>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6D4C95B3" w14:textId="77777777" w:rsidR="005B5B3E" w:rsidRDefault="005B5B3E" w:rsidP="005B5B3E">
            <w:pPr>
              <w:rPr>
                <w:rFonts w:ascii="GHEA Grapalat" w:eastAsia="GHEA Grapalat" w:hAnsi="GHEA Grapalat" w:cs="GHEA Grapalat"/>
              </w:rPr>
            </w:pPr>
          </w:p>
        </w:tc>
      </w:tr>
      <w:tr w:rsidR="005B5B3E" w14:paraId="65841DE1"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4891537"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79FFCDB9" w14:textId="77777777" w:rsidR="005B5B3E" w:rsidRDefault="005B5B3E" w:rsidP="005B5B3E">
            <w:pPr>
              <w:ind w:left="993" w:hanging="851"/>
              <w:rPr>
                <w:rFonts w:ascii="GHEA Grapalat" w:eastAsia="GHEA Grapalat" w:hAnsi="GHEA Grapalat" w:cs="GHEA Grapalat"/>
              </w:rPr>
            </w:pPr>
          </w:p>
        </w:tc>
      </w:tr>
      <w:tr w:rsidR="005B5B3E" w:rsidRPr="005B5B3E" w14:paraId="7847D1FB"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87B1B54" w14:textId="77777777" w:rsidR="005B5B3E" w:rsidRDefault="005B5B3E" w:rsidP="005B5B3E">
            <w:pPr>
              <w:numPr>
                <w:ilvl w:val="2"/>
                <w:numId w:val="8"/>
              </w:numPr>
              <w:ind w:left="284" w:hanging="284"/>
              <w:rPr>
                <w:rFonts w:ascii="GHEA Grapalat" w:eastAsia="GHEA Grapalat" w:hAnsi="GHEA Grapalat" w:cs="GHEA Grapalat"/>
                <w:color w:val="000000"/>
              </w:rPr>
            </w:pPr>
            <w:r>
              <w:rPr>
                <w:rFonts w:ascii="GHEA Grapalat" w:eastAsia="GHEA Grapalat" w:hAnsi="GHEA Grapalat" w:cs="GHEA Grapalat"/>
                <w:color w:val="000000"/>
              </w:rPr>
              <w:t>Имя и фамилия руководителя исполнительного органа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45D43025" w14:textId="77777777" w:rsidR="005B5B3E" w:rsidRDefault="005B5B3E" w:rsidP="005B5B3E">
            <w:pPr>
              <w:ind w:left="993" w:hanging="851"/>
              <w:rPr>
                <w:rFonts w:ascii="GHEA Grapalat" w:eastAsia="GHEA Grapalat" w:hAnsi="GHEA Grapalat" w:cs="GHEA Grapalat"/>
              </w:rPr>
            </w:pPr>
          </w:p>
        </w:tc>
      </w:tr>
    </w:tbl>
    <w:p w14:paraId="764F8284" w14:textId="77777777" w:rsidR="005B5B3E" w:rsidRDefault="005B5B3E" w:rsidP="005B5B3E">
      <w:pPr>
        <w:numPr>
          <w:ilvl w:val="1"/>
          <w:numId w:val="8"/>
        </w:numPr>
        <w:rPr>
          <w:rFonts w:ascii="GHEA Grapalat" w:eastAsia="GHEA Grapalat" w:hAnsi="GHEA Grapalat" w:cs="GHEA Grapalat"/>
          <w:i/>
          <w:color w:val="000000"/>
        </w:rPr>
      </w:pPr>
      <w:r>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5B3E" w:rsidRPr="005B5B3E" w14:paraId="7FB415E4"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34EF75D"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представляющего декларацию</w:t>
            </w:r>
          </w:p>
        </w:tc>
        <w:tc>
          <w:tcPr>
            <w:tcW w:w="6180" w:type="dxa"/>
            <w:tcBorders>
              <w:top w:val="single" w:sz="4" w:space="0" w:color="000000"/>
              <w:left w:val="single" w:sz="4" w:space="0" w:color="000000"/>
              <w:bottom w:val="single" w:sz="4" w:space="0" w:color="000000"/>
              <w:right w:val="single" w:sz="4" w:space="0" w:color="000000"/>
            </w:tcBorders>
            <w:vAlign w:val="center"/>
          </w:tcPr>
          <w:p w14:paraId="67749CE6" w14:textId="77777777" w:rsidR="005B5B3E" w:rsidRDefault="005B5B3E" w:rsidP="005B5B3E">
            <w:pPr>
              <w:rPr>
                <w:rFonts w:ascii="GHEA Grapalat" w:eastAsia="GHEA Grapalat" w:hAnsi="GHEA Grapalat" w:cs="GHEA Grapalat"/>
              </w:rPr>
            </w:pPr>
          </w:p>
        </w:tc>
      </w:tr>
      <w:tr w:rsidR="005B5B3E" w14:paraId="3F6468C0" w14:textId="77777777" w:rsidTr="005B5B3E">
        <w:trPr>
          <w:trHeight w:val="1487"/>
        </w:trPr>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AB8D313"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Должность лица, представляющего декларацию</w:t>
            </w:r>
          </w:p>
        </w:tc>
        <w:tc>
          <w:tcPr>
            <w:tcW w:w="6180" w:type="dxa"/>
            <w:tcBorders>
              <w:top w:val="single" w:sz="4" w:space="0" w:color="000000"/>
              <w:left w:val="single" w:sz="4" w:space="0" w:color="000000"/>
              <w:bottom w:val="single" w:sz="4" w:space="0" w:color="000000"/>
              <w:right w:val="single" w:sz="4" w:space="0" w:color="000000"/>
            </w:tcBorders>
            <w:vAlign w:val="center"/>
          </w:tcPr>
          <w:p w14:paraId="5F86547F" w14:textId="77777777" w:rsidR="005B5B3E" w:rsidRDefault="005B5B3E" w:rsidP="005B5B3E">
            <w:pPr>
              <w:rPr>
                <w:rFonts w:ascii="GHEA Grapalat" w:eastAsia="GHEA Grapalat" w:hAnsi="GHEA Grapalat" w:cs="GHEA Grapalat"/>
              </w:rPr>
            </w:pPr>
          </w:p>
        </w:tc>
      </w:tr>
    </w:tbl>
    <w:p w14:paraId="0A1354B6" w14:textId="77777777" w:rsidR="005B5B3E" w:rsidRDefault="005B5B3E" w:rsidP="005B5B3E">
      <w:pPr>
        <w:numPr>
          <w:ilvl w:val="1"/>
          <w:numId w:val="8"/>
        </w:numPr>
        <w:rPr>
          <w:rFonts w:ascii="GHEA Grapalat" w:eastAsia="GHEA Grapalat" w:hAnsi="GHEA Grapalat" w:cs="GHEA Grapalat"/>
          <w:i/>
          <w:color w:val="000000"/>
        </w:rPr>
      </w:pPr>
      <w:r>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5B3E" w:rsidRPr="005B5B3E" w14:paraId="67D24673"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2A57E1F" w14:textId="77777777" w:rsidR="005B5B3E" w:rsidRDefault="005B5B3E" w:rsidP="005B5B3E">
            <w:pPr>
              <w:numPr>
                <w:ilvl w:val="2"/>
                <w:numId w:val="8"/>
              </w:numPr>
              <w:ind w:left="0" w:hanging="79"/>
              <w:rPr>
                <w:rFonts w:ascii="GHEA Grapalat" w:eastAsia="GHEA Grapalat" w:hAnsi="GHEA Grapalat" w:cs="GHEA Grapalat"/>
                <w:color w:val="000000"/>
              </w:rPr>
            </w:pPr>
            <w:r>
              <w:rPr>
                <w:rFonts w:ascii="GHEA Grapalat" w:eastAsia="GHEA Grapalat" w:hAnsi="GHEA Grapalat" w:cs="GHEA Grapalat"/>
                <w:color w:val="000000"/>
              </w:rPr>
              <w:t>День, месяц, год подписания декларации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41E420FC" w14:textId="77777777" w:rsidR="005B5B3E" w:rsidRDefault="005B5B3E" w:rsidP="005B5B3E">
            <w:pPr>
              <w:rPr>
                <w:rFonts w:ascii="GHEA Grapalat" w:eastAsia="GHEA Grapalat" w:hAnsi="GHEA Grapalat" w:cs="GHEA Grapalat"/>
              </w:rPr>
            </w:pPr>
          </w:p>
        </w:tc>
      </w:tr>
      <w:tr w:rsidR="005B5B3E" w14:paraId="68E8AF11"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8E5A0FE" w14:textId="77777777" w:rsidR="005B5B3E" w:rsidRDefault="005B5B3E" w:rsidP="005B5B3E">
            <w:pPr>
              <w:numPr>
                <w:ilvl w:val="2"/>
                <w:numId w:val="8"/>
              </w:numPr>
              <w:ind w:left="0" w:hanging="79"/>
              <w:rPr>
                <w:rFonts w:ascii="GHEA Grapalat" w:eastAsia="GHEA Grapalat" w:hAnsi="GHEA Grapalat" w:cs="GHEA Grapalat"/>
                <w:color w:val="000000"/>
              </w:rPr>
            </w:pPr>
            <w:r>
              <w:rPr>
                <w:rFonts w:ascii="GHEA Grapalat" w:eastAsia="GHEA Grapalat" w:hAnsi="GHEA Grapalat" w:cs="GHEA Grapalat"/>
                <w:color w:val="000000"/>
              </w:rPr>
              <w:t>Количество страниц декларации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6C5DE35F" w14:textId="77777777" w:rsidR="005B5B3E" w:rsidRDefault="005B5B3E" w:rsidP="005B5B3E">
            <w:pPr>
              <w:rPr>
                <w:rFonts w:ascii="GHEA Grapalat" w:eastAsia="GHEA Grapalat" w:hAnsi="GHEA Grapalat" w:cs="GHEA Grapalat"/>
              </w:rPr>
            </w:pPr>
          </w:p>
        </w:tc>
      </w:tr>
      <w:tr w:rsidR="005B5B3E" w14:paraId="04BFB37F"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1910D3F" w14:textId="77777777" w:rsidR="005B5B3E" w:rsidRDefault="005B5B3E" w:rsidP="005B5B3E">
            <w:pPr>
              <w:numPr>
                <w:ilvl w:val="2"/>
                <w:numId w:val="8"/>
              </w:numPr>
              <w:ind w:left="0" w:hanging="79"/>
              <w:rPr>
                <w:rFonts w:ascii="GHEA Grapalat" w:eastAsia="GHEA Grapalat" w:hAnsi="GHEA Grapalat" w:cs="GHEA Grapalat"/>
                <w:color w:val="000000"/>
              </w:rPr>
            </w:pPr>
            <w:r>
              <w:rPr>
                <w:rFonts w:ascii="GHEA Grapalat" w:eastAsia="GHEA Grapalat" w:hAnsi="GHEA Grapalat" w:cs="GHEA Grapalat"/>
                <w:color w:val="000000"/>
              </w:rPr>
              <w:t>Подпись лица, представляющего декларацию</w:t>
            </w:r>
          </w:p>
        </w:tc>
        <w:tc>
          <w:tcPr>
            <w:tcW w:w="6180" w:type="dxa"/>
            <w:tcBorders>
              <w:top w:val="single" w:sz="4" w:space="0" w:color="000000"/>
              <w:left w:val="single" w:sz="4" w:space="0" w:color="000000"/>
              <w:bottom w:val="single" w:sz="4" w:space="0" w:color="000000"/>
              <w:right w:val="single" w:sz="4" w:space="0" w:color="000000"/>
            </w:tcBorders>
            <w:vAlign w:val="center"/>
          </w:tcPr>
          <w:p w14:paraId="74B5FD34" w14:textId="77777777" w:rsidR="005B5B3E" w:rsidRDefault="005B5B3E" w:rsidP="005B5B3E">
            <w:pPr>
              <w:rPr>
                <w:rFonts w:ascii="GHEA Grapalat" w:eastAsia="GHEA Grapalat" w:hAnsi="GHEA Grapalat" w:cs="GHEA Grapalat"/>
              </w:rPr>
            </w:pPr>
          </w:p>
        </w:tc>
      </w:tr>
    </w:tbl>
    <w:p w14:paraId="4955CF80" w14:textId="77777777" w:rsidR="005B5B3E" w:rsidRDefault="005B5B3E" w:rsidP="005B5B3E">
      <w:pPr>
        <w:rPr>
          <w:rFonts w:ascii="GHEA Grapalat" w:eastAsia="GHEA Grapalat" w:hAnsi="GHEA Grapalat" w:cs="GHEA Grapalat"/>
        </w:rPr>
      </w:pPr>
    </w:p>
    <w:p w14:paraId="7C063C76" w14:textId="77777777" w:rsidR="005B5B3E" w:rsidRDefault="005B5B3E" w:rsidP="005B5B3E">
      <w:pPr>
        <w:rPr>
          <w:rFonts w:ascii="GHEA Grapalat" w:eastAsia="GHEA Grapalat" w:hAnsi="GHEA Grapalat" w:cs="GHEA Grapalat"/>
        </w:rPr>
      </w:pPr>
      <w:r>
        <w:rPr>
          <w:rFonts w:ascii="GHEA Grapalat" w:hAnsi="GHEA Grapalat"/>
        </w:rPr>
        <w:br w:type="page"/>
      </w:r>
    </w:p>
    <w:p w14:paraId="164A6857" w14:textId="77777777" w:rsidR="005B5B3E" w:rsidRDefault="005B5B3E" w:rsidP="005B5B3E">
      <w:pPr>
        <w:numPr>
          <w:ilvl w:val="0"/>
          <w:numId w:val="8"/>
        </w:numP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3F91939E"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5B3E" w14:paraId="70210458"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ED8EF36" w14:textId="77777777" w:rsidR="005B5B3E" w:rsidRDefault="005B5B3E" w:rsidP="005B5B3E">
            <w:pPr>
              <w:numPr>
                <w:ilvl w:val="2"/>
                <w:numId w:val="8"/>
              </w:numPr>
              <w:ind w:left="284" w:hanging="284"/>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tcBorders>
              <w:top w:val="single" w:sz="4" w:space="0" w:color="000000"/>
              <w:left w:val="single" w:sz="4" w:space="0" w:color="000000"/>
              <w:bottom w:val="single" w:sz="4" w:space="0" w:color="000000"/>
              <w:right w:val="single" w:sz="4" w:space="0" w:color="000000"/>
            </w:tcBorders>
            <w:vAlign w:val="center"/>
          </w:tcPr>
          <w:p w14:paraId="735DCA26" w14:textId="77777777" w:rsidR="005B5B3E" w:rsidRDefault="005B5B3E" w:rsidP="005B5B3E">
            <w:pPr>
              <w:rPr>
                <w:rFonts w:ascii="GHEA Grapalat" w:eastAsia="GHEA Grapalat" w:hAnsi="GHEA Grapalat" w:cs="GHEA Grapalat"/>
              </w:rPr>
            </w:pPr>
          </w:p>
        </w:tc>
      </w:tr>
      <w:tr w:rsidR="005B5B3E" w:rsidRPr="005B5B3E" w14:paraId="1F5C68EA"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DB09D94"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Ссылка на документы, наличествующие на бирже </w:t>
            </w:r>
          </w:p>
        </w:tc>
        <w:tc>
          <w:tcPr>
            <w:tcW w:w="6180" w:type="dxa"/>
            <w:tcBorders>
              <w:top w:val="single" w:sz="4" w:space="0" w:color="000000"/>
              <w:left w:val="single" w:sz="4" w:space="0" w:color="000000"/>
              <w:bottom w:val="single" w:sz="4" w:space="0" w:color="000000"/>
              <w:right w:val="single" w:sz="4" w:space="0" w:color="000000"/>
            </w:tcBorders>
            <w:vAlign w:val="center"/>
          </w:tcPr>
          <w:p w14:paraId="3B9A091D" w14:textId="77777777" w:rsidR="005B5B3E" w:rsidRDefault="005B5B3E" w:rsidP="005B5B3E">
            <w:pPr>
              <w:rPr>
                <w:rFonts w:ascii="GHEA Grapalat" w:eastAsia="GHEA Grapalat" w:hAnsi="GHEA Grapalat" w:cs="GHEA Grapalat"/>
              </w:rPr>
            </w:pPr>
          </w:p>
        </w:tc>
      </w:tr>
    </w:tbl>
    <w:p w14:paraId="3731A882" w14:textId="77777777" w:rsidR="005B5B3E" w:rsidRDefault="005B5B3E" w:rsidP="005B5B3E">
      <w:pPr>
        <w:numPr>
          <w:ilvl w:val="1"/>
          <w:numId w:val="8"/>
        </w:numPr>
        <w:rPr>
          <w:rFonts w:ascii="GHEA Grapalat" w:eastAsia="GHEA Grapalat" w:hAnsi="GHEA Grapalat" w:cs="GHEA Grapalat"/>
          <w:i/>
          <w:color w:val="000000"/>
        </w:rPr>
      </w:pPr>
      <w:r>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5B3E" w14:paraId="0B9705DC"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71A525B"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tcBorders>
              <w:top w:val="single" w:sz="4" w:space="0" w:color="000000"/>
              <w:left w:val="single" w:sz="4" w:space="0" w:color="000000"/>
              <w:bottom w:val="single" w:sz="4" w:space="0" w:color="000000"/>
              <w:right w:val="single" w:sz="4" w:space="0" w:color="000000"/>
            </w:tcBorders>
            <w:vAlign w:val="center"/>
          </w:tcPr>
          <w:p w14:paraId="17D61958" w14:textId="77777777" w:rsidR="005B5B3E" w:rsidRDefault="005B5B3E" w:rsidP="005B5B3E">
            <w:pPr>
              <w:rPr>
                <w:rFonts w:ascii="GHEA Grapalat" w:eastAsia="GHEA Grapalat" w:hAnsi="GHEA Grapalat" w:cs="GHEA Grapalat"/>
              </w:rPr>
            </w:pPr>
          </w:p>
        </w:tc>
      </w:tr>
      <w:tr w:rsidR="005B5B3E" w14:paraId="6E8B3A1F"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BC887F0"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tcBorders>
              <w:top w:val="single" w:sz="4" w:space="0" w:color="000000"/>
              <w:left w:val="single" w:sz="4" w:space="0" w:color="000000"/>
              <w:bottom w:val="single" w:sz="4" w:space="0" w:color="000000"/>
              <w:right w:val="single" w:sz="4" w:space="0" w:color="000000"/>
            </w:tcBorders>
            <w:vAlign w:val="center"/>
          </w:tcPr>
          <w:p w14:paraId="1713D2D0" w14:textId="77777777" w:rsidR="005B5B3E" w:rsidRDefault="005B5B3E" w:rsidP="005B5B3E">
            <w:pPr>
              <w:rPr>
                <w:rFonts w:ascii="GHEA Grapalat" w:eastAsia="GHEA Grapalat" w:hAnsi="GHEA Grapalat" w:cs="GHEA Grapalat"/>
              </w:rPr>
            </w:pPr>
          </w:p>
        </w:tc>
      </w:tr>
      <w:tr w:rsidR="005B5B3E" w14:paraId="723006D7"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E4198D1"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659076F2" w14:textId="77777777" w:rsidR="005B5B3E" w:rsidRDefault="005B5B3E" w:rsidP="005B5B3E">
            <w:pPr>
              <w:rPr>
                <w:rFonts w:ascii="GHEA Grapalat" w:eastAsia="GHEA Grapalat" w:hAnsi="GHEA Grapalat" w:cs="GHEA Grapalat"/>
              </w:rPr>
            </w:pPr>
          </w:p>
        </w:tc>
      </w:tr>
      <w:tr w:rsidR="005B5B3E" w14:paraId="02030C20"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78359A5"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4512EC61" w14:textId="77777777" w:rsidR="005B5B3E" w:rsidRDefault="005B5B3E" w:rsidP="005B5B3E">
            <w:pPr>
              <w:rPr>
                <w:rFonts w:ascii="GHEA Grapalat" w:eastAsia="GHEA Grapalat" w:hAnsi="GHEA Grapalat" w:cs="GHEA Grapalat"/>
              </w:rPr>
            </w:pPr>
          </w:p>
        </w:tc>
      </w:tr>
      <w:tr w:rsidR="005B5B3E" w14:paraId="1B954AB2"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9F4D4A8"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508F113E" w14:textId="77777777" w:rsidR="005B5B3E" w:rsidRDefault="005B5B3E" w:rsidP="005B5B3E">
            <w:pPr>
              <w:rPr>
                <w:rFonts w:ascii="GHEA Grapalat" w:eastAsia="GHEA Grapalat" w:hAnsi="GHEA Grapalat" w:cs="GHEA Grapalat"/>
              </w:rPr>
            </w:pPr>
          </w:p>
        </w:tc>
      </w:tr>
      <w:tr w:rsidR="005B5B3E" w14:paraId="4DC7985F" w14:textId="77777777" w:rsidTr="005B5B3E">
        <w:trPr>
          <w:trHeight w:val="1361"/>
        </w:trPr>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95F59F7"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6A0B479F" w14:textId="77777777" w:rsidR="005B5B3E" w:rsidRDefault="005B5B3E" w:rsidP="005B5B3E">
            <w:pPr>
              <w:rPr>
                <w:rFonts w:ascii="GHEA Grapalat" w:eastAsia="GHEA Grapalat" w:hAnsi="GHEA Grapalat" w:cs="GHEA Grapalat"/>
              </w:rPr>
            </w:pPr>
          </w:p>
        </w:tc>
      </w:tr>
      <w:tr w:rsidR="005B5B3E" w:rsidRPr="005B5B3E" w14:paraId="469DBCA8"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D2D46C8"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руководителя исполнительного органа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4D01516E" w14:textId="77777777" w:rsidR="005B5B3E" w:rsidRDefault="005B5B3E" w:rsidP="005B5B3E">
            <w:pPr>
              <w:rPr>
                <w:rFonts w:ascii="GHEA Grapalat" w:eastAsia="GHEA Grapalat" w:hAnsi="GHEA Grapalat" w:cs="GHEA Grapalat"/>
              </w:rPr>
            </w:pPr>
          </w:p>
        </w:tc>
      </w:tr>
    </w:tbl>
    <w:p w14:paraId="2C5B4EC0" w14:textId="77777777" w:rsidR="005B5B3E" w:rsidRDefault="005B5B3E" w:rsidP="005B5B3E">
      <w:pPr>
        <w:numPr>
          <w:ilvl w:val="1"/>
          <w:numId w:val="8"/>
        </w:numP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B5B3E" w14:paraId="191BD6CE"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5E8EDCC" w14:textId="77777777" w:rsidR="005B5B3E" w:rsidRDefault="005B5B3E" w:rsidP="005B5B3E">
            <w:pPr>
              <w:numPr>
                <w:ilvl w:val="2"/>
                <w:numId w:val="8"/>
              </w:numPr>
              <w:ind w:hanging="930"/>
              <w:rPr>
                <w:rFonts w:ascii="GHEA Grapalat" w:eastAsia="GHEA Grapalat" w:hAnsi="GHEA Grapalat" w:cs="GHEA Grapalat"/>
                <w:color w:val="000000"/>
              </w:rPr>
            </w:pPr>
            <w:r>
              <w:rPr>
                <w:rFonts w:ascii="GHEA Grapalat" w:eastAsia="GHEA Grapalat" w:hAnsi="GHEA Grapalat" w:cs="GHEA Grapalat"/>
                <w:color w:val="000000"/>
              </w:rPr>
              <w:t>Размер участия (%)</w:t>
            </w:r>
          </w:p>
        </w:tc>
        <w:tc>
          <w:tcPr>
            <w:tcW w:w="6178" w:type="dxa"/>
            <w:tcBorders>
              <w:top w:val="single" w:sz="4" w:space="0" w:color="000000"/>
              <w:left w:val="single" w:sz="4" w:space="0" w:color="000000"/>
              <w:bottom w:val="single" w:sz="4" w:space="0" w:color="000000"/>
              <w:right w:val="single" w:sz="4" w:space="0" w:color="000000"/>
            </w:tcBorders>
            <w:vAlign w:val="center"/>
          </w:tcPr>
          <w:p w14:paraId="13F780FB" w14:textId="77777777" w:rsidR="005B5B3E" w:rsidRDefault="005B5B3E" w:rsidP="005B5B3E">
            <w:pPr>
              <w:rPr>
                <w:rFonts w:ascii="GHEA Grapalat" w:eastAsia="GHEA Grapalat" w:hAnsi="GHEA Grapalat" w:cs="GHEA Grapalat"/>
              </w:rPr>
            </w:pPr>
          </w:p>
        </w:tc>
      </w:tr>
      <w:tr w:rsidR="005B5B3E" w14:paraId="3222A3EE"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C0C6A76" w14:textId="77777777" w:rsidR="005B5B3E" w:rsidRDefault="005B5B3E" w:rsidP="005B5B3E">
            <w:pPr>
              <w:numPr>
                <w:ilvl w:val="2"/>
                <w:numId w:val="8"/>
              </w:numPr>
              <w:ind w:hanging="93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6178" w:type="dxa"/>
            <w:tcBorders>
              <w:top w:val="single" w:sz="4" w:space="0" w:color="000000"/>
              <w:left w:val="single" w:sz="4" w:space="0" w:color="000000"/>
              <w:bottom w:val="single" w:sz="4" w:space="0" w:color="000000"/>
              <w:right w:val="single" w:sz="4" w:space="0" w:color="000000"/>
            </w:tcBorders>
            <w:vAlign w:val="center"/>
            <w:hideMark/>
          </w:tcPr>
          <w:p w14:paraId="635D1199"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5B5B3E">
                  <w:rPr>
                    <w:rFonts w:ascii="MS Gothic" w:eastAsia="MS Gothic" w:hAnsi="MS Gothic" w:cs="GHEA Grapalat" w:hint="eastAsia"/>
                  </w:rPr>
                  <w:t>☐</w:t>
                </w:r>
              </w:sdtContent>
            </w:sdt>
            <w:r w:rsidR="005B5B3E">
              <w:rPr>
                <w:rFonts w:ascii="GHEA Grapalat" w:eastAsia="GHEA Grapalat" w:hAnsi="GHEA Grapalat" w:cs="GHEA Grapalat"/>
              </w:rPr>
              <w:tab/>
              <w:t>Прямое участие</w:t>
            </w:r>
          </w:p>
          <w:p w14:paraId="04790788"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5B5B3E">
                  <w:rPr>
                    <w:rFonts w:ascii="MS Gothic" w:eastAsia="MS Gothic" w:hAnsi="MS Gothic" w:cs="GHEA Grapalat" w:hint="eastAsia"/>
                  </w:rPr>
                  <w:t>☐</w:t>
                </w:r>
              </w:sdtContent>
            </w:sdt>
            <w:r w:rsidR="005B5B3E">
              <w:rPr>
                <w:rFonts w:ascii="GHEA Grapalat" w:eastAsia="GHEA Grapalat" w:hAnsi="GHEA Grapalat" w:cs="GHEA Grapalat"/>
              </w:rPr>
              <w:tab/>
              <w:t>Косвенное участие</w:t>
            </w:r>
          </w:p>
        </w:tc>
      </w:tr>
    </w:tbl>
    <w:p w14:paraId="75F7ABC9" w14:textId="77777777" w:rsidR="005B5B3E" w:rsidRDefault="005B5B3E" w:rsidP="005B5B3E">
      <w:pPr>
        <w:rPr>
          <w:rFonts w:ascii="GHEA Grapalat" w:eastAsia="GHEA Grapalat" w:hAnsi="GHEA Grapalat" w:cs="GHEA Grapalat"/>
        </w:rPr>
      </w:pPr>
      <w:r>
        <w:rPr>
          <w:rFonts w:ascii="GHEA Grapalat" w:hAnsi="GHEA Grapalat"/>
        </w:rPr>
        <w:br w:type="page"/>
      </w:r>
    </w:p>
    <w:p w14:paraId="3986456A" w14:textId="77777777" w:rsidR="005B5B3E" w:rsidRDefault="005B5B3E" w:rsidP="005B5B3E">
      <w:pPr>
        <w:numPr>
          <w:ilvl w:val="0"/>
          <w:numId w:val="8"/>
        </w:numPr>
        <w:rPr>
          <w:rFonts w:ascii="GHEA Grapalat" w:eastAsia="GHEA Grapalat" w:hAnsi="GHEA Grapalat" w:cs="GHEA Grapalat"/>
          <w:b/>
          <w:color w:val="000000"/>
        </w:rPr>
      </w:pPr>
      <w:r>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6F21D609"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B5B3E" w14:paraId="5538DD9A"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01D1202"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tcBorders>
              <w:top w:val="single" w:sz="4" w:space="0" w:color="000000"/>
              <w:left w:val="single" w:sz="4" w:space="0" w:color="000000"/>
              <w:bottom w:val="single" w:sz="4" w:space="0" w:color="000000"/>
              <w:right w:val="single" w:sz="4" w:space="0" w:color="000000"/>
            </w:tcBorders>
            <w:vAlign w:val="center"/>
          </w:tcPr>
          <w:p w14:paraId="76487837" w14:textId="77777777" w:rsidR="005B5B3E" w:rsidRDefault="005B5B3E" w:rsidP="005B5B3E">
            <w:pPr>
              <w:rPr>
                <w:rFonts w:ascii="GHEA Grapalat" w:eastAsia="GHEA Grapalat" w:hAnsi="GHEA Grapalat" w:cs="GHEA Grapalat"/>
              </w:rPr>
            </w:pPr>
          </w:p>
        </w:tc>
      </w:tr>
      <w:tr w:rsidR="005B5B3E" w14:paraId="1FAD919A"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19A3C55"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муниципалитета</w:t>
            </w:r>
          </w:p>
        </w:tc>
        <w:tc>
          <w:tcPr>
            <w:tcW w:w="6180" w:type="dxa"/>
            <w:tcBorders>
              <w:top w:val="single" w:sz="4" w:space="0" w:color="000000"/>
              <w:left w:val="single" w:sz="4" w:space="0" w:color="000000"/>
              <w:bottom w:val="single" w:sz="4" w:space="0" w:color="000000"/>
              <w:right w:val="single" w:sz="4" w:space="0" w:color="000000"/>
            </w:tcBorders>
            <w:vAlign w:val="center"/>
          </w:tcPr>
          <w:p w14:paraId="15094520" w14:textId="77777777" w:rsidR="005B5B3E" w:rsidRDefault="005B5B3E" w:rsidP="005B5B3E">
            <w:pPr>
              <w:rPr>
                <w:rFonts w:ascii="GHEA Grapalat" w:eastAsia="GHEA Grapalat" w:hAnsi="GHEA Grapalat" w:cs="GHEA Grapalat"/>
              </w:rPr>
            </w:pPr>
          </w:p>
        </w:tc>
      </w:tr>
      <w:tr w:rsidR="005B5B3E" w14:paraId="6BC21E6A"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0B79008"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 (%)</w:t>
            </w:r>
          </w:p>
        </w:tc>
        <w:tc>
          <w:tcPr>
            <w:tcW w:w="6180" w:type="dxa"/>
            <w:tcBorders>
              <w:top w:val="single" w:sz="4" w:space="0" w:color="000000"/>
              <w:left w:val="single" w:sz="4" w:space="0" w:color="000000"/>
              <w:bottom w:val="single" w:sz="4" w:space="0" w:color="000000"/>
              <w:right w:val="single" w:sz="4" w:space="0" w:color="000000"/>
            </w:tcBorders>
            <w:vAlign w:val="center"/>
          </w:tcPr>
          <w:p w14:paraId="7D1D653F" w14:textId="77777777" w:rsidR="005B5B3E" w:rsidRDefault="005B5B3E" w:rsidP="005B5B3E">
            <w:pPr>
              <w:rPr>
                <w:rFonts w:ascii="GHEA Grapalat" w:eastAsia="GHEA Grapalat" w:hAnsi="GHEA Grapalat" w:cs="GHEA Grapalat"/>
              </w:rPr>
            </w:pPr>
          </w:p>
        </w:tc>
      </w:tr>
      <w:tr w:rsidR="005B5B3E" w14:paraId="5BFF35B0"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115C484"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0B20C71C"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Прямое участие</w:t>
            </w:r>
          </w:p>
          <w:p w14:paraId="038337C5"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Косвенное участие</w:t>
            </w:r>
          </w:p>
        </w:tc>
      </w:tr>
    </w:tbl>
    <w:p w14:paraId="68BB98D2"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B5B3E" w14:paraId="0A50BAF3"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FE2A21A"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международной организации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3471BC47" w14:textId="77777777" w:rsidR="005B5B3E" w:rsidRDefault="005B5B3E" w:rsidP="005B5B3E">
            <w:pPr>
              <w:rPr>
                <w:rFonts w:ascii="GHEA Grapalat" w:eastAsia="GHEA Grapalat" w:hAnsi="GHEA Grapalat" w:cs="GHEA Grapalat"/>
              </w:rPr>
            </w:pPr>
          </w:p>
        </w:tc>
      </w:tr>
      <w:tr w:rsidR="005B5B3E" w:rsidRPr="005B5B3E" w14:paraId="69605405"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620B6DF"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международной организации латинскими буквами</w:t>
            </w:r>
          </w:p>
        </w:tc>
        <w:tc>
          <w:tcPr>
            <w:tcW w:w="6180" w:type="dxa"/>
            <w:tcBorders>
              <w:top w:val="single" w:sz="4" w:space="0" w:color="000000"/>
              <w:left w:val="single" w:sz="4" w:space="0" w:color="000000"/>
              <w:bottom w:val="single" w:sz="4" w:space="0" w:color="000000"/>
              <w:right w:val="single" w:sz="4" w:space="0" w:color="000000"/>
            </w:tcBorders>
            <w:vAlign w:val="center"/>
          </w:tcPr>
          <w:p w14:paraId="40146480" w14:textId="77777777" w:rsidR="005B5B3E" w:rsidRDefault="005B5B3E" w:rsidP="005B5B3E">
            <w:pPr>
              <w:rPr>
                <w:rFonts w:ascii="GHEA Grapalat" w:eastAsia="GHEA Grapalat" w:hAnsi="GHEA Grapalat" w:cs="GHEA Grapalat"/>
              </w:rPr>
            </w:pPr>
          </w:p>
        </w:tc>
      </w:tr>
      <w:tr w:rsidR="005B5B3E" w14:paraId="6ED13ACA"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F8435A2"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 (%)</w:t>
            </w:r>
          </w:p>
        </w:tc>
        <w:tc>
          <w:tcPr>
            <w:tcW w:w="6180" w:type="dxa"/>
            <w:tcBorders>
              <w:top w:val="single" w:sz="4" w:space="0" w:color="000000"/>
              <w:left w:val="single" w:sz="4" w:space="0" w:color="000000"/>
              <w:bottom w:val="single" w:sz="4" w:space="0" w:color="000000"/>
              <w:right w:val="single" w:sz="4" w:space="0" w:color="000000"/>
            </w:tcBorders>
            <w:vAlign w:val="center"/>
          </w:tcPr>
          <w:p w14:paraId="7E0A5E51" w14:textId="77777777" w:rsidR="005B5B3E" w:rsidRDefault="005B5B3E" w:rsidP="005B5B3E">
            <w:pPr>
              <w:rPr>
                <w:rFonts w:ascii="GHEA Grapalat" w:eastAsia="GHEA Grapalat" w:hAnsi="GHEA Grapalat" w:cs="GHEA Grapalat"/>
              </w:rPr>
            </w:pPr>
          </w:p>
        </w:tc>
      </w:tr>
      <w:tr w:rsidR="005B5B3E" w14:paraId="3BA0390B"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BC950D7"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252F32E1"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Прямое участие</w:t>
            </w:r>
          </w:p>
          <w:p w14:paraId="1EBFB56F"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Косвенное участие</w:t>
            </w:r>
          </w:p>
        </w:tc>
      </w:tr>
    </w:tbl>
    <w:p w14:paraId="0CB92D0C" w14:textId="77777777" w:rsidR="005B5B3E" w:rsidRDefault="005B5B3E" w:rsidP="005B5B3E">
      <w:pPr>
        <w:rPr>
          <w:rFonts w:ascii="GHEA Grapalat" w:eastAsia="GHEA Grapalat" w:hAnsi="GHEA Grapalat" w:cs="GHEA Grapalat"/>
          <w:b/>
        </w:rPr>
      </w:pPr>
      <w:r>
        <w:rPr>
          <w:rFonts w:ascii="GHEA Grapalat" w:hAnsi="GHEA Grapalat"/>
        </w:rPr>
        <w:br w:type="page"/>
      </w:r>
    </w:p>
    <w:p w14:paraId="3701D4DD" w14:textId="77777777" w:rsidR="005B5B3E" w:rsidRDefault="005B5B3E" w:rsidP="005B5B3E">
      <w:pPr>
        <w:numPr>
          <w:ilvl w:val="0"/>
          <w:numId w:val="8"/>
        </w:numP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5C500244" w14:textId="77777777" w:rsidR="005B5B3E" w:rsidRDefault="005B5B3E" w:rsidP="005B5B3E">
      <w:pPr>
        <w:numPr>
          <w:ilvl w:val="1"/>
          <w:numId w:val="8"/>
        </w:numPr>
        <w:rPr>
          <w:rFonts w:ascii="GHEA Grapalat" w:eastAsia="GHEA Grapalat" w:hAnsi="GHEA Grapalat" w:cs="GHEA Grapalat"/>
          <w:i/>
          <w:color w:val="000000"/>
        </w:rPr>
      </w:pPr>
      <w:r>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B5B3E" w14:paraId="7D87D8D9"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473DEB2"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tcBorders>
              <w:top w:val="single" w:sz="4" w:space="0" w:color="000000"/>
              <w:left w:val="single" w:sz="4" w:space="0" w:color="000000"/>
              <w:bottom w:val="single" w:sz="4" w:space="0" w:color="000000"/>
              <w:right w:val="single" w:sz="4" w:space="0" w:color="000000"/>
            </w:tcBorders>
            <w:vAlign w:val="center"/>
          </w:tcPr>
          <w:p w14:paraId="6C330D08" w14:textId="77777777" w:rsidR="005B5B3E" w:rsidRDefault="005B5B3E" w:rsidP="005B5B3E">
            <w:pPr>
              <w:rPr>
                <w:rFonts w:ascii="GHEA Grapalat" w:eastAsia="GHEA Grapalat" w:hAnsi="GHEA Grapalat" w:cs="GHEA Grapalat"/>
              </w:rPr>
            </w:pPr>
          </w:p>
        </w:tc>
      </w:tr>
      <w:tr w:rsidR="005B5B3E" w14:paraId="7251E7AF"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F97013B"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tcBorders>
              <w:top w:val="single" w:sz="4" w:space="0" w:color="000000"/>
              <w:left w:val="single" w:sz="4" w:space="0" w:color="000000"/>
              <w:bottom w:val="single" w:sz="4" w:space="0" w:color="000000"/>
              <w:right w:val="single" w:sz="4" w:space="0" w:color="000000"/>
            </w:tcBorders>
            <w:vAlign w:val="center"/>
          </w:tcPr>
          <w:p w14:paraId="3F170CC6" w14:textId="77777777" w:rsidR="005B5B3E" w:rsidRDefault="005B5B3E" w:rsidP="005B5B3E">
            <w:pPr>
              <w:rPr>
                <w:rFonts w:ascii="GHEA Grapalat" w:eastAsia="GHEA Grapalat" w:hAnsi="GHEA Grapalat" w:cs="GHEA Grapalat"/>
              </w:rPr>
            </w:pPr>
          </w:p>
        </w:tc>
      </w:tr>
      <w:tr w:rsidR="005B5B3E" w14:paraId="60172C56"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B322A05"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Имя(латинскими буквами)</w:t>
            </w:r>
          </w:p>
        </w:tc>
        <w:tc>
          <w:tcPr>
            <w:tcW w:w="6178" w:type="dxa"/>
            <w:tcBorders>
              <w:top w:val="single" w:sz="4" w:space="0" w:color="000000"/>
              <w:left w:val="single" w:sz="4" w:space="0" w:color="000000"/>
              <w:bottom w:val="single" w:sz="4" w:space="0" w:color="000000"/>
              <w:right w:val="single" w:sz="4" w:space="0" w:color="000000"/>
            </w:tcBorders>
            <w:vAlign w:val="center"/>
          </w:tcPr>
          <w:p w14:paraId="5E82EEFC" w14:textId="77777777" w:rsidR="005B5B3E" w:rsidRDefault="005B5B3E" w:rsidP="005B5B3E">
            <w:pPr>
              <w:rPr>
                <w:rFonts w:ascii="GHEA Grapalat" w:eastAsia="GHEA Grapalat" w:hAnsi="GHEA Grapalat" w:cs="GHEA Grapalat"/>
              </w:rPr>
            </w:pPr>
          </w:p>
        </w:tc>
      </w:tr>
      <w:tr w:rsidR="005B5B3E" w14:paraId="26A34835"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40CC391"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 (латинскими буквами)</w:t>
            </w:r>
          </w:p>
        </w:tc>
        <w:tc>
          <w:tcPr>
            <w:tcW w:w="6178" w:type="dxa"/>
            <w:tcBorders>
              <w:top w:val="single" w:sz="4" w:space="0" w:color="000000"/>
              <w:left w:val="single" w:sz="4" w:space="0" w:color="000000"/>
              <w:bottom w:val="single" w:sz="4" w:space="0" w:color="000000"/>
              <w:right w:val="single" w:sz="4" w:space="0" w:color="000000"/>
            </w:tcBorders>
            <w:vAlign w:val="center"/>
          </w:tcPr>
          <w:p w14:paraId="28B79A32" w14:textId="77777777" w:rsidR="005B5B3E" w:rsidRDefault="005B5B3E" w:rsidP="005B5B3E">
            <w:pPr>
              <w:rPr>
                <w:rFonts w:ascii="GHEA Grapalat" w:eastAsia="GHEA Grapalat" w:hAnsi="GHEA Grapalat" w:cs="GHEA Grapalat"/>
              </w:rPr>
            </w:pPr>
          </w:p>
        </w:tc>
      </w:tr>
      <w:tr w:rsidR="005B5B3E" w14:paraId="64D9F0C0"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115DD23"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tcBorders>
              <w:top w:val="single" w:sz="4" w:space="0" w:color="000000"/>
              <w:left w:val="single" w:sz="4" w:space="0" w:color="000000"/>
              <w:bottom w:val="single" w:sz="4" w:space="0" w:color="000000"/>
              <w:right w:val="single" w:sz="4" w:space="0" w:color="000000"/>
            </w:tcBorders>
            <w:vAlign w:val="center"/>
          </w:tcPr>
          <w:p w14:paraId="1ED17749" w14:textId="77777777" w:rsidR="005B5B3E" w:rsidRDefault="005B5B3E" w:rsidP="005B5B3E">
            <w:pPr>
              <w:rPr>
                <w:rFonts w:ascii="GHEA Grapalat" w:eastAsia="GHEA Grapalat" w:hAnsi="GHEA Grapalat" w:cs="GHEA Grapalat"/>
              </w:rPr>
            </w:pPr>
          </w:p>
        </w:tc>
      </w:tr>
      <w:tr w:rsidR="005B5B3E" w14:paraId="52790EA3" w14:textId="77777777" w:rsidTr="005B5B3E">
        <w:tc>
          <w:tcPr>
            <w:tcW w:w="2836"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7F5EFA9"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tcBorders>
              <w:top w:val="single" w:sz="4" w:space="0" w:color="000000"/>
              <w:left w:val="single" w:sz="4" w:space="0" w:color="000000"/>
              <w:bottom w:val="single" w:sz="4" w:space="0" w:color="000000"/>
              <w:right w:val="single" w:sz="4" w:space="0" w:color="000000"/>
            </w:tcBorders>
            <w:vAlign w:val="center"/>
          </w:tcPr>
          <w:p w14:paraId="50F7EE2D" w14:textId="77777777" w:rsidR="005B5B3E" w:rsidRDefault="005B5B3E" w:rsidP="005B5B3E">
            <w:pPr>
              <w:rPr>
                <w:rFonts w:ascii="GHEA Grapalat" w:eastAsia="GHEA Grapalat" w:hAnsi="GHEA Grapalat" w:cs="GHEA Grapalat"/>
              </w:rPr>
            </w:pPr>
          </w:p>
        </w:tc>
      </w:tr>
    </w:tbl>
    <w:p w14:paraId="09335856" w14:textId="77777777" w:rsidR="005B5B3E" w:rsidRDefault="005B5B3E" w:rsidP="005B5B3E">
      <w:pPr>
        <w:numPr>
          <w:ilvl w:val="1"/>
          <w:numId w:val="8"/>
        </w:numPr>
        <w:rPr>
          <w:rFonts w:ascii="GHEA Grapalat" w:eastAsia="GHEA Grapalat" w:hAnsi="GHEA Grapalat" w:cs="GHEA Grapalat"/>
          <w:i/>
          <w:color w:val="000000"/>
        </w:rPr>
      </w:pPr>
      <w:r>
        <w:rPr>
          <w:rFonts w:ascii="GHEA Grapalat" w:eastAsia="GHEA Grapalat" w:hAnsi="GHEA Grapalat" w:cs="GHEA Grapalat"/>
          <w:i/>
          <w:color w:val="000000"/>
        </w:rPr>
        <w:t>Документ, удостоверяющий личность</w:t>
      </w:r>
    </w:p>
    <w:tbl>
      <w:tblPr>
        <w:tblW w:w="907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8"/>
        <w:gridCol w:w="6097"/>
      </w:tblGrid>
      <w:tr w:rsidR="005B5B3E" w14:paraId="2FA3401A" w14:textId="77777777" w:rsidTr="005B5B3E">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1D09BE9"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tcBorders>
              <w:top w:val="single" w:sz="4" w:space="0" w:color="000000"/>
              <w:left w:val="single" w:sz="4" w:space="0" w:color="000000"/>
              <w:bottom w:val="single" w:sz="4" w:space="0" w:color="000000"/>
              <w:right w:val="single" w:sz="4" w:space="0" w:color="000000"/>
            </w:tcBorders>
            <w:vAlign w:val="center"/>
          </w:tcPr>
          <w:p w14:paraId="0AF9E3C2" w14:textId="77777777" w:rsidR="005B5B3E" w:rsidRDefault="005B5B3E" w:rsidP="005B5B3E">
            <w:pPr>
              <w:rPr>
                <w:rFonts w:ascii="GHEA Grapalat" w:eastAsia="GHEA Grapalat" w:hAnsi="GHEA Grapalat" w:cs="GHEA Grapalat"/>
              </w:rPr>
            </w:pPr>
          </w:p>
        </w:tc>
      </w:tr>
      <w:tr w:rsidR="005B5B3E" w14:paraId="039D34E3" w14:textId="77777777" w:rsidTr="005B5B3E">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4DEE8E2"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tcBorders>
              <w:top w:val="single" w:sz="4" w:space="0" w:color="000000"/>
              <w:left w:val="single" w:sz="4" w:space="0" w:color="000000"/>
              <w:bottom w:val="single" w:sz="4" w:space="0" w:color="000000"/>
              <w:right w:val="single" w:sz="4" w:space="0" w:color="000000"/>
            </w:tcBorders>
            <w:vAlign w:val="center"/>
          </w:tcPr>
          <w:p w14:paraId="1698EBDD" w14:textId="77777777" w:rsidR="005B5B3E" w:rsidRDefault="005B5B3E" w:rsidP="005B5B3E">
            <w:pPr>
              <w:rPr>
                <w:rFonts w:ascii="GHEA Grapalat" w:eastAsia="GHEA Grapalat" w:hAnsi="GHEA Grapalat" w:cs="GHEA Grapalat"/>
              </w:rPr>
            </w:pPr>
          </w:p>
        </w:tc>
      </w:tr>
      <w:tr w:rsidR="005B5B3E" w14:paraId="4075C290" w14:textId="77777777" w:rsidTr="005B5B3E">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1029366" w14:textId="77777777" w:rsidR="005B5B3E" w:rsidRDefault="005B5B3E" w:rsidP="005B5B3E">
            <w:pPr>
              <w:numPr>
                <w:ilvl w:val="2"/>
                <w:numId w:val="8"/>
              </w:numPr>
              <w:ind w:left="317" w:hanging="283"/>
              <w:rPr>
                <w:rFonts w:ascii="GHEA Grapalat" w:eastAsia="GHEA Grapalat" w:hAnsi="GHEA Grapalat" w:cs="GHEA Grapalat"/>
                <w:color w:val="000000"/>
              </w:rPr>
            </w:pPr>
            <w:r>
              <w:rPr>
                <w:rFonts w:ascii="GHEA Grapalat" w:eastAsia="GHEA Grapalat" w:hAnsi="GHEA Grapalat" w:cs="GHEA Grapalat"/>
                <w:color w:val="000000"/>
              </w:rPr>
              <w:t>День, месяц, год предоставления</w:t>
            </w:r>
          </w:p>
        </w:tc>
        <w:tc>
          <w:tcPr>
            <w:tcW w:w="6096" w:type="dxa"/>
            <w:tcBorders>
              <w:top w:val="single" w:sz="4" w:space="0" w:color="000000"/>
              <w:left w:val="single" w:sz="4" w:space="0" w:color="000000"/>
              <w:bottom w:val="single" w:sz="4" w:space="0" w:color="000000"/>
              <w:right w:val="single" w:sz="4" w:space="0" w:color="000000"/>
            </w:tcBorders>
            <w:vAlign w:val="center"/>
          </w:tcPr>
          <w:p w14:paraId="1ADD8CF8" w14:textId="77777777" w:rsidR="005B5B3E" w:rsidRDefault="005B5B3E" w:rsidP="005B5B3E">
            <w:pPr>
              <w:rPr>
                <w:rFonts w:ascii="GHEA Grapalat" w:eastAsia="GHEA Grapalat" w:hAnsi="GHEA Grapalat" w:cs="GHEA Grapalat"/>
              </w:rPr>
            </w:pPr>
          </w:p>
        </w:tc>
      </w:tr>
      <w:tr w:rsidR="005B5B3E" w14:paraId="688F83C8" w14:textId="77777777" w:rsidTr="005B5B3E">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0B5D832" w14:textId="77777777" w:rsidR="005B5B3E" w:rsidRDefault="005B5B3E" w:rsidP="005B5B3E">
            <w:pPr>
              <w:numPr>
                <w:ilvl w:val="2"/>
                <w:numId w:val="8"/>
              </w:numPr>
              <w:ind w:left="34" w:firstLine="0"/>
              <w:rPr>
                <w:rFonts w:ascii="GHEA Grapalat" w:eastAsia="GHEA Grapalat" w:hAnsi="GHEA Grapalat" w:cs="GHEA Grapalat"/>
                <w:color w:val="000000"/>
              </w:rPr>
            </w:pPr>
            <w:r>
              <w:rPr>
                <w:rFonts w:ascii="GHEA Grapalat" w:eastAsia="GHEA Grapalat" w:hAnsi="GHEA Grapalat" w:cs="GHEA Grapalat"/>
                <w:color w:val="000000"/>
              </w:rPr>
              <w:t>Предоставляющий орган</w:t>
            </w:r>
          </w:p>
        </w:tc>
        <w:tc>
          <w:tcPr>
            <w:tcW w:w="6096" w:type="dxa"/>
            <w:tcBorders>
              <w:top w:val="single" w:sz="4" w:space="0" w:color="000000"/>
              <w:left w:val="single" w:sz="4" w:space="0" w:color="000000"/>
              <w:bottom w:val="single" w:sz="4" w:space="0" w:color="000000"/>
              <w:right w:val="single" w:sz="4" w:space="0" w:color="000000"/>
            </w:tcBorders>
            <w:vAlign w:val="center"/>
          </w:tcPr>
          <w:p w14:paraId="5B33AD63" w14:textId="77777777" w:rsidR="005B5B3E" w:rsidRDefault="005B5B3E" w:rsidP="005B5B3E">
            <w:pPr>
              <w:rPr>
                <w:rFonts w:ascii="GHEA Grapalat" w:eastAsia="GHEA Grapalat" w:hAnsi="GHEA Grapalat" w:cs="GHEA Grapalat"/>
              </w:rPr>
            </w:pPr>
          </w:p>
        </w:tc>
      </w:tr>
      <w:tr w:rsidR="005B5B3E" w14:paraId="78C2234E" w14:textId="77777777" w:rsidTr="005B5B3E">
        <w:tc>
          <w:tcPr>
            <w:tcW w:w="297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4BF8CA2"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НЗОУ или эквивалентный номер</w:t>
            </w:r>
          </w:p>
        </w:tc>
        <w:tc>
          <w:tcPr>
            <w:tcW w:w="6096" w:type="dxa"/>
            <w:tcBorders>
              <w:top w:val="single" w:sz="4" w:space="0" w:color="000000"/>
              <w:left w:val="single" w:sz="4" w:space="0" w:color="000000"/>
              <w:bottom w:val="single" w:sz="4" w:space="0" w:color="000000"/>
              <w:right w:val="single" w:sz="4" w:space="0" w:color="000000"/>
            </w:tcBorders>
            <w:vAlign w:val="center"/>
          </w:tcPr>
          <w:p w14:paraId="23832228" w14:textId="77777777" w:rsidR="005B5B3E" w:rsidRDefault="005B5B3E" w:rsidP="005B5B3E">
            <w:pPr>
              <w:rPr>
                <w:rFonts w:ascii="GHEA Grapalat" w:eastAsia="GHEA Grapalat" w:hAnsi="GHEA Grapalat" w:cs="GHEA Grapalat"/>
              </w:rPr>
            </w:pPr>
          </w:p>
        </w:tc>
      </w:tr>
    </w:tbl>
    <w:p w14:paraId="4AD1722D"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5B5B3E" w14:paraId="7680F7FA" w14:textId="77777777" w:rsidTr="005B5B3E">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0161884"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tcBorders>
              <w:top w:val="single" w:sz="4" w:space="0" w:color="000000"/>
              <w:left w:val="single" w:sz="4" w:space="0" w:color="000000"/>
              <w:bottom w:val="single" w:sz="4" w:space="0" w:color="000000"/>
              <w:right w:val="single" w:sz="4" w:space="0" w:color="000000"/>
            </w:tcBorders>
            <w:vAlign w:val="center"/>
          </w:tcPr>
          <w:p w14:paraId="4AB75692" w14:textId="77777777" w:rsidR="005B5B3E" w:rsidRDefault="005B5B3E" w:rsidP="005B5B3E">
            <w:pPr>
              <w:rPr>
                <w:rFonts w:ascii="GHEA Grapalat" w:eastAsia="GHEA Grapalat" w:hAnsi="GHEA Grapalat" w:cs="GHEA Grapalat"/>
              </w:rPr>
            </w:pPr>
          </w:p>
        </w:tc>
      </w:tr>
      <w:tr w:rsidR="005B5B3E" w14:paraId="6F06DD4D" w14:textId="77777777" w:rsidTr="005B5B3E">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CB622F6"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tcBorders>
              <w:top w:val="single" w:sz="4" w:space="0" w:color="000000"/>
              <w:left w:val="single" w:sz="4" w:space="0" w:color="000000"/>
              <w:bottom w:val="single" w:sz="4" w:space="0" w:color="000000"/>
              <w:right w:val="single" w:sz="4" w:space="0" w:color="000000"/>
            </w:tcBorders>
            <w:vAlign w:val="center"/>
          </w:tcPr>
          <w:p w14:paraId="02681C00" w14:textId="77777777" w:rsidR="005B5B3E" w:rsidRDefault="005B5B3E" w:rsidP="005B5B3E">
            <w:pPr>
              <w:rPr>
                <w:rFonts w:ascii="GHEA Grapalat" w:eastAsia="GHEA Grapalat" w:hAnsi="GHEA Grapalat" w:cs="GHEA Grapalat"/>
              </w:rPr>
            </w:pPr>
          </w:p>
        </w:tc>
      </w:tr>
      <w:tr w:rsidR="005B5B3E" w14:paraId="6D424B79" w14:textId="77777777" w:rsidTr="005B5B3E">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564C0BE" w14:textId="77777777" w:rsidR="005B5B3E" w:rsidRDefault="005B5B3E" w:rsidP="005B5B3E">
            <w:pPr>
              <w:numPr>
                <w:ilvl w:val="2"/>
                <w:numId w:val="8"/>
              </w:numPr>
              <w:ind w:left="284" w:hanging="284"/>
              <w:rPr>
                <w:rFonts w:ascii="GHEA Grapalat" w:eastAsia="GHEA Grapalat" w:hAnsi="GHEA Grapalat" w:cs="GHEA Grapalat"/>
                <w:color w:val="000000"/>
              </w:rPr>
            </w:pPr>
            <w:r>
              <w:rPr>
                <w:rFonts w:ascii="GHEA Grapalat" w:eastAsia="GHEA Grapalat" w:hAnsi="GHEA Grapalat" w:cs="GHEA Grapalat"/>
                <w:color w:val="000000"/>
              </w:rPr>
              <w:t>Административно-территориальная единица</w:t>
            </w:r>
          </w:p>
        </w:tc>
        <w:tc>
          <w:tcPr>
            <w:tcW w:w="6072" w:type="dxa"/>
            <w:tcBorders>
              <w:top w:val="single" w:sz="4" w:space="0" w:color="000000"/>
              <w:left w:val="single" w:sz="4" w:space="0" w:color="000000"/>
              <w:bottom w:val="single" w:sz="4" w:space="0" w:color="000000"/>
              <w:right w:val="single" w:sz="4" w:space="0" w:color="000000"/>
            </w:tcBorders>
            <w:vAlign w:val="center"/>
          </w:tcPr>
          <w:p w14:paraId="35432DD6" w14:textId="77777777" w:rsidR="005B5B3E" w:rsidRDefault="005B5B3E" w:rsidP="005B5B3E">
            <w:pPr>
              <w:rPr>
                <w:rFonts w:ascii="GHEA Grapalat" w:eastAsia="GHEA Grapalat" w:hAnsi="GHEA Grapalat" w:cs="GHEA Grapalat"/>
              </w:rPr>
            </w:pPr>
          </w:p>
        </w:tc>
      </w:tr>
      <w:tr w:rsidR="005B5B3E" w:rsidRPr="005B5B3E" w14:paraId="704E8CE7" w14:textId="77777777" w:rsidTr="005B5B3E">
        <w:tc>
          <w:tcPr>
            <w:tcW w:w="2943"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3564DE8" w14:textId="77777777" w:rsidR="005B5B3E" w:rsidRDefault="005B5B3E" w:rsidP="005B5B3E">
            <w:pPr>
              <w:numPr>
                <w:ilvl w:val="2"/>
                <w:numId w:val="8"/>
              </w:numPr>
              <w:ind w:left="426" w:hanging="426"/>
              <w:rPr>
                <w:rFonts w:ascii="GHEA Grapalat" w:eastAsia="GHEA Grapalat" w:hAnsi="GHEA Grapalat" w:cs="GHEA Grapalat"/>
                <w:color w:val="000000"/>
              </w:rPr>
            </w:pPr>
            <w:r>
              <w:rPr>
                <w:rFonts w:ascii="GHEA Grapalat" w:eastAsia="GHEA Grapalat" w:hAnsi="GHEA Grapalat" w:cs="GHEA Grapalat"/>
                <w:color w:val="000000"/>
              </w:rPr>
              <w:t>Название улицы, здание (дом), квартира</w:t>
            </w:r>
          </w:p>
        </w:tc>
        <w:tc>
          <w:tcPr>
            <w:tcW w:w="6072" w:type="dxa"/>
            <w:tcBorders>
              <w:top w:val="single" w:sz="4" w:space="0" w:color="000000"/>
              <w:left w:val="single" w:sz="4" w:space="0" w:color="000000"/>
              <w:bottom w:val="single" w:sz="4" w:space="0" w:color="000000"/>
              <w:right w:val="single" w:sz="4" w:space="0" w:color="000000"/>
            </w:tcBorders>
            <w:vAlign w:val="center"/>
          </w:tcPr>
          <w:p w14:paraId="40F774F4" w14:textId="77777777" w:rsidR="005B5B3E" w:rsidRDefault="005B5B3E" w:rsidP="005B5B3E">
            <w:pPr>
              <w:rPr>
                <w:rFonts w:ascii="GHEA Grapalat" w:eastAsia="GHEA Grapalat" w:hAnsi="GHEA Grapalat" w:cs="GHEA Grapalat"/>
              </w:rPr>
            </w:pPr>
          </w:p>
        </w:tc>
      </w:tr>
    </w:tbl>
    <w:p w14:paraId="10807913" w14:textId="77777777" w:rsidR="005B5B3E" w:rsidRDefault="005B5B3E" w:rsidP="005B5B3E">
      <w:pPr>
        <w:numPr>
          <w:ilvl w:val="1"/>
          <w:numId w:val="8"/>
        </w:numPr>
        <w:rPr>
          <w:rFonts w:ascii="GHEA Grapalat" w:eastAsia="GHEA Grapalat" w:hAnsi="GHEA Grapalat" w:cs="GHEA Grapalat"/>
          <w:i/>
          <w:color w:val="000000"/>
        </w:rPr>
      </w:pPr>
      <w:r>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B5B3E" w14:paraId="63BEDD41"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BB18AD2"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tcBorders>
              <w:top w:val="single" w:sz="4" w:space="0" w:color="000000"/>
              <w:left w:val="single" w:sz="4" w:space="0" w:color="000000"/>
              <w:bottom w:val="single" w:sz="4" w:space="0" w:color="000000"/>
              <w:right w:val="single" w:sz="4" w:space="0" w:color="000000"/>
            </w:tcBorders>
            <w:vAlign w:val="center"/>
          </w:tcPr>
          <w:p w14:paraId="5527679D" w14:textId="77777777" w:rsidR="005B5B3E" w:rsidRDefault="005B5B3E" w:rsidP="005B5B3E">
            <w:pPr>
              <w:rPr>
                <w:rFonts w:ascii="GHEA Grapalat" w:eastAsia="GHEA Grapalat" w:hAnsi="GHEA Grapalat" w:cs="GHEA Grapalat"/>
              </w:rPr>
            </w:pPr>
          </w:p>
        </w:tc>
      </w:tr>
      <w:tr w:rsidR="005B5B3E" w14:paraId="5EF6E604"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C3B040B"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tcBorders>
              <w:top w:val="single" w:sz="4" w:space="0" w:color="000000"/>
              <w:left w:val="single" w:sz="4" w:space="0" w:color="000000"/>
              <w:bottom w:val="single" w:sz="4" w:space="0" w:color="000000"/>
              <w:right w:val="single" w:sz="4" w:space="0" w:color="000000"/>
            </w:tcBorders>
            <w:vAlign w:val="center"/>
          </w:tcPr>
          <w:p w14:paraId="6F16F661" w14:textId="77777777" w:rsidR="005B5B3E" w:rsidRDefault="005B5B3E" w:rsidP="005B5B3E">
            <w:pPr>
              <w:rPr>
                <w:rFonts w:ascii="GHEA Grapalat" w:eastAsia="GHEA Grapalat" w:hAnsi="GHEA Grapalat" w:cs="GHEA Grapalat"/>
              </w:rPr>
            </w:pPr>
          </w:p>
        </w:tc>
      </w:tr>
      <w:tr w:rsidR="005B5B3E" w14:paraId="654914F4"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40E30E2E"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Административно-территориальная единица</w:t>
            </w:r>
          </w:p>
        </w:tc>
        <w:tc>
          <w:tcPr>
            <w:tcW w:w="6178" w:type="dxa"/>
            <w:tcBorders>
              <w:top w:val="single" w:sz="4" w:space="0" w:color="000000"/>
              <w:left w:val="single" w:sz="4" w:space="0" w:color="000000"/>
              <w:bottom w:val="single" w:sz="4" w:space="0" w:color="000000"/>
              <w:right w:val="single" w:sz="4" w:space="0" w:color="000000"/>
            </w:tcBorders>
            <w:vAlign w:val="center"/>
          </w:tcPr>
          <w:p w14:paraId="61A3D5AC" w14:textId="77777777" w:rsidR="005B5B3E" w:rsidRDefault="005B5B3E" w:rsidP="005B5B3E">
            <w:pPr>
              <w:rPr>
                <w:rFonts w:ascii="GHEA Grapalat" w:eastAsia="GHEA Grapalat" w:hAnsi="GHEA Grapalat" w:cs="GHEA Grapalat"/>
              </w:rPr>
            </w:pPr>
          </w:p>
        </w:tc>
      </w:tr>
      <w:tr w:rsidR="005B5B3E" w:rsidRPr="005B5B3E" w14:paraId="35262F59"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FB5BCF1"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улицы, здание (дом), квартира</w:t>
            </w:r>
          </w:p>
        </w:tc>
        <w:tc>
          <w:tcPr>
            <w:tcW w:w="6178" w:type="dxa"/>
            <w:tcBorders>
              <w:top w:val="single" w:sz="4" w:space="0" w:color="000000"/>
              <w:left w:val="single" w:sz="4" w:space="0" w:color="000000"/>
              <w:bottom w:val="single" w:sz="4" w:space="0" w:color="000000"/>
              <w:right w:val="single" w:sz="4" w:space="0" w:color="000000"/>
            </w:tcBorders>
            <w:vAlign w:val="center"/>
          </w:tcPr>
          <w:p w14:paraId="3A1E3D65" w14:textId="77777777" w:rsidR="005B5B3E" w:rsidRDefault="005B5B3E" w:rsidP="005B5B3E">
            <w:pPr>
              <w:rPr>
                <w:rFonts w:ascii="GHEA Grapalat" w:eastAsia="GHEA Grapalat" w:hAnsi="GHEA Grapalat" w:cs="GHEA Grapalat"/>
              </w:rPr>
            </w:pPr>
          </w:p>
        </w:tc>
      </w:tr>
    </w:tbl>
    <w:p w14:paraId="14F33324" w14:textId="77777777" w:rsidR="005B5B3E" w:rsidRDefault="005B5B3E" w:rsidP="005B5B3E">
      <w:pPr>
        <w:numPr>
          <w:ilvl w:val="1"/>
          <w:numId w:val="8"/>
        </w:numPr>
        <w:rPr>
          <w:rFonts w:ascii="GHEA Grapalat" w:eastAsia="GHEA Grapalat" w:hAnsi="GHEA Grapalat" w:cs="GHEA Grapalat"/>
          <w:i/>
          <w:color w:val="000000"/>
        </w:rPr>
      </w:pPr>
      <w:r>
        <w:rPr>
          <w:rFonts w:ascii="GHEA Grapalat" w:eastAsia="GHEA Grapalat" w:hAnsi="GHEA Grapalat" w:cs="GHEA Grapalat"/>
          <w:i/>
          <w:color w:val="000000"/>
        </w:rPr>
        <w:t>Основания являться реальным бенефициаром (за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B5B3E" w:rsidRPr="005B5B3E" w14:paraId="2C6341D2" w14:textId="77777777" w:rsidTr="005B5B3E">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50FD9C55" w14:textId="77777777" w:rsidR="005B5B3E" w:rsidRDefault="00000000" w:rsidP="005B5B3E">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r>
            <w:r w:rsidR="005B5B3E">
              <w:rPr>
                <w:rFonts w:ascii="GHEA Grapalat" w:eastAsia="GHEA Grapalat" w:hAnsi="GHEA Grapalat" w:cs="GHEA Grapalat"/>
                <w:lang w:val="hy-AM"/>
              </w:rPr>
              <w:t>а</w:t>
            </w:r>
            <w:r w:rsidR="005B5B3E">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5B5B3E" w14:paraId="365186D6" w14:textId="77777777" w:rsidTr="005B5B3E">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6E0E011"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 участия (%)</w:t>
            </w:r>
          </w:p>
        </w:tc>
        <w:tc>
          <w:tcPr>
            <w:tcW w:w="45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00D0A8" w14:textId="77777777" w:rsidR="005B5B3E" w:rsidRDefault="005B5B3E" w:rsidP="005B5B3E">
            <w:pPr>
              <w:rPr>
                <w:rFonts w:ascii="GHEA Grapalat" w:eastAsia="GHEA Grapalat" w:hAnsi="GHEA Grapalat" w:cs="GHEA Grapalat"/>
              </w:rPr>
            </w:pPr>
          </w:p>
        </w:tc>
      </w:tr>
      <w:tr w:rsidR="005B5B3E" w14:paraId="75930ABC" w14:textId="77777777" w:rsidTr="005B5B3E">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0AE965B"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74CB205C"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Прямое участие</w:t>
            </w:r>
          </w:p>
          <w:p w14:paraId="2FA55AA4"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Косвенное участие</w:t>
            </w:r>
          </w:p>
        </w:tc>
      </w:tr>
      <w:tr w:rsidR="005B5B3E" w:rsidRPr="005B5B3E" w14:paraId="68750D36" w14:textId="77777777" w:rsidTr="005B5B3E">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250FC13D"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r>
            <w:r w:rsidR="005B5B3E">
              <w:rPr>
                <w:rFonts w:ascii="GHEA Grapalat" w:eastAsia="GHEA Grapalat" w:hAnsi="GHEA Grapalat" w:cs="GHEA Grapalat"/>
                <w:lang w:val="hy-AM"/>
              </w:rPr>
              <w:t>б</w:t>
            </w:r>
            <w:r w:rsidR="005B5B3E">
              <w:rPr>
                <w:rFonts w:eastAsia="Cambria Math"/>
              </w:rPr>
              <w:t>․</w:t>
            </w:r>
            <w:r w:rsidR="005B5B3E">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5B5B3E" w:rsidRPr="005B5B3E" w14:paraId="3119A3FE" w14:textId="77777777" w:rsidTr="005B5B3E">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6D88B877" w14:textId="77777777" w:rsidR="005B5B3E" w:rsidRDefault="00000000" w:rsidP="005B5B3E">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r>
            <w:r w:rsidR="005B5B3E">
              <w:rPr>
                <w:rFonts w:ascii="GHEA Grapalat" w:eastAsia="GHEA Grapalat" w:hAnsi="GHEA Grapalat" w:cs="GHEA Grapalat"/>
                <w:lang w:val="hy-AM"/>
              </w:rPr>
              <w:t>в</w:t>
            </w:r>
            <w:r w:rsidR="005B5B3E">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5B5B3E">
              <w:rPr>
                <w:rFonts w:ascii="GHEA Grapalat" w:eastAsia="GHEA Grapalat" w:hAnsi="GHEA Grapalat" w:cs="GHEA Grapalat"/>
                <w:lang w:val="hy-AM"/>
              </w:rPr>
              <w:t>б</w:t>
            </w:r>
            <w:r w:rsidR="005B5B3E">
              <w:rPr>
                <w:rFonts w:ascii="GHEA Grapalat" w:eastAsia="GHEA Grapalat" w:hAnsi="GHEA Grapalat" w:cs="GHEA Grapalat"/>
              </w:rPr>
              <w:t>"</w:t>
            </w:r>
          </w:p>
        </w:tc>
      </w:tr>
    </w:tbl>
    <w:p w14:paraId="3FB51D5E"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Основания являться реальным бенефициаром (для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B5B3E" w:rsidRPr="005B5B3E" w14:paraId="5060471C" w14:textId="77777777" w:rsidTr="005B5B3E">
        <w:trPr>
          <w:trHeight w:val="924"/>
        </w:trPr>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22346DAD" w14:textId="77777777" w:rsidR="005B5B3E" w:rsidRDefault="00000000" w:rsidP="005B5B3E">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r>
            <w:r w:rsidR="005B5B3E">
              <w:rPr>
                <w:rFonts w:ascii="GHEA Grapalat" w:eastAsia="GHEA Grapalat" w:hAnsi="GHEA Grapalat" w:cs="GHEA Grapalat"/>
                <w:lang w:val="hy-AM"/>
              </w:rPr>
              <w:t>а</w:t>
            </w:r>
            <w:r w:rsidR="005B5B3E">
              <w:rPr>
                <w:rFonts w:eastAsia="Cambria Math"/>
              </w:rPr>
              <w:t>․</w:t>
            </w:r>
            <w:r w:rsidR="005B5B3E">
              <w:rPr>
                <w:rFonts w:ascii="GHEA Grapalat" w:eastAsia="Cambria Math" w:hAnsi="GHEA Grapalat" w:cs="Cambria Math"/>
              </w:rPr>
              <w:t xml:space="preserve"> </w:t>
            </w:r>
            <w:r w:rsidR="005B5B3E">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5B5B3E" w14:paraId="1719D788" w14:textId="77777777" w:rsidTr="005B5B3E">
        <w:trPr>
          <w:trHeight w:val="684"/>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894DF08"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 (%)</w:t>
            </w:r>
          </w:p>
        </w:tc>
        <w:tc>
          <w:tcPr>
            <w:tcW w:w="4508" w:type="dxa"/>
            <w:tcBorders>
              <w:top w:val="single" w:sz="4" w:space="0" w:color="000000"/>
              <w:left w:val="single" w:sz="4" w:space="0" w:color="000000"/>
              <w:bottom w:val="single" w:sz="4" w:space="0" w:color="000000"/>
              <w:right w:val="single" w:sz="4" w:space="0" w:color="000000"/>
            </w:tcBorders>
            <w:vAlign w:val="center"/>
          </w:tcPr>
          <w:p w14:paraId="223CF1ED" w14:textId="77777777" w:rsidR="005B5B3E" w:rsidRDefault="005B5B3E" w:rsidP="005B5B3E">
            <w:pPr>
              <w:rPr>
                <w:rFonts w:ascii="GHEA Grapalat" w:eastAsia="GHEA Grapalat" w:hAnsi="GHEA Grapalat" w:cs="GHEA Grapalat"/>
              </w:rPr>
            </w:pPr>
          </w:p>
        </w:tc>
      </w:tr>
      <w:tr w:rsidR="005B5B3E" w14:paraId="0B49C812" w14:textId="77777777" w:rsidTr="005B5B3E">
        <w:trPr>
          <w:trHeight w:val="1282"/>
        </w:trPr>
        <w:tc>
          <w:tcPr>
            <w:tcW w:w="4508"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56E4C5B"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tcBorders>
              <w:top w:val="single" w:sz="4" w:space="0" w:color="000000"/>
              <w:left w:val="single" w:sz="4" w:space="0" w:color="000000"/>
              <w:bottom w:val="single" w:sz="4" w:space="0" w:color="000000"/>
              <w:right w:val="single" w:sz="4" w:space="0" w:color="000000"/>
            </w:tcBorders>
            <w:vAlign w:val="center"/>
            <w:hideMark/>
          </w:tcPr>
          <w:p w14:paraId="037411A2"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Прямое участие</w:t>
            </w:r>
          </w:p>
          <w:p w14:paraId="16D52DC6"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Косвенное участие</w:t>
            </w:r>
          </w:p>
        </w:tc>
      </w:tr>
      <w:tr w:rsidR="005B5B3E" w:rsidRPr="005B5B3E" w14:paraId="44EF91AE" w14:textId="77777777" w:rsidTr="005B5B3E">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288D046D"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r>
            <w:r w:rsidR="005B5B3E">
              <w:rPr>
                <w:rFonts w:ascii="GHEA Grapalat" w:eastAsia="GHEA Grapalat" w:hAnsi="GHEA Grapalat" w:cs="GHEA Grapalat"/>
                <w:lang w:val="hy-AM"/>
              </w:rPr>
              <w:t>б</w:t>
            </w:r>
            <w:r w:rsidR="005B5B3E">
              <w:rPr>
                <w:rFonts w:eastAsia="Cambria Math"/>
              </w:rPr>
              <w:t>․</w:t>
            </w:r>
            <w:r w:rsidR="005B5B3E">
              <w:rPr>
                <w:rFonts w:ascii="GHEA Grapalat" w:eastAsia="Cambria Math" w:hAnsi="GHEA Grapalat" w:cs="Cambria Math"/>
              </w:rPr>
              <w:t xml:space="preserve"> </w:t>
            </w:r>
            <w:r w:rsidR="005B5B3E">
              <w:rPr>
                <w:rFonts w:ascii="GHEA Grapalat" w:eastAsia="GHEA Grapalat" w:hAnsi="GHEA Grapalat" w:cs="GHEA Grapalat"/>
              </w:rPr>
              <w:t xml:space="preserve">имеет право назначать или </w:t>
            </w:r>
            <w:r w:rsidR="005B5B3E">
              <w:rPr>
                <w:rFonts w:ascii="GHEA Grapalat" w:eastAsia="GHEA Grapalat" w:hAnsi="GHEA Grapalat" w:cs="GHEA Grapalat"/>
                <w:lang w:eastAsia="hy-AM"/>
              </w:rPr>
              <w:t>освобождать</w:t>
            </w:r>
            <w:r w:rsidR="005B5B3E">
              <w:rPr>
                <w:rFonts w:ascii="GHEA Grapalat" w:eastAsia="GHEA Grapalat" w:hAnsi="GHEA Grapalat" w:cs="GHEA Grapalat"/>
              </w:rPr>
              <w:t xml:space="preserve"> большинство членов органов управления юридического лица</w:t>
            </w:r>
          </w:p>
        </w:tc>
      </w:tr>
      <w:tr w:rsidR="005B5B3E" w:rsidRPr="005B5B3E" w14:paraId="6B0587B9" w14:textId="77777777" w:rsidTr="005B5B3E">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35B49003"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r>
            <w:r w:rsidR="005B5B3E">
              <w:rPr>
                <w:rFonts w:ascii="GHEA Grapalat" w:eastAsia="GHEA Grapalat" w:hAnsi="GHEA Grapalat" w:cs="GHEA Grapalat"/>
                <w:lang w:val="hy-AM"/>
              </w:rPr>
              <w:t>в</w:t>
            </w:r>
            <w:r w:rsidR="005B5B3E">
              <w:rPr>
                <w:rFonts w:eastAsia="Cambria Math"/>
              </w:rPr>
              <w:t>․</w:t>
            </w:r>
            <w:r w:rsidR="005B5B3E">
              <w:rPr>
                <w:rFonts w:ascii="GHEA Grapalat" w:eastAsia="Cambria Math" w:hAnsi="GHEA Grapalat" w:cs="Cambria Math"/>
              </w:rPr>
              <w:t xml:space="preserve"> </w:t>
            </w:r>
            <w:r w:rsidR="005B5B3E">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5B5B3E" w:rsidRPr="005B5B3E" w14:paraId="55D36AC2" w14:textId="77777777" w:rsidTr="005B5B3E">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4E34ACBB"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r>
            <w:r w:rsidR="005B5B3E">
              <w:rPr>
                <w:rFonts w:ascii="GHEA Grapalat" w:eastAsia="GHEA Grapalat" w:hAnsi="GHEA Grapalat" w:cs="GHEA Grapalat"/>
                <w:lang w:val="hy-AM"/>
              </w:rPr>
              <w:t>г</w:t>
            </w:r>
            <w:r w:rsidR="005B5B3E">
              <w:rPr>
                <w:rFonts w:eastAsia="Cambria Math"/>
              </w:rPr>
              <w:t>․</w:t>
            </w:r>
            <w:r w:rsidR="005B5B3E">
              <w:rPr>
                <w:rFonts w:ascii="GHEA Grapalat" w:eastAsia="Cambria Math" w:hAnsi="GHEA Grapalat" w:cs="Cambria Math"/>
              </w:rPr>
              <w:t xml:space="preserve"> </w:t>
            </w:r>
            <w:r w:rsidR="005B5B3E">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5B5B3E" w:rsidRPr="005B5B3E" w14:paraId="41458378" w14:textId="77777777" w:rsidTr="005B5B3E">
        <w:tc>
          <w:tcPr>
            <w:tcW w:w="9016" w:type="dxa"/>
            <w:gridSpan w:val="2"/>
            <w:tcBorders>
              <w:top w:val="single" w:sz="4" w:space="0" w:color="000000"/>
              <w:left w:val="single" w:sz="4" w:space="0" w:color="000000"/>
              <w:bottom w:val="single" w:sz="4" w:space="0" w:color="000000"/>
              <w:right w:val="single" w:sz="4" w:space="0" w:color="000000"/>
            </w:tcBorders>
            <w:vAlign w:val="center"/>
            <w:hideMark/>
          </w:tcPr>
          <w:p w14:paraId="2AB372BD"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r>
            <w:r w:rsidR="005B5B3E">
              <w:rPr>
                <w:rFonts w:ascii="GHEA Grapalat" w:eastAsia="GHEA Grapalat" w:hAnsi="GHEA Grapalat" w:cs="GHEA Grapalat"/>
                <w:lang w:val="hy-AM"/>
              </w:rPr>
              <w:t>д</w:t>
            </w:r>
            <w:r w:rsidR="005B5B3E">
              <w:rPr>
                <w:rFonts w:eastAsia="Cambria Math"/>
              </w:rPr>
              <w:t>․</w:t>
            </w:r>
            <w:r w:rsidR="005B5B3E">
              <w:rPr>
                <w:rFonts w:ascii="GHEA Grapalat" w:eastAsia="Cambria Math" w:hAnsi="GHEA Grapalat" w:cs="Cambria Math"/>
              </w:rPr>
              <w:t xml:space="preserve"> </w:t>
            </w:r>
            <w:r w:rsidR="005B5B3E">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22D15F06" w14:textId="77777777" w:rsidR="005B5B3E" w:rsidRDefault="005B5B3E" w:rsidP="005B5B3E">
      <w:pPr>
        <w:numPr>
          <w:ilvl w:val="1"/>
          <w:numId w:val="8"/>
        </w:numPr>
        <w:rPr>
          <w:rFonts w:ascii="GHEA Grapalat" w:eastAsia="GHEA Grapalat" w:hAnsi="GHEA Grapalat" w:cs="GHEA Grapalat"/>
          <w:i/>
          <w:color w:val="000000"/>
        </w:rPr>
      </w:pPr>
      <w:r>
        <w:rPr>
          <w:rFonts w:ascii="GHEA Grapalat" w:eastAsia="GHEA Grapalat" w:hAnsi="GHEA Grapalat" w:cs="GHEA Grapalat"/>
          <w:i/>
          <w:color w:val="000000"/>
        </w:rPr>
        <w:t>Информация о статусе реального бене фициара</w:t>
      </w:r>
    </w:p>
    <w:tbl>
      <w:tblPr>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9"/>
      </w:tblGrid>
      <w:tr w:rsidR="005B5B3E" w:rsidRPr="005B5B3E" w14:paraId="661BFD79"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5372725" w14:textId="77777777" w:rsidR="005B5B3E" w:rsidRDefault="005B5B3E" w:rsidP="005B5B3E">
            <w:pPr>
              <w:numPr>
                <w:ilvl w:val="2"/>
                <w:numId w:val="8"/>
              </w:numPr>
              <w:ind w:left="284" w:hanging="284"/>
              <w:rPr>
                <w:rFonts w:ascii="GHEA Grapalat" w:eastAsia="GHEA Grapalat" w:hAnsi="GHEA Grapalat" w:cs="GHEA Grapalat"/>
                <w:color w:val="000000"/>
              </w:rPr>
            </w:pPr>
            <w:r>
              <w:rPr>
                <w:rFonts w:ascii="GHEA Grapalat" w:eastAsia="GHEA Grapalat" w:hAnsi="GHEA Grapalat" w:cs="GHEA Grapalat"/>
                <w:color w:val="000000"/>
              </w:rPr>
              <w:t>День, месяц, год становления реальным бенефициаром</w:t>
            </w:r>
          </w:p>
        </w:tc>
        <w:tc>
          <w:tcPr>
            <w:tcW w:w="6180" w:type="dxa"/>
            <w:tcBorders>
              <w:top w:val="single" w:sz="4" w:space="0" w:color="000000"/>
              <w:left w:val="single" w:sz="4" w:space="0" w:color="000000"/>
              <w:bottom w:val="single" w:sz="4" w:space="0" w:color="000000"/>
              <w:right w:val="single" w:sz="4" w:space="0" w:color="000000"/>
            </w:tcBorders>
            <w:vAlign w:val="center"/>
          </w:tcPr>
          <w:p w14:paraId="3FE59899" w14:textId="77777777" w:rsidR="005B5B3E" w:rsidRDefault="005B5B3E" w:rsidP="005B5B3E">
            <w:pPr>
              <w:rPr>
                <w:rFonts w:ascii="GHEA Grapalat" w:eastAsia="GHEA Grapalat" w:hAnsi="GHEA Grapalat" w:cs="GHEA Grapalat"/>
              </w:rPr>
            </w:pPr>
          </w:p>
        </w:tc>
      </w:tr>
      <w:tr w:rsidR="005B5B3E" w14:paraId="581E6A46"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5AD7E744" w14:textId="77777777" w:rsidR="005B5B3E" w:rsidRDefault="005B5B3E" w:rsidP="005B5B3E">
            <w:pPr>
              <w:numPr>
                <w:ilvl w:val="2"/>
                <w:numId w:val="8"/>
              </w:numPr>
              <w:ind w:left="142" w:hanging="142"/>
              <w:rPr>
                <w:rFonts w:ascii="GHEA Grapalat" w:eastAsia="GHEA Grapalat" w:hAnsi="GHEA Grapalat" w:cs="GHEA Grapalat"/>
                <w:color w:val="000000"/>
              </w:rPr>
            </w:pPr>
            <w:r>
              <w:rPr>
                <w:rFonts w:ascii="GHEA Grapalat" w:eastAsia="GHEA Grapalat" w:hAnsi="GHEA Grapalat" w:cs="GHEA Grapalat"/>
                <w:color w:val="000000"/>
              </w:rPr>
              <w:t>Осуществление контроля за организацией</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27D01384"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Отдельно</w:t>
            </w:r>
          </w:p>
          <w:p w14:paraId="7489736F"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Совместно с аффилированными лицами</w:t>
            </w:r>
          </w:p>
        </w:tc>
      </w:tr>
      <w:tr w:rsidR="005B5B3E" w14:paraId="2F9280CF"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1DFF080" w14:textId="77777777" w:rsidR="005B5B3E" w:rsidRDefault="005B5B3E" w:rsidP="005B5B3E">
            <w:pPr>
              <w:numPr>
                <w:ilvl w:val="2"/>
                <w:numId w:val="8"/>
              </w:numPr>
              <w:ind w:left="142" w:hanging="142"/>
              <w:rPr>
                <w:rFonts w:ascii="GHEA Grapalat" w:eastAsia="GHEA Grapalat" w:hAnsi="GHEA Grapalat" w:cs="GHEA Grapalat"/>
                <w:color w:val="000000"/>
              </w:rPr>
            </w:pPr>
            <w:r>
              <w:rPr>
                <w:rFonts w:ascii="GHEA Grapalat" w:eastAsia="GHEA Grapalat" w:hAnsi="GHEA Grapalat" w:cs="GHEA Grapalat"/>
                <w:color w:val="000000"/>
              </w:rPr>
              <w:t xml:space="preserve">Реальным бенефициаром отчетной организации </w:t>
            </w:r>
            <w:r>
              <w:rPr>
                <w:rFonts w:ascii="GHEA Grapalat" w:eastAsia="GHEA Grapalat" w:hAnsi="GHEA Grapalat" w:cs="GHEA Grapalat"/>
                <w:color w:val="000000"/>
              </w:rPr>
              <w:lastRenderedPageBreak/>
              <w:t xml:space="preserve">в сфере недропользования является должностное лицо или член его семьи </w:t>
            </w:r>
          </w:p>
        </w:tc>
        <w:tc>
          <w:tcPr>
            <w:tcW w:w="6180" w:type="dxa"/>
            <w:tcBorders>
              <w:top w:val="single" w:sz="4" w:space="0" w:color="000000"/>
              <w:left w:val="single" w:sz="4" w:space="0" w:color="000000"/>
              <w:bottom w:val="single" w:sz="4" w:space="0" w:color="000000"/>
              <w:right w:val="single" w:sz="4" w:space="0" w:color="000000"/>
            </w:tcBorders>
            <w:vAlign w:val="center"/>
            <w:hideMark/>
          </w:tcPr>
          <w:p w14:paraId="271A15A6"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Да</w:t>
            </w:r>
          </w:p>
          <w:p w14:paraId="2EBD4F28" w14:textId="77777777" w:rsidR="005B5B3E" w:rsidRDefault="00000000" w:rsidP="005B5B3E">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5B5B3E">
                  <w:rPr>
                    <w:rFonts w:ascii="Segoe UI Symbol" w:eastAsia="MS Gothic" w:hAnsi="Segoe UI Symbol" w:cs="Segoe UI Symbol"/>
                  </w:rPr>
                  <w:t>☐</w:t>
                </w:r>
              </w:sdtContent>
            </w:sdt>
            <w:r w:rsidR="005B5B3E">
              <w:rPr>
                <w:rFonts w:ascii="GHEA Grapalat" w:eastAsia="GHEA Grapalat" w:hAnsi="GHEA Grapalat" w:cs="GHEA Grapalat"/>
              </w:rPr>
              <w:tab/>
              <w:t>Нет</w:t>
            </w:r>
          </w:p>
        </w:tc>
      </w:tr>
    </w:tbl>
    <w:p w14:paraId="22643F6C"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B5B3E" w14:paraId="49D4B14D"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AE1CAE0"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Pr>
                <w:rFonts w:ascii="Calibri" w:eastAsia="GHEA Grapalat" w:hAnsi="Calibri" w:cs="Calibri"/>
                <w:color w:val="000000"/>
              </w:rPr>
              <w:t> </w:t>
            </w:r>
            <w:r>
              <w:rPr>
                <w:rFonts w:ascii="GHEA Grapalat" w:eastAsia="GHEA Grapalat" w:hAnsi="GHEA Grapalat" w:cs="GHEA Grapalat"/>
                <w:color w:val="000000"/>
              </w:rPr>
              <w:t>электронной почты</w:t>
            </w:r>
          </w:p>
        </w:tc>
        <w:tc>
          <w:tcPr>
            <w:tcW w:w="6180" w:type="dxa"/>
            <w:tcBorders>
              <w:top w:val="single" w:sz="4" w:space="0" w:color="000000"/>
              <w:left w:val="single" w:sz="4" w:space="0" w:color="000000"/>
              <w:bottom w:val="single" w:sz="4" w:space="0" w:color="000000"/>
              <w:right w:val="single" w:sz="4" w:space="0" w:color="000000"/>
            </w:tcBorders>
            <w:vAlign w:val="center"/>
          </w:tcPr>
          <w:p w14:paraId="4330FFDE" w14:textId="77777777" w:rsidR="005B5B3E" w:rsidRDefault="005B5B3E" w:rsidP="005B5B3E">
            <w:pPr>
              <w:rPr>
                <w:rFonts w:ascii="GHEA Grapalat" w:eastAsia="GHEA Grapalat" w:hAnsi="GHEA Grapalat" w:cs="GHEA Grapalat"/>
              </w:rPr>
            </w:pPr>
          </w:p>
        </w:tc>
      </w:tr>
      <w:tr w:rsidR="005B5B3E" w14:paraId="0C21FF53" w14:textId="77777777" w:rsidTr="005B5B3E">
        <w:tc>
          <w:tcPr>
            <w:tcW w:w="2837"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FA2C603"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229368A3" w14:textId="77777777" w:rsidR="005B5B3E" w:rsidRDefault="005B5B3E" w:rsidP="005B5B3E">
            <w:pPr>
              <w:rPr>
                <w:rFonts w:ascii="GHEA Grapalat" w:eastAsia="GHEA Grapalat" w:hAnsi="GHEA Grapalat" w:cs="GHEA Grapalat"/>
              </w:rPr>
            </w:pPr>
          </w:p>
        </w:tc>
      </w:tr>
    </w:tbl>
    <w:p w14:paraId="0F4CB8EB" w14:textId="77777777" w:rsidR="005B5B3E" w:rsidRDefault="005B5B3E" w:rsidP="005B5B3E">
      <w:pPr>
        <w:ind w:left="792"/>
        <w:rPr>
          <w:rFonts w:ascii="GHEA Grapalat" w:eastAsia="GHEA Grapalat" w:hAnsi="GHEA Grapalat" w:cs="GHEA Grapalat"/>
          <w:i/>
          <w:color w:val="000000"/>
        </w:rPr>
      </w:pPr>
      <w:r>
        <w:rPr>
          <w:rFonts w:ascii="GHEA Grapalat" w:hAnsi="GHEA Grapalat"/>
        </w:rPr>
        <w:br w:type="page"/>
      </w:r>
    </w:p>
    <w:p w14:paraId="0D5ED7D5" w14:textId="77777777" w:rsidR="005B5B3E" w:rsidRDefault="005B5B3E" w:rsidP="005B5B3E">
      <w:pPr>
        <w:numPr>
          <w:ilvl w:val="0"/>
          <w:numId w:val="8"/>
        </w:numP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0A8AAC4C"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5B3E" w14:paraId="0AA2402E"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5008FA4"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tcBorders>
              <w:top w:val="single" w:sz="4" w:space="0" w:color="000000"/>
              <w:left w:val="single" w:sz="4" w:space="0" w:color="000000"/>
              <w:bottom w:val="single" w:sz="4" w:space="0" w:color="000000"/>
              <w:right w:val="single" w:sz="4" w:space="0" w:color="000000"/>
            </w:tcBorders>
            <w:vAlign w:val="center"/>
          </w:tcPr>
          <w:p w14:paraId="01934A9E" w14:textId="77777777" w:rsidR="005B5B3E" w:rsidRDefault="005B5B3E" w:rsidP="005B5B3E">
            <w:pPr>
              <w:rPr>
                <w:rFonts w:ascii="GHEA Grapalat" w:eastAsia="GHEA Grapalat" w:hAnsi="GHEA Grapalat" w:cs="GHEA Grapalat"/>
              </w:rPr>
            </w:pPr>
          </w:p>
        </w:tc>
      </w:tr>
      <w:tr w:rsidR="005B5B3E" w14:paraId="79357ED2"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D84E1B5"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tcBorders>
              <w:top w:val="single" w:sz="4" w:space="0" w:color="000000"/>
              <w:left w:val="single" w:sz="4" w:space="0" w:color="000000"/>
              <w:bottom w:val="single" w:sz="4" w:space="0" w:color="000000"/>
              <w:right w:val="single" w:sz="4" w:space="0" w:color="000000"/>
            </w:tcBorders>
            <w:vAlign w:val="center"/>
          </w:tcPr>
          <w:p w14:paraId="3DD39630" w14:textId="77777777" w:rsidR="005B5B3E" w:rsidRDefault="005B5B3E" w:rsidP="005B5B3E">
            <w:pPr>
              <w:rPr>
                <w:rFonts w:ascii="GHEA Grapalat" w:eastAsia="GHEA Grapalat" w:hAnsi="GHEA Grapalat" w:cs="GHEA Grapalat"/>
              </w:rPr>
            </w:pPr>
          </w:p>
        </w:tc>
      </w:tr>
      <w:tr w:rsidR="005B5B3E" w14:paraId="3DC478C2"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144F3C79"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3ECF9CF0" w14:textId="77777777" w:rsidR="005B5B3E" w:rsidRDefault="005B5B3E" w:rsidP="005B5B3E">
            <w:pPr>
              <w:rPr>
                <w:rFonts w:ascii="GHEA Grapalat" w:eastAsia="GHEA Grapalat" w:hAnsi="GHEA Grapalat" w:cs="GHEA Grapalat"/>
              </w:rPr>
            </w:pPr>
          </w:p>
        </w:tc>
      </w:tr>
      <w:tr w:rsidR="005B5B3E" w14:paraId="3178492E"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35596E96"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42F44E9A" w14:textId="77777777" w:rsidR="005B5B3E" w:rsidRDefault="005B5B3E" w:rsidP="005B5B3E">
            <w:pPr>
              <w:rPr>
                <w:rFonts w:ascii="GHEA Grapalat" w:eastAsia="GHEA Grapalat" w:hAnsi="GHEA Grapalat" w:cs="GHEA Grapalat"/>
              </w:rPr>
            </w:pPr>
          </w:p>
        </w:tc>
      </w:tr>
      <w:tr w:rsidR="005B5B3E" w14:paraId="7A9D2532"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E9C3E61"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7B11F2D1" w14:textId="77777777" w:rsidR="005B5B3E" w:rsidRDefault="005B5B3E" w:rsidP="005B5B3E">
            <w:pPr>
              <w:rPr>
                <w:rFonts w:ascii="GHEA Grapalat" w:eastAsia="GHEA Grapalat" w:hAnsi="GHEA Grapalat" w:cs="GHEA Grapalat"/>
              </w:rPr>
            </w:pPr>
          </w:p>
        </w:tc>
      </w:tr>
      <w:tr w:rsidR="005B5B3E" w14:paraId="2A7D9C09"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9A8F74E"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tcBorders>
              <w:top w:val="single" w:sz="4" w:space="0" w:color="000000"/>
              <w:left w:val="single" w:sz="4" w:space="0" w:color="000000"/>
              <w:bottom w:val="single" w:sz="4" w:space="0" w:color="000000"/>
              <w:right w:val="single" w:sz="4" w:space="0" w:color="000000"/>
            </w:tcBorders>
            <w:vAlign w:val="center"/>
          </w:tcPr>
          <w:p w14:paraId="62246D2F" w14:textId="77777777" w:rsidR="005B5B3E" w:rsidRDefault="005B5B3E" w:rsidP="005B5B3E">
            <w:pPr>
              <w:rPr>
                <w:rFonts w:ascii="GHEA Grapalat" w:eastAsia="GHEA Grapalat" w:hAnsi="GHEA Grapalat" w:cs="GHEA Grapalat"/>
              </w:rPr>
            </w:pPr>
          </w:p>
        </w:tc>
      </w:tr>
      <w:tr w:rsidR="005B5B3E" w:rsidRPr="005B5B3E" w14:paraId="22B372AF"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2FD7D7B1"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руководителя исполнительного органа</w:t>
            </w:r>
          </w:p>
        </w:tc>
        <w:tc>
          <w:tcPr>
            <w:tcW w:w="6180" w:type="dxa"/>
            <w:tcBorders>
              <w:top w:val="single" w:sz="4" w:space="0" w:color="000000"/>
              <w:left w:val="single" w:sz="4" w:space="0" w:color="000000"/>
              <w:bottom w:val="single" w:sz="4" w:space="0" w:color="000000"/>
              <w:right w:val="single" w:sz="4" w:space="0" w:color="000000"/>
            </w:tcBorders>
            <w:vAlign w:val="center"/>
          </w:tcPr>
          <w:p w14:paraId="067A73A7" w14:textId="77777777" w:rsidR="005B5B3E" w:rsidRDefault="005B5B3E" w:rsidP="005B5B3E">
            <w:pPr>
              <w:rPr>
                <w:rFonts w:ascii="GHEA Grapalat" w:eastAsia="GHEA Grapalat" w:hAnsi="GHEA Grapalat" w:cs="GHEA Grapalat"/>
              </w:rPr>
            </w:pPr>
          </w:p>
        </w:tc>
      </w:tr>
    </w:tbl>
    <w:p w14:paraId="59437312" w14:textId="77777777" w:rsidR="005B5B3E" w:rsidRDefault="005B5B3E" w:rsidP="005B5B3E">
      <w:pPr>
        <w:numPr>
          <w:ilvl w:val="1"/>
          <w:numId w:val="8"/>
        </w:numP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5B3E" w:rsidRPr="005B5B3E" w14:paraId="5DB442B0" w14:textId="77777777" w:rsidTr="005B5B3E">
        <w:trPr>
          <w:trHeight w:val="853"/>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0BA26F08" w14:textId="77777777" w:rsidR="005B5B3E" w:rsidRDefault="005B5B3E" w:rsidP="005B5B3E">
            <w:pPr>
              <w:numPr>
                <w:ilvl w:val="2"/>
                <w:numId w:val="8"/>
              </w:numPr>
              <w:ind w:left="142" w:hanging="142"/>
              <w:rPr>
                <w:rFonts w:ascii="GHEA Grapalat" w:eastAsia="GHEA Grapalat" w:hAnsi="GHEA Grapalat" w:cs="GHEA Grapalat"/>
                <w:color w:val="000000"/>
              </w:rPr>
            </w:pPr>
            <w:r>
              <w:rPr>
                <w:rFonts w:ascii="GHEA Grapalat" w:eastAsia="GHEA Grapalat" w:hAnsi="GHEA Grapalat" w:cs="GHEA Grapalat"/>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Borders>
              <w:top w:val="single" w:sz="4" w:space="0" w:color="000000"/>
              <w:left w:val="single" w:sz="4" w:space="0" w:color="000000"/>
              <w:bottom w:val="single" w:sz="4" w:space="0" w:color="000000"/>
              <w:right w:val="single" w:sz="4" w:space="0" w:color="000000"/>
            </w:tcBorders>
          </w:tcPr>
          <w:p w14:paraId="718A3230" w14:textId="77777777" w:rsidR="005B5B3E" w:rsidRDefault="005B5B3E" w:rsidP="005B5B3E">
            <w:pPr>
              <w:rPr>
                <w:rFonts w:ascii="GHEA Grapalat" w:eastAsia="GHEA Grapalat" w:hAnsi="GHEA Grapalat" w:cs="GHEA Grapalat"/>
              </w:rPr>
            </w:pPr>
          </w:p>
        </w:tc>
      </w:tr>
      <w:tr w:rsidR="005B5B3E" w:rsidRPr="005B5B3E" w14:paraId="5CBFA610" w14:textId="77777777" w:rsidTr="005B5B3E">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676F3F77" w14:textId="77777777" w:rsidR="005B5B3E" w:rsidRDefault="005B5B3E" w:rsidP="005B5B3E">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31E296CB" w14:textId="77777777" w:rsidR="005B5B3E" w:rsidRDefault="005B5B3E" w:rsidP="005B5B3E">
            <w:pPr>
              <w:rPr>
                <w:rFonts w:ascii="GHEA Grapalat" w:eastAsia="GHEA Grapalat" w:hAnsi="GHEA Grapalat" w:cs="GHEA Grapalat"/>
              </w:rPr>
            </w:pPr>
          </w:p>
        </w:tc>
      </w:tr>
      <w:tr w:rsidR="005B5B3E" w:rsidRPr="005B5B3E" w14:paraId="1FE7CDA4" w14:textId="77777777" w:rsidTr="005B5B3E">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3F52961E" w14:textId="77777777" w:rsidR="005B5B3E" w:rsidRDefault="005B5B3E" w:rsidP="005B5B3E">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5E55E2B9" w14:textId="77777777" w:rsidR="005B5B3E" w:rsidRDefault="005B5B3E" w:rsidP="005B5B3E">
            <w:pPr>
              <w:rPr>
                <w:rFonts w:ascii="GHEA Grapalat" w:eastAsia="GHEA Grapalat" w:hAnsi="GHEA Grapalat" w:cs="GHEA Grapalat"/>
              </w:rPr>
            </w:pPr>
          </w:p>
        </w:tc>
      </w:tr>
      <w:tr w:rsidR="005B5B3E" w:rsidRPr="005B5B3E" w14:paraId="4075450A" w14:textId="77777777" w:rsidTr="005B5B3E">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1AC8DEC7" w14:textId="77777777" w:rsidR="005B5B3E" w:rsidRDefault="005B5B3E" w:rsidP="005B5B3E">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271735BC" w14:textId="77777777" w:rsidR="005B5B3E" w:rsidRDefault="005B5B3E" w:rsidP="005B5B3E">
            <w:pPr>
              <w:rPr>
                <w:rFonts w:ascii="GHEA Grapalat" w:eastAsia="GHEA Grapalat" w:hAnsi="GHEA Grapalat" w:cs="GHEA Grapalat"/>
              </w:rPr>
            </w:pPr>
          </w:p>
        </w:tc>
      </w:tr>
      <w:tr w:rsidR="005B5B3E" w:rsidRPr="005B5B3E" w14:paraId="218B31AF" w14:textId="77777777" w:rsidTr="005B5B3E">
        <w:trPr>
          <w:trHeight w:val="850"/>
        </w:trPr>
        <w:tc>
          <w:tcPr>
            <w:tcW w:w="2835" w:type="dxa"/>
            <w:vMerge/>
            <w:tcBorders>
              <w:top w:val="single" w:sz="4" w:space="0" w:color="000000"/>
              <w:left w:val="single" w:sz="4" w:space="0" w:color="000000"/>
              <w:bottom w:val="single" w:sz="4" w:space="0" w:color="000000"/>
              <w:right w:val="single" w:sz="4" w:space="0" w:color="000000"/>
            </w:tcBorders>
            <w:vAlign w:val="center"/>
            <w:hideMark/>
          </w:tcPr>
          <w:p w14:paraId="6DE65F01" w14:textId="77777777" w:rsidR="005B5B3E" w:rsidRDefault="005B5B3E" w:rsidP="005B5B3E">
            <w:pPr>
              <w:rPr>
                <w:rFonts w:ascii="GHEA Grapalat" w:eastAsia="GHEA Grapalat" w:hAnsi="GHEA Grapalat" w:cs="GHEA Grapalat"/>
                <w:color w:val="000000"/>
              </w:rPr>
            </w:pPr>
          </w:p>
        </w:tc>
        <w:tc>
          <w:tcPr>
            <w:tcW w:w="6180" w:type="dxa"/>
            <w:tcBorders>
              <w:top w:val="single" w:sz="4" w:space="0" w:color="000000"/>
              <w:left w:val="single" w:sz="4" w:space="0" w:color="000000"/>
              <w:bottom w:val="single" w:sz="4" w:space="0" w:color="000000"/>
              <w:right w:val="single" w:sz="4" w:space="0" w:color="000000"/>
            </w:tcBorders>
          </w:tcPr>
          <w:p w14:paraId="39D7A96B" w14:textId="77777777" w:rsidR="005B5B3E" w:rsidRDefault="005B5B3E" w:rsidP="005B5B3E">
            <w:pPr>
              <w:rPr>
                <w:rFonts w:ascii="GHEA Grapalat" w:eastAsia="GHEA Grapalat" w:hAnsi="GHEA Grapalat" w:cs="GHEA Grapalat"/>
              </w:rPr>
            </w:pPr>
          </w:p>
        </w:tc>
      </w:tr>
    </w:tbl>
    <w:p w14:paraId="73FDC8CF" w14:textId="77777777" w:rsidR="005B5B3E" w:rsidRDefault="005B5B3E" w:rsidP="005B5B3E">
      <w:pPr>
        <w:numPr>
          <w:ilvl w:val="1"/>
          <w:numId w:val="8"/>
        </w:numPr>
        <w:rPr>
          <w:rFonts w:ascii="GHEA Grapalat" w:eastAsia="GHEA Grapalat" w:hAnsi="GHEA Grapalat" w:cs="GHEA Grapalat"/>
          <w:i/>
        </w:rPr>
      </w:pPr>
      <w:r>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B5B3E" w14:paraId="51EF9DAB"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6A0D9CEA"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tcBorders>
              <w:top w:val="single" w:sz="4" w:space="0" w:color="000000"/>
              <w:left w:val="single" w:sz="4" w:space="0" w:color="000000"/>
              <w:bottom w:val="single" w:sz="4" w:space="0" w:color="000000"/>
              <w:right w:val="single" w:sz="4" w:space="0" w:color="000000"/>
            </w:tcBorders>
            <w:vAlign w:val="center"/>
          </w:tcPr>
          <w:p w14:paraId="2749B69E" w14:textId="77777777" w:rsidR="005B5B3E" w:rsidRDefault="005B5B3E" w:rsidP="005B5B3E">
            <w:pPr>
              <w:rPr>
                <w:rFonts w:ascii="GHEA Grapalat" w:eastAsia="GHEA Grapalat" w:hAnsi="GHEA Grapalat" w:cs="GHEA Grapalat"/>
              </w:rPr>
            </w:pPr>
          </w:p>
        </w:tc>
      </w:tr>
      <w:tr w:rsidR="005B5B3E" w:rsidRPr="005B5B3E" w14:paraId="691E794F" w14:textId="77777777" w:rsidTr="005B5B3E">
        <w:tc>
          <w:tcPr>
            <w:tcW w:w="2835"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14:paraId="708093E4" w14:textId="77777777" w:rsidR="005B5B3E" w:rsidRDefault="005B5B3E" w:rsidP="005B5B3E">
            <w:pPr>
              <w:numPr>
                <w:ilvl w:val="2"/>
                <w:numId w:val="8"/>
              </w:numPr>
              <w:ind w:left="0" w:firstLine="0"/>
              <w:rPr>
                <w:rFonts w:ascii="GHEA Grapalat" w:eastAsia="GHEA Grapalat" w:hAnsi="GHEA Grapalat" w:cs="GHEA Grapalat"/>
                <w:color w:val="000000"/>
              </w:rPr>
            </w:pPr>
            <w:r>
              <w:rPr>
                <w:rFonts w:ascii="GHEA Grapalat" w:eastAsia="GHEA Grapalat" w:hAnsi="GHEA Grapalat" w:cs="GHEA Grapalat"/>
                <w:color w:val="000000"/>
              </w:rPr>
              <w:t>Ссылка на документы, наличествующие на бирже</w:t>
            </w:r>
          </w:p>
        </w:tc>
        <w:tc>
          <w:tcPr>
            <w:tcW w:w="6180" w:type="dxa"/>
            <w:tcBorders>
              <w:top w:val="single" w:sz="4" w:space="0" w:color="000000"/>
              <w:left w:val="single" w:sz="4" w:space="0" w:color="000000"/>
              <w:bottom w:val="single" w:sz="4" w:space="0" w:color="000000"/>
              <w:right w:val="single" w:sz="4" w:space="0" w:color="000000"/>
            </w:tcBorders>
            <w:vAlign w:val="center"/>
          </w:tcPr>
          <w:p w14:paraId="0FB68BD1" w14:textId="77777777" w:rsidR="005B5B3E" w:rsidRDefault="005B5B3E" w:rsidP="005B5B3E">
            <w:pPr>
              <w:rPr>
                <w:rFonts w:ascii="GHEA Grapalat" w:eastAsia="GHEA Grapalat" w:hAnsi="GHEA Grapalat" w:cs="GHEA Grapalat"/>
              </w:rPr>
            </w:pPr>
          </w:p>
        </w:tc>
      </w:tr>
    </w:tbl>
    <w:p w14:paraId="5120C83B" w14:textId="77777777" w:rsidR="005B5B3E" w:rsidRDefault="005B5B3E" w:rsidP="005B5B3E">
      <w:pPr>
        <w:rPr>
          <w:rFonts w:ascii="GHEA Grapalat" w:eastAsia="GHEA Grapalat" w:hAnsi="GHEA Grapalat" w:cs="GHEA Grapalat"/>
          <w:i/>
        </w:rPr>
      </w:pPr>
      <w:r>
        <w:rPr>
          <w:rFonts w:ascii="GHEA Grapalat" w:eastAsia="GHEA Grapalat" w:hAnsi="GHEA Grapalat" w:cs="GHEA Grapalat"/>
          <w:i/>
        </w:rPr>
        <w:br w:type="page"/>
      </w:r>
    </w:p>
    <w:p w14:paraId="71AE54ED" w14:textId="77777777" w:rsidR="005B5B3E" w:rsidRDefault="005B5B3E" w:rsidP="005B5B3E">
      <w:pPr>
        <w:pStyle w:val="ListParagraph"/>
        <w:numPr>
          <w:ilvl w:val="0"/>
          <w:numId w:val="8"/>
        </w:numPr>
        <w:rPr>
          <w:rFonts w:ascii="GHEA Grapalat" w:eastAsia="GHEA Grapalat" w:hAnsi="GHEA Grapalat" w:cs="GHEA Grapalat"/>
          <w:b/>
          <w:color w:val="000000"/>
        </w:rPr>
      </w:pPr>
      <w:r>
        <w:rPr>
          <w:rFonts w:ascii="GHEA Grapalat" w:eastAsia="GHEA Grapalat" w:hAnsi="GHEA Grapalat" w:cs="GHEA Grapalat"/>
          <w:b/>
          <w:color w:val="000000"/>
        </w:rPr>
        <w:lastRenderedPageBreak/>
        <w:t>Дополнительные примечания</w:t>
      </w:r>
    </w:p>
    <w:tbl>
      <w:tblPr>
        <w:tblStyle w:val="TableGrid"/>
        <w:tblW w:w="0" w:type="auto"/>
        <w:tblInd w:w="0" w:type="dxa"/>
        <w:tblLayout w:type="fixed"/>
        <w:tblLook w:val="04A0" w:firstRow="1" w:lastRow="0" w:firstColumn="1" w:lastColumn="0" w:noHBand="0" w:noVBand="1"/>
      </w:tblPr>
      <w:tblGrid>
        <w:gridCol w:w="9016"/>
      </w:tblGrid>
      <w:tr w:rsidR="005B5B3E" w:rsidRPr="005B5B3E" w14:paraId="4CE7552D" w14:textId="77777777" w:rsidTr="005B5B3E">
        <w:tc>
          <w:tcPr>
            <w:tcW w:w="9016"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47FCEB9A" w14:textId="77777777" w:rsidR="005B5B3E" w:rsidRDefault="005B5B3E" w:rsidP="005B5B3E">
            <w:pPr>
              <w:rPr>
                <w:rFonts w:ascii="GHEA Grapalat" w:eastAsia="GHEA Grapalat" w:hAnsi="GHEA Grapalat" w:cs="GHEA Grapalat"/>
                <w:i/>
                <w:color w:val="000000"/>
              </w:rPr>
            </w:pPr>
            <w:r>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5B5B3E" w:rsidRPr="005B5B3E" w14:paraId="70E58F71" w14:textId="77777777" w:rsidTr="005B5B3E">
        <w:trPr>
          <w:trHeight w:val="10187"/>
        </w:trPr>
        <w:tc>
          <w:tcPr>
            <w:tcW w:w="9016" w:type="dxa"/>
            <w:tcBorders>
              <w:top w:val="single" w:sz="4" w:space="0" w:color="auto"/>
              <w:left w:val="single" w:sz="4" w:space="0" w:color="auto"/>
              <w:bottom w:val="single" w:sz="4" w:space="0" w:color="auto"/>
              <w:right w:val="single" w:sz="4" w:space="0" w:color="auto"/>
            </w:tcBorders>
          </w:tcPr>
          <w:p w14:paraId="61BB7E35" w14:textId="77777777" w:rsidR="005B5B3E" w:rsidRDefault="005B5B3E" w:rsidP="005B5B3E">
            <w:pPr>
              <w:rPr>
                <w:rFonts w:ascii="GHEA Grapalat" w:eastAsia="GHEA Grapalat" w:hAnsi="GHEA Grapalat" w:cs="GHEA Grapalat"/>
                <w:b/>
                <w:color w:val="000000"/>
              </w:rPr>
            </w:pPr>
          </w:p>
        </w:tc>
      </w:tr>
    </w:tbl>
    <w:p w14:paraId="31BCDA3D" w14:textId="77777777" w:rsidR="005B5B3E" w:rsidRDefault="005B5B3E" w:rsidP="005B5B3E">
      <w:pPr>
        <w:rPr>
          <w:rFonts w:ascii="GHEA Grapalat" w:eastAsia="GHEA Grapalat" w:hAnsi="GHEA Grapalat" w:cs="GHEA Grapalat"/>
          <w:b/>
          <w:color w:val="000000"/>
        </w:rPr>
      </w:pPr>
    </w:p>
    <w:p w14:paraId="350D1720" w14:textId="77777777" w:rsidR="005B5B3E" w:rsidRDefault="005B5B3E" w:rsidP="005B5B3E">
      <w:pPr>
        <w:rPr>
          <w:rFonts w:ascii="GHEA Grapalat" w:hAnsi="GHEA Grapalat"/>
          <w:b/>
        </w:rPr>
      </w:pPr>
    </w:p>
    <w:p w14:paraId="523CEC9B" w14:textId="77777777" w:rsidR="005B5B3E" w:rsidRDefault="005B5B3E" w:rsidP="005B5B3E">
      <w:pPr>
        <w:rPr>
          <w:ins w:id="13" w:author="Inesa Kocharyan" w:date="2021-09-01T11:45:00Z"/>
          <w:rFonts w:ascii="GHEA Grapalat" w:hAnsi="GHEA Grapalat"/>
          <w:b/>
        </w:rPr>
      </w:pPr>
    </w:p>
    <w:p w14:paraId="064DE92D" w14:textId="77777777" w:rsidR="005B5B3E" w:rsidRDefault="005B5B3E" w:rsidP="005B5B3E">
      <w:pPr>
        <w:rPr>
          <w:rFonts w:ascii="GHEA Grapalat" w:hAnsi="GHEA Grapalat"/>
          <w:b/>
        </w:rPr>
      </w:pPr>
      <w:r>
        <w:rPr>
          <w:rFonts w:ascii="GHEA Grapalat" w:hAnsi="GHEA Grapalat"/>
          <w:b/>
        </w:rPr>
        <w:br w:type="page"/>
      </w:r>
    </w:p>
    <w:p w14:paraId="75F72847" w14:textId="77777777" w:rsidR="005B5B3E" w:rsidRDefault="005B5B3E" w:rsidP="005B5B3E">
      <w:pPr>
        <w:jc w:val="center"/>
        <w:rPr>
          <w:rFonts w:ascii="GHEA Grapalat" w:hAnsi="GHEA Grapalat"/>
          <w:b/>
          <w:lang w:val="hy-AM"/>
        </w:rPr>
      </w:pPr>
      <w:r>
        <w:rPr>
          <w:rFonts w:ascii="GHEA Grapalat" w:hAnsi="GHEA Grapalat"/>
          <w:b/>
        </w:rPr>
        <w:lastRenderedPageBreak/>
        <w:t>Порядок заполнения декларации</w:t>
      </w:r>
    </w:p>
    <w:p w14:paraId="25D13031" w14:textId="77777777" w:rsidR="005B5B3E" w:rsidRDefault="005B5B3E" w:rsidP="005B5B3E">
      <w:pPr>
        <w:pStyle w:val="ListParagraph"/>
        <w:numPr>
          <w:ilvl w:val="0"/>
          <w:numId w:val="10"/>
        </w:numPr>
        <w:ind w:left="0"/>
        <w:contextualSpacing/>
        <w:jc w:val="both"/>
        <w:rPr>
          <w:rFonts w:ascii="GHEA Grapalat" w:hAnsi="GHEA Grapalat"/>
          <w:lang w:val="ru-RU"/>
        </w:rPr>
      </w:pPr>
      <w:r w:rsidRPr="005B5B3E">
        <w:rPr>
          <w:rFonts w:ascii="GHEA Grapalat" w:hAnsi="GHEA Grapalat"/>
          <w:lang w:val="ru-RU"/>
        </w:rPr>
        <w:t xml:space="preserve">В 1-ом разделе декларации (Организация) заполняются данные юридического лица, представляющего декларацию </w:t>
      </w:r>
      <w:r>
        <w:rPr>
          <w:rFonts w:ascii="GHEA Grapalat" w:hAnsi="GHEA Grapalat"/>
        </w:rPr>
        <w:t>(далее-Организация). В этом разделе подразделы заполняются следующими правилами:</w:t>
      </w:r>
    </w:p>
    <w:p w14:paraId="6532A024" w14:textId="77777777" w:rsidR="005B5B3E" w:rsidRPr="005B5B3E" w:rsidRDefault="005B5B3E" w:rsidP="005B5B3E">
      <w:pPr>
        <w:pStyle w:val="ListParagraph"/>
        <w:numPr>
          <w:ilvl w:val="0"/>
          <w:numId w:val="12"/>
        </w:numPr>
        <w:ind w:left="0" w:firstLine="142"/>
        <w:contextualSpacing/>
        <w:jc w:val="both"/>
        <w:rPr>
          <w:rFonts w:ascii="GHEA Grapalat" w:hAnsi="GHEA Grapalat"/>
          <w:lang w:val="ru-RU"/>
        </w:rPr>
      </w:pPr>
      <w:r w:rsidRPr="005B5B3E">
        <w:rPr>
          <w:rFonts w:ascii="GHEA Grapalat" w:hAnsi="GHEA Grapalat"/>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623664D6" w14:textId="77777777" w:rsidR="005B5B3E" w:rsidRPr="005B5B3E" w:rsidRDefault="005B5B3E" w:rsidP="005B5B3E">
      <w:pPr>
        <w:pStyle w:val="ListParagraph"/>
        <w:numPr>
          <w:ilvl w:val="0"/>
          <w:numId w:val="12"/>
        </w:numPr>
        <w:contextualSpacing/>
        <w:jc w:val="both"/>
        <w:rPr>
          <w:rFonts w:ascii="GHEA Grapalat" w:hAnsi="GHEA Grapalat"/>
          <w:lang w:val="ru-RU"/>
        </w:rPr>
      </w:pPr>
      <w:r w:rsidRPr="005B5B3E">
        <w:rPr>
          <w:rFonts w:ascii="GHEA Grapalat" w:hAnsi="GHEA Grapalat"/>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BC744D3" w14:textId="77777777" w:rsidR="005B5B3E" w:rsidRPr="005B5B3E" w:rsidRDefault="005B5B3E" w:rsidP="005B5B3E">
      <w:pPr>
        <w:pStyle w:val="ListParagraph"/>
        <w:numPr>
          <w:ilvl w:val="0"/>
          <w:numId w:val="12"/>
        </w:numPr>
        <w:ind w:left="0" w:firstLine="0"/>
        <w:contextualSpacing/>
        <w:jc w:val="both"/>
        <w:rPr>
          <w:rFonts w:ascii="GHEA Grapalat" w:hAnsi="GHEA Grapalat"/>
          <w:lang w:val="ru-RU"/>
        </w:rPr>
      </w:pPr>
      <w:r w:rsidRPr="005B5B3E">
        <w:rPr>
          <w:rFonts w:ascii="GHEA Grapalat" w:hAnsi="GHEA Grapalat"/>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6A83FC0" w14:textId="77777777" w:rsidR="005B5B3E" w:rsidRDefault="005B5B3E" w:rsidP="005B5B3E">
      <w:pPr>
        <w:pStyle w:val="ListParagraph"/>
        <w:numPr>
          <w:ilvl w:val="0"/>
          <w:numId w:val="10"/>
        </w:numPr>
        <w:ind w:left="142" w:hanging="284"/>
        <w:contextualSpacing/>
        <w:jc w:val="both"/>
        <w:rPr>
          <w:rFonts w:ascii="GHEA Grapalat" w:hAnsi="GHEA Grapalat"/>
        </w:rPr>
      </w:pPr>
      <w:r w:rsidRPr="005B5B3E">
        <w:rPr>
          <w:rFonts w:ascii="GHEA Grapalat" w:hAnsi="GHEA Grapalat"/>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5B5B3E">
        <w:rPr>
          <w:lang w:val="ru-RU"/>
        </w:rPr>
        <w:t xml:space="preserve"> </w:t>
      </w:r>
      <w:r w:rsidRPr="005B5B3E">
        <w:rPr>
          <w:rFonts w:ascii="GHEA Grapalat" w:hAnsi="GHEA Grapalat"/>
          <w:lang w:val="ru-RU"/>
        </w:rPr>
        <w:t xml:space="preserve">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w:t>
      </w:r>
      <w:r>
        <w:rPr>
          <w:rFonts w:ascii="GHEA Grapalat" w:hAnsi="GHEA Grapalat"/>
        </w:rPr>
        <w:t>В этом разделе подразделы заполняются следующими правилами:</w:t>
      </w:r>
    </w:p>
    <w:p w14:paraId="7FA26E34" w14:textId="77777777" w:rsidR="005B5B3E" w:rsidRPr="005B5B3E" w:rsidRDefault="005B5B3E" w:rsidP="005B5B3E">
      <w:pPr>
        <w:pStyle w:val="ListParagraph"/>
        <w:numPr>
          <w:ilvl w:val="0"/>
          <w:numId w:val="14"/>
        </w:numPr>
        <w:contextualSpacing/>
        <w:jc w:val="both"/>
        <w:rPr>
          <w:rFonts w:ascii="GHEA Grapalat" w:hAnsi="GHEA Grapalat"/>
          <w:lang w:val="ru-RU"/>
        </w:rPr>
      </w:pPr>
      <w:r w:rsidRPr="005B5B3E">
        <w:rPr>
          <w:rFonts w:ascii="GHEA Grapalat" w:hAnsi="GHEA Grapalat"/>
          <w:lang w:val="ru-RU"/>
        </w:rPr>
        <w:t>в подразделе "Данные листинга акций" заполняется наименование фондовой биржи, указывая в скобках код биржи (</w:t>
      </w:r>
      <w:r>
        <w:rPr>
          <w:rFonts w:ascii="GHEA Grapalat" w:hAnsi="GHEA Grapalat"/>
        </w:rPr>
        <w:t>Market</w:t>
      </w:r>
      <w:r w:rsidRPr="005B5B3E">
        <w:rPr>
          <w:rFonts w:ascii="GHEA Grapalat" w:hAnsi="GHEA Grapalat"/>
          <w:lang w:val="ru-RU"/>
        </w:rPr>
        <w:t xml:space="preserve"> </w:t>
      </w:r>
      <w:r>
        <w:rPr>
          <w:rFonts w:ascii="GHEA Grapalat" w:hAnsi="GHEA Grapalat"/>
        </w:rPr>
        <w:t>Identifier</w:t>
      </w:r>
      <w:r w:rsidRPr="005B5B3E">
        <w:rPr>
          <w:rFonts w:ascii="GHEA Grapalat" w:hAnsi="GHEA Grapalat"/>
          <w:lang w:val="ru-RU"/>
        </w:rPr>
        <w:t xml:space="preserve"> </w:t>
      </w:r>
      <w:r>
        <w:rPr>
          <w:rFonts w:ascii="GHEA Grapalat" w:hAnsi="GHEA Grapalat"/>
        </w:rPr>
        <w:t>Code</w:t>
      </w:r>
      <w:r w:rsidRPr="005B5B3E">
        <w:rPr>
          <w:rFonts w:ascii="GHEA Grapalat" w:hAnsi="GHEA Grapalat"/>
          <w:lang w:val="ru-RU"/>
        </w:rPr>
        <w:t>),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156ACFB5" w14:textId="77777777" w:rsidR="005B5B3E" w:rsidRPr="005B5B3E" w:rsidRDefault="005B5B3E" w:rsidP="005B5B3E">
      <w:pPr>
        <w:pStyle w:val="ListParagraph"/>
        <w:numPr>
          <w:ilvl w:val="0"/>
          <w:numId w:val="14"/>
        </w:numPr>
        <w:contextualSpacing/>
        <w:jc w:val="both"/>
        <w:rPr>
          <w:rFonts w:ascii="GHEA Grapalat" w:hAnsi="GHEA Grapalat"/>
          <w:lang w:val="ru-RU"/>
        </w:rPr>
      </w:pPr>
      <w:r w:rsidRPr="005B5B3E">
        <w:rPr>
          <w:rFonts w:ascii="GHEA Grapalat" w:hAnsi="GHEA Grapalat"/>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DAF0E53" w14:textId="77777777" w:rsidR="005B5B3E" w:rsidRPr="005B5B3E" w:rsidRDefault="005B5B3E" w:rsidP="005B5B3E">
      <w:pPr>
        <w:pStyle w:val="ListParagraph"/>
        <w:numPr>
          <w:ilvl w:val="0"/>
          <w:numId w:val="14"/>
        </w:numPr>
        <w:contextualSpacing/>
        <w:jc w:val="both"/>
        <w:rPr>
          <w:rFonts w:ascii="GHEA Grapalat" w:hAnsi="GHEA Grapalat"/>
          <w:lang w:val="ru-RU"/>
        </w:rPr>
      </w:pPr>
      <w:r w:rsidRPr="005B5B3E">
        <w:rPr>
          <w:rFonts w:ascii="GHEA Grapalat" w:hAnsi="GHEA Grapalat"/>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w:t>
      </w:r>
      <w:r w:rsidRPr="005B5B3E">
        <w:rPr>
          <w:rFonts w:ascii="GHEA Grapalat" w:hAnsi="GHEA Grapalat"/>
          <w:lang w:val="ru-RU"/>
        </w:rPr>
        <w:lastRenderedPageBreak/>
        <w:t>о размере и виде участия в уставном капитале производятся с учетом правил, установленных абзацем "а" подпункта 5 пункта 4 настоящего Порядка.</w:t>
      </w:r>
    </w:p>
    <w:p w14:paraId="7FC54922" w14:textId="77777777" w:rsidR="005B5B3E" w:rsidRDefault="005B5B3E" w:rsidP="005B5B3E">
      <w:pPr>
        <w:pStyle w:val="ListParagraph"/>
        <w:numPr>
          <w:ilvl w:val="0"/>
          <w:numId w:val="10"/>
        </w:numPr>
        <w:ind w:left="0"/>
        <w:contextualSpacing/>
        <w:jc w:val="both"/>
        <w:rPr>
          <w:rFonts w:ascii="GHEA Grapalat" w:hAnsi="GHEA Grapalat"/>
        </w:rPr>
      </w:pPr>
      <w:r w:rsidRPr="005B5B3E">
        <w:rPr>
          <w:rFonts w:ascii="GHEA Grapalat" w:hAnsi="GHEA Grapalat"/>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w:t>
      </w:r>
      <w:r>
        <w:rPr>
          <w:rFonts w:ascii="GHEA Grapalat" w:hAnsi="GHEA Grapalat"/>
        </w:rPr>
        <w:t>В этом разделе подразделы заполняются следующими правилами</w:t>
      </w:r>
      <w:r>
        <w:rPr>
          <w:rFonts w:ascii="MS Mincho" w:eastAsia="MS Mincho" w:hAnsi="MS Mincho" w:cs="MS Mincho" w:hint="eastAsia"/>
        </w:rPr>
        <w:t>․</w:t>
      </w:r>
    </w:p>
    <w:p w14:paraId="4E93AC64" w14:textId="77777777" w:rsidR="005B5B3E" w:rsidRPr="005B5B3E" w:rsidRDefault="005B5B3E" w:rsidP="005B5B3E">
      <w:pPr>
        <w:pStyle w:val="ListParagraph"/>
        <w:numPr>
          <w:ilvl w:val="0"/>
          <w:numId w:val="16"/>
        </w:numPr>
        <w:ind w:left="0" w:hanging="426"/>
        <w:contextualSpacing/>
        <w:jc w:val="both"/>
        <w:rPr>
          <w:rFonts w:ascii="GHEA Grapalat" w:hAnsi="GHEA Grapalat"/>
          <w:lang w:val="ru-RU"/>
        </w:rPr>
      </w:pPr>
      <w:r w:rsidRPr="005B5B3E">
        <w:rPr>
          <w:rFonts w:ascii="GHEA Grapalat" w:hAnsi="GHEA Grapalat"/>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24948BB" w14:textId="77777777" w:rsidR="005B5B3E" w:rsidRDefault="005B5B3E" w:rsidP="005B5B3E">
      <w:pPr>
        <w:ind w:left="-360"/>
        <w:contextualSpacing/>
        <w:jc w:val="both"/>
        <w:rPr>
          <w:rFonts w:ascii="GHEA Grapalat" w:hAnsi="GHEA Grapalat"/>
        </w:rPr>
      </w:pPr>
      <w:r>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077DD97" w14:textId="77777777" w:rsidR="005B5B3E" w:rsidRDefault="005B5B3E" w:rsidP="005B5B3E">
      <w:pPr>
        <w:pStyle w:val="ListParagraph"/>
        <w:numPr>
          <w:ilvl w:val="0"/>
          <w:numId w:val="10"/>
        </w:numPr>
        <w:ind w:left="0"/>
        <w:contextualSpacing/>
        <w:jc w:val="both"/>
        <w:rPr>
          <w:rFonts w:ascii="GHEA Grapalat" w:hAnsi="GHEA Grapalat"/>
        </w:rPr>
      </w:pPr>
      <w:r w:rsidRPr="005B5B3E">
        <w:rPr>
          <w:rFonts w:ascii="GHEA Grapalat" w:hAnsi="GHEA Grapalat"/>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w:t>
      </w:r>
      <w:r>
        <w:rPr>
          <w:rFonts w:ascii="GHEA Grapalat" w:hAnsi="GHEA Grapalat"/>
        </w:rPr>
        <w:t>В этом разделе подразделы заполняются следующими правилами</w:t>
      </w:r>
      <w:r>
        <w:rPr>
          <w:rFonts w:ascii="MS Mincho" w:eastAsia="MS Mincho" w:hAnsi="MS Mincho" w:cs="MS Mincho" w:hint="eastAsia"/>
        </w:rPr>
        <w:t>․</w:t>
      </w:r>
    </w:p>
    <w:p w14:paraId="317CB16A" w14:textId="77777777" w:rsidR="005B5B3E" w:rsidRPr="005B5B3E" w:rsidRDefault="005B5B3E" w:rsidP="005B5B3E">
      <w:pPr>
        <w:pStyle w:val="ListParagraph"/>
        <w:numPr>
          <w:ilvl w:val="0"/>
          <w:numId w:val="18"/>
        </w:numPr>
        <w:ind w:left="0"/>
        <w:contextualSpacing/>
        <w:jc w:val="both"/>
        <w:rPr>
          <w:rFonts w:ascii="GHEA Grapalat" w:hAnsi="GHEA Grapalat"/>
          <w:lang w:val="ru-RU"/>
        </w:rPr>
      </w:pPr>
      <w:r w:rsidRPr="005B5B3E">
        <w:rPr>
          <w:rFonts w:ascii="GHEA Grapalat" w:hAnsi="GHEA Grapalat"/>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17AEF4E5" w14:textId="77777777" w:rsidR="005B5B3E" w:rsidRDefault="005B5B3E" w:rsidP="005B5B3E">
      <w:pPr>
        <w:ind w:left="-375"/>
        <w:contextualSpacing/>
        <w:jc w:val="both"/>
        <w:rPr>
          <w:rFonts w:ascii="GHEA Grapalat" w:hAnsi="GHEA Grapalat"/>
          <w:highlight w:val="yellow"/>
        </w:rPr>
      </w:pPr>
      <w:r>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2DF5B050" w14:textId="77777777" w:rsidR="005B5B3E" w:rsidRDefault="005B5B3E" w:rsidP="005B5B3E">
      <w:pPr>
        <w:ind w:left="-375"/>
        <w:contextualSpacing/>
        <w:jc w:val="both"/>
        <w:rPr>
          <w:rFonts w:ascii="GHEA Grapalat" w:hAnsi="GHEA Grapalat"/>
          <w:highlight w:val="yellow"/>
        </w:rPr>
      </w:pPr>
      <w:r>
        <w:rPr>
          <w:rFonts w:ascii="GHEA Grapalat" w:hAnsi="GHEA Grapalat"/>
        </w:rPr>
        <w:t>3) в подразделе "Адрес учета лица" заполняется адрес места учета реального бенефициара;</w:t>
      </w:r>
    </w:p>
    <w:p w14:paraId="4579AC9A" w14:textId="77777777" w:rsidR="005B5B3E" w:rsidRDefault="005B5B3E" w:rsidP="005B5B3E">
      <w:pPr>
        <w:ind w:left="-375"/>
        <w:contextualSpacing/>
        <w:jc w:val="both"/>
        <w:rPr>
          <w:rFonts w:ascii="GHEA Grapalat" w:hAnsi="GHEA Grapalat"/>
          <w:highlight w:val="yellow"/>
        </w:rPr>
      </w:pPr>
      <w:r>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7DF6AFB" w14:textId="77777777" w:rsidR="005B5B3E" w:rsidRDefault="005B5B3E" w:rsidP="005B5B3E">
      <w:pPr>
        <w:ind w:left="-375"/>
        <w:contextualSpacing/>
        <w:jc w:val="both"/>
        <w:rPr>
          <w:rFonts w:ascii="GHEA Grapalat" w:hAnsi="GHEA Grapalat"/>
        </w:rPr>
      </w:pPr>
      <w:r>
        <w:rPr>
          <w:rFonts w:ascii="GHEA Grapalat" w:hAnsi="GHEA Grapalat"/>
        </w:rPr>
        <w:t xml:space="preserve">5) подраздел "Основания </w:t>
      </w:r>
      <w:r>
        <w:rPr>
          <w:rFonts w:ascii="GHEA Grapalat" w:eastAsiaTheme="minorHAnsi" w:hAnsi="GHEA Grapalat" w:cstheme="minorBidi"/>
        </w:rPr>
        <w:t>являться</w:t>
      </w:r>
      <w:r>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Pr>
          <w:rFonts w:ascii="GHEA Grapalat" w:hAnsi="GHEA Grapalat"/>
        </w:rPr>
        <w:lastRenderedPageBreak/>
        <w:t>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011813A0" w14:textId="77777777" w:rsidR="005B5B3E" w:rsidRDefault="005B5B3E" w:rsidP="005B5B3E">
      <w:pPr>
        <w:jc w:val="both"/>
        <w:rPr>
          <w:rFonts w:ascii="GHEA Grapalat" w:eastAsia="GHEA Grapalat" w:hAnsi="GHEA Grapalat" w:cs="GHEA Grapalat"/>
        </w:rPr>
      </w:pPr>
      <w:r>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Pr>
          <w:rFonts w:ascii="GHEA Grapalat" w:hAnsi="GHEA Grapalat"/>
          <w:lang w:val="hy-AM"/>
        </w:rPr>
        <w:t>Օ</w:t>
      </w:r>
      <w:r>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Pr>
          <w:rFonts w:ascii="GHEA Grapalat" w:hAnsi="GHEA Grapalat"/>
          <w:lang w:val="hy-AM"/>
        </w:rPr>
        <w:t>Օ</w:t>
      </w:r>
      <w:r>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Pr>
          <w:rFonts w:ascii="GHEA Grapalat" w:hAnsi="GHEA Grapalat"/>
          <w:lang w:val="hy-AM"/>
        </w:rPr>
        <w:t>Օ</w:t>
      </w:r>
      <w:r>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13B59EF2" w14:textId="77777777" w:rsidR="005B5B3E" w:rsidRDefault="005B5B3E" w:rsidP="005B5B3E">
      <w:pPr>
        <w:jc w:val="both"/>
        <w:rPr>
          <w:rFonts w:ascii="GHEA Grapalat" w:hAnsi="GHEA Grapalat"/>
          <w:lang w:val="hy-AM"/>
        </w:rPr>
      </w:pPr>
      <w:r>
        <w:rPr>
          <w:rFonts w:ascii="GHEA Grapalat" w:hAnsi="GHEA Grapalat"/>
        </w:rPr>
        <w:t xml:space="preserve">б. в пункте </w:t>
      </w:r>
      <w:r>
        <w:rPr>
          <w:rFonts w:ascii="GHEA Grapalat" w:eastAsia="GHEA Grapalat" w:hAnsi="GHEA Grapalat" w:cs="GHEA Grapalat"/>
        </w:rPr>
        <w:t>"</w:t>
      </w:r>
      <w:r>
        <w:rPr>
          <w:rFonts w:ascii="GHEA Grapalat" w:hAnsi="GHEA Grapalat"/>
        </w:rPr>
        <w:t>б</w:t>
      </w:r>
      <w:r>
        <w:rPr>
          <w:rFonts w:ascii="GHEA Grapalat" w:eastAsia="GHEA Grapalat" w:hAnsi="GHEA Grapalat" w:cs="GHEA Grapalat"/>
        </w:rPr>
        <w:t>"</w:t>
      </w:r>
      <w:r>
        <w:rPr>
          <w:rFonts w:ascii="GHEA Grapalat" w:hAnsi="GHEA Grapalat"/>
        </w:rPr>
        <w:t xml:space="preserve"> этого подраздела делается отметка, если лицо по смыслу пункта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hAnsi="GHEA Grapalat"/>
        </w:rPr>
        <w:t xml:space="preserve"> не является реальным бенефициаром Организации, но контролирует </w:t>
      </w:r>
      <w:r>
        <w:rPr>
          <w:rFonts w:ascii="GHEA Grapalat" w:hAnsi="GHEA Grapalat"/>
          <w:lang w:val="hy-AM"/>
        </w:rPr>
        <w:t>Օ</w:t>
      </w:r>
      <w:r>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399F57C6" w14:textId="77777777" w:rsidR="005B5B3E" w:rsidRDefault="005B5B3E" w:rsidP="005B5B3E">
      <w:pPr>
        <w:jc w:val="both"/>
        <w:rPr>
          <w:rFonts w:ascii="GHEA Grapalat" w:hAnsi="GHEA Grapalat"/>
        </w:rPr>
      </w:pPr>
      <w:r>
        <w:rPr>
          <w:rFonts w:ascii="GHEA Grapalat" w:hAnsi="GHEA Grapalat"/>
        </w:rPr>
        <w:t>в</w:t>
      </w:r>
      <w:r>
        <w:rPr>
          <w:rFonts w:ascii="GHEA Grapalat" w:hAnsi="GHEA Grapalat"/>
          <w:lang w:val="hy-AM"/>
        </w:rPr>
        <w:t xml:space="preserve">. </w:t>
      </w:r>
      <w:r>
        <w:rPr>
          <w:rFonts w:ascii="GHEA Grapalat" w:hAnsi="GHEA Grapalat"/>
        </w:rPr>
        <w:t>в</w:t>
      </w:r>
      <w:r>
        <w:rPr>
          <w:rFonts w:ascii="GHEA Grapalat" w:hAnsi="GHEA Grapalat"/>
          <w:lang w:val="hy-AM"/>
        </w:rPr>
        <w:t xml:space="preserve"> пункте </w:t>
      </w:r>
      <w:r>
        <w:rPr>
          <w:rFonts w:ascii="GHEA Grapalat" w:eastAsia="GHEA Grapalat" w:hAnsi="GHEA Grapalat" w:cs="GHEA Grapalat"/>
        </w:rPr>
        <w:t>"</w:t>
      </w:r>
      <w:r>
        <w:rPr>
          <w:rFonts w:ascii="GHEA Grapalat" w:hAnsi="GHEA Grapalat"/>
        </w:rPr>
        <w:t>в</w:t>
      </w:r>
      <w:r>
        <w:rPr>
          <w:rFonts w:ascii="GHEA Grapalat" w:eastAsia="GHEA Grapalat" w:hAnsi="GHEA Grapalat" w:cs="GHEA Grapalat"/>
        </w:rPr>
        <w:t>"</w:t>
      </w:r>
      <w:r>
        <w:rPr>
          <w:rFonts w:ascii="GHEA Grapalat" w:hAnsi="GHEA Grapalat"/>
        </w:rPr>
        <w:t xml:space="preserve"> </w:t>
      </w:r>
      <w:r>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Pr>
          <w:rFonts w:ascii="GHEA Grapalat" w:hAnsi="GHEA Grapalat"/>
        </w:rPr>
        <w:t>О</w:t>
      </w:r>
      <w:r>
        <w:rPr>
          <w:rFonts w:ascii="GHEA Grapalat" w:hAnsi="GHEA Grapalat"/>
          <w:lang w:val="hy-AM"/>
        </w:rPr>
        <w:t xml:space="preserve">рганизации, в случае если не имеется физическое лицо, соответствующее требованиям пунктов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hAnsi="GHEA Grapalat"/>
        </w:rPr>
        <w:t xml:space="preserve"> </w:t>
      </w:r>
      <w:r>
        <w:rPr>
          <w:rFonts w:ascii="GHEA Grapalat" w:hAnsi="GHEA Grapalat"/>
          <w:lang w:val="hy-AM"/>
        </w:rPr>
        <w:t xml:space="preserve">и </w:t>
      </w:r>
      <w:r>
        <w:rPr>
          <w:rFonts w:ascii="GHEA Grapalat" w:eastAsia="GHEA Grapalat" w:hAnsi="GHEA Grapalat" w:cs="GHEA Grapalat"/>
        </w:rPr>
        <w:t>"</w:t>
      </w:r>
      <w:r>
        <w:rPr>
          <w:rFonts w:ascii="GHEA Grapalat" w:hAnsi="GHEA Grapalat"/>
        </w:rPr>
        <w:t>б</w:t>
      </w:r>
      <w:r>
        <w:rPr>
          <w:rFonts w:ascii="GHEA Grapalat" w:eastAsia="GHEA Grapalat" w:hAnsi="GHEA Grapalat" w:cs="GHEA Grapalat"/>
        </w:rPr>
        <w:t>"</w:t>
      </w:r>
      <w:r>
        <w:rPr>
          <w:rFonts w:ascii="GHEA Grapalat" w:hAnsi="GHEA Grapalat"/>
        </w:rPr>
        <w:t xml:space="preserve"> </w:t>
      </w:r>
      <w:r>
        <w:rPr>
          <w:rFonts w:ascii="GHEA Grapalat" w:hAnsi="GHEA Grapalat"/>
          <w:lang w:val="hy-AM"/>
        </w:rPr>
        <w:t>этого подраздела</w:t>
      </w:r>
      <w:r>
        <w:rPr>
          <w:rFonts w:ascii="GHEA Grapalat" w:hAnsi="GHEA Grapalat"/>
        </w:rPr>
        <w:t>.</w:t>
      </w:r>
    </w:p>
    <w:p w14:paraId="30F70C34" w14:textId="77777777" w:rsidR="005B5B3E" w:rsidRDefault="005B5B3E" w:rsidP="005B5B3E">
      <w:pPr>
        <w:jc w:val="both"/>
        <w:rPr>
          <w:rFonts w:ascii="Cambria Math" w:hAnsi="Cambria Math" w:cs="Cambria Math"/>
        </w:rPr>
      </w:pPr>
      <w:r>
        <w:rPr>
          <w:rFonts w:ascii="GHEA Grapalat" w:hAnsi="GHEA Grapalat"/>
          <w:lang w:val="hy-AM"/>
        </w:rPr>
        <w:t xml:space="preserve">6) </w:t>
      </w:r>
      <w:r>
        <w:rPr>
          <w:rFonts w:ascii="GHEA Grapalat" w:hAnsi="GHEA Grapalat"/>
        </w:rPr>
        <w:t>П</w:t>
      </w:r>
      <w:r>
        <w:rPr>
          <w:rFonts w:ascii="GHEA Grapalat" w:hAnsi="GHEA Grapalat"/>
          <w:lang w:val="hy-AM"/>
        </w:rPr>
        <w:t xml:space="preserve">одраздел </w:t>
      </w:r>
      <w:r>
        <w:rPr>
          <w:rFonts w:ascii="GHEA Grapalat" w:eastAsia="GHEA Grapalat" w:hAnsi="GHEA Grapalat" w:cs="GHEA Grapalat"/>
        </w:rPr>
        <w:t>"</w:t>
      </w:r>
      <w:r>
        <w:rPr>
          <w:rFonts w:ascii="GHEA Grapalat" w:hAnsi="GHEA Grapalat"/>
        </w:rPr>
        <w:t>О</w:t>
      </w:r>
      <w:r>
        <w:rPr>
          <w:rFonts w:ascii="GHEA Grapalat" w:hAnsi="GHEA Grapalat"/>
          <w:lang w:val="hy-AM"/>
        </w:rPr>
        <w:t xml:space="preserve">снования </w:t>
      </w:r>
      <w:r>
        <w:rPr>
          <w:rFonts w:ascii="GHEA Grapalat" w:hAnsi="GHEA Grapalat"/>
        </w:rPr>
        <w:t>являться</w:t>
      </w:r>
      <w:r>
        <w:rPr>
          <w:rFonts w:ascii="GHEA Grapalat" w:hAnsi="GHEA Grapalat"/>
          <w:lang w:val="hy-AM"/>
        </w:rPr>
        <w:t xml:space="preserve"> реальн</w:t>
      </w:r>
      <w:r>
        <w:rPr>
          <w:rFonts w:ascii="GHEA Grapalat" w:hAnsi="GHEA Grapalat"/>
        </w:rPr>
        <w:t>ым</w:t>
      </w:r>
      <w:r>
        <w:rPr>
          <w:rFonts w:ascii="GHEA Grapalat" w:hAnsi="GHEA Grapalat"/>
          <w:lang w:val="hy-AM"/>
        </w:rPr>
        <w:t xml:space="preserve"> </w:t>
      </w:r>
      <w:r>
        <w:rPr>
          <w:rFonts w:ascii="GHEA Grapalat" w:hAnsi="GHEA Grapalat"/>
        </w:rPr>
        <w:t>бенефициаром</w:t>
      </w:r>
      <w:r>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Pr>
          <w:lang w:val="hy-AM"/>
        </w:rPr>
        <w:t xml:space="preserve"> </w:t>
      </w:r>
      <w:r>
        <w:rPr>
          <w:rFonts w:ascii="GHEA Grapalat" w:hAnsi="GHEA Grapalat"/>
          <w:lang w:val="hy-AM"/>
        </w:rPr>
        <w:t xml:space="preserve">Раскрытие реальных </w:t>
      </w:r>
      <w:r>
        <w:rPr>
          <w:rFonts w:ascii="GHEA Grapalat" w:hAnsi="GHEA Grapalat"/>
        </w:rPr>
        <w:t>бенефициаров</w:t>
      </w:r>
      <w:r>
        <w:rPr>
          <w:rFonts w:ascii="GHEA Grapalat" w:hAnsi="GHEA Grapalat"/>
          <w:lang w:val="hy-AM"/>
        </w:rPr>
        <w:t xml:space="preserve"> осуществляется по </w:t>
      </w:r>
      <w:r>
        <w:rPr>
          <w:rFonts w:ascii="GHEA Grapalat" w:hAnsi="GHEA Grapalat"/>
          <w:lang w:val="hy-AM"/>
        </w:rPr>
        <w:lastRenderedPageBreak/>
        <w:t>критериям, установленным Кодексом О недрах</w:t>
      </w:r>
      <w:r>
        <w:rPr>
          <w:rFonts w:ascii="GHEA Grapalat" w:hAnsi="GHEA Grapalat"/>
        </w:rPr>
        <w:t>.</w:t>
      </w:r>
      <w:r>
        <w:t xml:space="preserve"> </w:t>
      </w:r>
      <w:r>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Pr>
          <w:rFonts w:ascii="Cambria Math" w:hAnsi="Cambria Math" w:cs="Cambria Math"/>
        </w:rPr>
        <w:t>:</w:t>
      </w:r>
    </w:p>
    <w:p w14:paraId="109BEAC7" w14:textId="77777777" w:rsidR="005B5B3E" w:rsidRDefault="005B5B3E" w:rsidP="005B5B3E">
      <w:pPr>
        <w:jc w:val="both"/>
        <w:rPr>
          <w:rFonts w:ascii="GHEA Grapalat" w:hAnsi="GHEA Grapalat"/>
        </w:rPr>
      </w:pPr>
      <w:r>
        <w:rPr>
          <w:rFonts w:ascii="GHEA Grapalat" w:hAnsi="GHEA Grapalat"/>
        </w:rPr>
        <w:t xml:space="preserve">а. в пункте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hAnsi="GHEA Grapalat"/>
        </w:rPr>
        <w:t xml:space="preserve"> подпункта 5 пункта 4 настоящего Порядка;</w:t>
      </w:r>
    </w:p>
    <w:p w14:paraId="488A9D7F" w14:textId="77777777" w:rsidR="005B5B3E" w:rsidRDefault="005B5B3E" w:rsidP="005B5B3E">
      <w:pPr>
        <w:jc w:val="both"/>
        <w:rPr>
          <w:rFonts w:ascii="GHEA Grapalat" w:hAnsi="GHEA Grapalat"/>
          <w:lang w:val="hy-AM"/>
        </w:rPr>
      </w:pPr>
      <w:r>
        <w:rPr>
          <w:rFonts w:ascii="GHEA Grapalat" w:hAnsi="GHEA Grapalat"/>
          <w:lang w:val="hy-AM"/>
        </w:rPr>
        <w:t xml:space="preserve">б.в пункте </w:t>
      </w:r>
      <w:r>
        <w:rPr>
          <w:rFonts w:ascii="GHEA Grapalat" w:eastAsia="GHEA Grapalat" w:hAnsi="GHEA Grapalat" w:cs="GHEA Grapalat"/>
        </w:rPr>
        <w:t>"</w:t>
      </w:r>
      <w:r>
        <w:rPr>
          <w:rFonts w:ascii="GHEA Grapalat" w:hAnsi="GHEA Grapalat"/>
        </w:rPr>
        <w:t>б</w:t>
      </w:r>
      <w:r>
        <w:rPr>
          <w:rFonts w:ascii="GHEA Grapalat" w:eastAsia="GHEA Grapalat" w:hAnsi="GHEA Grapalat" w:cs="GHEA Grapalat"/>
        </w:rPr>
        <w:t>"</w:t>
      </w:r>
      <w:r>
        <w:rPr>
          <w:rFonts w:ascii="GHEA Grapalat" w:hAnsi="GHEA Grapalat"/>
        </w:rPr>
        <w:t xml:space="preserve"> </w:t>
      </w:r>
      <w:r>
        <w:rPr>
          <w:rFonts w:ascii="GHEA Grapalat" w:hAnsi="GHEA Grapalat"/>
          <w:lang w:val="hy-AM"/>
        </w:rPr>
        <w:t xml:space="preserve">этого подраздела производится отметка, если лицо имеет право назначать или </w:t>
      </w:r>
      <w:r>
        <w:rPr>
          <w:rFonts w:ascii="GHEA Grapalat" w:hAnsi="GHEA Grapalat"/>
        </w:rPr>
        <w:t>отстраня</w:t>
      </w:r>
      <w:r>
        <w:rPr>
          <w:rFonts w:ascii="GHEA Grapalat" w:hAnsi="GHEA Grapalat"/>
          <w:lang w:val="hy-AM"/>
        </w:rPr>
        <w:t>ть большинство членов органов управления юридического лица;</w:t>
      </w:r>
    </w:p>
    <w:p w14:paraId="08C8FCBD" w14:textId="77777777" w:rsidR="005B5B3E" w:rsidRDefault="005B5B3E" w:rsidP="005B5B3E">
      <w:pPr>
        <w:jc w:val="both"/>
        <w:rPr>
          <w:rFonts w:ascii="GHEA Grapalat" w:hAnsi="GHEA Grapalat"/>
        </w:rPr>
      </w:pPr>
      <w:r>
        <w:rPr>
          <w:rFonts w:ascii="GHEA Grapalat" w:hAnsi="GHEA Grapalat"/>
        </w:rPr>
        <w:t xml:space="preserve">в. В пункте </w:t>
      </w:r>
      <w:r>
        <w:rPr>
          <w:rFonts w:ascii="GHEA Grapalat" w:eastAsia="GHEA Grapalat" w:hAnsi="GHEA Grapalat" w:cs="GHEA Grapalat"/>
        </w:rPr>
        <w:t>"</w:t>
      </w:r>
      <w:r>
        <w:rPr>
          <w:rFonts w:ascii="GHEA Grapalat" w:hAnsi="GHEA Grapalat"/>
        </w:rPr>
        <w:t>в</w:t>
      </w:r>
      <w:r>
        <w:rPr>
          <w:rFonts w:ascii="GHEA Grapalat" w:eastAsia="GHEA Grapalat" w:hAnsi="GHEA Grapalat" w:cs="GHEA Grapalat"/>
        </w:rPr>
        <w:t>"</w:t>
      </w:r>
      <w:r>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21948BD8" w14:textId="77777777" w:rsidR="005B5B3E" w:rsidRDefault="005B5B3E" w:rsidP="005B5B3E">
      <w:pPr>
        <w:jc w:val="both"/>
        <w:rPr>
          <w:rFonts w:ascii="GHEA Grapalat" w:hAnsi="GHEA Grapalat"/>
        </w:rPr>
      </w:pPr>
      <w:r>
        <w:rPr>
          <w:rFonts w:ascii="GHEA Grapalat" w:hAnsi="GHEA Grapalat"/>
        </w:rPr>
        <w:t xml:space="preserve">г. в пункте </w:t>
      </w:r>
      <w:r>
        <w:rPr>
          <w:rFonts w:ascii="GHEA Grapalat" w:eastAsia="GHEA Grapalat" w:hAnsi="GHEA Grapalat" w:cs="GHEA Grapalat"/>
        </w:rPr>
        <w:t>"</w:t>
      </w:r>
      <w:r>
        <w:rPr>
          <w:rFonts w:ascii="GHEA Grapalat" w:hAnsi="GHEA Grapalat"/>
        </w:rPr>
        <w:t>г</w:t>
      </w:r>
      <w:r>
        <w:rPr>
          <w:rFonts w:ascii="GHEA Grapalat" w:eastAsia="GHEA Grapalat" w:hAnsi="GHEA Grapalat" w:cs="GHEA Grapalat"/>
        </w:rPr>
        <w:t>"</w:t>
      </w:r>
      <w:r>
        <w:rPr>
          <w:rFonts w:ascii="GHEA Grapalat" w:hAnsi="GHEA Grapalat"/>
        </w:rPr>
        <w:t xml:space="preserve"> этого подраздела производится отметка, если лицо по смыслу пунктов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w:t>
      </w:r>
      <w:r>
        <w:rPr>
          <w:rFonts w:ascii="GHEA Grapalat" w:eastAsia="GHEA Grapalat" w:hAnsi="GHEA Grapalat" w:cs="GHEA Grapalat"/>
          <w:lang w:val="hy-AM"/>
        </w:rPr>
        <w:t xml:space="preserve"> </w:t>
      </w:r>
      <w:r>
        <w:rPr>
          <w:rFonts w:ascii="GHEA Grapalat" w:hAnsi="GHEA Grapalat"/>
        </w:rPr>
        <w:t>-</w:t>
      </w:r>
      <w:r>
        <w:rPr>
          <w:rFonts w:ascii="GHEA Grapalat" w:hAnsi="GHEA Grapalat"/>
          <w:lang w:val="hy-AM"/>
        </w:rPr>
        <w:t xml:space="preserve"> </w:t>
      </w:r>
      <w:r>
        <w:rPr>
          <w:rFonts w:ascii="GHEA Grapalat" w:eastAsia="GHEA Grapalat" w:hAnsi="GHEA Grapalat" w:cs="GHEA Grapalat"/>
        </w:rPr>
        <w:t>"</w:t>
      </w:r>
      <w:r>
        <w:rPr>
          <w:rFonts w:ascii="GHEA Grapalat" w:hAnsi="GHEA Grapalat"/>
        </w:rPr>
        <w:t>в</w:t>
      </w:r>
      <w:r>
        <w:rPr>
          <w:rFonts w:ascii="GHEA Grapalat" w:eastAsia="GHEA Grapalat" w:hAnsi="GHEA Grapalat" w:cs="GHEA Grapalat"/>
        </w:rPr>
        <w:t>"</w:t>
      </w:r>
      <w:r>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5AC5A540" w14:textId="77777777" w:rsidR="005B5B3E" w:rsidRDefault="005B5B3E" w:rsidP="005B5B3E">
      <w:pPr>
        <w:jc w:val="both"/>
        <w:rPr>
          <w:rFonts w:ascii="GHEA Grapalat" w:hAnsi="GHEA Grapalat"/>
        </w:rPr>
      </w:pPr>
      <w:r>
        <w:rPr>
          <w:rFonts w:ascii="GHEA Grapalat" w:hAnsi="GHEA Grapalat"/>
        </w:rPr>
        <w:t xml:space="preserve">д. в пункте </w:t>
      </w:r>
      <w:r>
        <w:rPr>
          <w:rFonts w:ascii="GHEA Grapalat" w:eastAsia="GHEA Grapalat" w:hAnsi="GHEA Grapalat" w:cs="GHEA Grapalat"/>
        </w:rPr>
        <w:t>"</w:t>
      </w:r>
      <w:r>
        <w:rPr>
          <w:rFonts w:ascii="GHEA Grapalat" w:hAnsi="GHEA Grapalat"/>
        </w:rPr>
        <w:t>д</w:t>
      </w:r>
      <w:r>
        <w:rPr>
          <w:rFonts w:ascii="GHEA Grapalat" w:eastAsia="GHEA Grapalat" w:hAnsi="GHEA Grapalat" w:cs="GHEA Grapalat"/>
        </w:rPr>
        <w:t>"</w:t>
      </w:r>
      <w:r>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Pr>
          <w:rFonts w:ascii="GHEA Grapalat" w:eastAsia="GHEA Grapalat" w:hAnsi="GHEA Grapalat" w:cs="GHEA Grapalat"/>
        </w:rPr>
        <w:t>"</w:t>
      </w:r>
      <w:r>
        <w:rPr>
          <w:rFonts w:ascii="GHEA Grapalat" w:hAnsi="GHEA Grapalat"/>
        </w:rPr>
        <w:t>а</w:t>
      </w:r>
      <w:r>
        <w:rPr>
          <w:rFonts w:ascii="GHEA Grapalat" w:eastAsia="GHEA Grapalat" w:hAnsi="GHEA Grapalat" w:cs="GHEA Grapalat"/>
        </w:rPr>
        <w:t xml:space="preserve">" </w:t>
      </w:r>
      <w:r>
        <w:rPr>
          <w:rFonts w:ascii="GHEA Grapalat" w:hAnsi="GHEA Grapalat"/>
        </w:rPr>
        <w:t xml:space="preserve">- </w:t>
      </w:r>
      <w:r>
        <w:rPr>
          <w:rFonts w:ascii="GHEA Grapalat" w:eastAsia="GHEA Grapalat" w:hAnsi="GHEA Grapalat" w:cs="GHEA Grapalat"/>
        </w:rPr>
        <w:t>"</w:t>
      </w:r>
      <w:r>
        <w:rPr>
          <w:rFonts w:ascii="GHEA Grapalat" w:hAnsi="GHEA Grapalat"/>
        </w:rPr>
        <w:t>г</w:t>
      </w:r>
      <w:r>
        <w:rPr>
          <w:rFonts w:ascii="GHEA Grapalat" w:eastAsia="GHEA Grapalat" w:hAnsi="GHEA Grapalat" w:cs="GHEA Grapalat"/>
        </w:rPr>
        <w:t>"</w:t>
      </w:r>
      <w:r>
        <w:rPr>
          <w:rFonts w:ascii="GHEA Grapalat" w:hAnsi="GHEA Grapalat"/>
        </w:rPr>
        <w:t xml:space="preserve"> этого подраздела.</w:t>
      </w:r>
    </w:p>
    <w:p w14:paraId="6B616289" w14:textId="77777777" w:rsidR="005B5B3E" w:rsidRDefault="005B5B3E" w:rsidP="005B5B3E">
      <w:pPr>
        <w:jc w:val="both"/>
        <w:rPr>
          <w:rFonts w:ascii="GHEA Grapalat" w:hAnsi="GHEA Grapalat"/>
        </w:rPr>
      </w:pPr>
      <w:r>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Pr>
          <w:rFonts w:ascii="GHEA Grapalat" w:hAnsi="GHEA Grapalat"/>
          <w:lang w:val="hy-AM"/>
        </w:rPr>
        <w:t>Օ</w:t>
      </w:r>
      <w:r>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120E1D41" w14:textId="77777777" w:rsidR="005B5B3E" w:rsidRDefault="005B5B3E" w:rsidP="005B5B3E">
      <w:pPr>
        <w:jc w:val="both"/>
        <w:rPr>
          <w:rFonts w:ascii="GHEA Grapalat" w:eastAsia="GHEA Grapalat" w:hAnsi="GHEA Grapalat" w:cs="GHEA Grapalat"/>
        </w:rPr>
      </w:pPr>
      <w:r>
        <w:rPr>
          <w:rFonts w:ascii="GHEA Grapalat" w:eastAsia="GHEA Grapalat" w:hAnsi="GHEA Grapalat" w:cs="GHEA Grapalat"/>
        </w:rPr>
        <w:t>8) в подразделе</w:t>
      </w:r>
      <w:r>
        <w:rPr>
          <w:rFonts w:ascii="GHEA Grapalat" w:eastAsia="GHEA Grapalat" w:hAnsi="GHEA Grapalat" w:cs="GHEA Grapalat"/>
          <w:lang w:val="hy-AM"/>
        </w:rPr>
        <w:t xml:space="preserve"> </w:t>
      </w:r>
      <w:r>
        <w:rPr>
          <w:rFonts w:ascii="GHEA Grapalat" w:eastAsia="GHEA Grapalat" w:hAnsi="GHEA Grapalat" w:cs="GHEA Grapalat"/>
        </w:rPr>
        <w:t xml:space="preserve">"Контактные данные реального </w:t>
      </w:r>
      <w:r>
        <w:rPr>
          <w:rFonts w:ascii="GHEA Grapalat" w:hAnsi="GHEA Grapalat"/>
        </w:rPr>
        <w:t>бенефициара</w:t>
      </w:r>
      <w:r>
        <w:rPr>
          <w:rFonts w:ascii="GHEA Grapalat" w:eastAsia="GHEA Grapalat" w:hAnsi="GHEA Grapalat" w:cs="GHEA Grapalat"/>
        </w:rPr>
        <w:t xml:space="preserve">" заполняются адрес электронной почты и номер телефона реального </w:t>
      </w:r>
      <w:r>
        <w:rPr>
          <w:rFonts w:ascii="GHEA Grapalat" w:hAnsi="GHEA Grapalat"/>
        </w:rPr>
        <w:t>бенефициара</w:t>
      </w:r>
      <w:r>
        <w:rPr>
          <w:rFonts w:ascii="GHEA Grapalat" w:eastAsia="GHEA Grapalat" w:hAnsi="GHEA Grapalat" w:cs="GHEA Grapalat"/>
        </w:rPr>
        <w:t>.</w:t>
      </w:r>
    </w:p>
    <w:p w14:paraId="42850747" w14:textId="77777777" w:rsidR="005B5B3E" w:rsidRDefault="005B5B3E" w:rsidP="005B5B3E">
      <w:pPr>
        <w:jc w:val="both"/>
        <w:rPr>
          <w:rFonts w:ascii="GHEA Grapalat" w:hAnsi="GHEA Grapalat"/>
        </w:rPr>
      </w:pPr>
      <w:r>
        <w:rPr>
          <w:rFonts w:ascii="GHEA Grapalat" w:hAnsi="GHEA Grapalat"/>
        </w:rPr>
        <w:t xml:space="preserve">5. Раздел 5 декларации (Промежуточные юридические лица) заполняется, </w:t>
      </w:r>
    </w:p>
    <w:p w14:paraId="0474FF45" w14:textId="77777777" w:rsidR="005B5B3E" w:rsidRDefault="005B5B3E" w:rsidP="005B5B3E">
      <w:pPr>
        <w:jc w:val="both"/>
        <w:rPr>
          <w:rFonts w:ascii="GHEA Grapalat" w:hAnsi="GHEA Grapalat"/>
        </w:rPr>
      </w:pPr>
      <w:r>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w:t>
      </w:r>
      <w:r>
        <w:rPr>
          <w:rFonts w:ascii="GHEA Grapalat" w:hAnsi="GHEA Grapalat"/>
        </w:rPr>
        <w:lastRenderedPageBreak/>
        <w:t>промежуточных юридических лиц. В этом разделе подразделы заполняются следующими правилами</w:t>
      </w:r>
      <w:r>
        <w:rPr>
          <w:rFonts w:ascii="MS Mincho" w:eastAsia="MS Mincho" w:hAnsi="MS Mincho" w:cs="MS Mincho" w:hint="eastAsia"/>
        </w:rPr>
        <w:t>․</w:t>
      </w:r>
    </w:p>
    <w:p w14:paraId="1771B0B1" w14:textId="77777777" w:rsidR="005B5B3E" w:rsidRDefault="005B5B3E" w:rsidP="005B5B3E">
      <w:pPr>
        <w:jc w:val="both"/>
        <w:rPr>
          <w:rFonts w:ascii="GHEA Grapalat" w:hAnsi="GHEA Grapalat"/>
        </w:rPr>
      </w:pPr>
      <w:r>
        <w:rPr>
          <w:rFonts w:ascii="GHEA Grapalat" w:hAnsi="GHEA Grapalat"/>
        </w:rPr>
        <w:t>1) в подразделе</w:t>
      </w:r>
      <w:r>
        <w:rPr>
          <w:rFonts w:ascii="GHEA Grapalat" w:hAnsi="GHEA Grapalat"/>
          <w:lang w:val="hy-AM"/>
        </w:rPr>
        <w:t xml:space="preserve"> </w:t>
      </w:r>
      <w:r>
        <w:rPr>
          <w:rFonts w:ascii="GHEA Grapalat" w:eastAsia="GHEA Grapalat" w:hAnsi="GHEA Grapalat" w:cs="GHEA Grapalat"/>
        </w:rPr>
        <w:t>"</w:t>
      </w:r>
      <w:r>
        <w:rPr>
          <w:rFonts w:ascii="GHEA Grapalat" w:hAnsi="GHEA Grapalat"/>
        </w:rPr>
        <w:t>Данные организации"</w:t>
      </w:r>
      <w:r>
        <w:rPr>
          <w:rFonts w:ascii="GHEA Grapalat" w:hAnsi="GHEA Grapalat"/>
          <w:lang w:val="hy-AM"/>
        </w:rPr>
        <w:t xml:space="preserve"> </w:t>
      </w:r>
      <w:r>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F9439BC" w14:textId="77777777" w:rsidR="005B5B3E" w:rsidRDefault="005B5B3E" w:rsidP="005B5B3E">
      <w:pPr>
        <w:jc w:val="both"/>
        <w:rPr>
          <w:rFonts w:ascii="GHEA Grapalat" w:hAnsi="GHEA Grapalat"/>
        </w:rPr>
      </w:pPr>
      <w:r>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7477CD6A" w14:textId="77777777" w:rsidR="005B5B3E" w:rsidRDefault="005B5B3E" w:rsidP="005B5B3E">
      <w:pPr>
        <w:jc w:val="both"/>
        <w:rPr>
          <w:rFonts w:ascii="GHEA Grapalat" w:hAnsi="GHEA Grapalat"/>
        </w:rPr>
      </w:pPr>
      <w:r>
        <w:rPr>
          <w:rFonts w:ascii="GHEA Grapalat" w:hAnsi="GHEA Grapalat"/>
        </w:rPr>
        <w:t>3) Подраздел</w:t>
      </w:r>
      <w:r>
        <w:rPr>
          <w:rFonts w:ascii="GHEA Grapalat" w:hAnsi="GHEA Grapalat"/>
          <w:lang w:val="hy-AM"/>
        </w:rPr>
        <w:t xml:space="preserve"> </w:t>
      </w:r>
      <w:r>
        <w:rPr>
          <w:rFonts w:ascii="GHEA Grapalat" w:eastAsia="GHEA Grapalat" w:hAnsi="GHEA Grapalat" w:cs="GHEA Grapalat"/>
        </w:rPr>
        <w:t>"</w:t>
      </w:r>
      <w:r>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33105FE8" w14:textId="77777777" w:rsidR="005B5B3E" w:rsidRDefault="005B5B3E" w:rsidP="005B5B3E">
      <w:pPr>
        <w:jc w:val="both"/>
        <w:rPr>
          <w:rFonts w:ascii="GHEA Grapalat" w:hAnsi="GHEA Grapalat"/>
        </w:rPr>
      </w:pPr>
      <w:r>
        <w:rPr>
          <w:rFonts w:ascii="GHEA Grapalat" w:hAnsi="GHEA Grapalat"/>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63C1FA0" w14:textId="77777777" w:rsidR="005B5B3E" w:rsidRDefault="005B5B3E" w:rsidP="005B5B3E">
      <w:pPr>
        <w:jc w:val="both"/>
        <w:rPr>
          <w:rFonts w:ascii="GHEA Grapalat" w:hAnsi="GHEA Grapalat"/>
        </w:rPr>
      </w:pPr>
      <w:r>
        <w:rPr>
          <w:rFonts w:ascii="GHEA Grapalat" w:hAnsi="GHEA Grapalat"/>
        </w:rPr>
        <w:t>7. Декларация заполняется и подписывается лицом, подающим заявку.</w:t>
      </w:r>
      <w:r>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1B95F686" w14:textId="77777777" w:rsidR="005B5B3E" w:rsidRDefault="005B5B3E" w:rsidP="005B5B3E">
      <w:pPr>
        <w:jc w:val="both"/>
        <w:rPr>
          <w:rFonts w:ascii="GHEA Grapalat" w:hAnsi="GHEA Grapalat"/>
          <w:i/>
          <w:sz w:val="18"/>
          <w:szCs w:val="18"/>
        </w:rPr>
      </w:pPr>
      <w:r>
        <w:rPr>
          <w:rFonts w:ascii="GHEA Grapalat" w:hAnsi="GHEA Grapalat"/>
          <w:sz w:val="18"/>
          <w:szCs w:val="18"/>
        </w:rPr>
        <w:t xml:space="preserve">* </w:t>
      </w:r>
      <w:r>
        <w:rPr>
          <w:rFonts w:ascii="GHEA Grapalat" w:hAnsi="GHEA Grapalat"/>
          <w:i/>
          <w:sz w:val="18"/>
          <w:szCs w:val="18"/>
        </w:rPr>
        <w:t>заполняется секретарем комиссии до публикации приглашения в бюллетене:</w:t>
      </w:r>
    </w:p>
    <w:p w14:paraId="631F2B66" w14:textId="77777777" w:rsidR="005B5B3E" w:rsidRDefault="005B5B3E" w:rsidP="005B5B3E">
      <w:pPr>
        <w:jc w:val="both"/>
        <w:rPr>
          <w:rFonts w:ascii="GHEA Grapalat" w:hAnsi="GHEA Grapalat"/>
          <w:i/>
          <w:sz w:val="18"/>
          <w:szCs w:val="18"/>
        </w:rPr>
      </w:pPr>
      <w:r>
        <w:rPr>
          <w:rFonts w:ascii="GHEA Grapalat" w:hAnsi="GHEA Grapalat"/>
          <w:i/>
          <w:sz w:val="18"/>
          <w:szCs w:val="18"/>
        </w:rPr>
        <w:t>** Приложение 1.3 не представляется участником, если он является резидентом РА, а также в случае, если участник является индивидуальным предпринимателем или физическим лицом.</w:t>
      </w:r>
    </w:p>
    <w:p w14:paraId="3DD0D527" w14:textId="77777777" w:rsidR="005B5B3E" w:rsidRDefault="005B5B3E" w:rsidP="005B5B3E">
      <w:pPr>
        <w:rPr>
          <w:rFonts w:ascii="GHEA Grapalat" w:hAnsi="GHEA Grapalat"/>
          <w:b/>
        </w:rPr>
      </w:pPr>
    </w:p>
    <w:p w14:paraId="0F8DFEA1" w14:textId="77777777" w:rsidR="005B5B3E" w:rsidRDefault="005B5B3E" w:rsidP="005B5B3E">
      <w:pPr>
        <w:rPr>
          <w:rFonts w:ascii="GHEA Grapalat" w:hAnsi="GHEA Grapalat"/>
          <w:b/>
        </w:rPr>
      </w:pPr>
      <w:r>
        <w:rPr>
          <w:rFonts w:ascii="GHEA Grapalat" w:hAnsi="GHEA Grapalat"/>
          <w:b/>
        </w:rPr>
        <w:br w:type="page"/>
      </w:r>
    </w:p>
    <w:p w14:paraId="556E2893" w14:textId="77777777" w:rsidR="005B5B3E" w:rsidRDefault="005B5B3E" w:rsidP="005B5B3E">
      <w:pPr>
        <w:pStyle w:val="BodyTextIndent3"/>
        <w:widowControl w:val="0"/>
        <w:spacing w:line="240" w:lineRule="auto"/>
        <w:ind w:firstLine="0"/>
        <w:jc w:val="right"/>
        <w:rPr>
          <w:rFonts w:ascii="GHEA Grapalat" w:hAnsi="GHEA Grapalat" w:cs="Arial"/>
          <w:b/>
          <w:sz w:val="24"/>
          <w:szCs w:val="24"/>
        </w:rPr>
      </w:pPr>
      <w:r>
        <w:rPr>
          <w:rFonts w:ascii="GHEA Grapalat" w:hAnsi="GHEA Grapalat"/>
          <w:b/>
          <w:sz w:val="24"/>
          <w:szCs w:val="24"/>
        </w:rPr>
        <w:lastRenderedPageBreak/>
        <w:t>Приложение № 2</w:t>
      </w:r>
    </w:p>
    <w:p w14:paraId="7E17712E" w14:textId="2BE59097" w:rsidR="005B5B3E" w:rsidRDefault="005B5B3E" w:rsidP="005B5B3E">
      <w:pPr>
        <w:pStyle w:val="BodyTextIndent3"/>
        <w:widowControl w:val="0"/>
        <w:spacing w:line="240" w:lineRule="auto"/>
        <w:jc w:val="right"/>
        <w:rPr>
          <w:rFonts w:ascii="GHEA Grapalat" w:hAnsi="GHEA Grapalat" w:cs="Arial"/>
          <w:b/>
          <w:sz w:val="24"/>
          <w:szCs w:val="24"/>
        </w:rPr>
      </w:pPr>
      <w:r>
        <w:rPr>
          <w:rFonts w:ascii="GHEA Grapalat" w:hAnsi="GHEA Grapalat"/>
          <w:b/>
          <w:sz w:val="24"/>
          <w:szCs w:val="24"/>
        </w:rPr>
        <w:t>к Приглашению на открытый конкурс</w:t>
      </w:r>
      <w:r>
        <w:rPr>
          <w:rFonts w:ascii="GHEA Grapalat" w:hAnsi="GHEA Grapalat" w:cs="Arial"/>
          <w:b/>
          <w:sz w:val="24"/>
          <w:szCs w:val="24"/>
        </w:rPr>
        <w:br/>
      </w:r>
      <w:r>
        <w:rPr>
          <w:rFonts w:ascii="GHEA Grapalat" w:hAnsi="GHEA Grapalat"/>
          <w:b/>
          <w:sz w:val="24"/>
          <w:szCs w:val="24"/>
        </w:rPr>
        <w:t>под кодом "</w:t>
      </w:r>
      <w:r w:rsidR="007F3D76">
        <w:rPr>
          <w:rFonts w:ascii="GHEA Grapalat" w:hAnsi="GHEA Grapalat"/>
          <w:b/>
          <w:sz w:val="24"/>
          <w:szCs w:val="24"/>
        </w:rPr>
        <w:t>EQ-BMAPDzB-</w:t>
      </w:r>
      <w:r w:rsidR="00A6641C">
        <w:rPr>
          <w:rFonts w:ascii="GHEA Grapalat" w:hAnsi="GHEA Grapalat"/>
          <w:b/>
          <w:sz w:val="24"/>
          <w:szCs w:val="24"/>
        </w:rPr>
        <w:t>25/1</w:t>
      </w:r>
      <w:r>
        <w:rPr>
          <w:rFonts w:ascii="GHEA Grapalat" w:hAnsi="GHEA Grapalat"/>
          <w:b/>
          <w:sz w:val="24"/>
          <w:szCs w:val="24"/>
        </w:rPr>
        <w:t>"</w:t>
      </w:r>
      <w:r>
        <w:rPr>
          <w:rStyle w:val="FootnoteReference"/>
          <w:rFonts w:ascii="GHEA Grapalat" w:hAnsi="GHEA Grapalat"/>
          <w:b/>
          <w:sz w:val="24"/>
          <w:szCs w:val="24"/>
        </w:rPr>
        <w:footnoteReference w:customMarkFollows="1" w:id="16"/>
        <w:t>*</w:t>
      </w:r>
    </w:p>
    <w:p w14:paraId="645DF37C" w14:textId="77777777" w:rsidR="005B5B3E" w:rsidRDefault="005B5B3E" w:rsidP="005B5B3E">
      <w:pPr>
        <w:widowControl w:val="0"/>
        <w:ind w:firstLine="567"/>
        <w:jc w:val="center"/>
        <w:rPr>
          <w:rFonts w:ascii="GHEA Grapalat" w:hAnsi="GHEA Grapalat"/>
        </w:rPr>
      </w:pPr>
    </w:p>
    <w:p w14:paraId="0352CCF8" w14:textId="77777777" w:rsidR="005B5B3E" w:rsidRDefault="005B5B3E" w:rsidP="005B5B3E">
      <w:pPr>
        <w:widowControl w:val="0"/>
        <w:ind w:left="-66"/>
        <w:jc w:val="center"/>
        <w:rPr>
          <w:rFonts w:ascii="GHEA Grapalat" w:hAnsi="GHEA Grapalat"/>
          <w:b/>
        </w:rPr>
      </w:pPr>
      <w:r>
        <w:rPr>
          <w:rFonts w:ascii="GHEA Grapalat" w:hAnsi="GHEA Grapalat"/>
          <w:b/>
        </w:rPr>
        <w:t>ЦЕНОВОЕ ПРЕДЛОЖЕНИЕ</w:t>
      </w:r>
    </w:p>
    <w:p w14:paraId="1A8DEF4F" w14:textId="77777777" w:rsidR="005B5B3E" w:rsidRDefault="005B5B3E" w:rsidP="005B5B3E">
      <w:pPr>
        <w:widowControl w:val="0"/>
        <w:ind w:firstLine="567"/>
        <w:jc w:val="center"/>
        <w:rPr>
          <w:rFonts w:ascii="GHEA Grapalat" w:hAnsi="GHEA Grapalat"/>
        </w:rPr>
      </w:pPr>
    </w:p>
    <w:p w14:paraId="5222596E" w14:textId="1D02A85B" w:rsidR="005B5B3E" w:rsidRDefault="005B5B3E" w:rsidP="005B5B3E">
      <w:pPr>
        <w:widowControl w:val="0"/>
        <w:ind w:firstLine="567"/>
        <w:jc w:val="both"/>
        <w:rPr>
          <w:rFonts w:ascii="GHEA Grapalat" w:hAnsi="GHEA Grapalat"/>
        </w:rPr>
      </w:pPr>
      <w:r>
        <w:rPr>
          <w:rFonts w:ascii="GHEA Grapalat" w:hAnsi="GHEA Grapalat"/>
          <w:spacing w:val="-6"/>
        </w:rPr>
        <w:t xml:space="preserve">Рассмотрев приглашение на открытый конкурс под кодом </w:t>
      </w:r>
      <w:r w:rsidR="0095433C">
        <w:rPr>
          <w:rFonts w:ascii="GHEA Grapalat" w:hAnsi="GHEA Grapalat"/>
          <w:spacing w:val="-6"/>
        </w:rPr>
        <w:t>EQ-BMAPDzB-</w:t>
      </w:r>
      <w:r w:rsidR="00A6641C">
        <w:rPr>
          <w:rFonts w:ascii="GHEA Grapalat" w:hAnsi="GHEA Grapalat"/>
          <w:spacing w:val="-6"/>
        </w:rPr>
        <w:t>25/1</w:t>
      </w:r>
      <w:r>
        <w:rPr>
          <w:rFonts w:ascii="GHEA Grapalat" w:hAnsi="GHEA Grapalat"/>
          <w:spacing w:val="-6"/>
        </w:rPr>
        <w:t>*,</w:t>
      </w:r>
      <w:r>
        <w:rPr>
          <w:rFonts w:ascii="GHEA Grapalat" w:hAnsi="GHEA Grapalat"/>
        </w:rPr>
        <w:t xml:space="preserve"> </w:t>
      </w:r>
    </w:p>
    <w:p w14:paraId="0ACDB67E" w14:textId="77777777" w:rsidR="005B5B3E" w:rsidRDefault="005B5B3E" w:rsidP="005B5B3E">
      <w:pPr>
        <w:widowControl w:val="0"/>
        <w:jc w:val="both"/>
        <w:rPr>
          <w:rFonts w:ascii="GHEA Grapalat" w:hAnsi="GHEA Grapalat"/>
        </w:rPr>
      </w:pPr>
      <w:r>
        <w:rPr>
          <w:rFonts w:ascii="GHEA Grapalat" w:hAnsi="GHEA Grapalat"/>
        </w:rPr>
        <w:t>в том числе проект заключаемого договора __________________________________</w:t>
      </w:r>
    </w:p>
    <w:p w14:paraId="10DEB7F9" w14:textId="77777777" w:rsidR="005B5B3E" w:rsidRDefault="005B5B3E" w:rsidP="005B5B3E">
      <w:pPr>
        <w:widowControl w:val="0"/>
        <w:ind w:left="6237"/>
        <w:jc w:val="both"/>
        <w:rPr>
          <w:rFonts w:ascii="GHEA Grapalat" w:hAnsi="GHEA Grapalat"/>
          <w:vertAlign w:val="superscript"/>
        </w:rPr>
      </w:pPr>
      <w:r>
        <w:rPr>
          <w:rFonts w:ascii="GHEA Grapalat" w:hAnsi="GHEA Grapalat"/>
          <w:vertAlign w:val="superscript"/>
        </w:rPr>
        <w:t>наименование участника</w:t>
      </w:r>
    </w:p>
    <w:p w14:paraId="4B4487C6" w14:textId="77777777" w:rsidR="005B5B3E" w:rsidRDefault="005B5B3E" w:rsidP="005B5B3E">
      <w:pPr>
        <w:widowControl w:val="0"/>
        <w:jc w:val="both"/>
        <w:rPr>
          <w:rFonts w:ascii="GHEA Grapalat" w:hAnsi="GHEA Grapalat"/>
        </w:rPr>
      </w:pPr>
      <w:r>
        <w:rPr>
          <w:rFonts w:ascii="GHEA Grapalat" w:hAnsi="GHEA Grapalat"/>
        </w:rPr>
        <w:t>предлагает выполнить договор по нижеуказанным общим ценам:</w:t>
      </w:r>
    </w:p>
    <w:p w14:paraId="1F19993D" w14:textId="77777777" w:rsidR="005B5B3E" w:rsidRDefault="005B5B3E" w:rsidP="005B5B3E">
      <w:pPr>
        <w:widowControl w:val="0"/>
        <w:jc w:val="right"/>
        <w:rPr>
          <w:rFonts w:ascii="GHEA Grapalat" w:hAnsi="GHEA Grapalat"/>
        </w:rPr>
      </w:pPr>
      <w:r>
        <w:rPr>
          <w:rFonts w:ascii="GHEA Grapalat" w:hAnsi="GHEA Grapalat"/>
        </w:rPr>
        <w:t>драмов РА</w:t>
      </w:r>
    </w:p>
    <w:tbl>
      <w:tblPr>
        <w:tblW w:w="8385"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18"/>
        <w:gridCol w:w="1700"/>
        <w:gridCol w:w="2125"/>
        <w:gridCol w:w="1842"/>
        <w:gridCol w:w="1700"/>
      </w:tblGrid>
      <w:tr w:rsidR="005B5B3E" w:rsidRPr="005B5B3E" w14:paraId="08CB4A0E" w14:textId="77777777" w:rsidTr="0095433C">
        <w:trPr>
          <w:trHeight w:val="916"/>
          <w:jc w:val="center"/>
        </w:trPr>
        <w:tc>
          <w:tcPr>
            <w:tcW w:w="1018" w:type="dxa"/>
            <w:tcBorders>
              <w:top w:val="single" w:sz="4" w:space="0" w:color="auto"/>
              <w:left w:val="single" w:sz="4" w:space="0" w:color="auto"/>
              <w:bottom w:val="nil"/>
              <w:right w:val="single" w:sz="4" w:space="0" w:color="auto"/>
            </w:tcBorders>
            <w:vAlign w:val="center"/>
            <w:hideMark/>
          </w:tcPr>
          <w:p w14:paraId="341878A0" w14:textId="77777777" w:rsidR="005B5B3E" w:rsidRDefault="005B5B3E" w:rsidP="005B5B3E">
            <w:pPr>
              <w:widowControl w:val="0"/>
              <w:jc w:val="center"/>
              <w:rPr>
                <w:rFonts w:ascii="GHEA Grapalat" w:hAnsi="GHEA Grapalat"/>
                <w:b/>
                <w:bCs/>
                <w:sz w:val="20"/>
                <w:szCs w:val="20"/>
                <w:lang w:val="en-US"/>
              </w:rPr>
            </w:pPr>
            <w:r>
              <w:rPr>
                <w:rFonts w:ascii="GHEA Grapalat" w:hAnsi="GHEA Grapalat"/>
                <w:b/>
                <w:sz w:val="20"/>
                <w:szCs w:val="20"/>
              </w:rPr>
              <w:t>Номера лотов</w:t>
            </w:r>
          </w:p>
        </w:tc>
        <w:tc>
          <w:tcPr>
            <w:tcW w:w="1700" w:type="dxa"/>
            <w:tcBorders>
              <w:top w:val="single" w:sz="4" w:space="0" w:color="auto"/>
              <w:left w:val="single" w:sz="4" w:space="0" w:color="auto"/>
              <w:bottom w:val="nil"/>
              <w:right w:val="single" w:sz="4" w:space="0" w:color="auto"/>
            </w:tcBorders>
            <w:vAlign w:val="center"/>
            <w:hideMark/>
          </w:tcPr>
          <w:p w14:paraId="29D86632"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Наименование</w:t>
            </w:r>
            <w:r>
              <w:rPr>
                <w:rFonts w:ascii="Calibri" w:hAnsi="Calibri" w:cs="Calibri"/>
                <w:b/>
                <w:sz w:val="20"/>
                <w:szCs w:val="20"/>
              </w:rPr>
              <w:t> </w:t>
            </w:r>
            <w:r>
              <w:rPr>
                <w:rFonts w:ascii="GHEA Grapalat" w:hAnsi="GHEA Grapalat" w:cs="GHEA Grapalat"/>
                <w:b/>
                <w:sz w:val="20"/>
                <w:szCs w:val="20"/>
              </w:rPr>
              <w:t>товара</w:t>
            </w:r>
          </w:p>
        </w:tc>
        <w:tc>
          <w:tcPr>
            <w:tcW w:w="2125" w:type="dxa"/>
            <w:tcBorders>
              <w:top w:val="single" w:sz="4" w:space="0" w:color="auto"/>
              <w:left w:val="single" w:sz="4" w:space="0" w:color="auto"/>
              <w:bottom w:val="nil"/>
              <w:right w:val="single" w:sz="4" w:space="0" w:color="auto"/>
            </w:tcBorders>
            <w:vAlign w:val="center"/>
            <w:hideMark/>
          </w:tcPr>
          <w:p w14:paraId="6DD55E5C" w14:textId="77777777" w:rsidR="005B5B3E" w:rsidRDefault="005B5B3E" w:rsidP="005B5B3E">
            <w:pPr>
              <w:widowControl w:val="0"/>
              <w:jc w:val="center"/>
              <w:rPr>
                <w:rFonts w:ascii="GHEA Grapalat" w:hAnsi="GHEA Grapalat"/>
                <w:b/>
                <w:sz w:val="20"/>
                <w:szCs w:val="20"/>
              </w:rPr>
            </w:pPr>
            <w:r>
              <w:rPr>
                <w:rFonts w:ascii="GHEA Grapalat" w:hAnsi="GHEA Grapalat"/>
                <w:b/>
                <w:sz w:val="20"/>
                <w:szCs w:val="20"/>
              </w:rPr>
              <w:t>Стоимость</w:t>
            </w:r>
          </w:p>
          <w:p w14:paraId="2D91D33A" w14:textId="77777777" w:rsidR="005B5B3E" w:rsidRDefault="005B5B3E" w:rsidP="005B5B3E">
            <w:pPr>
              <w:widowControl w:val="0"/>
              <w:jc w:val="center"/>
              <w:rPr>
                <w:rFonts w:ascii="GHEA Grapalat" w:hAnsi="GHEA Grapalat"/>
                <w:i/>
                <w:sz w:val="20"/>
                <w:szCs w:val="20"/>
              </w:rPr>
            </w:pPr>
            <w:r>
              <w:rPr>
                <w:rFonts w:ascii="GHEA Grapalat" w:hAnsi="GHEA Grapalat"/>
                <w:i/>
                <w:sz w:val="20"/>
                <w:szCs w:val="20"/>
              </w:rPr>
              <w:t>(совокупность себестоимости и прогнозируемой прибыли)</w:t>
            </w:r>
          </w:p>
          <w:p w14:paraId="4E612FD0" w14:textId="77777777" w:rsidR="005B5B3E" w:rsidRDefault="005B5B3E" w:rsidP="005B5B3E">
            <w:pPr>
              <w:widowControl w:val="0"/>
              <w:jc w:val="center"/>
              <w:rPr>
                <w:rFonts w:ascii="GHEA Grapalat" w:hAnsi="GHEA Grapalat"/>
                <w:b/>
                <w:sz w:val="20"/>
                <w:szCs w:val="20"/>
              </w:rPr>
            </w:pPr>
            <w:r>
              <w:rPr>
                <w:rFonts w:ascii="GHEA Grapalat" w:hAnsi="GHEA Grapalat"/>
                <w:b/>
                <w:sz w:val="20"/>
                <w:szCs w:val="20"/>
              </w:rPr>
              <w:t xml:space="preserve"> /прописью и цифрами/</w:t>
            </w:r>
          </w:p>
        </w:tc>
        <w:tc>
          <w:tcPr>
            <w:tcW w:w="1842" w:type="dxa"/>
            <w:tcBorders>
              <w:top w:val="single" w:sz="4" w:space="0" w:color="auto"/>
              <w:left w:val="single" w:sz="4" w:space="0" w:color="auto"/>
              <w:bottom w:val="nil"/>
              <w:right w:val="single" w:sz="4" w:space="0" w:color="auto"/>
            </w:tcBorders>
            <w:vAlign w:val="center"/>
            <w:hideMark/>
          </w:tcPr>
          <w:p w14:paraId="01740CF1"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НДС</w:t>
            </w:r>
            <w:r>
              <w:rPr>
                <w:rStyle w:val="FootnoteReference"/>
                <w:rFonts w:ascii="GHEA Grapalat" w:hAnsi="GHEA Grapalat"/>
                <w:b/>
                <w:sz w:val="20"/>
                <w:szCs w:val="20"/>
              </w:rPr>
              <w:footnoteReference w:customMarkFollows="1" w:id="17"/>
              <w:t>**</w:t>
            </w:r>
            <w:r>
              <w:rPr>
                <w:rFonts w:ascii="GHEA Grapalat" w:hAnsi="GHEA Grapalat"/>
                <w:b/>
                <w:sz w:val="20"/>
                <w:szCs w:val="20"/>
              </w:rPr>
              <w:t>/прописью и цифрами/</w:t>
            </w:r>
          </w:p>
        </w:tc>
        <w:tc>
          <w:tcPr>
            <w:tcW w:w="1700" w:type="dxa"/>
            <w:tcBorders>
              <w:top w:val="single" w:sz="4" w:space="0" w:color="auto"/>
              <w:left w:val="single" w:sz="4" w:space="0" w:color="auto"/>
              <w:bottom w:val="nil"/>
              <w:right w:val="single" w:sz="4" w:space="0" w:color="auto"/>
            </w:tcBorders>
            <w:vAlign w:val="center"/>
            <w:hideMark/>
          </w:tcPr>
          <w:p w14:paraId="5C212CE0"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Общая цена</w:t>
            </w:r>
          </w:p>
          <w:p w14:paraId="7FC37779"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/прописью и цифрами/</w:t>
            </w:r>
          </w:p>
        </w:tc>
      </w:tr>
      <w:tr w:rsidR="005B5B3E" w14:paraId="429AAA45" w14:textId="77777777" w:rsidTr="0095433C">
        <w:trPr>
          <w:jc w:val="center"/>
        </w:trPr>
        <w:tc>
          <w:tcPr>
            <w:tcW w:w="1018" w:type="dxa"/>
            <w:tcBorders>
              <w:top w:val="single" w:sz="4" w:space="0" w:color="auto"/>
              <w:left w:val="single" w:sz="4" w:space="0" w:color="auto"/>
              <w:bottom w:val="single" w:sz="4" w:space="0" w:color="auto"/>
              <w:right w:val="single" w:sz="4" w:space="0" w:color="auto"/>
            </w:tcBorders>
            <w:shd w:val="clear" w:color="auto" w:fill="99CCFF"/>
            <w:vAlign w:val="center"/>
            <w:hideMark/>
          </w:tcPr>
          <w:p w14:paraId="79E4C08B" w14:textId="77777777" w:rsidR="005B5B3E" w:rsidRDefault="005B5B3E" w:rsidP="005B5B3E">
            <w:pPr>
              <w:widowControl w:val="0"/>
              <w:jc w:val="center"/>
              <w:rPr>
                <w:rFonts w:ascii="GHEA Grapalat" w:hAnsi="GHEA Grapalat"/>
                <w:b/>
                <w:i/>
                <w:sz w:val="20"/>
                <w:szCs w:val="20"/>
              </w:rPr>
            </w:pPr>
            <w:r>
              <w:rPr>
                <w:rFonts w:ascii="GHEA Grapalat" w:hAnsi="GHEA Grapalat"/>
                <w:b/>
                <w:i/>
                <w:sz w:val="20"/>
                <w:szCs w:val="20"/>
              </w:rPr>
              <w:t>1</w:t>
            </w:r>
          </w:p>
        </w:tc>
        <w:tc>
          <w:tcPr>
            <w:tcW w:w="1700" w:type="dxa"/>
            <w:tcBorders>
              <w:top w:val="single" w:sz="4" w:space="0" w:color="auto"/>
              <w:left w:val="single" w:sz="4" w:space="0" w:color="auto"/>
              <w:bottom w:val="single" w:sz="4" w:space="0" w:color="auto"/>
              <w:right w:val="single" w:sz="4" w:space="0" w:color="auto"/>
            </w:tcBorders>
            <w:shd w:val="clear" w:color="auto" w:fill="99CCFF"/>
            <w:hideMark/>
          </w:tcPr>
          <w:p w14:paraId="57BB7CF2" w14:textId="77777777" w:rsidR="005B5B3E" w:rsidRDefault="005B5B3E" w:rsidP="005B5B3E">
            <w:pPr>
              <w:widowControl w:val="0"/>
              <w:jc w:val="center"/>
              <w:rPr>
                <w:rFonts w:ascii="GHEA Grapalat" w:hAnsi="GHEA Grapalat"/>
                <w:b/>
                <w:i/>
                <w:sz w:val="20"/>
                <w:szCs w:val="20"/>
              </w:rPr>
            </w:pPr>
            <w:r>
              <w:rPr>
                <w:rFonts w:ascii="GHEA Grapalat" w:hAnsi="GHEA Grapalat"/>
                <w:b/>
                <w:i/>
                <w:sz w:val="20"/>
                <w:szCs w:val="20"/>
              </w:rPr>
              <w:t>2</w:t>
            </w:r>
          </w:p>
        </w:tc>
        <w:tc>
          <w:tcPr>
            <w:tcW w:w="2125" w:type="dxa"/>
            <w:tcBorders>
              <w:top w:val="single" w:sz="4" w:space="0" w:color="auto"/>
              <w:left w:val="single" w:sz="4" w:space="0" w:color="auto"/>
              <w:bottom w:val="single" w:sz="4" w:space="0" w:color="auto"/>
              <w:right w:val="single" w:sz="4" w:space="0" w:color="auto"/>
            </w:tcBorders>
            <w:shd w:val="clear" w:color="auto" w:fill="99CCFF"/>
            <w:hideMark/>
          </w:tcPr>
          <w:p w14:paraId="4EB531D8" w14:textId="77777777" w:rsidR="005B5B3E" w:rsidRDefault="005B5B3E" w:rsidP="005B5B3E">
            <w:pPr>
              <w:widowControl w:val="0"/>
              <w:jc w:val="center"/>
              <w:rPr>
                <w:rFonts w:ascii="GHEA Grapalat" w:hAnsi="GHEA Grapalat"/>
                <w:i/>
                <w:sz w:val="20"/>
                <w:szCs w:val="20"/>
              </w:rPr>
            </w:pPr>
            <w:r>
              <w:rPr>
                <w:rFonts w:ascii="GHEA Grapalat" w:hAnsi="GHEA Grapalat"/>
                <w:b/>
                <w:i/>
                <w:sz w:val="20"/>
                <w:szCs w:val="20"/>
              </w:rPr>
              <w:t>3</w:t>
            </w:r>
          </w:p>
        </w:tc>
        <w:tc>
          <w:tcPr>
            <w:tcW w:w="1842" w:type="dxa"/>
            <w:tcBorders>
              <w:top w:val="single" w:sz="4" w:space="0" w:color="auto"/>
              <w:left w:val="single" w:sz="4" w:space="0" w:color="auto"/>
              <w:bottom w:val="single" w:sz="4" w:space="0" w:color="auto"/>
              <w:right w:val="single" w:sz="4" w:space="0" w:color="auto"/>
            </w:tcBorders>
            <w:shd w:val="clear" w:color="auto" w:fill="99CCFF"/>
            <w:hideMark/>
          </w:tcPr>
          <w:p w14:paraId="184614D2" w14:textId="77777777" w:rsidR="005B5B3E" w:rsidRDefault="005B5B3E" w:rsidP="005B5B3E">
            <w:pPr>
              <w:widowControl w:val="0"/>
              <w:jc w:val="center"/>
              <w:rPr>
                <w:rFonts w:ascii="GHEA Grapalat" w:hAnsi="GHEA Grapalat"/>
                <w:i/>
                <w:sz w:val="20"/>
                <w:szCs w:val="20"/>
              </w:rPr>
            </w:pPr>
            <w:r>
              <w:rPr>
                <w:rFonts w:ascii="GHEA Grapalat" w:hAnsi="GHEA Grapalat"/>
                <w:b/>
                <w:i/>
                <w:sz w:val="20"/>
                <w:szCs w:val="20"/>
              </w:rPr>
              <w:t>4</w:t>
            </w:r>
          </w:p>
        </w:tc>
        <w:tc>
          <w:tcPr>
            <w:tcW w:w="1700" w:type="dxa"/>
            <w:tcBorders>
              <w:top w:val="single" w:sz="4" w:space="0" w:color="auto"/>
              <w:left w:val="single" w:sz="4" w:space="0" w:color="auto"/>
              <w:bottom w:val="single" w:sz="4" w:space="0" w:color="auto"/>
              <w:right w:val="single" w:sz="4" w:space="0" w:color="auto"/>
            </w:tcBorders>
            <w:shd w:val="clear" w:color="auto" w:fill="99CCFF"/>
            <w:hideMark/>
          </w:tcPr>
          <w:p w14:paraId="53997E9A" w14:textId="77777777" w:rsidR="005B5B3E" w:rsidRDefault="005B5B3E" w:rsidP="005B5B3E">
            <w:pPr>
              <w:widowControl w:val="0"/>
              <w:jc w:val="center"/>
              <w:rPr>
                <w:rFonts w:ascii="GHEA Grapalat" w:hAnsi="GHEA Grapalat"/>
                <w:i/>
                <w:sz w:val="20"/>
                <w:szCs w:val="20"/>
              </w:rPr>
            </w:pPr>
            <w:r>
              <w:rPr>
                <w:rFonts w:ascii="GHEA Grapalat" w:hAnsi="GHEA Grapalat"/>
                <w:b/>
                <w:i/>
                <w:sz w:val="20"/>
                <w:szCs w:val="20"/>
              </w:rPr>
              <w:t>5=3+4</w:t>
            </w:r>
          </w:p>
        </w:tc>
      </w:tr>
      <w:tr w:rsidR="005B5B3E" w14:paraId="63239342" w14:textId="77777777" w:rsidTr="0095433C">
        <w:trPr>
          <w:trHeight w:val="20"/>
          <w:jc w:val="center"/>
        </w:trPr>
        <w:tc>
          <w:tcPr>
            <w:tcW w:w="1018" w:type="dxa"/>
            <w:tcBorders>
              <w:top w:val="single" w:sz="4" w:space="0" w:color="auto"/>
              <w:left w:val="single" w:sz="4" w:space="0" w:color="auto"/>
              <w:bottom w:val="single" w:sz="4" w:space="0" w:color="auto"/>
              <w:right w:val="single" w:sz="4" w:space="0" w:color="auto"/>
            </w:tcBorders>
            <w:vAlign w:val="center"/>
            <w:hideMark/>
          </w:tcPr>
          <w:p w14:paraId="4282E81E" w14:textId="77777777" w:rsidR="005B5B3E" w:rsidRDefault="005B5B3E" w:rsidP="005B5B3E">
            <w:pPr>
              <w:widowControl w:val="0"/>
              <w:jc w:val="center"/>
              <w:rPr>
                <w:rFonts w:ascii="GHEA Grapalat" w:hAnsi="GHEA Grapalat"/>
                <w:b/>
                <w:bCs/>
                <w:sz w:val="20"/>
                <w:szCs w:val="20"/>
              </w:rPr>
            </w:pPr>
            <w:r>
              <w:rPr>
                <w:rFonts w:ascii="GHEA Grapalat" w:hAnsi="GHEA Grapalat"/>
                <w:b/>
                <w:sz w:val="20"/>
                <w:szCs w:val="20"/>
              </w:rPr>
              <w:t>1</w:t>
            </w:r>
          </w:p>
        </w:tc>
        <w:tc>
          <w:tcPr>
            <w:tcW w:w="1700" w:type="dxa"/>
            <w:tcBorders>
              <w:top w:val="single" w:sz="4" w:space="0" w:color="auto"/>
              <w:left w:val="single" w:sz="4" w:space="0" w:color="auto"/>
              <w:bottom w:val="single" w:sz="4" w:space="0" w:color="auto"/>
              <w:right w:val="single" w:sz="4" w:space="0" w:color="auto"/>
            </w:tcBorders>
            <w:vAlign w:val="center"/>
            <w:hideMark/>
          </w:tcPr>
          <w:p w14:paraId="330F9294" w14:textId="19F20831" w:rsidR="005B5B3E" w:rsidRDefault="0095433C" w:rsidP="005B5B3E">
            <w:pPr>
              <w:widowControl w:val="0"/>
              <w:rPr>
                <w:rFonts w:ascii="GHEA Grapalat" w:hAnsi="GHEA Grapalat"/>
                <w:sz w:val="20"/>
                <w:szCs w:val="20"/>
              </w:rPr>
            </w:pPr>
            <w:r w:rsidRPr="00672B33">
              <w:rPr>
                <w:rFonts w:ascii="GHEA Grapalat" w:hAnsi="GHEA Grapalat"/>
                <w:iCs/>
                <w:sz w:val="20"/>
                <w:szCs w:val="20"/>
              </w:rPr>
              <w:t>лифт</w:t>
            </w:r>
            <w:r>
              <w:rPr>
                <w:rFonts w:ascii="GHEA Grapalat" w:hAnsi="GHEA Grapalat"/>
                <w:iCs/>
                <w:sz w:val="20"/>
                <w:szCs w:val="20"/>
              </w:rPr>
              <w:t>ы</w:t>
            </w:r>
            <w:r w:rsidRPr="00672B33">
              <w:rPr>
                <w:rFonts w:ascii="GHEA Grapalat" w:hAnsi="GHEA Grapalat"/>
                <w:iCs/>
                <w:sz w:val="20"/>
                <w:szCs w:val="20"/>
              </w:rPr>
              <w:t xml:space="preserve"> (с установкой и обслуживанием)  </w:t>
            </w:r>
          </w:p>
        </w:tc>
        <w:tc>
          <w:tcPr>
            <w:tcW w:w="2125" w:type="dxa"/>
            <w:tcBorders>
              <w:top w:val="single" w:sz="4" w:space="0" w:color="auto"/>
              <w:left w:val="single" w:sz="4" w:space="0" w:color="auto"/>
              <w:bottom w:val="single" w:sz="4" w:space="0" w:color="auto"/>
              <w:right w:val="single" w:sz="4" w:space="0" w:color="auto"/>
            </w:tcBorders>
          </w:tcPr>
          <w:p w14:paraId="7776FCC6" w14:textId="77777777" w:rsidR="005B5B3E" w:rsidRDefault="005B5B3E" w:rsidP="005B5B3E">
            <w:pPr>
              <w:widowControl w:val="0"/>
              <w:jc w:val="center"/>
              <w:rPr>
                <w:rFonts w:ascii="GHEA Grapalat" w:hAnsi="GHEA Grapalat"/>
                <w:sz w:val="20"/>
                <w:szCs w:val="20"/>
              </w:rPr>
            </w:pPr>
          </w:p>
        </w:tc>
        <w:tc>
          <w:tcPr>
            <w:tcW w:w="1842" w:type="dxa"/>
            <w:tcBorders>
              <w:top w:val="single" w:sz="4" w:space="0" w:color="auto"/>
              <w:left w:val="single" w:sz="4" w:space="0" w:color="auto"/>
              <w:bottom w:val="single" w:sz="4" w:space="0" w:color="auto"/>
              <w:right w:val="single" w:sz="4" w:space="0" w:color="auto"/>
            </w:tcBorders>
          </w:tcPr>
          <w:p w14:paraId="2ACC1CEF" w14:textId="77777777" w:rsidR="005B5B3E" w:rsidRDefault="005B5B3E" w:rsidP="005B5B3E">
            <w:pPr>
              <w:widowControl w:val="0"/>
              <w:jc w:val="center"/>
              <w:rPr>
                <w:rFonts w:ascii="GHEA Grapalat" w:hAnsi="GHEA Grapalat"/>
                <w:sz w:val="20"/>
                <w:szCs w:val="20"/>
              </w:rPr>
            </w:pPr>
          </w:p>
        </w:tc>
        <w:tc>
          <w:tcPr>
            <w:tcW w:w="1700" w:type="dxa"/>
            <w:tcBorders>
              <w:top w:val="single" w:sz="4" w:space="0" w:color="auto"/>
              <w:left w:val="single" w:sz="4" w:space="0" w:color="auto"/>
              <w:bottom w:val="single" w:sz="4" w:space="0" w:color="auto"/>
              <w:right w:val="single" w:sz="4" w:space="0" w:color="auto"/>
            </w:tcBorders>
          </w:tcPr>
          <w:p w14:paraId="737ED0F7" w14:textId="77777777" w:rsidR="005B5B3E" w:rsidRDefault="005B5B3E" w:rsidP="005B5B3E">
            <w:pPr>
              <w:widowControl w:val="0"/>
              <w:jc w:val="center"/>
              <w:rPr>
                <w:rFonts w:ascii="GHEA Grapalat" w:hAnsi="GHEA Grapalat"/>
                <w:sz w:val="20"/>
                <w:szCs w:val="20"/>
              </w:rPr>
            </w:pPr>
          </w:p>
        </w:tc>
      </w:tr>
    </w:tbl>
    <w:p w14:paraId="56DD5C89" w14:textId="77777777" w:rsidR="005B5B3E" w:rsidRDefault="005B5B3E" w:rsidP="005B5B3E">
      <w:pPr>
        <w:widowControl w:val="0"/>
        <w:tabs>
          <w:tab w:val="left" w:pos="6804"/>
        </w:tabs>
        <w:jc w:val="center"/>
        <w:rPr>
          <w:rFonts w:ascii="GHEA Grapalat" w:hAnsi="GHEA Grapalat"/>
        </w:rPr>
      </w:pPr>
      <w:r>
        <w:rPr>
          <w:rFonts w:ascii="GHEA Grapalat" w:hAnsi="GHEA Grapalat"/>
        </w:rPr>
        <w:t>_________________________________________________</w:t>
      </w:r>
      <w:r>
        <w:rPr>
          <w:rFonts w:ascii="GHEA Grapalat" w:hAnsi="GHEA Grapalat"/>
        </w:rPr>
        <w:tab/>
        <w:t>_________________</w:t>
      </w:r>
    </w:p>
    <w:p w14:paraId="0533E3DE" w14:textId="77777777" w:rsidR="005B5B3E" w:rsidRDefault="005B5B3E" w:rsidP="005B5B3E">
      <w:pPr>
        <w:widowControl w:val="0"/>
        <w:tabs>
          <w:tab w:val="left" w:pos="7513"/>
        </w:tabs>
        <w:ind w:left="709"/>
        <w:jc w:val="both"/>
        <w:rPr>
          <w:rFonts w:ascii="GHEA Grapalat" w:hAnsi="GHEA Grapalat" w:cs="Arial"/>
          <w:sz w:val="16"/>
        </w:rPr>
      </w:pPr>
      <w:r>
        <w:rPr>
          <w:rFonts w:ascii="GHEA Grapalat" w:hAnsi="GHEA Grapalat"/>
          <w:sz w:val="16"/>
        </w:rPr>
        <w:t>наименование участника (должность, имя, фамилия руководителя)</w:t>
      </w:r>
      <w:r>
        <w:rPr>
          <w:rFonts w:ascii="GHEA Grapalat" w:hAnsi="GHEA Grapalat"/>
          <w:sz w:val="16"/>
        </w:rPr>
        <w:tab/>
        <w:t>подпись</w:t>
      </w:r>
    </w:p>
    <w:p w14:paraId="32B964EF" w14:textId="77777777" w:rsidR="005B5B3E" w:rsidRDefault="005B5B3E" w:rsidP="005B5B3E">
      <w:pPr>
        <w:widowControl w:val="0"/>
        <w:jc w:val="both"/>
        <w:rPr>
          <w:rFonts w:ascii="GHEA Grapalat" w:hAnsi="GHEA Grapalat"/>
          <w:lang w:val="es-ES"/>
        </w:rPr>
      </w:pPr>
    </w:p>
    <w:p w14:paraId="0D6201E3" w14:textId="77777777" w:rsidR="005B5B3E" w:rsidRDefault="005B5B3E" w:rsidP="005B5B3E">
      <w:pPr>
        <w:widowControl w:val="0"/>
        <w:jc w:val="right"/>
        <w:rPr>
          <w:rFonts w:ascii="GHEA Grapalat" w:hAnsi="GHEA Grapalat"/>
        </w:rPr>
      </w:pPr>
      <w:r>
        <w:rPr>
          <w:rFonts w:ascii="GHEA Grapalat" w:hAnsi="GHEA Grapalat"/>
        </w:rPr>
        <w:t>М. П.</w:t>
      </w:r>
    </w:p>
    <w:p w14:paraId="03EF2BDF" w14:textId="77777777" w:rsidR="005B5B3E" w:rsidRDefault="005B5B3E" w:rsidP="005B5B3E">
      <w:pPr>
        <w:rPr>
          <w:rFonts w:ascii="GHEA Grapalat" w:hAnsi="GHEA Grapalat"/>
          <w:b/>
        </w:rPr>
      </w:pPr>
      <w:r>
        <w:rPr>
          <w:rFonts w:ascii="GHEA Grapalat" w:hAnsi="GHEA Grapalat"/>
          <w:b/>
        </w:rPr>
        <w:br w:type="page"/>
      </w:r>
    </w:p>
    <w:p w14:paraId="0972CBA7" w14:textId="77777777" w:rsidR="005B5B3E" w:rsidRDefault="005B5B3E" w:rsidP="005B5B3E">
      <w:pPr>
        <w:widowControl w:val="0"/>
        <w:ind w:firstLine="567"/>
        <w:jc w:val="right"/>
        <w:rPr>
          <w:rFonts w:ascii="GHEA Grapalat" w:hAnsi="GHEA Grapalat" w:cs="Arial"/>
          <w:b/>
        </w:rPr>
      </w:pPr>
      <w:r>
        <w:rPr>
          <w:rFonts w:ascii="GHEA Grapalat" w:hAnsi="GHEA Grapalat"/>
          <w:b/>
        </w:rPr>
        <w:lastRenderedPageBreak/>
        <w:t>Приложение № 3</w:t>
      </w:r>
    </w:p>
    <w:p w14:paraId="13FB7DA4" w14:textId="754ED481" w:rsidR="005B5B3E" w:rsidRDefault="005B5B3E" w:rsidP="005B5B3E">
      <w:pPr>
        <w:pStyle w:val="BodyTextIndent3"/>
        <w:widowControl w:val="0"/>
        <w:spacing w:line="240" w:lineRule="auto"/>
        <w:jc w:val="right"/>
        <w:rPr>
          <w:rFonts w:ascii="GHEA Grapalat" w:hAnsi="GHEA Grapalat" w:cs="Arial"/>
          <w:b/>
          <w:sz w:val="24"/>
          <w:szCs w:val="24"/>
        </w:rPr>
      </w:pPr>
      <w:r>
        <w:rPr>
          <w:rFonts w:ascii="GHEA Grapalat" w:hAnsi="GHEA Grapalat"/>
          <w:b/>
          <w:sz w:val="24"/>
          <w:szCs w:val="24"/>
        </w:rPr>
        <w:t>к Приглашению на открытый конкурс</w:t>
      </w:r>
      <w:r>
        <w:rPr>
          <w:rFonts w:ascii="GHEA Grapalat" w:hAnsi="GHEA Grapalat" w:cs="Arial"/>
          <w:b/>
          <w:sz w:val="24"/>
          <w:szCs w:val="24"/>
        </w:rPr>
        <w:br/>
      </w:r>
      <w:r>
        <w:rPr>
          <w:rFonts w:ascii="GHEA Grapalat" w:hAnsi="GHEA Grapalat"/>
          <w:b/>
          <w:sz w:val="24"/>
          <w:szCs w:val="24"/>
        </w:rPr>
        <w:t>под кодом "</w:t>
      </w:r>
      <w:r w:rsidR="007F3D76">
        <w:rPr>
          <w:rFonts w:ascii="GHEA Grapalat" w:hAnsi="GHEA Grapalat"/>
          <w:b/>
          <w:sz w:val="24"/>
          <w:szCs w:val="24"/>
        </w:rPr>
        <w:t>EQ-BMAPDzB-</w:t>
      </w:r>
      <w:r w:rsidR="00A6641C">
        <w:rPr>
          <w:rFonts w:ascii="GHEA Grapalat" w:hAnsi="GHEA Grapalat"/>
          <w:b/>
          <w:sz w:val="24"/>
          <w:szCs w:val="24"/>
        </w:rPr>
        <w:t>25/1</w:t>
      </w:r>
      <w:r>
        <w:rPr>
          <w:rFonts w:ascii="GHEA Grapalat" w:hAnsi="GHEA Grapalat"/>
          <w:b/>
          <w:sz w:val="24"/>
          <w:szCs w:val="24"/>
        </w:rPr>
        <w:t>"</w:t>
      </w:r>
      <w:r>
        <w:rPr>
          <w:rStyle w:val="FootnoteReference"/>
          <w:rFonts w:ascii="GHEA Grapalat" w:hAnsi="GHEA Grapalat"/>
          <w:b/>
          <w:sz w:val="24"/>
          <w:szCs w:val="24"/>
        </w:rPr>
        <w:footnoteReference w:customMarkFollows="1" w:id="18"/>
        <w:t>*</w:t>
      </w:r>
    </w:p>
    <w:p w14:paraId="320FCA5B" w14:textId="77777777" w:rsidR="005B5B3E" w:rsidRDefault="005B5B3E" w:rsidP="005B5B3E">
      <w:pPr>
        <w:pStyle w:val="BodyTextIndent3"/>
        <w:widowControl w:val="0"/>
        <w:spacing w:line="240" w:lineRule="auto"/>
        <w:jc w:val="center"/>
        <w:rPr>
          <w:rFonts w:ascii="GHEA Grapalat" w:hAnsi="GHEA Grapalat"/>
          <w:sz w:val="24"/>
          <w:szCs w:val="24"/>
        </w:rPr>
      </w:pPr>
      <w:r>
        <w:rPr>
          <w:rFonts w:ascii="GHEA Grapalat" w:hAnsi="GHEA Grapalat"/>
          <w:sz w:val="24"/>
          <w:szCs w:val="24"/>
        </w:rPr>
        <w:t xml:space="preserve"> </w:t>
      </w:r>
    </w:p>
    <w:p w14:paraId="22D2CD5E" w14:textId="77777777" w:rsidR="005B5B3E" w:rsidRDefault="005B5B3E" w:rsidP="005B5B3E">
      <w:pPr>
        <w:pStyle w:val="BodyTextIndent3"/>
        <w:widowControl w:val="0"/>
        <w:spacing w:line="240" w:lineRule="auto"/>
        <w:jc w:val="center"/>
        <w:rPr>
          <w:rFonts w:ascii="GHEA Grapalat" w:hAnsi="GHEA Grapalat"/>
          <w:sz w:val="24"/>
          <w:szCs w:val="24"/>
          <w:lang w:val="hy-AM"/>
        </w:rPr>
      </w:pPr>
      <w:r>
        <w:rPr>
          <w:rFonts w:ascii="GHEA Grapalat" w:hAnsi="GHEA Grapalat"/>
          <w:sz w:val="24"/>
          <w:szCs w:val="24"/>
        </w:rPr>
        <w:t xml:space="preserve">ГАРАНТИЯ </w:t>
      </w:r>
      <w:r>
        <w:rPr>
          <w:rFonts w:ascii="GHEA Grapalat" w:hAnsi="GHEA Grapalat"/>
          <w:sz w:val="24"/>
          <w:szCs w:val="24"/>
          <w:lang w:val="en-US"/>
        </w:rPr>
        <w:t>N</w:t>
      </w:r>
      <w:r>
        <w:rPr>
          <w:rFonts w:ascii="GHEA Grapalat" w:hAnsi="GHEA Grapalat"/>
          <w:sz w:val="24"/>
          <w:szCs w:val="24"/>
          <w:lang w:val="hy-AM"/>
        </w:rPr>
        <w:t>________</w:t>
      </w:r>
    </w:p>
    <w:p w14:paraId="0C1D4D7E" w14:textId="77777777" w:rsidR="005B5B3E" w:rsidRDefault="005B5B3E" w:rsidP="005B5B3E">
      <w:pPr>
        <w:widowControl w:val="0"/>
        <w:ind w:left="567" w:right="565"/>
        <w:jc w:val="center"/>
        <w:rPr>
          <w:rFonts w:ascii="GHEA Grapalat" w:hAnsi="GHEA Grapalat"/>
          <w:b/>
        </w:rPr>
      </w:pPr>
    </w:p>
    <w:p w14:paraId="5B32930B" w14:textId="77777777" w:rsidR="005B5B3E" w:rsidRDefault="005B5B3E" w:rsidP="005B5B3E">
      <w:pPr>
        <w:pStyle w:val="NormalWeb"/>
        <w:shd w:val="clear" w:color="auto" w:fill="FFFFFF"/>
        <w:spacing w:before="0" w:beforeAutospacing="0" w:after="0" w:afterAutospacing="0"/>
        <w:ind w:firstLine="142"/>
        <w:contextualSpacing/>
        <w:jc w:val="both"/>
        <w:rPr>
          <w:rFonts w:ascii="GHEA Grapalat" w:eastAsiaTheme="minorHAnsi" w:hAnsi="GHEA Grapalat" w:cstheme="minorBidi"/>
          <w:sz w:val="18"/>
          <w:szCs w:val="18"/>
        </w:rPr>
      </w:pPr>
      <w:r>
        <w:rPr>
          <w:rFonts w:ascii="GHEA Grapalat" w:eastAsiaTheme="minorHAnsi" w:hAnsi="GHEA Grapalat" w:cstheme="minorBidi"/>
        </w:rPr>
        <w:t xml:space="preserve">1.Настоящая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w:t>
      </w:r>
      <w:r>
        <w:rPr>
          <w:rFonts w:ascii="GHEA Grapalat" w:eastAsiaTheme="minorHAnsi" w:hAnsi="GHEA Grapalat" w:cstheme="minorBidi"/>
          <w:sz w:val="18"/>
          <w:szCs w:val="18"/>
        </w:rPr>
        <w:t>______________________</w:t>
      </w:r>
      <w:r>
        <w:rPr>
          <w:rFonts w:ascii="GHEA Grapalat" w:eastAsiaTheme="minorHAnsi" w:hAnsi="GHEA Grapalat" w:cstheme="minorBidi"/>
          <w:bCs/>
        </w:rPr>
        <w:t xml:space="preserve"> организованной</w:t>
      </w:r>
    </w:p>
    <w:p w14:paraId="3E3FF6A5" w14:textId="77777777" w:rsidR="005B5B3E" w:rsidRDefault="005B5B3E" w:rsidP="005B5B3E">
      <w:pPr>
        <w:pStyle w:val="NormalWeb"/>
        <w:shd w:val="clear" w:color="auto" w:fill="FFFFFF"/>
        <w:spacing w:before="0" w:beforeAutospacing="0" w:after="0" w:afterAutospacing="0"/>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Pr>
          <w:rFonts w:ascii="GHEA Grapalat" w:eastAsiaTheme="minorHAnsi" w:hAnsi="GHEA Grapalat" w:cstheme="minorBidi"/>
          <w:sz w:val="16"/>
          <w:szCs w:val="16"/>
        </w:rPr>
        <w:t xml:space="preserve"> код процедуры</w:t>
      </w:r>
      <w:r>
        <w:rPr>
          <w:rFonts w:ascii="GHEA Grapalat" w:eastAsiaTheme="minorHAnsi" w:hAnsi="GHEA Grapalat" w:cstheme="minorBidi"/>
          <w:sz w:val="18"/>
          <w:szCs w:val="18"/>
        </w:rPr>
        <w:t xml:space="preserve">                                           </w:t>
      </w:r>
    </w:p>
    <w:p w14:paraId="36E5F621" w14:textId="77777777" w:rsidR="005B5B3E" w:rsidRDefault="005B5B3E" w:rsidP="005B5B3E">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Pr>
          <w:rFonts w:ascii="GHEA Grapalat" w:eastAsiaTheme="minorHAnsi" w:hAnsi="GHEA Grapalat" w:cstheme="minorBidi"/>
          <w:sz w:val="18"/>
          <w:szCs w:val="18"/>
        </w:rPr>
        <w:t>____________________________</w:t>
      </w:r>
      <w:r>
        <w:rPr>
          <w:rFonts w:ascii="GHEA Grapalat" w:eastAsiaTheme="minorHAnsi" w:hAnsi="GHEA Grapalat" w:cstheme="minorBidi"/>
          <w:lang w:val="hy-AM"/>
        </w:rPr>
        <w:t>(далее-бенефициар)</w:t>
      </w:r>
      <w:r>
        <w:rPr>
          <w:rFonts w:ascii="GHEA Grapalat" w:eastAsiaTheme="minorHAnsi" w:hAnsi="GHEA Grapalat" w:cstheme="minorBidi"/>
        </w:rPr>
        <w:t xml:space="preserve">, вытекающих из </w:t>
      </w:r>
      <w:r>
        <w:rPr>
          <w:rFonts w:ascii="GHEA Grapalat" w:hAnsi="GHEA Grapalat"/>
        </w:rPr>
        <w:t xml:space="preserve">участия ____________   </w:t>
      </w:r>
    </w:p>
    <w:p w14:paraId="2F200FD4" w14:textId="77777777" w:rsidR="005B5B3E" w:rsidRDefault="005B5B3E" w:rsidP="005B5B3E">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Pr>
          <w:rFonts w:ascii="GHEA Grapalat" w:eastAsiaTheme="minorHAnsi" w:hAnsi="GHEA Grapalat" w:cstheme="minorBidi"/>
          <w:sz w:val="18"/>
          <w:szCs w:val="18"/>
        </w:rPr>
        <w:t>наименование заказчика</w:t>
      </w:r>
      <w:r>
        <w:rPr>
          <w:rStyle w:val="Strong"/>
          <w:rFonts w:ascii="GHEA Grapalat" w:hAnsi="GHEA Grapalat"/>
          <w:sz w:val="16"/>
          <w:szCs w:val="16"/>
        </w:rPr>
        <w:t xml:space="preserve">                                                                                                       наименование участника</w:t>
      </w:r>
    </w:p>
    <w:p w14:paraId="7C0C088F"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lang w:val="hy-AM"/>
        </w:rPr>
        <w:t xml:space="preserve"> (далее-</w:t>
      </w:r>
      <w:r>
        <w:rPr>
          <w:rFonts w:ascii="GHEA Grapalat" w:eastAsiaTheme="minorHAnsi" w:hAnsi="GHEA Grapalat" w:cstheme="minorBidi"/>
        </w:rPr>
        <w:t>п</w:t>
      </w:r>
      <w:r>
        <w:rPr>
          <w:rFonts w:ascii="GHEA Grapalat" w:eastAsiaTheme="minorHAnsi" w:hAnsi="GHEA Grapalat" w:cstheme="minorBidi"/>
          <w:lang w:val="hy-AM"/>
        </w:rPr>
        <w:t>ринципал)</w:t>
      </w:r>
      <w:r>
        <w:rPr>
          <w:rFonts w:ascii="GHEA Grapalat" w:eastAsiaTheme="minorHAnsi" w:hAnsi="GHEA Grapalat" w:cstheme="minorBidi"/>
        </w:rPr>
        <w:t xml:space="preserve"> в данной процедуре закупок.</w:t>
      </w:r>
    </w:p>
    <w:p w14:paraId="74B16044"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 xml:space="preserve">    </w:t>
      </w:r>
    </w:p>
    <w:p w14:paraId="53C6F688" w14:textId="77777777" w:rsidR="005B5B3E" w:rsidRDefault="005B5B3E" w:rsidP="005B5B3E">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Pr>
          <w:rFonts w:ascii="GHEA Grapalat" w:eastAsiaTheme="minorHAnsi" w:hAnsi="GHEA Grapalat" w:cstheme="minorBidi"/>
        </w:rPr>
        <w:t xml:space="preserve">2.  По гарантии </w:t>
      </w:r>
      <w:r>
        <w:rPr>
          <w:rFonts w:ascii="GHEA Grapalat" w:eastAsiaTheme="minorHAnsi" w:hAnsi="GHEA Grapalat" w:cstheme="minorBidi"/>
          <w:lang w:val="hy-AM"/>
        </w:rPr>
        <w:t xml:space="preserve">------------------------------------------------------------------------- </w:t>
      </w:r>
    </w:p>
    <w:p w14:paraId="12EC938E"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ascii="GHEA Grapalat" w:eastAsiaTheme="minorHAnsi" w:hAnsi="GHEA Grapalat" w:cstheme="minorBidi"/>
          <w:sz w:val="18"/>
          <w:szCs w:val="18"/>
        </w:rPr>
        <w:t xml:space="preserve">                                                                  наименование банка выдающего гарантию</w:t>
      </w:r>
    </w:p>
    <w:p w14:paraId="18E56164"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32D5F2A6"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ascii="GHEA Grapalat" w:eastAsiaTheme="minorHAnsi" w:hAnsi="GHEA Grapalat" w:cstheme="minorBidi"/>
        </w:rPr>
        <w:t xml:space="preserve">                                                               </w:t>
      </w:r>
      <w:r>
        <w:rPr>
          <w:rFonts w:ascii="GHEA Grapalat" w:eastAsiaTheme="minorHAnsi" w:hAnsi="GHEA Grapalat" w:cstheme="minorBidi"/>
          <w:sz w:val="18"/>
          <w:szCs w:val="18"/>
        </w:rPr>
        <w:t xml:space="preserve">сумма в цифрах и прописью         </w:t>
      </w:r>
    </w:p>
    <w:p w14:paraId="54CAA26B"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 xml:space="preserve">гарантии)  в течение пяти рабочих дней после получения требования. </w:t>
      </w:r>
    </w:p>
    <w:p w14:paraId="7CC5D416" w14:textId="00A83C4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Выплата производится посредством перечисления на расчетный    счет</w:t>
      </w:r>
      <w:r w:rsidR="00962BB6" w:rsidRPr="00962BB6">
        <w:rPr>
          <w:rFonts w:ascii="GHEA Grapalat" w:eastAsiaTheme="minorHAnsi" w:hAnsi="GHEA Grapalat" w:cstheme="minorBidi"/>
        </w:rPr>
        <w:t xml:space="preserve"> </w:t>
      </w:r>
      <w:r w:rsidR="00962BB6" w:rsidRPr="00CE4231">
        <w:rPr>
          <w:rFonts w:ascii="GHEA Grapalat" w:hAnsi="GHEA Grapalat" w:cs="Arial"/>
          <w:b/>
          <w:bCs/>
          <w:sz w:val="20"/>
          <w:szCs w:val="20"/>
          <w:lang w:val="hy-AM"/>
        </w:rPr>
        <w:t>900015211429</w:t>
      </w:r>
      <w:r w:rsidRPr="00CE4231">
        <w:rPr>
          <w:rFonts w:ascii="GHEA Grapalat" w:eastAsiaTheme="minorHAnsi" w:hAnsi="GHEA Grapalat" w:cstheme="minorBidi"/>
          <w:b/>
          <w:bCs/>
          <w:sz w:val="20"/>
          <w:szCs w:val="20"/>
        </w:rPr>
        <w:t xml:space="preserve"> </w:t>
      </w:r>
      <w:r>
        <w:rPr>
          <w:rFonts w:ascii="GHEA Grapalat" w:eastAsiaTheme="minorHAnsi" w:hAnsi="GHEA Grapalat" w:cstheme="minorBidi"/>
        </w:rPr>
        <w:t>бенефициара.</w:t>
      </w:r>
    </w:p>
    <w:p w14:paraId="58819A28"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3. Настоящая гарантия является безотзывной.</w:t>
      </w:r>
    </w:p>
    <w:p w14:paraId="7F03E830" w14:textId="77777777" w:rsidR="005B5B3E" w:rsidRDefault="005B5B3E" w:rsidP="005B5B3E">
      <w:pPr>
        <w:pStyle w:val="NormalWeb"/>
        <w:shd w:val="clear" w:color="auto" w:fill="FFFFFF"/>
        <w:spacing w:before="0" w:beforeAutospacing="0" w:after="0" w:afterAutospacing="0"/>
        <w:ind w:firstLine="375"/>
        <w:jc w:val="both"/>
        <w:rPr>
          <w:rStyle w:val="Strong"/>
          <w:b w:val="0"/>
          <w:bCs w:val="0"/>
          <w:sz w:val="20"/>
          <w:szCs w:val="20"/>
        </w:rPr>
      </w:pPr>
    </w:p>
    <w:p w14:paraId="53EF7CB6" w14:textId="77777777" w:rsidR="005B5B3E" w:rsidRDefault="005B5B3E" w:rsidP="005B5B3E">
      <w:pPr>
        <w:pStyle w:val="NormalWeb"/>
        <w:shd w:val="clear" w:color="auto" w:fill="FFFFFF"/>
        <w:spacing w:before="0" w:beforeAutospacing="0" w:after="0" w:afterAutospacing="0"/>
        <w:ind w:firstLine="375"/>
        <w:jc w:val="both"/>
        <w:rPr>
          <w:rFonts w:eastAsiaTheme="minorHAnsi" w:cstheme="minorBidi"/>
        </w:rPr>
      </w:pPr>
      <w:r>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59034F3" w14:textId="3D36794E"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rPr>
        <w:t xml:space="preserve">5. Гарантия действует с момента выпуска и в силе </w:t>
      </w:r>
      <w:r w:rsidR="00F20989" w:rsidRPr="00D16793">
        <w:rPr>
          <w:rFonts w:ascii="GHEA Grapalat" w:eastAsiaTheme="minorHAnsi" w:hAnsi="GHEA Grapalat" w:cstheme="minorBidi"/>
          <w:b/>
          <w:bCs/>
        </w:rPr>
        <w:t>сто двадцать</w:t>
      </w:r>
      <w:r w:rsidRPr="00D16793">
        <w:rPr>
          <w:rFonts w:ascii="GHEA Grapalat" w:eastAsiaTheme="minorHAnsi" w:hAnsi="GHEA Grapalat" w:cstheme="minorBidi"/>
          <w:b/>
          <w:bCs/>
        </w:rPr>
        <w:t xml:space="preserve"> рабочих дней</w:t>
      </w:r>
      <w:r>
        <w:rPr>
          <w:rFonts w:ascii="GHEA Grapalat" w:eastAsiaTheme="minorHAnsi" w:hAnsi="GHEA Grapalat" w:cstheme="minorBidi"/>
        </w:rPr>
        <w:t>** со дня истечения крайнего срока подачи принципалом заявок</w:t>
      </w:r>
      <w:r>
        <w:rPr>
          <w:rFonts w:ascii="GHEA Grapalat" w:eastAsiaTheme="minorHAnsi" w:hAnsi="GHEA Grapalat" w:cstheme="minorBidi"/>
          <w:lang w:val="hy-AM"/>
        </w:rPr>
        <w:t xml:space="preserve"> </w:t>
      </w:r>
      <w:r>
        <w:rPr>
          <w:rFonts w:ascii="GHEA Grapalat" w:eastAsiaTheme="minorHAnsi" w:hAnsi="GHEA Grapalat" w:cstheme="minorBidi"/>
        </w:rPr>
        <w:t>на участие в организованной бенефициаром процедуре закупок под кодом   ________________________________.</w:t>
      </w:r>
    </w:p>
    <w:p w14:paraId="284C1829"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sz w:val="18"/>
          <w:szCs w:val="18"/>
        </w:rPr>
      </w:pPr>
      <w:r>
        <w:rPr>
          <w:rFonts w:eastAsiaTheme="minorHAnsi" w:cstheme="minorBidi"/>
        </w:rPr>
        <w:t xml:space="preserve">                  </w:t>
      </w:r>
      <w:r>
        <w:rPr>
          <w:rFonts w:ascii="GHEA Grapalat" w:eastAsiaTheme="minorHAnsi" w:hAnsi="GHEA Grapalat" w:cstheme="minorBidi"/>
          <w:sz w:val="18"/>
          <w:szCs w:val="18"/>
        </w:rPr>
        <w:t>код процедуры</w:t>
      </w:r>
    </w:p>
    <w:p w14:paraId="593CB8FF" w14:textId="149BEAEB" w:rsidR="005B5B3E" w:rsidRDefault="005B5B3E" w:rsidP="005B5B3E">
      <w:pPr>
        <w:pStyle w:val="NormalWeb"/>
        <w:shd w:val="clear" w:color="auto" w:fill="FFFFFF"/>
        <w:spacing w:before="0" w:beforeAutospacing="0" w:after="0" w:afterAutospacing="0"/>
        <w:ind w:firstLine="375"/>
        <w:jc w:val="both"/>
        <w:rPr>
          <w:rStyle w:val="Strong"/>
          <w:b w:val="0"/>
          <w:bCs w:val="0"/>
          <w:sz w:val="20"/>
          <w:szCs w:val="20"/>
        </w:rPr>
      </w:pPr>
      <w:r>
        <w:rPr>
          <w:rFonts w:ascii="GHEA Grapalat" w:eastAsiaTheme="minorHAnsi" w:hAnsi="GHEA Grapalat" w:cstheme="minorBidi"/>
        </w:rPr>
        <w:t>Информацию о факте предоставления настоящей гарантии -</w:t>
      </w:r>
      <w:r>
        <w:t xml:space="preserve"> </w:t>
      </w:r>
      <w:r>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w:t>
      </w:r>
      <w:r w:rsidR="00BF1A86" w:rsidRPr="00BF1A86">
        <w:rPr>
          <w:rFonts w:ascii="GHEA Grapalat" w:eastAsiaTheme="minorHAnsi" w:hAnsi="GHEA Grapalat" w:cstheme="minorBidi"/>
        </w:rPr>
        <w:t xml:space="preserve"> </w:t>
      </w:r>
      <w:hyperlink r:id="rId11" w:history="1">
        <w:r w:rsidR="00825B85" w:rsidRPr="00D924A0">
          <w:rPr>
            <w:rStyle w:val="Hyperlink"/>
            <w:rFonts w:ascii="GHEA Grapalat" w:eastAsiaTheme="minorHAnsi" w:hAnsi="GHEA Grapalat" w:cstheme="minorBidi"/>
            <w:lang w:val="en-US"/>
          </w:rPr>
          <w:t>gor</w:t>
        </w:r>
        <w:r w:rsidR="00825B85" w:rsidRPr="00D924A0">
          <w:rPr>
            <w:rStyle w:val="Hyperlink"/>
            <w:rFonts w:ascii="GHEA Grapalat" w:eastAsiaTheme="minorHAnsi" w:hAnsi="GHEA Grapalat" w:cstheme="minorBidi"/>
          </w:rPr>
          <w:t>.</w:t>
        </w:r>
        <w:r w:rsidR="00825B85" w:rsidRPr="00D924A0">
          <w:rPr>
            <w:rStyle w:val="Hyperlink"/>
            <w:rFonts w:ascii="GHEA Grapalat" w:eastAsiaTheme="minorHAnsi" w:hAnsi="GHEA Grapalat" w:cstheme="minorBidi"/>
            <w:lang w:val="en-US"/>
          </w:rPr>
          <w:t>muradyan</w:t>
        </w:r>
        <w:r w:rsidR="00825B85" w:rsidRPr="00D924A0">
          <w:rPr>
            <w:rStyle w:val="Hyperlink"/>
            <w:rFonts w:ascii="GHEA Grapalat" w:eastAsiaTheme="minorHAnsi" w:hAnsi="GHEA Grapalat" w:cstheme="minorBidi"/>
          </w:rPr>
          <w:t>@</w:t>
        </w:r>
        <w:r w:rsidR="00825B85" w:rsidRPr="00D924A0">
          <w:rPr>
            <w:rStyle w:val="Hyperlink"/>
            <w:rFonts w:ascii="GHEA Grapalat" w:eastAsiaTheme="minorHAnsi" w:hAnsi="GHEA Grapalat" w:cstheme="minorBidi"/>
            <w:lang w:val="en-US"/>
          </w:rPr>
          <w:t>yerevan</w:t>
        </w:r>
        <w:r w:rsidR="00825B85" w:rsidRPr="00D924A0">
          <w:rPr>
            <w:rStyle w:val="Hyperlink"/>
            <w:rFonts w:ascii="GHEA Grapalat" w:eastAsiaTheme="minorHAnsi" w:hAnsi="GHEA Grapalat" w:cstheme="minorBidi"/>
          </w:rPr>
          <w:t>.</w:t>
        </w:r>
        <w:r w:rsidR="00825B85" w:rsidRPr="00D924A0">
          <w:rPr>
            <w:rStyle w:val="Hyperlink"/>
            <w:rFonts w:ascii="GHEA Grapalat" w:eastAsiaTheme="minorHAnsi" w:hAnsi="GHEA Grapalat" w:cstheme="minorBidi"/>
            <w:lang w:val="en-US"/>
          </w:rPr>
          <w:t>am</w:t>
        </w:r>
      </w:hyperlink>
      <w:r>
        <w:rPr>
          <w:rFonts w:ascii="GHEA Grapalat" w:eastAsiaTheme="minorHAnsi" w:hAnsi="GHEA Grapalat" w:cstheme="minorBidi"/>
        </w:rPr>
        <w:t>,</w:t>
      </w:r>
      <w:r w:rsidR="00BF1A86" w:rsidRPr="00BF1A86">
        <w:rPr>
          <w:rFonts w:ascii="GHEA Grapalat" w:eastAsiaTheme="minorHAnsi" w:hAnsi="GHEA Grapalat" w:cstheme="minorBidi"/>
        </w:rPr>
        <w:t xml:space="preserve"> </w:t>
      </w:r>
      <w:r>
        <w:rPr>
          <w:rFonts w:ascii="GHEA Grapalat" w:eastAsiaTheme="minorHAnsi" w:hAnsi="GHEA Grapalat" w:cstheme="minorBidi"/>
        </w:rPr>
        <w:t xml:space="preserve">который указан в упомянутом в настоящем пункте приглашении к процедуре закупок </w:t>
      </w:r>
    </w:p>
    <w:p w14:paraId="0991EFAC"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sz w:val="18"/>
          <w:szCs w:val="18"/>
        </w:rPr>
      </w:pPr>
    </w:p>
    <w:p w14:paraId="3EA45594"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прилагается копия протокола заседания оценочной комиссии об отклонении заявки и гарантия.</w:t>
      </w:r>
    </w:p>
    <w:p w14:paraId="14D22974"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lastRenderedPageBreak/>
        <w:t>7.</w:t>
      </w:r>
      <w:r>
        <w:t xml:space="preserve"> </w:t>
      </w:r>
      <w:r>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036EDCF9"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8.</w:t>
      </w:r>
      <w:r>
        <w:t xml:space="preserve"> </w:t>
      </w:r>
      <w:r>
        <w:rPr>
          <w:rFonts w:ascii="GHEA Grapalat" w:eastAsiaTheme="minorHAnsi" w:hAnsi="GHEA Grapalat" w:cstheme="minorBidi"/>
        </w:rPr>
        <w:t>Лицо, выдающее гарантию, отклоняет требование бенефициара, если:</w:t>
      </w:r>
    </w:p>
    <w:p w14:paraId="4F1FEAFD"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1686BE09"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2) требование представлено по истечении срока, установленного гарантией.</w:t>
      </w:r>
    </w:p>
    <w:p w14:paraId="718FF5E2"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AD8D377"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2B355985"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8B7FC43"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55571FB"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rPr>
      </w:pPr>
    </w:p>
    <w:p w14:paraId="3A026348"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Pr>
          <w:rFonts w:ascii="GHEA Grapalat" w:hAnsi="GHEA Grapalat"/>
          <w:sz w:val="20"/>
          <w:szCs w:val="20"/>
          <w:lang w:val="hy-AM"/>
        </w:rPr>
        <w:t>Руководитель исполнительного органа</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08A7845F"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D8DE15E"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70B971B"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42B0DD58" w14:textId="77777777" w:rsidR="005B5B3E" w:rsidRDefault="005B5B3E" w:rsidP="005B5B3E">
      <w:pPr>
        <w:pStyle w:val="NormalWeb"/>
        <w:shd w:val="clear" w:color="auto" w:fill="FFFFFF"/>
        <w:spacing w:before="0" w:beforeAutospacing="0" w:after="0" w:afterAutospacing="0"/>
        <w:rPr>
          <w:rFonts w:ascii="GHEA Grapalat" w:hAnsi="GHEA Grapalat" w:cs="Sylfaen"/>
          <w:vertAlign w:val="superscript"/>
        </w:rPr>
      </w:pPr>
      <w:r>
        <w:rPr>
          <w:rFonts w:ascii="GHEA Grapalat" w:hAnsi="GHEA Grapalat" w:cs="Sylfaen"/>
          <w:vertAlign w:val="superscript"/>
          <w:lang w:val="hy-AM"/>
        </w:rPr>
        <w:t xml:space="preserve">                                                        </w:t>
      </w:r>
      <w:r>
        <w:rPr>
          <w:rFonts w:ascii="GHEA Grapalat" w:hAnsi="GHEA Grapalat" w:cs="Sylfaen"/>
          <w:vertAlign w:val="superscript"/>
        </w:rPr>
        <w:t>число, месяц, год</w:t>
      </w:r>
    </w:p>
    <w:p w14:paraId="16286073"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608C956"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A20AC81" w14:textId="77777777" w:rsidR="005B5B3E" w:rsidRDefault="005B5B3E" w:rsidP="005B5B3E">
      <w:pPr>
        <w:pStyle w:val="BodyTextIndent"/>
        <w:widowControl w:val="0"/>
        <w:spacing w:after="0" w:line="240" w:lineRule="auto"/>
        <w:ind w:firstLine="720"/>
        <w:rPr>
          <w:rFonts w:ascii="GHEA Grapalat" w:hAnsi="GHEA Grapalat" w:cs="Sylfaen"/>
          <w:sz w:val="24"/>
          <w:szCs w:val="24"/>
        </w:rPr>
      </w:pPr>
    </w:p>
    <w:p w14:paraId="1286968D" w14:textId="77777777" w:rsidR="005B5B3E" w:rsidRDefault="005B5B3E" w:rsidP="005B5B3E">
      <w:pPr>
        <w:widowControl w:val="0"/>
        <w:ind w:left="567" w:right="565"/>
        <w:jc w:val="both"/>
        <w:rPr>
          <w:rFonts w:ascii="GHEA Grapalat" w:hAnsi="GHEA Grapalat"/>
          <w:b/>
        </w:rPr>
      </w:pPr>
      <w:r>
        <w:rPr>
          <w:rFonts w:ascii="GHEA Grapalat" w:hAnsi="GHEA Grapalat"/>
          <w:i/>
          <w:szCs w:val="16"/>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слова "девяносто рабочих дней" заменяются словами "сто двадцать рабочих дней".</w:t>
      </w:r>
    </w:p>
    <w:p w14:paraId="504A4FDA" w14:textId="77777777" w:rsidR="005B5B3E" w:rsidRDefault="005B5B3E" w:rsidP="005B5B3E">
      <w:pPr>
        <w:widowControl w:val="0"/>
        <w:ind w:left="567" w:right="565"/>
        <w:jc w:val="center"/>
        <w:rPr>
          <w:rFonts w:ascii="GHEA Grapalat" w:hAnsi="GHEA Grapalat"/>
          <w:b/>
        </w:rPr>
      </w:pPr>
    </w:p>
    <w:p w14:paraId="4DE6339D" w14:textId="77777777" w:rsidR="005B5B3E" w:rsidRDefault="005B5B3E" w:rsidP="005B5B3E">
      <w:pPr>
        <w:widowControl w:val="0"/>
        <w:ind w:left="567" w:right="565"/>
        <w:jc w:val="center"/>
        <w:rPr>
          <w:rFonts w:ascii="GHEA Grapalat" w:hAnsi="GHEA Grapalat"/>
          <w:b/>
        </w:rPr>
      </w:pPr>
    </w:p>
    <w:p w14:paraId="1356EA93" w14:textId="77777777" w:rsidR="005B5B3E" w:rsidRDefault="005B5B3E" w:rsidP="005B5B3E">
      <w:pPr>
        <w:widowControl w:val="0"/>
        <w:ind w:left="567" w:right="565"/>
        <w:jc w:val="center"/>
        <w:rPr>
          <w:rFonts w:ascii="GHEA Grapalat" w:hAnsi="GHEA Grapalat"/>
          <w:b/>
        </w:rPr>
      </w:pPr>
    </w:p>
    <w:p w14:paraId="0871C965" w14:textId="77777777" w:rsidR="005B5B3E" w:rsidRDefault="005B5B3E" w:rsidP="005B5B3E">
      <w:pPr>
        <w:widowControl w:val="0"/>
        <w:ind w:left="567" w:right="565"/>
        <w:jc w:val="center"/>
        <w:rPr>
          <w:rFonts w:ascii="GHEA Grapalat" w:hAnsi="GHEA Grapalat"/>
          <w:b/>
        </w:rPr>
      </w:pPr>
    </w:p>
    <w:p w14:paraId="1047DFD1" w14:textId="77777777" w:rsidR="005B5B3E" w:rsidRDefault="005B5B3E" w:rsidP="005B5B3E">
      <w:pPr>
        <w:widowControl w:val="0"/>
        <w:ind w:left="567" w:right="565"/>
        <w:jc w:val="center"/>
        <w:rPr>
          <w:rFonts w:ascii="GHEA Grapalat" w:hAnsi="GHEA Grapalat"/>
          <w:b/>
        </w:rPr>
      </w:pPr>
    </w:p>
    <w:p w14:paraId="30620A47" w14:textId="77777777" w:rsidR="005B5B3E" w:rsidRDefault="005B5B3E" w:rsidP="005B5B3E">
      <w:pPr>
        <w:widowControl w:val="0"/>
        <w:ind w:left="567" w:right="565"/>
        <w:jc w:val="center"/>
        <w:rPr>
          <w:rFonts w:ascii="GHEA Grapalat" w:hAnsi="GHEA Grapalat"/>
          <w:b/>
        </w:rPr>
      </w:pPr>
    </w:p>
    <w:p w14:paraId="3C3105DB" w14:textId="77777777" w:rsidR="005B5B3E" w:rsidRDefault="005B5B3E" w:rsidP="005B5B3E">
      <w:pPr>
        <w:widowControl w:val="0"/>
        <w:ind w:left="567" w:right="565"/>
        <w:jc w:val="center"/>
        <w:rPr>
          <w:rFonts w:ascii="GHEA Grapalat" w:hAnsi="GHEA Grapalat"/>
          <w:b/>
        </w:rPr>
      </w:pPr>
    </w:p>
    <w:p w14:paraId="3FBA8803" w14:textId="77777777" w:rsidR="005B5B3E" w:rsidRDefault="005B5B3E" w:rsidP="005B5B3E">
      <w:pPr>
        <w:widowControl w:val="0"/>
        <w:ind w:left="567" w:right="565"/>
        <w:jc w:val="center"/>
        <w:rPr>
          <w:rFonts w:ascii="GHEA Grapalat" w:hAnsi="GHEA Grapalat"/>
          <w:b/>
        </w:rPr>
      </w:pPr>
    </w:p>
    <w:p w14:paraId="7200B2AE" w14:textId="77777777" w:rsidR="005B5B3E" w:rsidRDefault="005B5B3E" w:rsidP="005B5B3E">
      <w:pPr>
        <w:widowControl w:val="0"/>
        <w:ind w:left="567" w:right="565"/>
        <w:jc w:val="center"/>
        <w:rPr>
          <w:rFonts w:ascii="GHEA Grapalat" w:hAnsi="GHEA Grapalat"/>
          <w:b/>
        </w:rPr>
      </w:pPr>
    </w:p>
    <w:p w14:paraId="25585A82" w14:textId="77777777" w:rsidR="00EE368A" w:rsidRDefault="00EE368A" w:rsidP="005B5B3E">
      <w:pPr>
        <w:widowControl w:val="0"/>
        <w:ind w:firstLine="567"/>
        <w:jc w:val="right"/>
        <w:rPr>
          <w:rFonts w:ascii="GHEA Grapalat" w:hAnsi="GHEA Grapalat"/>
          <w:b/>
        </w:rPr>
      </w:pPr>
    </w:p>
    <w:p w14:paraId="737C7D05" w14:textId="77777777" w:rsidR="00EE368A" w:rsidRDefault="00EE368A" w:rsidP="005B5B3E">
      <w:pPr>
        <w:widowControl w:val="0"/>
        <w:ind w:firstLine="567"/>
        <w:jc w:val="right"/>
        <w:rPr>
          <w:rFonts w:ascii="GHEA Grapalat" w:hAnsi="GHEA Grapalat"/>
          <w:b/>
        </w:rPr>
      </w:pPr>
    </w:p>
    <w:p w14:paraId="713D19A2" w14:textId="77777777" w:rsidR="00CE4231" w:rsidRDefault="00CE4231" w:rsidP="005B5B3E">
      <w:pPr>
        <w:widowControl w:val="0"/>
        <w:ind w:firstLine="567"/>
        <w:jc w:val="right"/>
        <w:rPr>
          <w:rFonts w:ascii="GHEA Grapalat" w:hAnsi="GHEA Grapalat"/>
          <w:b/>
        </w:rPr>
      </w:pPr>
    </w:p>
    <w:p w14:paraId="26F10C1E" w14:textId="77777777" w:rsidR="00CE4231" w:rsidRDefault="00CE4231" w:rsidP="005B5B3E">
      <w:pPr>
        <w:widowControl w:val="0"/>
        <w:ind w:firstLine="567"/>
        <w:jc w:val="right"/>
        <w:rPr>
          <w:rFonts w:ascii="GHEA Grapalat" w:hAnsi="GHEA Grapalat"/>
          <w:b/>
        </w:rPr>
      </w:pPr>
    </w:p>
    <w:p w14:paraId="7D5A4E39" w14:textId="77777777" w:rsidR="00CE4231" w:rsidRDefault="00CE4231" w:rsidP="005B5B3E">
      <w:pPr>
        <w:widowControl w:val="0"/>
        <w:ind w:firstLine="567"/>
        <w:jc w:val="right"/>
        <w:rPr>
          <w:rFonts w:ascii="GHEA Grapalat" w:hAnsi="GHEA Grapalat"/>
          <w:b/>
        </w:rPr>
      </w:pPr>
    </w:p>
    <w:p w14:paraId="6AE59FE1" w14:textId="77777777" w:rsidR="00CE4231" w:rsidRDefault="00CE4231" w:rsidP="005B5B3E">
      <w:pPr>
        <w:widowControl w:val="0"/>
        <w:ind w:firstLine="567"/>
        <w:jc w:val="right"/>
        <w:rPr>
          <w:rFonts w:ascii="GHEA Grapalat" w:hAnsi="GHEA Grapalat"/>
          <w:b/>
        </w:rPr>
      </w:pPr>
    </w:p>
    <w:p w14:paraId="1FD3A404" w14:textId="0C77CC4F" w:rsidR="005B5B3E" w:rsidRDefault="005B5B3E" w:rsidP="005B5B3E">
      <w:pPr>
        <w:widowControl w:val="0"/>
        <w:ind w:firstLine="567"/>
        <w:jc w:val="right"/>
        <w:rPr>
          <w:rFonts w:ascii="GHEA Grapalat" w:hAnsi="GHEA Grapalat"/>
          <w:b/>
        </w:rPr>
      </w:pPr>
      <w:r>
        <w:rPr>
          <w:rFonts w:ascii="GHEA Grapalat" w:hAnsi="GHEA Grapalat"/>
          <w:b/>
        </w:rPr>
        <w:t>Приложение № 4</w:t>
      </w:r>
    </w:p>
    <w:p w14:paraId="1547E906" w14:textId="37F21FAC" w:rsidR="005B5B3E" w:rsidRDefault="005B5B3E" w:rsidP="005B5B3E">
      <w:pPr>
        <w:widowControl w:val="0"/>
        <w:ind w:firstLine="567"/>
        <w:jc w:val="right"/>
        <w:rPr>
          <w:rFonts w:ascii="GHEA Grapalat" w:hAnsi="GHEA Grapalat" w:cs="Arial"/>
          <w:b/>
        </w:rPr>
      </w:pPr>
      <w:r>
        <w:rPr>
          <w:rFonts w:ascii="GHEA Grapalat" w:hAnsi="GHEA Grapalat"/>
          <w:b/>
        </w:rPr>
        <w:t>к Приглашению на открытый конкурс</w:t>
      </w:r>
      <w:r>
        <w:rPr>
          <w:rFonts w:ascii="GHEA Grapalat" w:hAnsi="GHEA Grapalat" w:cs="Arial"/>
          <w:b/>
        </w:rPr>
        <w:br/>
      </w:r>
      <w:r>
        <w:rPr>
          <w:rFonts w:ascii="GHEA Grapalat" w:hAnsi="GHEA Grapalat"/>
          <w:b/>
        </w:rPr>
        <w:t>под кодом "</w:t>
      </w:r>
      <w:r w:rsidR="007F3D76">
        <w:rPr>
          <w:rFonts w:ascii="GHEA Grapalat" w:hAnsi="GHEA Grapalat"/>
          <w:b/>
        </w:rPr>
        <w:t>EQ-BMAPDzB-</w:t>
      </w:r>
      <w:r w:rsidR="00A6641C">
        <w:rPr>
          <w:rFonts w:ascii="GHEA Grapalat" w:hAnsi="GHEA Grapalat"/>
          <w:b/>
        </w:rPr>
        <w:t>25/1</w:t>
      </w:r>
      <w:r>
        <w:rPr>
          <w:rFonts w:ascii="GHEA Grapalat" w:hAnsi="GHEA Grapalat"/>
          <w:b/>
        </w:rPr>
        <w:t>"</w:t>
      </w:r>
      <w:r>
        <w:rPr>
          <w:rStyle w:val="FootnoteReference"/>
          <w:rFonts w:ascii="GHEA Grapalat" w:hAnsi="GHEA Grapalat"/>
          <w:b/>
        </w:rPr>
        <w:footnoteReference w:customMarkFollows="1" w:id="19"/>
        <w:t>*</w:t>
      </w:r>
    </w:p>
    <w:p w14:paraId="02C34E2B" w14:textId="77777777" w:rsidR="005B5B3E" w:rsidRDefault="005B5B3E" w:rsidP="005B5B3E">
      <w:pPr>
        <w:pStyle w:val="BodyTextIndent3"/>
        <w:widowControl w:val="0"/>
        <w:spacing w:line="240" w:lineRule="auto"/>
        <w:jc w:val="center"/>
        <w:rPr>
          <w:rFonts w:ascii="GHEA Grapalat" w:hAnsi="GHEA Grapalat"/>
          <w:sz w:val="24"/>
          <w:szCs w:val="24"/>
          <w:lang w:val="hy-AM"/>
        </w:rPr>
      </w:pPr>
      <w:r>
        <w:rPr>
          <w:rFonts w:ascii="GHEA Grapalat" w:hAnsi="GHEA Grapalat"/>
          <w:sz w:val="24"/>
          <w:szCs w:val="24"/>
        </w:rPr>
        <w:t xml:space="preserve">ГАРАНТИЯ </w:t>
      </w:r>
      <w:r>
        <w:rPr>
          <w:rFonts w:ascii="GHEA Grapalat" w:hAnsi="GHEA Grapalat"/>
          <w:sz w:val="24"/>
          <w:szCs w:val="24"/>
          <w:lang w:val="en-US"/>
        </w:rPr>
        <w:t>N</w:t>
      </w:r>
      <w:r>
        <w:rPr>
          <w:rFonts w:ascii="GHEA Grapalat" w:hAnsi="GHEA Grapalat"/>
          <w:sz w:val="24"/>
          <w:szCs w:val="24"/>
          <w:lang w:val="hy-AM"/>
        </w:rPr>
        <w:t>________</w:t>
      </w:r>
    </w:p>
    <w:p w14:paraId="199A89EF" w14:textId="77777777" w:rsidR="005B5B3E" w:rsidRDefault="005B5B3E" w:rsidP="005B5B3E">
      <w:pPr>
        <w:widowControl w:val="0"/>
        <w:ind w:left="567" w:right="565"/>
        <w:jc w:val="center"/>
        <w:rPr>
          <w:rFonts w:ascii="GHEA Grapalat" w:hAnsi="GHEA Grapalat"/>
          <w:b/>
        </w:rPr>
      </w:pPr>
      <w:r>
        <w:rPr>
          <w:rFonts w:ascii="GHEA Grapalat" w:hAnsi="GHEA Grapalat"/>
          <w:b/>
        </w:rPr>
        <w:t>(обеспечение квалификации)</w:t>
      </w:r>
    </w:p>
    <w:p w14:paraId="58AA6626" w14:textId="77777777" w:rsidR="005B5B3E" w:rsidRDefault="005B5B3E" w:rsidP="005B5B3E">
      <w:pPr>
        <w:pStyle w:val="NormalWeb"/>
        <w:shd w:val="clear" w:color="auto" w:fill="FFFFFF"/>
        <w:spacing w:before="0" w:beforeAutospacing="0" w:after="0" w:afterAutospacing="0"/>
        <w:jc w:val="both"/>
        <w:rPr>
          <w:rStyle w:val="Strong"/>
          <w:bCs w:val="0"/>
          <w:sz w:val="20"/>
          <w:szCs w:val="20"/>
          <w:lang w:val="hy-AM"/>
        </w:rPr>
      </w:pPr>
      <w:r>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Pr>
          <w:rFonts w:eastAsiaTheme="minorHAnsi" w:cstheme="minorBidi"/>
        </w:rPr>
        <w:t xml:space="preserve"> N</w:t>
      </w:r>
      <w:r>
        <w:rPr>
          <w:rFonts w:eastAsiaTheme="minorHAnsi" w:cstheme="minorBidi"/>
          <w:lang w:val="hy-AM"/>
        </w:rPr>
        <w:t xml:space="preserve">  </w:t>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rPr>
        <w:t xml:space="preserve">                                                                    </w:t>
      </w:r>
    </w:p>
    <w:p w14:paraId="1C1DA5DC" w14:textId="77777777" w:rsidR="005B5B3E" w:rsidRDefault="005B5B3E" w:rsidP="005B5B3E">
      <w:pPr>
        <w:pStyle w:val="NormalWeb"/>
        <w:shd w:val="clear" w:color="auto" w:fill="FFFFFF"/>
        <w:spacing w:before="0" w:beforeAutospacing="0" w:after="0" w:afterAutospacing="0"/>
        <w:ind w:left="-142"/>
        <w:rPr>
          <w:rStyle w:val="Strong"/>
          <w:rFonts w:ascii="GHEA Grapalat" w:hAnsi="GHEA Grapalat"/>
          <w:b w:val="0"/>
          <w:sz w:val="18"/>
          <w:szCs w:val="18"/>
        </w:rPr>
      </w:pPr>
      <w:r>
        <w:rPr>
          <w:rStyle w:val="Strong"/>
          <w:rFonts w:ascii="GHEA Grapalat" w:hAnsi="GHEA Grapalat"/>
          <w:sz w:val="18"/>
          <w:szCs w:val="18"/>
          <w:lang w:val="hy-AM"/>
        </w:rPr>
        <w:tab/>
      </w:r>
      <w:r>
        <w:rPr>
          <w:rStyle w:val="Strong"/>
          <w:rFonts w:ascii="GHEA Grapalat" w:hAnsi="GHEA Grapalat"/>
          <w:sz w:val="18"/>
          <w:szCs w:val="18"/>
        </w:rPr>
        <w:t xml:space="preserve">                                                                            номер заключаемого договора</w:t>
      </w:r>
    </w:p>
    <w:p w14:paraId="3870AB89" w14:textId="77777777" w:rsidR="005B5B3E" w:rsidRDefault="005B5B3E" w:rsidP="005B5B3E">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Pr>
          <w:rFonts w:ascii="GHEA Grapalat" w:eastAsiaTheme="minorHAnsi" w:hAnsi="GHEA Grapalat" w:cstheme="minorBidi"/>
        </w:rPr>
        <w:t xml:space="preserve">  заключаемым</w:t>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Fonts w:eastAsiaTheme="minorHAnsi" w:cstheme="minorBidi"/>
        </w:rPr>
        <w:t xml:space="preserve"> (</w:t>
      </w:r>
      <w:r>
        <w:rPr>
          <w:rFonts w:ascii="GHEA Grapalat" w:eastAsiaTheme="minorHAnsi" w:hAnsi="GHEA Grapalat" w:cstheme="minorBidi"/>
        </w:rPr>
        <w:t xml:space="preserve">далее-принципал ) в результате  </w:t>
      </w:r>
    </w:p>
    <w:p w14:paraId="55716C9A" w14:textId="77777777" w:rsidR="005B5B3E" w:rsidRDefault="005B5B3E" w:rsidP="005B5B3E">
      <w:pPr>
        <w:pStyle w:val="NormalWeb"/>
        <w:shd w:val="clear" w:color="auto" w:fill="FFFFFF"/>
        <w:spacing w:before="0" w:beforeAutospacing="0" w:after="0" w:afterAutospacing="0"/>
        <w:ind w:left="-142"/>
        <w:rPr>
          <w:rFonts w:cs="Sylfaen"/>
          <w:b/>
          <w:sz w:val="18"/>
          <w:szCs w:val="18"/>
          <w:vertAlign w:val="superscript"/>
        </w:rPr>
      </w:pPr>
      <w:r>
        <w:rPr>
          <w:rStyle w:val="Strong"/>
          <w:rFonts w:ascii="GHEA Grapalat" w:hAnsi="GHEA Grapalat"/>
          <w:sz w:val="18"/>
          <w:szCs w:val="18"/>
        </w:rPr>
        <w:t xml:space="preserve">                                  наименование отобранного участника</w:t>
      </w:r>
      <w:r>
        <w:rPr>
          <w:rStyle w:val="Strong"/>
          <w:rFonts w:ascii="GHEA Grapalat" w:hAnsi="GHEA Grapalat"/>
          <w:sz w:val="18"/>
          <w:szCs w:val="18"/>
          <w:lang w:val="hy-AM"/>
        </w:rPr>
        <w:tab/>
      </w:r>
    </w:p>
    <w:p w14:paraId="7B6034DF"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rFonts w:ascii="GHEA Grapalat" w:hAnsi="GHEA Grapalat"/>
          <w:sz w:val="20"/>
          <w:szCs w:val="20"/>
          <w:lang w:val="hy-AM"/>
        </w:rPr>
        <w:tab/>
      </w:r>
      <w:r>
        <w:rPr>
          <w:rFonts w:eastAsiaTheme="minorHAnsi" w:cstheme="minorBidi"/>
          <w:lang w:val="hy-AM"/>
        </w:rPr>
        <w:t xml:space="preserve"> </w:t>
      </w:r>
    </w:p>
    <w:p w14:paraId="34D9428D" w14:textId="77777777" w:rsidR="005B5B3E" w:rsidRDefault="005B5B3E" w:rsidP="005B5B3E">
      <w:pPr>
        <w:pStyle w:val="NormalWeb"/>
        <w:shd w:val="clear" w:color="auto" w:fill="FFFFFF"/>
        <w:spacing w:before="0" w:beforeAutospacing="0" w:after="0" w:afterAutospacing="0"/>
        <w:jc w:val="both"/>
        <w:rPr>
          <w:rFonts w:ascii="GHEA Grapalat" w:hAnsi="GHEA Grapalat"/>
          <w:sz w:val="20"/>
          <w:szCs w:val="20"/>
          <w:lang w:val="hy-AM"/>
        </w:rPr>
      </w:pPr>
      <w:r>
        <w:rPr>
          <w:rFonts w:ascii="GHEA Grapalat" w:eastAsiaTheme="minorHAnsi" w:hAnsi="GHEA Grapalat" w:cstheme="minorBidi"/>
        </w:rPr>
        <w:t xml:space="preserve">организованной </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lang w:val="hy-AM"/>
        </w:rPr>
        <w:t xml:space="preserve"> </w:t>
      </w:r>
      <w:r>
        <w:rPr>
          <w:rFonts w:ascii="GHEA Grapalat" w:eastAsiaTheme="minorHAnsi" w:hAnsi="GHEA Grapalat" w:cstheme="minorBidi"/>
        </w:rPr>
        <w:t xml:space="preserve"> (далее-бенефициар) </w:t>
      </w:r>
    </w:p>
    <w:p w14:paraId="0DDAF8A9" w14:textId="77777777" w:rsidR="005B5B3E" w:rsidRDefault="005B5B3E" w:rsidP="005B5B3E">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Pr>
          <w:rFonts w:ascii="GHEA Grapalat" w:hAnsi="GHEA Grapalat" w:cs="Sylfaen"/>
          <w:vertAlign w:val="superscript"/>
        </w:rPr>
        <w:t xml:space="preserve">                         </w:t>
      </w:r>
      <w:r>
        <w:rPr>
          <w:rStyle w:val="Strong"/>
          <w:rFonts w:ascii="GHEA Grapalat" w:hAnsi="GHEA Grapalat"/>
          <w:sz w:val="18"/>
          <w:szCs w:val="18"/>
        </w:rPr>
        <w:t>наименование заказчика</w:t>
      </w:r>
      <w:r>
        <w:rPr>
          <w:rFonts w:ascii="GHEA Grapalat" w:eastAsiaTheme="minorHAnsi" w:hAnsi="GHEA Grapalat" w:cstheme="minorBidi"/>
          <w:b/>
          <w:sz w:val="18"/>
          <w:szCs w:val="18"/>
        </w:rPr>
        <w:t xml:space="preserve"> </w:t>
      </w:r>
    </w:p>
    <w:p w14:paraId="24823247" w14:textId="77777777" w:rsidR="005B5B3E" w:rsidRDefault="005B5B3E" w:rsidP="005B5B3E">
      <w:pPr>
        <w:pStyle w:val="NormalWeb"/>
        <w:shd w:val="clear" w:color="auto" w:fill="FFFFFF"/>
        <w:spacing w:before="0" w:beforeAutospacing="0" w:after="0" w:afterAutospacing="0"/>
        <w:rPr>
          <w:rFonts w:ascii="GHEA Grapalat" w:hAnsi="GHEA Grapalat" w:cs="Sylfaen"/>
          <w:vertAlign w:val="superscript"/>
        </w:rPr>
      </w:pPr>
      <w:r>
        <w:rPr>
          <w:rFonts w:ascii="GHEA Grapalat" w:eastAsiaTheme="minorHAnsi" w:hAnsi="GHEA Grapalat" w:cstheme="minorBidi"/>
        </w:rPr>
        <w:t>процедуры  закупок под кодом ____________________.</w:t>
      </w:r>
    </w:p>
    <w:p w14:paraId="31CFA130"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ascii="GHEA Grapalat" w:eastAsiaTheme="minorHAnsi" w:hAnsi="GHEA Grapalat" w:cstheme="minorBidi"/>
        </w:rPr>
        <w:t xml:space="preserve">                                                         </w:t>
      </w:r>
      <w:r>
        <w:rPr>
          <w:rFonts w:ascii="GHEA Grapalat" w:eastAsiaTheme="minorHAnsi" w:hAnsi="GHEA Grapalat" w:cstheme="minorBidi"/>
          <w:sz w:val="18"/>
          <w:szCs w:val="18"/>
        </w:rPr>
        <w:t>код процедуры</w:t>
      </w:r>
    </w:p>
    <w:p w14:paraId="05678EA6"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lang w:val="hy-AM"/>
        </w:rPr>
      </w:pPr>
      <w:r>
        <w:rPr>
          <w:rFonts w:ascii="GHEA Grapalat" w:eastAsiaTheme="minorHAnsi" w:hAnsi="GHEA Grapalat" w:cstheme="minorBidi"/>
        </w:rPr>
        <w:t xml:space="preserve">  2.  По гарантии </w:t>
      </w:r>
      <w:r>
        <w:rPr>
          <w:rFonts w:ascii="GHEA Grapalat" w:eastAsiaTheme="minorHAnsi" w:hAnsi="GHEA Grapalat" w:cstheme="minorBidi"/>
          <w:lang w:val="hy-AM"/>
        </w:rPr>
        <w:t xml:space="preserve">---------------------------------------------------------------------------- </w:t>
      </w:r>
    </w:p>
    <w:p w14:paraId="70D83278"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ascii="GHEA Grapalat" w:eastAsiaTheme="minorHAnsi" w:hAnsi="GHEA Grapalat" w:cstheme="minorBidi"/>
          <w:sz w:val="18"/>
          <w:szCs w:val="18"/>
        </w:rPr>
        <w:t xml:space="preserve">                                      наименование выдающего гарантию банка </w:t>
      </w:r>
    </w:p>
    <w:p w14:paraId="31152054"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p>
    <w:p w14:paraId="1285FE60"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397C63C5"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ascii="GHEA Grapalat" w:eastAsiaTheme="minorHAnsi" w:hAnsi="GHEA Grapalat" w:cstheme="minorBidi"/>
        </w:rPr>
        <w:t xml:space="preserve">                                                              </w:t>
      </w:r>
      <w:r>
        <w:rPr>
          <w:rFonts w:ascii="GHEA Grapalat" w:eastAsiaTheme="minorHAnsi" w:hAnsi="GHEA Grapalat" w:cstheme="minorBidi"/>
          <w:sz w:val="18"/>
          <w:szCs w:val="18"/>
        </w:rPr>
        <w:t xml:space="preserve">сумма в цифрах и прописью         </w:t>
      </w:r>
    </w:p>
    <w:p w14:paraId="740C4D90"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 xml:space="preserve">гарантии) в течение пяти рабочих  дней после получения требования. </w:t>
      </w:r>
    </w:p>
    <w:p w14:paraId="170874B7" w14:textId="548F1130" w:rsidR="005B5B3E" w:rsidRDefault="005B5B3E" w:rsidP="005B5B3E">
      <w:pPr>
        <w:pStyle w:val="NormalWeb"/>
        <w:shd w:val="clear" w:color="auto" w:fill="FFFFFF"/>
        <w:spacing w:before="0" w:beforeAutospacing="0" w:after="0" w:afterAutospacing="0"/>
        <w:ind w:firstLine="708"/>
        <w:jc w:val="both"/>
        <w:rPr>
          <w:rFonts w:ascii="GHEA Grapalat" w:eastAsiaTheme="minorHAnsi" w:hAnsi="GHEA Grapalat" w:cstheme="minorBidi"/>
        </w:rPr>
      </w:pPr>
      <w:r>
        <w:rPr>
          <w:rFonts w:ascii="GHEA Grapalat" w:eastAsiaTheme="minorHAnsi" w:hAnsi="GHEA Grapalat" w:cstheme="minorBidi"/>
        </w:rPr>
        <w:t>Выплата производится посредством перечисления на расчетный счет</w:t>
      </w:r>
      <w:r w:rsidR="00CE4231" w:rsidRPr="00CE4231">
        <w:rPr>
          <w:rFonts w:ascii="GHEA Grapalat" w:eastAsiaTheme="minorHAnsi" w:hAnsi="GHEA Grapalat" w:cstheme="minorBidi"/>
        </w:rPr>
        <w:t xml:space="preserve"> </w:t>
      </w:r>
      <w:r w:rsidR="00BF1A86" w:rsidRPr="0059715F">
        <w:rPr>
          <w:rFonts w:ascii="GHEA Grapalat" w:eastAsiaTheme="minorHAnsi" w:hAnsi="GHEA Grapalat" w:cstheme="minorBidi"/>
        </w:rPr>
        <w:t>900015211429</w:t>
      </w:r>
      <w:r>
        <w:rPr>
          <w:rFonts w:ascii="GHEA Grapalat" w:eastAsiaTheme="minorHAnsi" w:hAnsi="GHEA Grapalat" w:cstheme="minorBidi"/>
        </w:rPr>
        <w:t xml:space="preserve"> бенефициара.</w:t>
      </w:r>
    </w:p>
    <w:p w14:paraId="507733B4" w14:textId="77777777" w:rsidR="005B5B3E" w:rsidRDefault="005B5B3E" w:rsidP="005B5B3E">
      <w:pPr>
        <w:pStyle w:val="NormalWeb"/>
        <w:shd w:val="clear" w:color="auto" w:fill="FFFFFF"/>
        <w:spacing w:before="0" w:beforeAutospacing="0" w:after="0" w:afterAutospacing="0"/>
        <w:ind w:firstLine="375"/>
        <w:jc w:val="both"/>
        <w:rPr>
          <w:rStyle w:val="Strong"/>
          <w:b w:val="0"/>
          <w:bCs w:val="0"/>
          <w:sz w:val="20"/>
          <w:szCs w:val="20"/>
        </w:rPr>
      </w:pPr>
      <w:r>
        <w:rPr>
          <w:rStyle w:val="Strong"/>
          <w:rFonts w:ascii="GHEA Grapalat" w:hAnsi="GHEA Grapalat"/>
          <w:sz w:val="20"/>
          <w:szCs w:val="20"/>
        </w:rPr>
        <w:t xml:space="preserve">3. </w:t>
      </w:r>
      <w:r>
        <w:rPr>
          <w:rFonts w:ascii="GHEA Grapalat" w:eastAsiaTheme="minorHAnsi" w:hAnsi="GHEA Grapalat" w:cstheme="minorBidi"/>
        </w:rPr>
        <w:t>Настоящая гарантия является безотзывной.</w:t>
      </w:r>
    </w:p>
    <w:p w14:paraId="08076C11" w14:textId="77777777" w:rsidR="005B5B3E" w:rsidRDefault="005B5B3E" w:rsidP="005B5B3E">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FC97C54" w14:textId="77777777" w:rsidR="005B5B3E" w:rsidRDefault="005B5B3E" w:rsidP="005B5B3E">
      <w:pPr>
        <w:pStyle w:val="NormalWeb"/>
        <w:shd w:val="clear" w:color="auto" w:fill="FFFFFF"/>
        <w:spacing w:before="0" w:beforeAutospacing="0" w:after="0" w:afterAutospacing="0"/>
        <w:ind w:firstLine="375"/>
        <w:jc w:val="both"/>
        <w:rPr>
          <w:rFonts w:eastAsiaTheme="minorHAnsi" w:cstheme="minorBidi"/>
        </w:rPr>
      </w:pPr>
      <w:r>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FB3662E" w14:textId="77777777" w:rsidR="005B5B3E" w:rsidRDefault="005B5B3E" w:rsidP="005B5B3E">
      <w:pPr>
        <w:pStyle w:val="NormalWeb"/>
        <w:shd w:val="clear" w:color="auto" w:fill="FFFFFF"/>
        <w:spacing w:before="0" w:beforeAutospacing="0" w:after="0" w:afterAutospacing="0"/>
        <w:ind w:firstLine="374"/>
        <w:jc w:val="both"/>
        <w:rPr>
          <w:ins w:id="14" w:author="Vardan" w:date="2023-07-06T21:10:00Z"/>
          <w:rFonts w:ascii="GHEA Grapalat" w:eastAsiaTheme="minorHAnsi" w:hAnsi="GHEA Grapalat" w:cstheme="minorBidi"/>
        </w:rPr>
      </w:pPr>
      <w:r>
        <w:rPr>
          <w:rFonts w:ascii="GHEA Grapalat" w:eastAsiaTheme="minorHAnsi" w:hAnsi="GHEA Grapalat" w:cstheme="minorBidi"/>
        </w:rPr>
        <w:t xml:space="preserve">5. Гарантия действует с момента выпуска и в силе  со дня вступления в силу договора под кодом N________________________ заключаемого  между  </w:t>
      </w:r>
    </w:p>
    <w:p w14:paraId="7063A702" w14:textId="77777777" w:rsidR="005B5B3E" w:rsidRDefault="005B5B3E" w:rsidP="005B5B3E">
      <w:pPr>
        <w:pStyle w:val="NormalWeb"/>
        <w:shd w:val="clear" w:color="auto" w:fill="FFFFFF"/>
        <w:spacing w:before="0" w:beforeAutospacing="0" w:after="0" w:afterAutospacing="0"/>
        <w:ind w:firstLine="374"/>
        <w:jc w:val="both"/>
        <w:rPr>
          <w:ins w:id="15" w:author="Vardan" w:date="2023-07-06T21:10:00Z"/>
          <w:rFonts w:ascii="GHEA Grapalat" w:eastAsiaTheme="minorHAnsi" w:hAnsi="GHEA Grapalat" w:cstheme="minorBidi"/>
        </w:rPr>
      </w:pPr>
      <w:r>
        <w:rPr>
          <w:rFonts w:ascii="GHEA Grapalat" w:eastAsiaTheme="minorHAnsi" w:hAnsi="GHEA Grapalat" w:cstheme="minorBidi"/>
          <w:sz w:val="18"/>
          <w:szCs w:val="18"/>
        </w:rPr>
        <w:t xml:space="preserve">                                            номер заключаемого договара</w:t>
      </w:r>
    </w:p>
    <w:p w14:paraId="3A0AEFB0"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rPr>
        <w:t xml:space="preserve">бенефициаром и принципалом    </w:t>
      </w:r>
    </w:p>
    <w:p w14:paraId="509A056F" w14:textId="77777777" w:rsidR="005B5B3E" w:rsidRDefault="005B5B3E" w:rsidP="005B5B3E">
      <w:pPr>
        <w:pStyle w:val="NormalWeb"/>
        <w:shd w:val="clear" w:color="auto" w:fill="FFFFFF"/>
        <w:spacing w:before="0" w:beforeAutospacing="0" w:after="0" w:afterAutospacing="0"/>
        <w:ind w:firstLine="374"/>
        <w:jc w:val="both"/>
        <w:rPr>
          <w:del w:id="16" w:author="Vardan" w:date="2023-07-08T00:19:00Z"/>
          <w:rFonts w:ascii="GHEA Grapalat" w:eastAsiaTheme="minorHAnsi" w:hAnsi="GHEA Grapalat" w:cstheme="minorBidi"/>
        </w:rPr>
      </w:pPr>
      <w:ins w:id="17" w:author="Inesa Kocharyan" w:date="2023-07-06T17:34:00Z">
        <w:del w:id="18" w:author="Vardan" w:date="2023-07-08T00:19:00Z">
          <w:r>
            <w:rPr>
              <w:rFonts w:ascii="GHEA Grapalat" w:eastAsiaTheme="minorHAnsi" w:hAnsi="GHEA Grapalat" w:cstheme="minorBidi"/>
              <w:sz w:val="18"/>
              <w:szCs w:val="18"/>
            </w:rPr>
            <w:delText xml:space="preserve">                                                              </w:delText>
          </w:r>
        </w:del>
      </w:ins>
    </w:p>
    <w:p w14:paraId="3FCF4CA4" w14:textId="77777777" w:rsidR="005B5B3E" w:rsidRDefault="005B5B3E" w:rsidP="005B5B3E">
      <w:pPr>
        <w:pStyle w:val="NormalWeb"/>
        <w:shd w:val="clear" w:color="auto" w:fill="FFFFFF"/>
        <w:spacing w:before="0" w:beforeAutospacing="0" w:after="0" w:afterAutospacing="0"/>
        <w:ind w:firstLine="374"/>
        <w:jc w:val="both"/>
        <w:rPr>
          <w:del w:id="19" w:author="Vardan" w:date="2023-07-08T00:19:00Z"/>
          <w:rFonts w:ascii="GHEA Grapalat" w:eastAsiaTheme="minorHAnsi" w:hAnsi="GHEA Grapalat" w:cstheme="minorBidi"/>
        </w:rPr>
      </w:pPr>
    </w:p>
    <w:p w14:paraId="0EBBF6D7"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lang w:val="hy-AM"/>
        </w:rPr>
      </w:pPr>
      <w:r>
        <w:rPr>
          <w:rFonts w:ascii="GHEA Grapalat" w:eastAsiaTheme="minorHAnsi" w:hAnsi="GHEA Grapalat" w:cstheme="minorBidi"/>
        </w:rPr>
        <w:t xml:space="preserve">и  действует </w:t>
      </w:r>
      <w:r>
        <w:rPr>
          <w:rFonts w:ascii="GHEA Grapalat" w:eastAsiaTheme="minorHAnsi" w:hAnsi="GHEA Grapalat" w:cstheme="minorBidi"/>
          <w:lang w:val="hy-AM"/>
        </w:rPr>
        <w:t xml:space="preserve"> </w:t>
      </w:r>
      <w:r>
        <w:rPr>
          <w:rFonts w:ascii="GHEA Grapalat" w:eastAsiaTheme="minorHAnsi" w:hAnsi="GHEA Grapalat" w:cstheme="minorBidi"/>
        </w:rPr>
        <w:t>в</w:t>
      </w:r>
      <w:r>
        <w:rPr>
          <w:rFonts w:ascii="GHEA Grapalat" w:hAnsi="GHEA Grapalat"/>
        </w:rPr>
        <w:t>ключительно</w:t>
      </w:r>
      <w:r>
        <w:rPr>
          <w:rFonts w:ascii="GHEA Grapalat" w:eastAsiaTheme="minorHAnsi" w:hAnsi="GHEA Grapalat" w:cstheme="minorBidi"/>
        </w:rPr>
        <w:t xml:space="preserve"> </w:t>
      </w:r>
      <w:r>
        <w:rPr>
          <w:rFonts w:ascii="GHEA Grapalat" w:eastAsiaTheme="minorHAnsi" w:hAnsi="GHEA Grapalat" w:cstheme="minorBidi"/>
          <w:lang w:val="hy-AM"/>
        </w:rPr>
        <w:t xml:space="preserve"> </w:t>
      </w:r>
      <w:r>
        <w:rPr>
          <w:rFonts w:ascii="GHEA Grapalat" w:eastAsiaTheme="minorHAnsi" w:hAnsi="GHEA Grapalat" w:cstheme="minorBidi"/>
        </w:rPr>
        <w:t xml:space="preserve">до </w:t>
      </w:r>
      <w:r>
        <w:rPr>
          <w:rFonts w:ascii="GHEA Grapalat" w:eastAsiaTheme="minorHAnsi" w:hAnsi="GHEA Grapalat" w:cstheme="minorBidi"/>
          <w:lang w:val="hy-AM"/>
        </w:rPr>
        <w:t xml:space="preserve"> </w:t>
      </w:r>
      <w:r>
        <w:rPr>
          <w:rFonts w:ascii="GHEA Grapalat" w:eastAsiaTheme="minorHAnsi" w:hAnsi="GHEA Grapalat" w:cstheme="minorBidi"/>
        </w:rPr>
        <w:t xml:space="preserve">девяностого </w:t>
      </w:r>
      <w:r>
        <w:rPr>
          <w:rFonts w:ascii="GHEA Grapalat" w:eastAsiaTheme="minorHAnsi" w:hAnsi="GHEA Grapalat" w:cstheme="minorBidi"/>
          <w:lang w:val="hy-AM"/>
        </w:rPr>
        <w:t xml:space="preserve"> </w:t>
      </w:r>
      <w:r>
        <w:rPr>
          <w:rFonts w:ascii="GHEA Grapalat" w:eastAsiaTheme="minorHAnsi" w:hAnsi="GHEA Grapalat" w:cstheme="minorBidi"/>
        </w:rPr>
        <w:t xml:space="preserve">рабочего </w:t>
      </w:r>
      <w:r>
        <w:rPr>
          <w:rFonts w:ascii="GHEA Grapalat" w:eastAsiaTheme="minorHAnsi" w:hAnsi="GHEA Grapalat" w:cstheme="minorBidi"/>
          <w:lang w:val="hy-AM"/>
        </w:rPr>
        <w:t xml:space="preserve"> </w:t>
      </w:r>
      <w:r>
        <w:rPr>
          <w:rFonts w:ascii="GHEA Grapalat" w:eastAsiaTheme="minorHAnsi" w:hAnsi="GHEA Grapalat" w:cstheme="minorBidi"/>
        </w:rPr>
        <w:t>дня</w:t>
      </w:r>
      <w:r>
        <w:rPr>
          <w:rFonts w:ascii="GHEA Grapalat" w:eastAsiaTheme="minorHAnsi" w:hAnsi="GHEA Grapalat" w:cstheme="minorBidi"/>
          <w:lang w:val="hy-AM"/>
        </w:rPr>
        <w:t xml:space="preserve">   </w:t>
      </w:r>
      <w:r>
        <w:rPr>
          <w:rFonts w:ascii="GHEA Grapalat" w:eastAsiaTheme="minorHAnsi" w:hAnsi="GHEA Grapalat" w:cstheme="minorBidi"/>
        </w:rPr>
        <w:t xml:space="preserve">следующего за днем </w:t>
      </w:r>
    </w:p>
    <w:p w14:paraId="5BF93F9D"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p>
    <w:p w14:paraId="040A5C01" w14:textId="77777777" w:rsidR="005B5B3E" w:rsidRDefault="005B5B3E" w:rsidP="005B5B3E">
      <w:pPr>
        <w:pStyle w:val="NormalWeb"/>
        <w:shd w:val="clear" w:color="auto" w:fill="FFFFFF"/>
        <w:spacing w:before="0" w:beforeAutospacing="0" w:after="0" w:afterAutospacing="0"/>
        <w:jc w:val="center"/>
        <w:rPr>
          <w:rFonts w:eastAsiaTheme="minorHAnsi" w:cstheme="minorBidi"/>
        </w:rPr>
      </w:pPr>
      <w:r>
        <w:rPr>
          <w:rFonts w:ascii="GHEA Grapalat" w:eastAsiaTheme="minorHAnsi" w:hAnsi="GHEA Grapalat" w:cstheme="minorBidi"/>
          <w:lang w:val="hy-AM"/>
        </w:rPr>
        <w:t>--------------------------------------------------------</w:t>
      </w:r>
      <w:r>
        <w:rPr>
          <w:rFonts w:ascii="GHEA Grapalat" w:eastAsiaTheme="minorHAnsi" w:hAnsi="GHEA Grapalat" w:cstheme="minorBidi"/>
        </w:rPr>
        <w:t>------------------</w:t>
      </w:r>
      <w:r>
        <w:rPr>
          <w:rFonts w:ascii="GHEA Grapalat" w:eastAsiaTheme="minorHAnsi" w:hAnsi="GHEA Grapalat" w:cstheme="minorBidi"/>
          <w:lang w:val="hy-AM"/>
        </w:rPr>
        <w:t>----------------------</w:t>
      </w:r>
      <w:r>
        <w:rPr>
          <w:rFonts w:eastAsiaTheme="minorHAnsi" w:cstheme="minorBidi"/>
          <w:lang w:val="hy-AM"/>
        </w:rPr>
        <w:t xml:space="preserve"> . </w:t>
      </w:r>
      <w:r>
        <w:rPr>
          <w:rFonts w:eastAsiaTheme="minorHAnsi" w:cstheme="minorBidi"/>
        </w:rPr>
        <w:t xml:space="preserve">          </w:t>
      </w:r>
      <w:r>
        <w:rPr>
          <w:rFonts w:ascii="GHEA Grapalat" w:hAnsi="GHEA Grapalat"/>
          <w:sz w:val="16"/>
          <w:szCs w:val="16"/>
        </w:rPr>
        <w:t>крайний срок</w:t>
      </w:r>
      <w:r>
        <w:rPr>
          <w:rFonts w:ascii="GHEA Grapalat" w:eastAsiaTheme="minorHAnsi" w:hAnsi="GHEA Grapalat" w:cstheme="minorBidi"/>
          <w:sz w:val="16"/>
          <w:szCs w:val="16"/>
        </w:rPr>
        <w:t xml:space="preserve"> поставки товаров</w:t>
      </w:r>
      <w:r>
        <w:rPr>
          <w:rFonts w:ascii="GHEA Grapalat" w:eastAsiaTheme="minorHAnsi" w:hAnsi="GHEA Grapalat" w:cstheme="minorBidi"/>
          <w:sz w:val="16"/>
          <w:szCs w:val="16"/>
          <w:lang w:val="hy-AM"/>
        </w:rPr>
        <w:t>, предусмотренн</w:t>
      </w:r>
      <w:r>
        <w:rPr>
          <w:rFonts w:ascii="GHEA Grapalat" w:eastAsiaTheme="minorHAnsi" w:hAnsi="GHEA Grapalat" w:cstheme="minorBidi"/>
          <w:sz w:val="16"/>
          <w:szCs w:val="16"/>
        </w:rPr>
        <w:t xml:space="preserve">ый </w:t>
      </w:r>
      <w:r>
        <w:rPr>
          <w:rFonts w:ascii="GHEA Grapalat" w:eastAsiaTheme="minorHAnsi" w:hAnsi="GHEA Grapalat" w:cstheme="minorBidi"/>
          <w:sz w:val="16"/>
          <w:szCs w:val="16"/>
          <w:lang w:val="hy-AM"/>
        </w:rPr>
        <w:t>заключаемым договором</w:t>
      </w:r>
    </w:p>
    <w:p w14:paraId="1C785068" w14:textId="23D2DEC1" w:rsidR="005B5B3E" w:rsidRDefault="005B5B3E" w:rsidP="005B5B3E">
      <w:pPr>
        <w:pStyle w:val="NormalWeb"/>
        <w:shd w:val="clear" w:color="auto" w:fill="FFFFFF"/>
        <w:spacing w:before="0" w:beforeAutospacing="0" w:after="0" w:afterAutospacing="0"/>
        <w:jc w:val="both"/>
        <w:rPr>
          <w:ins w:id="20" w:author="Inesa Kocharyan" w:date="2023-07-06T17:36:00Z"/>
          <w:rFonts w:ascii="GHEA Grapalat" w:eastAsiaTheme="minorHAnsi" w:hAnsi="GHEA Grapalat" w:cstheme="minorBidi"/>
        </w:rPr>
      </w:pPr>
      <w:r>
        <w:rPr>
          <w:rFonts w:ascii="GHEA Grapalat" w:eastAsiaTheme="minorHAnsi" w:hAnsi="GHEA Grapalat" w:cstheme="minorBidi"/>
        </w:rPr>
        <w:t>В день предоставления гарантии лицо, выдающее гарантию, с официального адреса</w:t>
      </w:r>
      <w:r>
        <w:rPr>
          <w:rFonts w:ascii="GHEA Grapalat" w:eastAsiaTheme="minorHAnsi" w:hAnsi="GHEA Grapalat" w:cstheme="minorBidi"/>
          <w:lang w:val="hy-AM"/>
        </w:rPr>
        <w:t xml:space="preserve"> </w:t>
      </w:r>
      <w:r>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hyperlink r:id="rId12" w:history="1">
        <w:r w:rsidR="00CE4231" w:rsidRPr="00D924A0">
          <w:rPr>
            <w:rStyle w:val="Hyperlink"/>
            <w:rFonts w:ascii="GHEA Grapalat" w:eastAsiaTheme="minorHAnsi" w:hAnsi="GHEA Grapalat" w:cstheme="minorBidi"/>
            <w:lang w:val="en-US"/>
          </w:rPr>
          <w:t>gor</w:t>
        </w:r>
        <w:r w:rsidR="00CE4231" w:rsidRPr="00D924A0">
          <w:rPr>
            <w:rStyle w:val="Hyperlink"/>
            <w:rFonts w:ascii="GHEA Grapalat" w:eastAsiaTheme="minorHAnsi" w:hAnsi="GHEA Grapalat" w:cstheme="minorBidi"/>
          </w:rPr>
          <w:t>.</w:t>
        </w:r>
        <w:r w:rsidR="00CE4231" w:rsidRPr="00D924A0">
          <w:rPr>
            <w:rStyle w:val="Hyperlink"/>
            <w:rFonts w:ascii="GHEA Grapalat" w:eastAsiaTheme="minorHAnsi" w:hAnsi="GHEA Grapalat" w:cstheme="minorBidi"/>
            <w:lang w:val="en-US"/>
          </w:rPr>
          <w:t>muradyan</w:t>
        </w:r>
        <w:r w:rsidR="00CE4231" w:rsidRPr="00D924A0">
          <w:rPr>
            <w:rStyle w:val="Hyperlink"/>
            <w:rFonts w:ascii="GHEA Grapalat" w:eastAsiaTheme="minorHAnsi" w:hAnsi="GHEA Grapalat" w:cstheme="minorBidi"/>
          </w:rPr>
          <w:t>@</w:t>
        </w:r>
        <w:r w:rsidR="00CE4231" w:rsidRPr="00D924A0">
          <w:rPr>
            <w:rStyle w:val="Hyperlink"/>
            <w:rFonts w:ascii="GHEA Grapalat" w:eastAsiaTheme="minorHAnsi" w:hAnsi="GHEA Grapalat" w:cstheme="minorBidi"/>
            <w:lang w:val="en-US"/>
          </w:rPr>
          <w:t>yerevan</w:t>
        </w:r>
        <w:r w:rsidR="00CE4231" w:rsidRPr="00D924A0">
          <w:rPr>
            <w:rStyle w:val="Hyperlink"/>
            <w:rFonts w:ascii="GHEA Grapalat" w:eastAsiaTheme="minorHAnsi" w:hAnsi="GHEA Grapalat" w:cstheme="minorBidi"/>
          </w:rPr>
          <w:t>.</w:t>
        </w:r>
        <w:r w:rsidR="00CE4231" w:rsidRPr="00D924A0">
          <w:rPr>
            <w:rStyle w:val="Hyperlink"/>
            <w:rFonts w:ascii="GHEA Grapalat" w:eastAsiaTheme="minorHAnsi" w:hAnsi="GHEA Grapalat" w:cstheme="minorBidi"/>
            <w:lang w:val="en-US"/>
          </w:rPr>
          <w:t>am</w:t>
        </w:r>
      </w:hyperlink>
      <w:r w:rsidR="00CE4231" w:rsidRPr="00CE4231">
        <w:rPr>
          <w:rFonts w:ascii="GHEA Grapalat" w:eastAsiaTheme="minorHAnsi" w:hAnsi="GHEA Grapalat" w:cstheme="minorBidi"/>
        </w:rPr>
        <w:t xml:space="preserve"> </w:t>
      </w:r>
      <w:r>
        <w:rPr>
          <w:rFonts w:ascii="GHEA Grapalat" w:eastAsiaTheme="minorHAnsi" w:hAnsi="GHEA Grapalat" w:cstheme="minorBidi"/>
        </w:rPr>
        <w:t xml:space="preserve">указанный в </w:t>
      </w:r>
    </w:p>
    <w:p w14:paraId="07047045"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lastRenderedPageBreak/>
        <w:t>приглашении к процедуре закупок, организованной под кодом упомянутым в пункте 1 настоящей гарантии</w:t>
      </w:r>
      <w:r>
        <w:rPr>
          <w:rFonts w:ascii="GHEA Grapalat" w:eastAsiaTheme="minorHAnsi" w:hAnsi="GHEA Grapalat" w:cstheme="minorBidi"/>
          <w:lang w:val="hy-AM"/>
        </w:rPr>
        <w:t xml:space="preserve">. </w:t>
      </w:r>
    </w:p>
    <w:p w14:paraId="5053BD64" w14:textId="77777777" w:rsidR="005B5B3E" w:rsidRDefault="005B5B3E" w:rsidP="005B5B3E">
      <w:pPr>
        <w:pStyle w:val="NormalWeb"/>
        <w:shd w:val="clear" w:color="auto" w:fill="FFFFFF"/>
        <w:spacing w:before="0" w:beforeAutospacing="0" w:after="0" w:afterAutospacing="0"/>
        <w:ind w:firstLine="375"/>
        <w:jc w:val="both"/>
        <w:rPr>
          <w:rStyle w:val="Strong"/>
          <w:b w:val="0"/>
          <w:bCs w:val="0"/>
          <w:sz w:val="20"/>
          <w:szCs w:val="20"/>
        </w:rPr>
      </w:pPr>
    </w:p>
    <w:p w14:paraId="37957341" w14:textId="77777777" w:rsidR="005B5B3E" w:rsidRDefault="005B5B3E" w:rsidP="005B5B3E">
      <w:pPr>
        <w:pStyle w:val="NormalWeb"/>
        <w:shd w:val="clear" w:color="auto" w:fill="FFFFFF"/>
        <w:spacing w:before="0" w:beforeAutospacing="0" w:after="0" w:afterAutospacing="0"/>
        <w:ind w:firstLine="375"/>
        <w:jc w:val="both"/>
        <w:rPr>
          <w:rFonts w:eastAsiaTheme="minorHAnsi" w:cstheme="minorBidi"/>
        </w:rPr>
      </w:pPr>
      <w:r>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7B735ADA"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rPr>
        <w:t>1) копии заключенного договора N</w:t>
      </w:r>
      <w:r>
        <w:rPr>
          <w:rFonts w:ascii="GHEA Grapalat" w:eastAsiaTheme="minorHAnsi" w:hAnsi="GHEA Grapalat" w:cstheme="minorBidi"/>
          <w:lang w:val="hy-AM"/>
        </w:rPr>
        <w:t xml:space="preserve"> </w:t>
      </w:r>
      <w:r>
        <w:rPr>
          <w:rFonts w:ascii="GHEA Grapalat" w:eastAsiaTheme="minorHAnsi" w:hAnsi="GHEA Grapalat" w:cstheme="minorBidi"/>
        </w:rPr>
        <w:t xml:space="preserve">_____________________, включая </w:t>
      </w:r>
    </w:p>
    <w:p w14:paraId="13716006"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eastAsiaTheme="minorHAnsi" w:cstheme="minorBidi"/>
        </w:rPr>
        <w:t xml:space="preserve">                                                               </w:t>
      </w:r>
      <w:r>
        <w:rPr>
          <w:rFonts w:ascii="GHEA Grapalat" w:eastAsiaTheme="minorHAnsi" w:hAnsi="GHEA Grapalat" w:cstheme="minorBidi"/>
          <w:sz w:val="18"/>
          <w:szCs w:val="18"/>
        </w:rPr>
        <w:t>номер заключаемого договара</w:t>
      </w:r>
    </w:p>
    <w:p w14:paraId="7F7D7F59"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копии внесенных  в него изменений, дополнительных соглашений,</w:t>
      </w:r>
    </w:p>
    <w:p w14:paraId="0C8B69E1"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B69899E"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3" w:history="1">
        <w:r>
          <w:rPr>
            <w:rStyle w:val="Hyperlink"/>
            <w:rFonts w:ascii="GHEA Grapalat" w:hAnsi="GHEA Grapalat"/>
            <w:sz w:val="20"/>
            <w:lang w:val="hy-AM"/>
          </w:rPr>
          <w:t>www.procurement.am</w:t>
        </w:r>
      </w:hyperlink>
      <w:r>
        <w:rPr>
          <w:rFonts w:ascii="GHEA Grapalat" w:eastAsiaTheme="minorHAnsi" w:hAnsi="GHEA Grapalat" w:cstheme="minorBidi"/>
        </w:rPr>
        <w:t xml:space="preserve"> .</w:t>
      </w:r>
    </w:p>
    <w:p w14:paraId="7AD16B08"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F03FCAE"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7.</w:t>
      </w:r>
      <w:r>
        <w:t xml:space="preserve"> </w:t>
      </w:r>
      <w:r>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670172E7"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DA20400"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8.</w:t>
      </w:r>
      <w:r>
        <w:t xml:space="preserve"> </w:t>
      </w:r>
      <w:r>
        <w:rPr>
          <w:rFonts w:ascii="GHEA Grapalat" w:eastAsiaTheme="minorHAnsi" w:hAnsi="GHEA Grapalat" w:cstheme="minorBidi"/>
        </w:rPr>
        <w:t>Лицо, выдающее гарантию, отклоняет требование бенефициара, если:</w:t>
      </w:r>
    </w:p>
    <w:p w14:paraId="0B80460D"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530C103A"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2) требование представлено по истечении срока, установленного гарантией.</w:t>
      </w:r>
    </w:p>
    <w:p w14:paraId="10D7610F"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p>
    <w:p w14:paraId="31B323B6"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406DDDDA"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1E4BAC7"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EDE422D"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F9DA90A"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rPr>
      </w:pPr>
    </w:p>
    <w:p w14:paraId="1E6AC5AB"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Pr>
          <w:rFonts w:ascii="GHEA Grapalat" w:hAnsi="GHEA Grapalat"/>
          <w:sz w:val="20"/>
          <w:szCs w:val="20"/>
          <w:lang w:val="hy-AM"/>
        </w:rPr>
        <w:t>Руководитель исполнительного органа</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012DED38"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9F22461"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96A8F6E"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480D4D5F" w14:textId="77777777" w:rsidR="005B5B3E" w:rsidRDefault="005B5B3E" w:rsidP="005B5B3E">
      <w:pPr>
        <w:pStyle w:val="NormalWeb"/>
        <w:shd w:val="clear" w:color="auto" w:fill="FFFFFF"/>
        <w:spacing w:before="0" w:beforeAutospacing="0" w:after="0" w:afterAutospacing="0"/>
        <w:rPr>
          <w:rFonts w:ascii="GHEA Grapalat" w:hAnsi="GHEA Grapalat" w:cs="Sylfaen"/>
          <w:vertAlign w:val="superscript"/>
        </w:rPr>
      </w:pPr>
      <w:r>
        <w:rPr>
          <w:rFonts w:ascii="GHEA Grapalat" w:hAnsi="GHEA Grapalat" w:cs="Sylfaen"/>
          <w:vertAlign w:val="superscript"/>
          <w:lang w:val="hy-AM"/>
        </w:rPr>
        <w:t xml:space="preserve">                                                        </w:t>
      </w:r>
      <w:r>
        <w:rPr>
          <w:rFonts w:ascii="GHEA Grapalat" w:hAnsi="GHEA Grapalat" w:cs="Sylfaen"/>
          <w:vertAlign w:val="superscript"/>
        </w:rPr>
        <w:t>число, месяц, год</w:t>
      </w:r>
    </w:p>
    <w:p w14:paraId="415E0A42"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BC4A29"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575EBFA"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7EA8A93" w14:textId="77777777" w:rsidR="005B5B3E" w:rsidRDefault="005B5B3E" w:rsidP="005B5B3E">
      <w:pPr>
        <w:widowControl w:val="0"/>
        <w:ind w:left="567" w:right="565"/>
        <w:jc w:val="center"/>
        <w:rPr>
          <w:rFonts w:ascii="GHEA Grapalat" w:hAnsi="GHEA Grapalat"/>
          <w:b/>
        </w:rPr>
      </w:pPr>
    </w:p>
    <w:p w14:paraId="1BD2D816" w14:textId="77777777" w:rsidR="005B5B3E" w:rsidRDefault="005B5B3E" w:rsidP="005B5B3E">
      <w:pPr>
        <w:widowControl w:val="0"/>
        <w:ind w:left="567" w:right="565"/>
        <w:jc w:val="center"/>
        <w:rPr>
          <w:rFonts w:ascii="GHEA Grapalat" w:hAnsi="GHEA Grapalat"/>
          <w:b/>
        </w:rPr>
      </w:pPr>
    </w:p>
    <w:p w14:paraId="02B87DB1" w14:textId="77777777" w:rsidR="005B5B3E" w:rsidRDefault="005B5B3E" w:rsidP="005B5B3E">
      <w:pPr>
        <w:widowControl w:val="0"/>
        <w:ind w:left="567" w:right="565"/>
        <w:jc w:val="center"/>
        <w:rPr>
          <w:rFonts w:ascii="GHEA Grapalat" w:hAnsi="GHEA Grapalat"/>
          <w:b/>
        </w:rPr>
      </w:pPr>
    </w:p>
    <w:p w14:paraId="7ABA9D87" w14:textId="77777777" w:rsidR="005B5B3E" w:rsidRDefault="005B5B3E" w:rsidP="005B5B3E">
      <w:pPr>
        <w:widowControl w:val="0"/>
        <w:ind w:left="567" w:right="565"/>
        <w:jc w:val="center"/>
        <w:rPr>
          <w:rFonts w:ascii="GHEA Grapalat" w:hAnsi="GHEA Grapalat"/>
          <w:b/>
        </w:rPr>
      </w:pPr>
    </w:p>
    <w:p w14:paraId="643A4705" w14:textId="77777777" w:rsidR="005B5B3E" w:rsidRDefault="005B5B3E" w:rsidP="005B5B3E">
      <w:pPr>
        <w:widowControl w:val="0"/>
        <w:ind w:left="567" w:right="565"/>
        <w:jc w:val="center"/>
        <w:rPr>
          <w:rFonts w:ascii="GHEA Grapalat" w:hAnsi="GHEA Grapalat"/>
          <w:b/>
        </w:rPr>
      </w:pPr>
    </w:p>
    <w:p w14:paraId="2890EB6E" w14:textId="2C23EAB4" w:rsidR="005B5B3E" w:rsidRDefault="005B5B3E" w:rsidP="00825B85">
      <w:pPr>
        <w:jc w:val="right"/>
        <w:rPr>
          <w:rFonts w:ascii="GHEA Grapalat" w:hAnsi="GHEA Grapalat" w:cs="GHEA Grapalat"/>
          <w:i/>
          <w:sz w:val="22"/>
          <w:szCs w:val="22"/>
        </w:rPr>
      </w:pPr>
      <w:ins w:id="21" w:author="Vardan" w:date="2023-07-06T21:12:00Z">
        <w:r>
          <w:rPr>
            <w:rFonts w:ascii="GHEA Grapalat" w:hAnsi="GHEA Grapalat"/>
            <w:b/>
          </w:rPr>
          <w:br w:type="page"/>
        </w:r>
      </w:ins>
      <w:r>
        <w:rPr>
          <w:rFonts w:ascii="GHEA Grapalat" w:hAnsi="GHEA Grapalat"/>
          <w:i/>
          <w:sz w:val="22"/>
          <w:szCs w:val="22"/>
        </w:rPr>
        <w:lastRenderedPageBreak/>
        <w:t>Приложение № 4.2</w:t>
      </w:r>
    </w:p>
    <w:p w14:paraId="5AA4921B" w14:textId="7F132488" w:rsidR="005B5B3E" w:rsidRDefault="005B5B3E" w:rsidP="00825B85">
      <w:pPr>
        <w:widowControl w:val="0"/>
        <w:jc w:val="right"/>
        <w:rPr>
          <w:rFonts w:ascii="GHEA Grapalat" w:hAnsi="GHEA Grapalat" w:cs="GHEA Grapalat"/>
          <w:i/>
          <w:sz w:val="22"/>
          <w:szCs w:val="22"/>
        </w:rPr>
      </w:pPr>
      <w:r>
        <w:rPr>
          <w:rFonts w:ascii="GHEA Grapalat" w:hAnsi="GHEA Grapalat"/>
          <w:i/>
          <w:sz w:val="22"/>
          <w:szCs w:val="22"/>
        </w:rPr>
        <w:t>к Приглашению на открытый конкурс</w:t>
      </w:r>
      <w:r>
        <w:rPr>
          <w:rFonts w:ascii="GHEA Grapalat" w:hAnsi="GHEA Grapalat" w:cs="GHEA Grapalat"/>
          <w:i/>
          <w:sz w:val="22"/>
          <w:szCs w:val="22"/>
        </w:rPr>
        <w:br/>
      </w:r>
      <w:r>
        <w:rPr>
          <w:rFonts w:ascii="GHEA Grapalat" w:hAnsi="GHEA Grapalat"/>
          <w:i/>
          <w:sz w:val="22"/>
          <w:szCs w:val="22"/>
        </w:rPr>
        <w:t xml:space="preserve">под кодом </w:t>
      </w:r>
      <w:r w:rsidR="0095433C">
        <w:rPr>
          <w:rFonts w:ascii="GHEA Grapalat" w:hAnsi="GHEA Grapalat"/>
          <w:i/>
          <w:sz w:val="22"/>
          <w:szCs w:val="22"/>
        </w:rPr>
        <w:t>EQ-BMAPDzB-</w:t>
      </w:r>
      <w:r w:rsidR="00A6641C">
        <w:rPr>
          <w:rFonts w:ascii="GHEA Grapalat" w:hAnsi="GHEA Grapalat"/>
          <w:i/>
          <w:sz w:val="22"/>
          <w:szCs w:val="22"/>
        </w:rPr>
        <w:t>25/1</w:t>
      </w:r>
      <w:r>
        <w:rPr>
          <w:rStyle w:val="FootnoteReference"/>
          <w:rFonts w:ascii="GHEA Grapalat" w:hAnsi="GHEA Grapalat"/>
          <w:i/>
          <w:sz w:val="22"/>
          <w:szCs w:val="22"/>
        </w:rPr>
        <w:footnoteReference w:customMarkFollows="1" w:id="20"/>
        <w:t>*</w:t>
      </w:r>
    </w:p>
    <w:p w14:paraId="76860A05" w14:textId="77777777" w:rsidR="005B5B3E" w:rsidRDefault="005B5B3E" w:rsidP="005B5B3E">
      <w:pPr>
        <w:widowControl w:val="0"/>
        <w:jc w:val="center"/>
        <w:rPr>
          <w:rFonts w:ascii="GHEA Grapalat" w:hAnsi="GHEA Grapalat"/>
          <w:b/>
          <w:sz w:val="22"/>
          <w:szCs w:val="22"/>
        </w:rPr>
      </w:pPr>
    </w:p>
    <w:p w14:paraId="0F3B5775" w14:textId="77777777" w:rsidR="005B5B3E" w:rsidRDefault="005B5B3E" w:rsidP="005B5B3E">
      <w:pPr>
        <w:widowControl w:val="0"/>
        <w:jc w:val="center"/>
        <w:rPr>
          <w:rFonts w:ascii="GHEA Grapalat" w:hAnsi="GHEA Grapalat" w:cs="GHEA Grapalat"/>
          <w:b/>
          <w:sz w:val="22"/>
          <w:szCs w:val="22"/>
        </w:rPr>
      </w:pPr>
      <w:r>
        <w:rPr>
          <w:rFonts w:ascii="GHEA Grapalat" w:hAnsi="GHEA Grapalat"/>
          <w:b/>
          <w:sz w:val="22"/>
          <w:szCs w:val="22"/>
        </w:rPr>
        <w:t xml:space="preserve">СОГЛАШЕНИЕ О НЕУСТОЙКЕ </w:t>
      </w:r>
    </w:p>
    <w:p w14:paraId="7296DDDF" w14:textId="77777777" w:rsidR="005B5B3E" w:rsidRDefault="005B5B3E" w:rsidP="005B5B3E">
      <w:pPr>
        <w:widowControl w:val="0"/>
        <w:jc w:val="center"/>
        <w:rPr>
          <w:rFonts w:ascii="GHEA Grapalat" w:hAnsi="GHEA Grapalat" w:cs="GHEA Grapalat"/>
          <w:b/>
          <w:sz w:val="22"/>
          <w:szCs w:val="22"/>
        </w:rPr>
      </w:pPr>
      <w:r>
        <w:rPr>
          <w:rFonts w:ascii="GHEA Grapalat" w:hAnsi="GHEA Grapalat"/>
          <w:b/>
          <w:sz w:val="22"/>
          <w:szCs w:val="22"/>
        </w:rPr>
        <w:t>(обеспечение квалификации)</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8"/>
      </w:tblGrid>
      <w:tr w:rsidR="005B5B3E" w14:paraId="0F6718E7" w14:textId="77777777" w:rsidTr="005B5B3E">
        <w:tc>
          <w:tcPr>
            <w:tcW w:w="4786" w:type="dxa"/>
            <w:hideMark/>
          </w:tcPr>
          <w:p w14:paraId="20CAA0F6" w14:textId="77777777" w:rsidR="005B5B3E" w:rsidRDefault="005B5B3E" w:rsidP="005B5B3E">
            <w:pPr>
              <w:widowControl w:val="0"/>
              <w:rPr>
                <w:rFonts w:ascii="GHEA Grapalat" w:hAnsi="GHEA Grapalat" w:cs="GHEA Grapalat"/>
                <w:b/>
                <w:sz w:val="22"/>
                <w:szCs w:val="22"/>
                <w:lang w:val="en-US"/>
              </w:rPr>
            </w:pPr>
            <w:r>
              <w:rPr>
                <w:rFonts w:ascii="GHEA Grapalat" w:hAnsi="GHEA Grapalat"/>
                <w:sz w:val="22"/>
                <w:szCs w:val="22"/>
              </w:rPr>
              <w:t>г. Ереван</w:t>
            </w:r>
          </w:p>
        </w:tc>
        <w:tc>
          <w:tcPr>
            <w:tcW w:w="4500" w:type="dxa"/>
            <w:hideMark/>
          </w:tcPr>
          <w:p w14:paraId="188DB50B" w14:textId="77777777" w:rsidR="005B5B3E" w:rsidRDefault="005B5B3E" w:rsidP="005B5B3E">
            <w:pPr>
              <w:widowControl w:val="0"/>
              <w:jc w:val="right"/>
              <w:rPr>
                <w:rFonts w:ascii="GHEA Grapalat" w:hAnsi="GHEA Grapalat" w:cs="GHEA Grapalat"/>
                <w:b/>
                <w:sz w:val="22"/>
                <w:szCs w:val="22"/>
              </w:rPr>
            </w:pPr>
            <w:r>
              <w:rPr>
                <w:rFonts w:ascii="GHEA Grapalat" w:hAnsi="GHEA Grapalat"/>
                <w:sz w:val="22"/>
                <w:szCs w:val="22"/>
              </w:rPr>
              <w:t>"</w:t>
            </w:r>
            <w:r>
              <w:rPr>
                <w:rFonts w:ascii="GHEA Grapalat" w:hAnsi="GHEA Grapalat"/>
                <w:sz w:val="22"/>
                <w:szCs w:val="22"/>
                <w:lang w:val="en-US"/>
              </w:rPr>
              <w:tab/>
            </w:r>
            <w:r>
              <w:rPr>
                <w:rFonts w:ascii="GHEA Grapalat" w:hAnsi="GHEA Grapalat"/>
                <w:sz w:val="22"/>
                <w:szCs w:val="22"/>
              </w:rPr>
              <w:t xml:space="preserve">" </w:t>
            </w:r>
            <w:r>
              <w:rPr>
                <w:rFonts w:ascii="GHEA Grapalat" w:hAnsi="GHEA Grapalat"/>
                <w:sz w:val="22"/>
                <w:szCs w:val="22"/>
                <w:lang w:val="en-US"/>
              </w:rPr>
              <w:tab/>
            </w:r>
            <w:r>
              <w:rPr>
                <w:rFonts w:ascii="GHEA Grapalat" w:hAnsi="GHEA Grapalat"/>
                <w:sz w:val="22"/>
                <w:szCs w:val="22"/>
              </w:rPr>
              <w:t>20</w:t>
            </w:r>
            <w:r>
              <w:rPr>
                <w:rFonts w:ascii="GHEA Grapalat" w:hAnsi="GHEA Grapalat"/>
                <w:sz w:val="22"/>
                <w:szCs w:val="22"/>
                <w:lang w:val="en-US"/>
              </w:rPr>
              <w:tab/>
            </w:r>
            <w:r>
              <w:rPr>
                <w:rFonts w:ascii="GHEA Grapalat" w:hAnsi="GHEA Grapalat"/>
                <w:sz w:val="22"/>
                <w:szCs w:val="22"/>
              </w:rPr>
              <w:t>г.</w:t>
            </w:r>
            <w:r>
              <w:rPr>
                <w:rStyle w:val="FootnoteReference"/>
                <w:rFonts w:ascii="GHEA Grapalat" w:hAnsi="GHEA Grapalat"/>
                <w:sz w:val="22"/>
                <w:szCs w:val="22"/>
              </w:rPr>
              <w:footnoteReference w:customMarkFollows="1" w:id="21"/>
              <w:t>**</w:t>
            </w:r>
          </w:p>
        </w:tc>
      </w:tr>
    </w:tbl>
    <w:p w14:paraId="01330859" w14:textId="77777777" w:rsidR="005B5B3E" w:rsidRDefault="005B5B3E" w:rsidP="005B5B3E">
      <w:pPr>
        <w:widowControl w:val="0"/>
        <w:rPr>
          <w:rFonts w:ascii="GHEA Grapalat" w:hAnsi="GHEA Grapalat" w:cs="GHEA Grapalat"/>
          <w:b/>
          <w:sz w:val="22"/>
          <w:szCs w:val="22"/>
        </w:rPr>
      </w:pPr>
    </w:p>
    <w:p w14:paraId="1DD3FB2D" w14:textId="77777777" w:rsidR="005B5B3E" w:rsidRDefault="005B5B3E" w:rsidP="005B5B3E">
      <w:pPr>
        <w:widowControl w:val="0"/>
        <w:jc w:val="both"/>
        <w:rPr>
          <w:rFonts w:ascii="GHEA Grapalat" w:hAnsi="GHEA Grapalat" w:cs="GHEA Grapalat"/>
          <w:sz w:val="22"/>
          <w:szCs w:val="22"/>
          <w:u w:val="single"/>
          <w:vertAlign w:val="subscript"/>
        </w:rPr>
      </w:pPr>
      <w:r>
        <w:rPr>
          <w:rFonts w:ascii="GHEA Grapalat" w:hAnsi="GHEA Grapalat"/>
          <w:sz w:val="22"/>
          <w:szCs w:val="22"/>
        </w:rPr>
        <w:t>_______________________________________________, в лице директора Компании,</w:t>
      </w:r>
    </w:p>
    <w:p w14:paraId="6857B3B4" w14:textId="77777777" w:rsidR="005B5B3E" w:rsidRDefault="005B5B3E" w:rsidP="005B5B3E">
      <w:pPr>
        <w:widowControl w:val="0"/>
        <w:ind w:left="1843"/>
        <w:jc w:val="both"/>
        <w:rPr>
          <w:rFonts w:ascii="GHEA Grapalat" w:hAnsi="GHEA Grapalat"/>
          <w:sz w:val="22"/>
          <w:szCs w:val="22"/>
          <w:vertAlign w:val="superscript"/>
          <w:lang w:val="en-US"/>
        </w:rPr>
      </w:pPr>
      <w:r>
        <w:rPr>
          <w:rFonts w:ascii="GHEA Grapalat" w:hAnsi="GHEA Grapalat"/>
          <w:sz w:val="22"/>
          <w:szCs w:val="22"/>
          <w:vertAlign w:val="superscript"/>
        </w:rPr>
        <w:t>наименование Компании</w:t>
      </w:r>
    </w:p>
    <w:p w14:paraId="0795FB3D" w14:textId="77777777" w:rsidR="005B5B3E" w:rsidRDefault="005B5B3E" w:rsidP="005B5B3E">
      <w:pPr>
        <w:widowControl w:val="0"/>
        <w:jc w:val="both"/>
        <w:rPr>
          <w:rFonts w:ascii="GHEA Grapalat" w:hAnsi="GHEA Grapalat"/>
          <w:sz w:val="22"/>
          <w:szCs w:val="22"/>
          <w:lang w:val="en-US"/>
        </w:rPr>
      </w:pPr>
      <w:r>
        <w:rPr>
          <w:rFonts w:ascii="GHEA Grapalat" w:hAnsi="GHEA Grapalat"/>
          <w:sz w:val="22"/>
          <w:szCs w:val="22"/>
          <w:lang w:val="en-US"/>
        </w:rPr>
        <w:t>_________________________________________________________________________</w:t>
      </w:r>
    </w:p>
    <w:p w14:paraId="1FD4121A" w14:textId="77777777" w:rsidR="005B5B3E" w:rsidRDefault="005B5B3E" w:rsidP="005B5B3E">
      <w:pPr>
        <w:widowControl w:val="0"/>
        <w:jc w:val="center"/>
        <w:rPr>
          <w:rFonts w:ascii="GHEA Grapalat" w:hAnsi="GHEA Grapalat"/>
          <w:sz w:val="22"/>
          <w:szCs w:val="22"/>
          <w:vertAlign w:val="superscript"/>
        </w:rPr>
      </w:pPr>
      <w:r>
        <w:rPr>
          <w:rFonts w:ascii="GHEA Grapalat" w:hAnsi="GHEA Grapalat"/>
          <w:sz w:val="22"/>
          <w:szCs w:val="22"/>
          <w:vertAlign w:val="superscript"/>
        </w:rPr>
        <w:t>имя, фамилия, паспортные данные директора компании</w:t>
      </w:r>
    </w:p>
    <w:p w14:paraId="25C7391A" w14:textId="77777777" w:rsidR="005B5B3E" w:rsidRDefault="005B5B3E" w:rsidP="005B5B3E">
      <w:pPr>
        <w:widowControl w:val="0"/>
        <w:jc w:val="both"/>
        <w:rPr>
          <w:rFonts w:ascii="GHEA Grapalat" w:hAnsi="GHEA Grapalat" w:cs="GHEA Grapalat"/>
          <w:sz w:val="22"/>
          <w:szCs w:val="22"/>
        </w:rPr>
      </w:pPr>
      <w:r>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6E66320" w14:textId="77777777" w:rsidR="005B5B3E" w:rsidRDefault="005B5B3E" w:rsidP="005B5B3E">
      <w:pPr>
        <w:widowControl w:val="0"/>
        <w:ind w:firstLine="709"/>
        <w:jc w:val="both"/>
        <w:rPr>
          <w:rFonts w:ascii="GHEA Grapalat" w:hAnsi="GHEA Grapalat" w:cs="GHEA Grapalat"/>
          <w:sz w:val="22"/>
          <w:szCs w:val="22"/>
        </w:rPr>
      </w:pPr>
    </w:p>
    <w:p w14:paraId="2F75A3CF" w14:textId="77777777" w:rsidR="005B5B3E" w:rsidRDefault="005B5B3E" w:rsidP="005B5B3E">
      <w:pPr>
        <w:widowControl w:val="0"/>
        <w:jc w:val="center"/>
        <w:rPr>
          <w:rFonts w:ascii="GHEA Grapalat" w:hAnsi="GHEA Grapalat" w:cs="GHEA Grapalat"/>
          <w:b/>
          <w:bCs/>
          <w:sz w:val="22"/>
          <w:szCs w:val="22"/>
        </w:rPr>
      </w:pPr>
      <w:r>
        <w:rPr>
          <w:rFonts w:ascii="GHEA Grapalat" w:hAnsi="GHEA Grapalat"/>
          <w:b/>
          <w:sz w:val="22"/>
          <w:szCs w:val="22"/>
        </w:rPr>
        <w:t>1. Предмет соглашения</w:t>
      </w:r>
    </w:p>
    <w:p w14:paraId="1EA12A31" w14:textId="2FFA9FC3" w:rsidR="000E62BF" w:rsidRPr="00B138F3" w:rsidRDefault="005B5B3E" w:rsidP="000E62BF">
      <w:pPr>
        <w:widowControl w:val="0"/>
        <w:tabs>
          <w:tab w:val="left" w:pos="567"/>
        </w:tabs>
        <w:jc w:val="both"/>
        <w:rPr>
          <w:rFonts w:ascii="GHEA Grapalat" w:hAnsi="GHEA Grapalat" w:cs="GHEA Grapalat"/>
          <w:sz w:val="22"/>
          <w:szCs w:val="22"/>
        </w:rPr>
      </w:pPr>
      <w:r>
        <w:rPr>
          <w:rFonts w:ascii="GHEA Grapalat" w:hAnsi="GHEA Grapalat"/>
          <w:sz w:val="22"/>
          <w:szCs w:val="22"/>
        </w:rPr>
        <w:t>1</w:t>
      </w:r>
      <w:r>
        <w:rPr>
          <w:rFonts w:ascii="GHEA Grapalat" w:hAnsi="GHEA Grapalat"/>
          <w:spacing w:val="-6"/>
          <w:sz w:val="22"/>
          <w:szCs w:val="22"/>
        </w:rPr>
        <w:t>.1.</w:t>
      </w:r>
      <w:r>
        <w:rPr>
          <w:rFonts w:ascii="GHEA Grapalat" w:hAnsi="GHEA Grapalat"/>
          <w:spacing w:val="-6"/>
          <w:sz w:val="22"/>
          <w:szCs w:val="22"/>
        </w:rPr>
        <w:tab/>
      </w:r>
      <w:r w:rsidR="000E62BF" w:rsidRPr="00B138F3">
        <w:rPr>
          <w:rFonts w:ascii="GHEA Grapalat" w:hAnsi="GHEA Grapalat"/>
          <w:spacing w:val="-6"/>
          <w:sz w:val="22"/>
          <w:szCs w:val="22"/>
        </w:rPr>
        <w:t xml:space="preserve">Компания участвует в организованной </w:t>
      </w:r>
      <w:r w:rsidR="000E62BF">
        <w:rPr>
          <w:rFonts w:ascii="GHEA Grapalat" w:hAnsi="GHEA Grapalat"/>
          <w:spacing w:val="-6"/>
          <w:sz w:val="22"/>
          <w:szCs w:val="22"/>
        </w:rPr>
        <w:t xml:space="preserve">мэрия г. Ереван </w:t>
      </w:r>
      <w:r w:rsidR="000E62BF" w:rsidRPr="00B138F3">
        <w:rPr>
          <w:rFonts w:ascii="GHEA Grapalat" w:hAnsi="GHEA Grapalat"/>
          <w:spacing w:val="-6"/>
          <w:sz w:val="22"/>
          <w:szCs w:val="22"/>
        </w:rPr>
        <w:t xml:space="preserve">*(далее — Заказчик) </w:t>
      </w:r>
      <w:r w:rsidR="000E62BF" w:rsidRPr="00B138F3">
        <w:rPr>
          <w:rFonts w:ascii="GHEA Grapalat" w:hAnsi="GHEA Grapalat"/>
          <w:sz w:val="22"/>
          <w:szCs w:val="22"/>
        </w:rPr>
        <w:t xml:space="preserve">процедуре закупок под кодом </w:t>
      </w:r>
      <w:r w:rsidR="000E62BF" w:rsidRPr="00F05512">
        <w:rPr>
          <w:rFonts w:ascii="GHEA Grapalat" w:hAnsi="GHEA Grapalat"/>
          <w:iCs/>
          <w:sz w:val="22"/>
          <w:szCs w:val="22"/>
        </w:rPr>
        <w:t>EQ-BMAPDzB-</w:t>
      </w:r>
      <w:r w:rsidR="00A6641C">
        <w:rPr>
          <w:rFonts w:ascii="GHEA Grapalat" w:hAnsi="GHEA Grapalat"/>
          <w:iCs/>
          <w:sz w:val="22"/>
          <w:szCs w:val="22"/>
        </w:rPr>
        <w:t>25/1</w:t>
      </w:r>
      <w:r w:rsidR="000E62BF" w:rsidRPr="00F05512">
        <w:rPr>
          <w:rFonts w:ascii="GHEA Grapalat" w:hAnsi="GHEA Grapalat"/>
          <w:iCs/>
          <w:sz w:val="22"/>
          <w:szCs w:val="22"/>
        </w:rPr>
        <w:t>.</w:t>
      </w:r>
    </w:p>
    <w:p w14:paraId="732CD013" w14:textId="27DC65DB" w:rsidR="005B5B3E" w:rsidRDefault="005B5B3E" w:rsidP="000E62BF">
      <w:pPr>
        <w:widowControl w:val="0"/>
        <w:tabs>
          <w:tab w:val="left" w:pos="567"/>
        </w:tabs>
        <w:jc w:val="both"/>
        <w:rPr>
          <w:rFonts w:ascii="GHEA Grapalat" w:hAnsi="GHEA Grapalat"/>
          <w:sz w:val="22"/>
          <w:szCs w:val="22"/>
        </w:rPr>
      </w:pPr>
      <w:r>
        <w:rPr>
          <w:rFonts w:ascii="GHEA Grapalat" w:hAnsi="GHEA Grapalat"/>
          <w:sz w:val="22"/>
          <w:szCs w:val="22"/>
        </w:rPr>
        <w:t>1.2.</w:t>
      </w:r>
      <w:r>
        <w:rPr>
          <w:rFonts w:ascii="GHEA Grapalat" w:hAnsi="GHEA Grapalat"/>
          <w:sz w:val="22"/>
          <w:szCs w:val="22"/>
        </w:rPr>
        <w:tab/>
      </w:r>
      <w:r>
        <w:rPr>
          <w:rFonts w:ascii="GHEA Grapalat" w:hAnsi="GHEA Grapalat" w:cs="GHEA Grapalat"/>
          <w:sz w:val="22"/>
          <w:szCs w:val="22"/>
        </w:rPr>
        <w:t xml:space="preserve">В качестве участника, </w:t>
      </w:r>
      <w:r>
        <w:rPr>
          <w:rFonts w:ascii="GHEA Grapalat" w:hAnsi="GHEA Grapalat" w:cs="GHEA Grapalat"/>
          <w:sz w:val="22"/>
          <w:szCs w:val="22"/>
          <w:lang w:val="hy-AM"/>
        </w:rPr>
        <w:t>օ</w:t>
      </w:r>
      <w:r>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Pr>
          <w:rFonts w:ascii="GHEA Grapalat" w:hAnsi="GHEA Grapalat" w:cs="GHEA Grapalat"/>
          <w:sz w:val="22"/>
          <w:szCs w:val="22"/>
          <w:lang w:val="en-US"/>
        </w:rPr>
        <w:t>K</w:t>
      </w:r>
      <w:r>
        <w:rPr>
          <w:rFonts w:ascii="GHEA Grapalat" w:hAnsi="GHEA Grapalat" w:cs="GHEA Grapalat"/>
          <w:sz w:val="22"/>
          <w:szCs w:val="22"/>
        </w:rPr>
        <w:t xml:space="preserve">омпания </w:t>
      </w:r>
      <w:r>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19376EE0"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1.3.</w:t>
      </w:r>
      <w:r>
        <w:rPr>
          <w:rFonts w:ascii="GHEA Grapalat" w:hAnsi="GHEA Grapalat"/>
          <w:sz w:val="22"/>
          <w:szCs w:val="22"/>
        </w:rPr>
        <w:tab/>
        <w:t>Подписав платежное требование (далее — Требование), прилагаемое к</w:t>
      </w:r>
      <w:r>
        <w:rPr>
          <w:sz w:val="22"/>
          <w:szCs w:val="22"/>
          <w:lang w:val="en-US"/>
        </w:rPr>
        <w:t> </w:t>
      </w:r>
      <w:r>
        <w:rPr>
          <w:rFonts w:ascii="GHEA Grapalat" w:hAnsi="GHEA Grapalat"/>
          <w:sz w:val="22"/>
          <w:szCs w:val="22"/>
        </w:rPr>
        <w:t xml:space="preserve">настоящему Соглашению о неустойке, Компания безотзывно соглашается, что: </w:t>
      </w:r>
    </w:p>
    <w:p w14:paraId="7EA55885"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а)</w:t>
      </w:r>
      <w:r>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841DBA8"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б)</w:t>
      </w:r>
      <w:r>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19480E5"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в)</w:t>
      </w:r>
      <w:r>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92181E5"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г)</w:t>
      </w:r>
      <w:r>
        <w:rPr>
          <w:rFonts w:ascii="GHEA Grapalat" w:hAnsi="GHEA Grapalat"/>
          <w:sz w:val="22"/>
          <w:szCs w:val="22"/>
        </w:rPr>
        <w:tab/>
        <w:t>Компания подтверждает, что акцептовала Требование в полном размере суммы неустойки.</w:t>
      </w:r>
    </w:p>
    <w:p w14:paraId="55810A94"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д)</w:t>
      </w:r>
      <w:r>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27FB3A5"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1.4.</w:t>
      </w:r>
      <w:r>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Pr>
          <w:rFonts w:ascii="Courier New" w:hAnsi="Courier New" w:cs="Courier New"/>
          <w:sz w:val="22"/>
          <w:szCs w:val="22"/>
          <w:lang w:val="en-US"/>
        </w:rPr>
        <w:t> </w:t>
      </w:r>
      <w:r>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w:t>
      </w:r>
      <w:r>
        <w:rPr>
          <w:rFonts w:ascii="GHEA Grapalat" w:hAnsi="GHEA Grapalat"/>
          <w:sz w:val="22"/>
          <w:szCs w:val="22"/>
        </w:rPr>
        <w:lastRenderedPageBreak/>
        <w:t>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081B9FA8"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1.5.</w:t>
      </w:r>
      <w:r>
        <w:rPr>
          <w:rFonts w:ascii="GHEA Grapalat" w:hAnsi="GHEA Grapalat"/>
          <w:sz w:val="22"/>
          <w:szCs w:val="22"/>
        </w:rPr>
        <w:tab/>
        <w:t>Заказчик может представить в Банк-плательщик иные дополнительные документы.</w:t>
      </w:r>
    </w:p>
    <w:p w14:paraId="26C893EC"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1.6. Банк не несет какой-либо ответственности за риски (понесенные</w:t>
      </w:r>
      <w:r>
        <w:rPr>
          <w:rFonts w:ascii="Courier New" w:hAnsi="Courier New" w:cs="Courier New"/>
          <w:sz w:val="22"/>
          <w:szCs w:val="22"/>
          <w:lang w:val="en-US"/>
        </w:rPr>
        <w:t> </w:t>
      </w:r>
      <w:r>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Pr>
          <w:rFonts w:ascii="Courier New" w:hAnsi="Courier New" w:cs="Courier New"/>
          <w:sz w:val="22"/>
          <w:szCs w:val="22"/>
          <w:lang w:val="en-US"/>
        </w:rPr>
        <w:t> </w:t>
      </w:r>
      <w:r>
        <w:rPr>
          <w:rFonts w:ascii="GHEA Grapalat" w:hAnsi="GHEA Grapalat"/>
          <w:sz w:val="22"/>
          <w:szCs w:val="22"/>
        </w:rPr>
        <w:t>Требовании. Банк не обязан проверять факты нарушения Компанией условий договора.</w:t>
      </w:r>
    </w:p>
    <w:p w14:paraId="77DF9ECC"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1.7.</w:t>
      </w:r>
      <w:r>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8DBDEAF"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1.8.</w:t>
      </w:r>
      <w:r>
        <w:rPr>
          <w:rFonts w:ascii="GHEA Grapalat" w:hAnsi="GHEA Grapalat"/>
          <w:sz w:val="22"/>
          <w:szCs w:val="22"/>
        </w:rPr>
        <w:tab/>
        <w:t>В случае если в течение десяти рабочих дней после представления в</w:t>
      </w:r>
      <w:r>
        <w:rPr>
          <w:rFonts w:ascii="Courier New" w:hAnsi="Courier New" w:cs="Courier New"/>
          <w:sz w:val="22"/>
          <w:szCs w:val="22"/>
          <w:lang w:val="en-US"/>
        </w:rPr>
        <w:t> </w:t>
      </w:r>
      <w:r>
        <w:rPr>
          <w:rFonts w:ascii="GHEA Grapalat" w:hAnsi="GHEA Grapalat"/>
          <w:sz w:val="22"/>
          <w:szCs w:val="22"/>
        </w:rPr>
        <w:t>Банк настоящего Соглашения и прилагаемого Требования по независящим от</w:t>
      </w:r>
      <w:r>
        <w:rPr>
          <w:rFonts w:ascii="Courier New" w:hAnsi="Courier New" w:cs="Courier New"/>
          <w:sz w:val="22"/>
          <w:szCs w:val="22"/>
          <w:lang w:val="en-US"/>
        </w:rPr>
        <w:t> </w:t>
      </w:r>
      <w:r>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Pr>
          <w:rFonts w:ascii="Courier New" w:hAnsi="Courier New" w:cs="Courier New"/>
          <w:sz w:val="22"/>
          <w:szCs w:val="22"/>
          <w:lang w:val="en-US"/>
        </w:rPr>
        <w:t> </w:t>
      </w:r>
      <w:r>
        <w:rPr>
          <w:rFonts w:ascii="GHEA Grapalat" w:hAnsi="GHEA Grapalat"/>
          <w:sz w:val="22"/>
          <w:szCs w:val="22"/>
        </w:rPr>
        <w:t>неуплатой.</w:t>
      </w:r>
    </w:p>
    <w:p w14:paraId="05FAD30B" w14:textId="77777777" w:rsidR="005B5B3E" w:rsidRDefault="005B5B3E" w:rsidP="005B5B3E">
      <w:pPr>
        <w:widowControl w:val="0"/>
        <w:jc w:val="center"/>
        <w:rPr>
          <w:rFonts w:ascii="GHEA Grapalat" w:hAnsi="GHEA Grapalat" w:cs="GHEA Grapalat"/>
          <w:b/>
          <w:bCs/>
          <w:sz w:val="22"/>
          <w:szCs w:val="22"/>
        </w:rPr>
      </w:pPr>
      <w:r>
        <w:rPr>
          <w:rFonts w:ascii="GHEA Grapalat" w:hAnsi="GHEA Grapalat"/>
          <w:b/>
          <w:sz w:val="22"/>
          <w:szCs w:val="22"/>
        </w:rPr>
        <w:t>2. Иные условия</w:t>
      </w:r>
    </w:p>
    <w:p w14:paraId="027EFCF4" w14:textId="77777777" w:rsidR="005B5B3E" w:rsidRDefault="005B5B3E" w:rsidP="005B5B3E">
      <w:pPr>
        <w:widowControl w:val="0"/>
        <w:tabs>
          <w:tab w:val="left" w:pos="1134"/>
        </w:tabs>
        <w:ind w:firstLine="567"/>
        <w:jc w:val="both"/>
        <w:rPr>
          <w:rFonts w:ascii="GHEA Grapalat" w:hAnsi="GHEA Grapalat"/>
          <w:sz w:val="22"/>
          <w:szCs w:val="22"/>
        </w:rPr>
      </w:pPr>
      <w:r>
        <w:rPr>
          <w:rFonts w:ascii="GHEA Grapalat" w:hAnsi="GHEA Grapalat"/>
          <w:sz w:val="22"/>
          <w:szCs w:val="22"/>
        </w:rPr>
        <w:t>2.1.</w:t>
      </w:r>
      <w:r>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5CBAD9B5"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2.2.</w:t>
      </w:r>
      <w:r>
        <w:rPr>
          <w:rFonts w:ascii="GHEA Grapalat" w:hAnsi="GHEA Grapalat"/>
          <w:sz w:val="22"/>
          <w:szCs w:val="22"/>
        </w:rPr>
        <w:tab/>
        <w:t xml:space="preserve">Представив настоящее Соглашение и прилагаемое Требование в Банк-плательщик: </w:t>
      </w:r>
    </w:p>
    <w:p w14:paraId="073ED006"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2.2.1.</w:t>
      </w:r>
      <w:r>
        <w:rPr>
          <w:rFonts w:ascii="GHEA Grapalat" w:hAnsi="GHEA Grapalat"/>
          <w:sz w:val="22"/>
          <w:szCs w:val="22"/>
        </w:rPr>
        <w:tab/>
        <w:t>Заказчик подтверждает, что Компания допустила нарушение договорных обязательств, а</w:t>
      </w:r>
    </w:p>
    <w:p w14:paraId="0FBF2371" w14:textId="77777777" w:rsidR="005B5B3E" w:rsidRDefault="005B5B3E" w:rsidP="005B5B3E">
      <w:pPr>
        <w:widowControl w:val="0"/>
        <w:tabs>
          <w:tab w:val="left" w:pos="1134"/>
        </w:tabs>
        <w:ind w:firstLine="567"/>
        <w:jc w:val="both"/>
        <w:rPr>
          <w:rFonts w:ascii="GHEA Grapalat" w:hAnsi="GHEA Grapalat" w:cs="GHEA Grapalat"/>
          <w:sz w:val="22"/>
          <w:szCs w:val="22"/>
        </w:rPr>
      </w:pPr>
      <w:r>
        <w:rPr>
          <w:rFonts w:ascii="GHEA Grapalat" w:hAnsi="GHEA Grapalat"/>
          <w:sz w:val="22"/>
          <w:szCs w:val="22"/>
        </w:rPr>
        <w:t>2.2.2.</w:t>
      </w:r>
      <w:r>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2BF4E70" w14:textId="77777777" w:rsidR="005B5B3E" w:rsidRDefault="005B5B3E" w:rsidP="005B5B3E">
      <w:pPr>
        <w:widowControl w:val="0"/>
        <w:tabs>
          <w:tab w:val="left" w:pos="1134"/>
        </w:tabs>
        <w:ind w:firstLine="567"/>
        <w:jc w:val="both"/>
        <w:rPr>
          <w:rFonts w:ascii="GHEA Grapalat" w:hAnsi="GHEA Grapalat"/>
          <w:sz w:val="22"/>
          <w:szCs w:val="22"/>
        </w:rPr>
      </w:pPr>
      <w:r>
        <w:rPr>
          <w:rFonts w:ascii="GHEA Grapalat" w:hAnsi="GHEA Grapalat"/>
          <w:sz w:val="22"/>
          <w:szCs w:val="22"/>
        </w:rPr>
        <w:t>2.3.</w:t>
      </w:r>
      <w:r>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7030F4DA" w14:textId="77777777" w:rsidR="005B5B3E" w:rsidRDefault="005B5B3E" w:rsidP="005B5B3E">
      <w:pPr>
        <w:widowControl w:val="0"/>
        <w:ind w:firstLine="567"/>
        <w:jc w:val="center"/>
        <w:rPr>
          <w:rFonts w:ascii="GHEA Grapalat" w:hAnsi="GHEA Grapalat"/>
          <w:b/>
          <w:sz w:val="22"/>
          <w:szCs w:val="22"/>
        </w:rPr>
      </w:pPr>
      <w:r>
        <w:rPr>
          <w:rFonts w:ascii="GHEA Grapalat" w:hAnsi="GHEA Grapalat"/>
          <w:b/>
          <w:sz w:val="22"/>
          <w:szCs w:val="22"/>
        </w:rPr>
        <w:t>3. Адрес, банковские реквизиты Компании</w:t>
      </w:r>
    </w:p>
    <w:p w14:paraId="212E4B0E" w14:textId="77777777" w:rsidR="005B5B3E" w:rsidRDefault="005B5B3E" w:rsidP="005B5B3E">
      <w:pPr>
        <w:widowControl w:val="0"/>
        <w:jc w:val="both"/>
        <w:rPr>
          <w:rFonts w:ascii="GHEA Grapalat" w:hAnsi="GHEA Grapalat"/>
          <w:sz w:val="22"/>
          <w:szCs w:val="22"/>
        </w:rPr>
      </w:pPr>
      <w:r>
        <w:rPr>
          <w:rFonts w:ascii="GHEA Grapalat" w:hAnsi="GHEA Grapalat"/>
          <w:sz w:val="22"/>
          <w:szCs w:val="22"/>
        </w:rPr>
        <w:t>_______________________________________</w:t>
      </w:r>
    </w:p>
    <w:p w14:paraId="0802154E" w14:textId="77777777" w:rsidR="005B5B3E" w:rsidRDefault="005B5B3E" w:rsidP="005B5B3E">
      <w:pPr>
        <w:widowControl w:val="0"/>
        <w:ind w:right="4250"/>
        <w:jc w:val="center"/>
        <w:rPr>
          <w:rFonts w:ascii="GHEA Grapalat" w:hAnsi="GHEA Grapalat"/>
          <w:sz w:val="22"/>
          <w:szCs w:val="22"/>
          <w:vertAlign w:val="superscript"/>
        </w:rPr>
      </w:pPr>
      <w:r>
        <w:rPr>
          <w:rFonts w:ascii="GHEA Grapalat" w:hAnsi="GHEA Grapalat"/>
          <w:sz w:val="22"/>
          <w:szCs w:val="22"/>
          <w:vertAlign w:val="superscript"/>
        </w:rPr>
        <w:t>наименование компании</w:t>
      </w:r>
    </w:p>
    <w:p w14:paraId="52F8142C" w14:textId="77777777" w:rsidR="005B5B3E" w:rsidRDefault="005B5B3E" w:rsidP="005B5B3E">
      <w:pPr>
        <w:widowControl w:val="0"/>
        <w:jc w:val="both"/>
        <w:rPr>
          <w:rFonts w:ascii="GHEA Grapalat" w:hAnsi="GHEA Grapalat"/>
          <w:sz w:val="22"/>
          <w:szCs w:val="22"/>
        </w:rPr>
      </w:pPr>
      <w:r>
        <w:rPr>
          <w:rFonts w:ascii="GHEA Grapalat" w:hAnsi="GHEA Grapalat"/>
          <w:sz w:val="22"/>
          <w:szCs w:val="22"/>
        </w:rPr>
        <w:t>_______________________________________</w:t>
      </w:r>
    </w:p>
    <w:p w14:paraId="122AB6BA" w14:textId="77777777" w:rsidR="005B5B3E" w:rsidRDefault="005B5B3E" w:rsidP="005B5B3E">
      <w:pPr>
        <w:widowControl w:val="0"/>
        <w:ind w:right="4250"/>
        <w:jc w:val="center"/>
        <w:rPr>
          <w:rFonts w:ascii="GHEA Grapalat" w:hAnsi="GHEA Grapalat"/>
          <w:sz w:val="22"/>
          <w:szCs w:val="22"/>
          <w:vertAlign w:val="superscript"/>
        </w:rPr>
      </w:pPr>
      <w:r>
        <w:rPr>
          <w:rFonts w:ascii="GHEA Grapalat" w:hAnsi="GHEA Grapalat"/>
          <w:sz w:val="22"/>
          <w:szCs w:val="22"/>
          <w:vertAlign w:val="superscript"/>
        </w:rPr>
        <w:t>адрес компании</w:t>
      </w:r>
    </w:p>
    <w:p w14:paraId="0BB0AFC7" w14:textId="77777777" w:rsidR="005B5B3E" w:rsidRDefault="005B5B3E" w:rsidP="005B5B3E">
      <w:pPr>
        <w:widowControl w:val="0"/>
        <w:jc w:val="both"/>
        <w:rPr>
          <w:rFonts w:ascii="GHEA Grapalat" w:hAnsi="GHEA Grapalat"/>
          <w:sz w:val="22"/>
          <w:szCs w:val="22"/>
        </w:rPr>
      </w:pPr>
      <w:r>
        <w:rPr>
          <w:rFonts w:ascii="GHEA Grapalat" w:hAnsi="GHEA Grapalat"/>
          <w:sz w:val="22"/>
          <w:szCs w:val="22"/>
        </w:rPr>
        <w:t>_______________________________________</w:t>
      </w:r>
    </w:p>
    <w:p w14:paraId="14540D3C" w14:textId="77777777" w:rsidR="005B5B3E" w:rsidRDefault="005B5B3E" w:rsidP="005B5B3E">
      <w:pPr>
        <w:widowControl w:val="0"/>
        <w:ind w:right="4250"/>
        <w:jc w:val="center"/>
        <w:rPr>
          <w:rFonts w:ascii="GHEA Grapalat" w:hAnsi="GHEA Grapalat"/>
          <w:sz w:val="22"/>
          <w:szCs w:val="22"/>
          <w:vertAlign w:val="superscript"/>
        </w:rPr>
      </w:pPr>
      <w:r>
        <w:rPr>
          <w:rFonts w:ascii="GHEA Grapalat" w:hAnsi="GHEA Grapalat"/>
          <w:sz w:val="22"/>
          <w:szCs w:val="22"/>
          <w:vertAlign w:val="superscript"/>
        </w:rPr>
        <w:t>наименование обслуживающего компанию банка</w:t>
      </w:r>
    </w:p>
    <w:p w14:paraId="778C6327" w14:textId="77777777" w:rsidR="005B5B3E" w:rsidRDefault="005B5B3E" w:rsidP="005B5B3E">
      <w:pPr>
        <w:widowControl w:val="0"/>
        <w:jc w:val="both"/>
        <w:rPr>
          <w:rFonts w:ascii="GHEA Grapalat" w:hAnsi="GHEA Grapalat"/>
          <w:sz w:val="22"/>
          <w:szCs w:val="22"/>
        </w:rPr>
      </w:pPr>
      <w:r>
        <w:rPr>
          <w:rFonts w:ascii="GHEA Grapalat" w:hAnsi="GHEA Grapalat"/>
          <w:sz w:val="22"/>
          <w:szCs w:val="22"/>
        </w:rPr>
        <w:t>_______________________________________</w:t>
      </w:r>
    </w:p>
    <w:p w14:paraId="5FC4BD63" w14:textId="77777777" w:rsidR="005B5B3E" w:rsidRDefault="005B5B3E" w:rsidP="005B5B3E">
      <w:pPr>
        <w:widowControl w:val="0"/>
        <w:ind w:right="4250"/>
        <w:jc w:val="center"/>
        <w:rPr>
          <w:rFonts w:ascii="GHEA Grapalat" w:hAnsi="GHEA Grapalat"/>
          <w:sz w:val="22"/>
          <w:szCs w:val="22"/>
          <w:vertAlign w:val="superscript"/>
        </w:rPr>
      </w:pPr>
      <w:r>
        <w:rPr>
          <w:rFonts w:ascii="GHEA Grapalat" w:hAnsi="GHEA Grapalat"/>
          <w:sz w:val="22"/>
          <w:szCs w:val="22"/>
          <w:vertAlign w:val="superscript"/>
        </w:rPr>
        <w:t>банковский счет компании</w:t>
      </w:r>
    </w:p>
    <w:p w14:paraId="19A2604D" w14:textId="77777777" w:rsidR="005B5B3E" w:rsidRDefault="005B5B3E" w:rsidP="005B5B3E">
      <w:pPr>
        <w:widowControl w:val="0"/>
        <w:jc w:val="both"/>
        <w:rPr>
          <w:rFonts w:ascii="GHEA Grapalat" w:hAnsi="GHEA Grapalat"/>
          <w:sz w:val="22"/>
          <w:szCs w:val="22"/>
        </w:rPr>
      </w:pPr>
    </w:p>
    <w:p w14:paraId="05551B94" w14:textId="77777777" w:rsidR="005B5B3E" w:rsidRDefault="005B5B3E" w:rsidP="005B5B3E">
      <w:pPr>
        <w:widowControl w:val="0"/>
        <w:jc w:val="both"/>
        <w:rPr>
          <w:rFonts w:ascii="GHEA Grapalat" w:hAnsi="GHEA Grapalat"/>
          <w:sz w:val="22"/>
          <w:szCs w:val="22"/>
        </w:rPr>
      </w:pPr>
      <w:r>
        <w:rPr>
          <w:rFonts w:ascii="GHEA Grapalat" w:hAnsi="GHEA Grapalat"/>
          <w:sz w:val="22"/>
          <w:szCs w:val="22"/>
        </w:rPr>
        <w:t>_______________________________________</w:t>
      </w:r>
    </w:p>
    <w:p w14:paraId="2D0FB9AF" w14:textId="77777777" w:rsidR="005B5B3E" w:rsidRDefault="005B5B3E" w:rsidP="005B5B3E">
      <w:pPr>
        <w:widowControl w:val="0"/>
        <w:ind w:right="4250"/>
        <w:jc w:val="center"/>
        <w:rPr>
          <w:rFonts w:ascii="GHEA Grapalat" w:hAnsi="GHEA Grapalat"/>
          <w:sz w:val="22"/>
          <w:szCs w:val="22"/>
          <w:vertAlign w:val="superscript"/>
        </w:rPr>
      </w:pPr>
      <w:r>
        <w:rPr>
          <w:rFonts w:ascii="GHEA Grapalat" w:hAnsi="GHEA Grapalat"/>
          <w:sz w:val="22"/>
          <w:szCs w:val="22"/>
          <w:vertAlign w:val="superscript"/>
        </w:rPr>
        <w:t>учетный номер налогоплательщика компании</w:t>
      </w:r>
    </w:p>
    <w:p w14:paraId="4F533BE6" w14:textId="77777777" w:rsidR="005B5B3E" w:rsidRDefault="005B5B3E" w:rsidP="005B5B3E">
      <w:pPr>
        <w:widowControl w:val="0"/>
        <w:jc w:val="both"/>
        <w:rPr>
          <w:rFonts w:ascii="GHEA Grapalat" w:hAnsi="GHEA Grapalat"/>
          <w:sz w:val="22"/>
          <w:szCs w:val="22"/>
        </w:rPr>
      </w:pPr>
      <w:r>
        <w:rPr>
          <w:rFonts w:ascii="GHEA Grapalat" w:hAnsi="GHEA Grapalat"/>
          <w:sz w:val="22"/>
          <w:szCs w:val="22"/>
        </w:rPr>
        <w:t>_______________________________________</w:t>
      </w:r>
    </w:p>
    <w:p w14:paraId="472DD1C7" w14:textId="77777777" w:rsidR="005B5B3E" w:rsidRDefault="005B5B3E" w:rsidP="005B5B3E">
      <w:pPr>
        <w:widowControl w:val="0"/>
        <w:ind w:right="4250"/>
        <w:jc w:val="center"/>
        <w:rPr>
          <w:rFonts w:ascii="GHEA Grapalat" w:hAnsi="GHEA Grapalat"/>
        </w:rPr>
      </w:pPr>
      <w:r>
        <w:rPr>
          <w:rFonts w:ascii="GHEA Grapalat" w:hAnsi="GHEA Grapalat"/>
          <w:vertAlign w:val="superscript"/>
        </w:rPr>
        <w:t>имя, фамилия и подпись директора компании</w:t>
      </w:r>
    </w:p>
    <w:p w14:paraId="43D5965C" w14:textId="77777777" w:rsidR="005B5B3E" w:rsidRDefault="005B5B3E" w:rsidP="005B5B3E">
      <w:pPr>
        <w:widowControl w:val="0"/>
        <w:rPr>
          <w:rFonts w:ascii="GHEA Grapalat" w:hAnsi="GHEA Grapalat"/>
          <w:sz w:val="22"/>
          <w:szCs w:val="22"/>
        </w:rPr>
      </w:pPr>
    </w:p>
    <w:p w14:paraId="73F623CE" w14:textId="77777777" w:rsidR="005B5B3E" w:rsidRDefault="005B5B3E" w:rsidP="005B5B3E">
      <w:pPr>
        <w:widowControl w:val="0"/>
        <w:jc w:val="right"/>
        <w:rPr>
          <w:rFonts w:ascii="GHEA Grapalat" w:hAnsi="GHEA Grapalat"/>
          <w:sz w:val="22"/>
          <w:szCs w:val="22"/>
        </w:rPr>
      </w:pPr>
      <w:r>
        <w:rPr>
          <w:rFonts w:ascii="GHEA Grapalat" w:hAnsi="GHEA Grapalat"/>
          <w:sz w:val="22"/>
          <w:szCs w:val="22"/>
        </w:rPr>
        <w:t>М. П.</w:t>
      </w:r>
    </w:p>
    <w:p w14:paraId="44C8949D" w14:textId="77777777" w:rsidR="005B5B3E" w:rsidRDefault="005B5B3E" w:rsidP="005B5B3E">
      <w:pPr>
        <w:widowControl w:val="0"/>
        <w:jc w:val="both"/>
        <w:rPr>
          <w:rFonts w:ascii="GHEA Grapalat" w:hAnsi="GHEA Grapalat"/>
          <w:sz w:val="22"/>
          <w:szCs w:val="22"/>
        </w:rPr>
      </w:pPr>
      <w:r>
        <w:rPr>
          <w:rFonts w:ascii="GHEA Grapalat" w:hAnsi="GHEA Grapalat"/>
          <w:sz w:val="22"/>
          <w:szCs w:val="22"/>
        </w:rPr>
        <w:t>День/месяц/год</w:t>
      </w:r>
    </w:p>
    <w:p w14:paraId="5DFA31C3" w14:textId="77777777" w:rsidR="005B5B3E" w:rsidRDefault="005B5B3E" w:rsidP="005B5B3E">
      <w:pPr>
        <w:widowControl w:val="0"/>
        <w:jc w:val="both"/>
        <w:rPr>
          <w:rFonts w:ascii="GHEA Grapalat" w:hAnsi="GHEA Grapalat"/>
          <w:sz w:val="22"/>
          <w:szCs w:val="22"/>
        </w:rPr>
      </w:pPr>
    </w:p>
    <w:p w14:paraId="6253E0CD" w14:textId="77777777" w:rsidR="005B5B3E" w:rsidRDefault="005B5B3E" w:rsidP="005B5B3E">
      <w:pPr>
        <w:widowControl w:val="0"/>
        <w:jc w:val="both"/>
        <w:rPr>
          <w:rFonts w:ascii="GHEA Grapalat" w:hAnsi="GHEA Grapalat"/>
          <w:sz w:val="22"/>
          <w:szCs w:val="22"/>
        </w:rPr>
      </w:pPr>
    </w:p>
    <w:p w14:paraId="46E405F1" w14:textId="77777777" w:rsidR="005B5B3E" w:rsidRDefault="005B5B3E" w:rsidP="005B5B3E">
      <w:pPr>
        <w:rPr>
          <w:sz w:val="22"/>
          <w:szCs w:val="22"/>
        </w:rPr>
      </w:pPr>
    </w:p>
    <w:p w14:paraId="34C4D6DA" w14:textId="77777777" w:rsidR="005B5B3E" w:rsidRDefault="005B5B3E" w:rsidP="005B5B3E">
      <w:pPr>
        <w:widowControl w:val="0"/>
        <w:ind w:left="567" w:right="565"/>
        <w:jc w:val="both"/>
        <w:rPr>
          <w:rFonts w:ascii="GHEA Grapalat" w:hAnsi="GHEA Grapalat"/>
          <w:sz w:val="22"/>
          <w:szCs w:val="22"/>
        </w:rPr>
      </w:pPr>
    </w:p>
    <w:p w14:paraId="7E733D09" w14:textId="77777777" w:rsidR="005B5B3E" w:rsidRDefault="005B5B3E" w:rsidP="005B5B3E">
      <w:pPr>
        <w:widowControl w:val="0"/>
        <w:ind w:left="567" w:right="565"/>
        <w:jc w:val="center"/>
        <w:rPr>
          <w:rFonts w:ascii="GHEA Grapalat" w:hAnsi="GHEA Grapalat"/>
          <w:b/>
          <w:sz w:val="22"/>
          <w:szCs w:val="22"/>
        </w:rPr>
      </w:pPr>
    </w:p>
    <w:p w14:paraId="25F98C4A" w14:textId="77777777" w:rsidR="005B5B3E" w:rsidRDefault="005B5B3E" w:rsidP="005B5B3E">
      <w:pPr>
        <w:widowControl w:val="0"/>
        <w:ind w:left="567" w:right="565"/>
        <w:jc w:val="center"/>
        <w:rPr>
          <w:rFonts w:ascii="GHEA Grapalat" w:hAnsi="GHEA Grapalat"/>
          <w:b/>
          <w:sz w:val="22"/>
          <w:szCs w:val="22"/>
        </w:rPr>
      </w:pPr>
    </w:p>
    <w:p w14:paraId="7187BCD6" w14:textId="77777777" w:rsidR="005B5B3E" w:rsidRDefault="005B5B3E" w:rsidP="005B5B3E">
      <w:pPr>
        <w:widowControl w:val="0"/>
        <w:ind w:left="567" w:right="565"/>
        <w:jc w:val="center"/>
        <w:rPr>
          <w:rFonts w:ascii="GHEA Grapalat" w:hAnsi="GHEA Grapalat"/>
          <w:b/>
          <w:sz w:val="22"/>
          <w:szCs w:val="22"/>
        </w:rPr>
      </w:pPr>
    </w:p>
    <w:p w14:paraId="7F64424B" w14:textId="77777777" w:rsidR="005B5B3E" w:rsidRDefault="005B5B3E" w:rsidP="005B5B3E">
      <w:pPr>
        <w:widowControl w:val="0"/>
        <w:ind w:left="567" w:right="565"/>
        <w:jc w:val="center"/>
        <w:rPr>
          <w:rFonts w:ascii="GHEA Grapalat" w:hAnsi="GHEA Grapalat"/>
          <w:b/>
          <w:sz w:val="22"/>
          <w:szCs w:val="22"/>
        </w:rPr>
      </w:pPr>
    </w:p>
    <w:p w14:paraId="44502E75" w14:textId="77777777" w:rsidR="005B5B3E" w:rsidRDefault="005B5B3E" w:rsidP="005B5B3E">
      <w:pPr>
        <w:widowControl w:val="0"/>
        <w:ind w:left="567" w:right="565"/>
        <w:jc w:val="center"/>
        <w:rPr>
          <w:rFonts w:ascii="GHEA Grapalat" w:hAnsi="GHEA Grapalat"/>
          <w:b/>
          <w:sz w:val="22"/>
          <w:szCs w:val="22"/>
        </w:rPr>
      </w:pPr>
    </w:p>
    <w:p w14:paraId="5313180B" w14:textId="77777777" w:rsidR="005B5B3E" w:rsidRDefault="005B5B3E" w:rsidP="005B5B3E">
      <w:pPr>
        <w:widowControl w:val="0"/>
        <w:ind w:left="567" w:right="565"/>
        <w:jc w:val="center"/>
        <w:rPr>
          <w:rFonts w:ascii="GHEA Grapalat" w:hAnsi="GHEA Grapalat"/>
          <w:b/>
        </w:rPr>
      </w:pPr>
    </w:p>
    <w:p w14:paraId="1E8E3A29" w14:textId="77777777" w:rsidR="005B5B3E" w:rsidRDefault="005B5B3E" w:rsidP="005B5B3E">
      <w:pPr>
        <w:widowControl w:val="0"/>
        <w:ind w:left="567" w:right="565"/>
        <w:jc w:val="center"/>
        <w:rPr>
          <w:rFonts w:ascii="GHEA Grapalat" w:hAnsi="GHEA Grapalat"/>
          <w:b/>
        </w:rPr>
      </w:pPr>
    </w:p>
    <w:p w14:paraId="5159FA67" w14:textId="77777777" w:rsidR="005B5B3E" w:rsidRDefault="005B5B3E" w:rsidP="005B5B3E">
      <w:pPr>
        <w:widowControl w:val="0"/>
        <w:ind w:left="567" w:right="565"/>
        <w:jc w:val="center"/>
        <w:rPr>
          <w:rFonts w:ascii="GHEA Grapalat" w:hAnsi="GHEA Grapalat"/>
          <w:b/>
        </w:rPr>
      </w:pPr>
    </w:p>
    <w:p w14:paraId="03E83483" w14:textId="77777777" w:rsidR="005B5B3E" w:rsidRDefault="005B5B3E" w:rsidP="005B5B3E">
      <w:pPr>
        <w:widowControl w:val="0"/>
        <w:ind w:left="567" w:right="565"/>
        <w:jc w:val="center"/>
        <w:rPr>
          <w:rFonts w:ascii="GHEA Grapalat" w:hAnsi="GHEA Grapalat"/>
          <w:b/>
        </w:rPr>
      </w:pPr>
    </w:p>
    <w:p w14:paraId="7E333910" w14:textId="77777777" w:rsidR="005B5B3E" w:rsidRDefault="005B5B3E" w:rsidP="005B5B3E">
      <w:pPr>
        <w:widowControl w:val="0"/>
        <w:ind w:left="567" w:right="565"/>
        <w:jc w:val="center"/>
        <w:rPr>
          <w:rFonts w:ascii="GHEA Grapalat" w:hAnsi="GHEA Grapalat"/>
          <w:b/>
        </w:rPr>
      </w:pPr>
    </w:p>
    <w:p w14:paraId="0E2112DA" w14:textId="77777777" w:rsidR="005B5B3E" w:rsidRDefault="005B5B3E" w:rsidP="005B5B3E">
      <w:pPr>
        <w:widowControl w:val="0"/>
        <w:ind w:left="567" w:right="565"/>
        <w:jc w:val="center"/>
        <w:rPr>
          <w:rFonts w:ascii="GHEA Grapalat" w:hAnsi="GHEA Grapalat"/>
          <w:b/>
        </w:rPr>
      </w:pPr>
    </w:p>
    <w:p w14:paraId="25DCE860" w14:textId="77777777" w:rsidR="005B5B3E" w:rsidRDefault="005B5B3E" w:rsidP="005B5B3E">
      <w:pPr>
        <w:widowControl w:val="0"/>
        <w:ind w:left="567" w:right="565"/>
        <w:jc w:val="center"/>
        <w:rPr>
          <w:rFonts w:ascii="GHEA Grapalat" w:hAnsi="GHEA Grapalat"/>
          <w:b/>
        </w:rPr>
      </w:pPr>
    </w:p>
    <w:p w14:paraId="26CB60AD" w14:textId="77777777" w:rsidR="005B5B3E" w:rsidRDefault="005B5B3E" w:rsidP="005B5B3E">
      <w:pPr>
        <w:widowControl w:val="0"/>
        <w:ind w:left="567" w:right="565"/>
        <w:jc w:val="center"/>
        <w:rPr>
          <w:rFonts w:ascii="GHEA Grapalat" w:hAnsi="GHEA Grapalat"/>
          <w:b/>
        </w:rPr>
      </w:pPr>
    </w:p>
    <w:p w14:paraId="6348905B" w14:textId="77777777" w:rsidR="005B5B3E" w:rsidRDefault="005B5B3E" w:rsidP="005B5B3E">
      <w:pPr>
        <w:widowControl w:val="0"/>
        <w:ind w:left="567" w:right="565"/>
        <w:jc w:val="center"/>
        <w:rPr>
          <w:rFonts w:ascii="GHEA Grapalat" w:hAnsi="GHEA Grapalat"/>
          <w:b/>
        </w:rPr>
      </w:pPr>
    </w:p>
    <w:p w14:paraId="71D6E625" w14:textId="77777777" w:rsidR="005B5B3E" w:rsidRDefault="005B5B3E" w:rsidP="005B5B3E">
      <w:pPr>
        <w:widowControl w:val="0"/>
        <w:ind w:left="567" w:right="565"/>
        <w:jc w:val="center"/>
        <w:rPr>
          <w:rFonts w:ascii="GHEA Grapalat" w:hAnsi="GHEA Grapalat"/>
          <w:b/>
        </w:rPr>
      </w:pPr>
    </w:p>
    <w:p w14:paraId="5C4819A4" w14:textId="77777777" w:rsidR="005B5B3E" w:rsidRDefault="005B5B3E" w:rsidP="005B5B3E">
      <w:pPr>
        <w:widowControl w:val="0"/>
        <w:ind w:left="567" w:right="565"/>
        <w:jc w:val="center"/>
        <w:rPr>
          <w:rFonts w:ascii="GHEA Grapalat" w:hAnsi="GHEA Grapalat"/>
          <w:b/>
        </w:rPr>
      </w:pPr>
    </w:p>
    <w:p w14:paraId="550CA0B0" w14:textId="77777777" w:rsidR="005B5B3E" w:rsidRDefault="005B5B3E" w:rsidP="005B5B3E">
      <w:pPr>
        <w:widowControl w:val="0"/>
        <w:ind w:left="567" w:right="565"/>
        <w:jc w:val="center"/>
        <w:rPr>
          <w:rFonts w:ascii="GHEA Grapalat" w:hAnsi="GHEA Grapalat"/>
          <w:b/>
        </w:rPr>
      </w:pP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5B5B3E" w14:paraId="44E40DB7"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07D604B" w14:textId="77777777" w:rsidR="005B5B3E" w:rsidRDefault="005B5B3E" w:rsidP="005B5B3E">
            <w:pPr>
              <w:widowControl w:val="0"/>
              <w:tabs>
                <w:tab w:val="left" w:pos="3402"/>
              </w:tabs>
              <w:ind w:left="360"/>
              <w:rPr>
                <w:rFonts w:ascii="GHEA Grapalat" w:hAnsi="GHEA Grapalat" w:cs="Sylfaen"/>
                <w:b/>
                <w:bCs/>
                <w:lang w:val="en-US"/>
              </w:rPr>
            </w:pPr>
            <w:r>
              <w:rPr>
                <w:rFonts w:ascii="GHEA Grapalat" w:hAnsi="GHEA Grapalat"/>
                <w:b/>
                <w:lang w:val="en-US"/>
              </w:rPr>
              <w:lastRenderedPageBreak/>
              <w:t>1.</w:t>
            </w:r>
            <w:r>
              <w:rPr>
                <w:rFonts w:ascii="GHEA Grapalat" w:hAnsi="GHEA Grapalat"/>
                <w:b/>
                <w:lang w:val="en-US"/>
              </w:rPr>
              <w:tab/>
            </w:r>
            <w:r>
              <w:rPr>
                <w:rFonts w:ascii="GHEA Grapalat" w:hAnsi="GHEA Grapalat"/>
                <w:b/>
              </w:rPr>
              <w:t xml:space="preserve">ПЛАТЕЖНОЕ ТРЕБОВАНИЕ </w:t>
            </w:r>
            <w:r>
              <w:rPr>
                <w:rFonts w:ascii="GHEA Grapalat" w:hAnsi="GHEA Grapalat"/>
                <w:b/>
                <w:lang w:val="en-US"/>
              </w:rPr>
              <w:t>*</w:t>
            </w:r>
          </w:p>
        </w:tc>
      </w:tr>
      <w:tr w:rsidR="005B5B3E" w14:paraId="18B7B621"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BEEF19B" w14:textId="77777777" w:rsidR="005B5B3E" w:rsidRDefault="005B5B3E" w:rsidP="005B5B3E">
            <w:pPr>
              <w:widowControl w:val="0"/>
              <w:tabs>
                <w:tab w:val="left" w:pos="855"/>
              </w:tabs>
              <w:ind w:left="360"/>
              <w:rPr>
                <w:rFonts w:ascii="GHEA Grapalat" w:hAnsi="GHEA Grapalat" w:cs="Sylfaen"/>
              </w:rPr>
            </w:pPr>
            <w:r>
              <w:rPr>
                <w:rFonts w:ascii="GHEA Grapalat" w:hAnsi="GHEA Grapalat"/>
              </w:rPr>
              <w:t>2.</w:t>
            </w:r>
            <w:r>
              <w:rPr>
                <w:rFonts w:ascii="GHEA Grapalat" w:hAnsi="GHEA Grapalat"/>
              </w:rPr>
              <w:tab/>
              <w:t xml:space="preserve">Номер </w:t>
            </w:r>
          </w:p>
        </w:tc>
      </w:tr>
      <w:tr w:rsidR="005B5B3E" w14:paraId="665BD2F7" w14:textId="77777777" w:rsidTr="005B5B3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AD2DC57" w14:textId="77777777" w:rsidR="005B5B3E" w:rsidRDefault="005B5B3E" w:rsidP="005B5B3E">
            <w:pPr>
              <w:widowControl w:val="0"/>
              <w:tabs>
                <w:tab w:val="left" w:pos="3390"/>
              </w:tabs>
              <w:ind w:left="322"/>
              <w:rPr>
                <w:rFonts w:ascii="GHEA Grapalat" w:hAnsi="GHEA Grapalat" w:cs="Sylfaen"/>
              </w:rPr>
            </w:pPr>
            <w:r>
              <w:rPr>
                <w:rFonts w:ascii="GHEA Grapalat" w:hAnsi="GHEA Grapalat"/>
              </w:rPr>
              <w:t>3</w:t>
            </w:r>
            <w:r>
              <w:rPr>
                <w:rFonts w:ascii="GHEA Grapalat" w:hAnsi="GHEA Grapalat"/>
              </w:rPr>
              <w:tab/>
              <w:t>Дата представления: "___" ___ 20___г.</w:t>
            </w:r>
          </w:p>
        </w:tc>
      </w:tr>
      <w:tr w:rsidR="005B5B3E" w:rsidRPr="005B5B3E" w14:paraId="3B0D083E" w14:textId="77777777" w:rsidTr="005B5B3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6BB93401" w14:textId="77777777" w:rsidR="005B5B3E" w:rsidRDefault="005B5B3E" w:rsidP="005B5B3E">
            <w:pPr>
              <w:widowControl w:val="0"/>
              <w:tabs>
                <w:tab w:val="left" w:pos="855"/>
              </w:tabs>
              <w:ind w:left="360"/>
              <w:rPr>
                <w:rFonts w:ascii="GHEA Grapalat" w:hAnsi="GHEA Grapalat"/>
              </w:rPr>
            </w:pPr>
            <w:r>
              <w:rPr>
                <w:rFonts w:ascii="GHEA Grapalat" w:hAnsi="GHEA Grapalat"/>
              </w:rPr>
              <w:t>4.</w:t>
            </w:r>
            <w:r>
              <w:rPr>
                <w:rFonts w:ascii="GHEA Grapalat" w:hAnsi="GHEA Grapalat"/>
              </w:rPr>
              <w:tab/>
              <w:t>Наименование, или имя, фамилия плательщика (Компания:</w:t>
            </w:r>
          </w:p>
        </w:tc>
      </w:tr>
      <w:tr w:rsidR="005B5B3E" w:rsidRPr="005B5B3E" w14:paraId="3087131D" w14:textId="77777777" w:rsidTr="005B5B3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02125A" w14:textId="77777777" w:rsidR="005B5B3E" w:rsidRDefault="005B5B3E" w:rsidP="005B5B3E">
            <w:pPr>
              <w:widowControl w:val="0"/>
              <w:tabs>
                <w:tab w:val="left" w:pos="855"/>
              </w:tabs>
              <w:ind w:left="360"/>
              <w:rPr>
                <w:rFonts w:ascii="GHEA Grapalat" w:hAnsi="GHEA Grapalat"/>
              </w:rPr>
            </w:pPr>
            <w:r>
              <w:rPr>
                <w:rFonts w:ascii="GHEA Grapalat" w:hAnsi="GHEA Grapalat"/>
              </w:rPr>
              <w:t>5.</w:t>
            </w:r>
            <w:r>
              <w:rPr>
                <w:rFonts w:ascii="GHEA Grapalat" w:hAnsi="GHEA Grapalat"/>
              </w:rPr>
              <w:tab/>
              <w:t>Обслуживающая плательщика Финансовая организация (банк):</w:t>
            </w:r>
          </w:p>
        </w:tc>
      </w:tr>
      <w:tr w:rsidR="005B5B3E" w14:paraId="7A65F160" w14:textId="77777777" w:rsidTr="005B5B3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8F5024C" w14:textId="77777777" w:rsidR="005B5B3E" w:rsidRDefault="005B5B3E" w:rsidP="005B5B3E">
            <w:pPr>
              <w:widowControl w:val="0"/>
              <w:tabs>
                <w:tab w:val="left" w:pos="855"/>
              </w:tabs>
              <w:ind w:left="360"/>
              <w:rPr>
                <w:rFonts w:ascii="GHEA Grapalat" w:hAnsi="GHEA Grapalat"/>
              </w:rPr>
            </w:pPr>
            <w:r>
              <w:rPr>
                <w:rFonts w:ascii="GHEA Grapalat" w:hAnsi="GHEA Grapalat"/>
              </w:rPr>
              <w:t>6.</w:t>
            </w:r>
            <w:r>
              <w:rPr>
                <w:rFonts w:ascii="GHEA Grapalat" w:hAnsi="GHEA Grapalat"/>
              </w:rPr>
              <w:tab/>
              <w:t>Номер счета плательщика:</w:t>
            </w:r>
          </w:p>
        </w:tc>
      </w:tr>
      <w:tr w:rsidR="005B5B3E" w14:paraId="31193C19"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3E9F2ED" w14:textId="77777777" w:rsidR="005B5B3E" w:rsidRDefault="005B5B3E" w:rsidP="005B5B3E">
            <w:pPr>
              <w:widowControl w:val="0"/>
              <w:tabs>
                <w:tab w:val="left" w:pos="855"/>
              </w:tabs>
              <w:ind w:left="360"/>
              <w:rPr>
                <w:rFonts w:ascii="GHEA Grapalat" w:hAnsi="GHEA Grapalat"/>
              </w:rPr>
            </w:pPr>
            <w:r>
              <w:rPr>
                <w:rFonts w:ascii="GHEA Grapalat" w:hAnsi="GHEA Grapalat"/>
              </w:rPr>
              <w:t>7.</w:t>
            </w:r>
            <w:r>
              <w:rPr>
                <w:rFonts w:ascii="GHEA Grapalat" w:hAnsi="GHEA Grapalat"/>
              </w:rPr>
              <w:tab/>
              <w:t>УНН плательщика:</w:t>
            </w:r>
          </w:p>
        </w:tc>
      </w:tr>
      <w:tr w:rsidR="005B5B3E" w14:paraId="5964DD96"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023684B" w14:textId="77777777" w:rsidR="005B5B3E" w:rsidRDefault="005B5B3E" w:rsidP="005B5B3E">
            <w:pPr>
              <w:widowControl w:val="0"/>
              <w:tabs>
                <w:tab w:val="left" w:pos="855"/>
              </w:tabs>
              <w:ind w:left="360"/>
              <w:rPr>
                <w:rFonts w:ascii="GHEA Grapalat" w:hAnsi="GHEA Grapalat"/>
              </w:rPr>
            </w:pPr>
            <w:r>
              <w:rPr>
                <w:rFonts w:ascii="GHEA Grapalat" w:hAnsi="GHEA Grapalat"/>
              </w:rPr>
              <w:t>8.</w:t>
            </w:r>
            <w:r>
              <w:rPr>
                <w:rFonts w:ascii="GHEA Grapalat" w:hAnsi="GHEA Grapalat"/>
              </w:rPr>
              <w:tab/>
              <w:t>НЗОУ плательщика:</w:t>
            </w:r>
          </w:p>
        </w:tc>
      </w:tr>
      <w:tr w:rsidR="005B5B3E" w:rsidRPr="005B5B3E" w14:paraId="40A4AD56"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D95A341" w14:textId="1DD35080" w:rsidR="005B5B3E" w:rsidRPr="00C010AD" w:rsidRDefault="005B5B3E" w:rsidP="005B5B3E">
            <w:pPr>
              <w:widowControl w:val="0"/>
              <w:tabs>
                <w:tab w:val="left" w:pos="855"/>
              </w:tabs>
              <w:ind w:left="360"/>
              <w:rPr>
                <w:rFonts w:ascii="GHEA Grapalat" w:hAnsi="GHEA Grapalat"/>
              </w:rPr>
            </w:pPr>
            <w:r>
              <w:rPr>
                <w:rFonts w:ascii="GHEA Grapalat" w:hAnsi="GHEA Grapalat"/>
              </w:rPr>
              <w:t>9.</w:t>
            </w:r>
            <w:r>
              <w:rPr>
                <w:rFonts w:ascii="GHEA Grapalat" w:hAnsi="GHEA Grapalat"/>
              </w:rPr>
              <w:tab/>
              <w:t>Наименование, или имя, фамилия бенефициара:</w:t>
            </w:r>
            <w:r w:rsidR="00C010AD" w:rsidRPr="00C010AD">
              <w:rPr>
                <w:rFonts w:ascii="GHEA Grapalat" w:hAnsi="GHEA Grapalat"/>
              </w:rPr>
              <w:t xml:space="preserve"> </w:t>
            </w:r>
            <w:r w:rsidR="00C010AD">
              <w:rPr>
                <w:rFonts w:ascii="GHEA Grapalat" w:hAnsi="GHEA Grapalat"/>
                <w:spacing w:val="-6"/>
              </w:rPr>
              <w:t xml:space="preserve"> мэрия города Ереван</w:t>
            </w:r>
          </w:p>
        </w:tc>
      </w:tr>
      <w:tr w:rsidR="005B5B3E" w14:paraId="2A9F7648"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89A82FA" w14:textId="77777777" w:rsidR="005B5B3E" w:rsidRDefault="005B5B3E" w:rsidP="005B5B3E">
            <w:pPr>
              <w:widowControl w:val="0"/>
              <w:tabs>
                <w:tab w:val="left" w:pos="855"/>
              </w:tabs>
              <w:ind w:left="360"/>
              <w:rPr>
                <w:rFonts w:ascii="GHEA Grapalat" w:hAnsi="GHEA Grapalat"/>
              </w:rPr>
            </w:pPr>
            <w:r>
              <w:rPr>
                <w:rFonts w:ascii="GHEA Grapalat" w:hAnsi="GHEA Grapalat"/>
              </w:rPr>
              <w:t>10.</w:t>
            </w:r>
            <w:r>
              <w:rPr>
                <w:rFonts w:ascii="GHEA Grapalat" w:hAnsi="GHEA Grapalat"/>
              </w:rPr>
              <w:tab/>
              <w:t>НЗОУ бенефициара (не заполняется)</w:t>
            </w:r>
          </w:p>
        </w:tc>
      </w:tr>
      <w:tr w:rsidR="005B5B3E" w14:paraId="2CBDAE4E" w14:textId="77777777" w:rsidTr="005B5B3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2896A3E" w14:textId="50EFAE59" w:rsidR="005B5B3E" w:rsidRPr="00C010AD" w:rsidRDefault="005B5B3E" w:rsidP="005B5B3E">
            <w:pPr>
              <w:widowControl w:val="0"/>
              <w:tabs>
                <w:tab w:val="left" w:pos="855"/>
              </w:tabs>
              <w:ind w:left="360"/>
              <w:rPr>
                <w:lang w:val="en-US"/>
              </w:rPr>
            </w:pPr>
            <w:r>
              <w:rPr>
                <w:rFonts w:ascii="GHEA Grapalat" w:hAnsi="GHEA Grapalat"/>
              </w:rPr>
              <w:t>11.</w:t>
            </w:r>
            <w:r>
              <w:rPr>
                <w:rFonts w:ascii="GHEA Grapalat" w:hAnsi="GHEA Grapalat"/>
              </w:rPr>
              <w:tab/>
              <w:t>УНН бенефициара:</w:t>
            </w:r>
            <w:r w:rsidR="00C010AD">
              <w:rPr>
                <w:rFonts w:ascii="GHEA Grapalat" w:hAnsi="GHEA Grapalat"/>
                <w:lang w:val="en-US"/>
              </w:rPr>
              <w:t xml:space="preserve"> </w:t>
            </w:r>
            <w:r w:rsidR="00C010AD" w:rsidRPr="00206B87">
              <w:rPr>
                <w:rFonts w:ascii="GHEA Grapalat" w:hAnsi="GHEA Grapalat"/>
                <w:sz w:val="20"/>
                <w:szCs w:val="20"/>
                <w:lang w:val="hy-AM"/>
              </w:rPr>
              <w:t>02593108</w:t>
            </w:r>
          </w:p>
        </w:tc>
      </w:tr>
      <w:tr w:rsidR="005B5B3E" w:rsidRPr="005B5B3E" w14:paraId="1419AD4F" w14:textId="77777777" w:rsidTr="005B5B3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3D4C1C1" w14:textId="1B608607" w:rsidR="005B5B3E" w:rsidRPr="00C010AD" w:rsidRDefault="005B5B3E" w:rsidP="005B5B3E">
            <w:pPr>
              <w:widowControl w:val="0"/>
              <w:tabs>
                <w:tab w:val="left" w:pos="855"/>
              </w:tabs>
              <w:ind w:left="360"/>
              <w:rPr>
                <w:rFonts w:ascii="GHEA Grapalat" w:hAnsi="GHEA Grapalat"/>
              </w:rPr>
            </w:pPr>
            <w:r>
              <w:rPr>
                <w:rFonts w:ascii="GHEA Grapalat" w:hAnsi="GHEA Grapalat"/>
              </w:rPr>
              <w:t>12.</w:t>
            </w:r>
            <w:r>
              <w:rPr>
                <w:rFonts w:ascii="GHEA Grapalat" w:hAnsi="GHEA Grapalat"/>
              </w:rPr>
              <w:tab/>
              <w:t>Обслуживающая бенефициара Финансовая организация (банк):</w:t>
            </w:r>
            <w:r w:rsidR="00C010AD" w:rsidRPr="00C010AD">
              <w:rPr>
                <w:rFonts w:ascii="GHEA Grapalat" w:hAnsi="GHEA Grapalat"/>
              </w:rPr>
              <w:t xml:space="preserve"> </w:t>
            </w:r>
            <w:r w:rsidR="00C010AD" w:rsidRPr="00D01E47">
              <w:rPr>
                <w:rFonts w:ascii="GHEA Grapalat" w:hAnsi="GHEA Grapalat"/>
                <w:sz w:val="20"/>
                <w:szCs w:val="20"/>
              </w:rPr>
              <w:t xml:space="preserve"> Центральное казначейство РА</w:t>
            </w:r>
          </w:p>
        </w:tc>
      </w:tr>
      <w:tr w:rsidR="005B5B3E" w14:paraId="65D1B8BC" w14:textId="77777777" w:rsidTr="005B5B3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81A58E9" w14:textId="50B729D2" w:rsidR="005B5B3E" w:rsidRPr="00C010AD" w:rsidRDefault="005B5B3E" w:rsidP="005B5B3E">
            <w:pPr>
              <w:widowControl w:val="0"/>
              <w:tabs>
                <w:tab w:val="left" w:pos="855"/>
              </w:tabs>
              <w:ind w:left="360"/>
              <w:rPr>
                <w:rFonts w:ascii="GHEA Grapalat" w:hAnsi="GHEA Grapalat"/>
                <w:lang w:val="en-US"/>
              </w:rPr>
            </w:pPr>
            <w:r>
              <w:rPr>
                <w:rFonts w:ascii="GHEA Grapalat" w:hAnsi="GHEA Grapalat"/>
              </w:rPr>
              <w:t>13.</w:t>
            </w:r>
            <w:r>
              <w:rPr>
                <w:rFonts w:ascii="GHEA Grapalat" w:hAnsi="GHEA Grapalat"/>
              </w:rPr>
              <w:tab/>
              <w:t>Номер счета бенефициара (сч.№)</w:t>
            </w:r>
            <w:r w:rsidR="00C010AD">
              <w:rPr>
                <w:rFonts w:ascii="GHEA Grapalat" w:hAnsi="GHEA Grapalat"/>
                <w:lang w:val="en-US"/>
              </w:rPr>
              <w:t xml:space="preserve"> </w:t>
            </w:r>
            <w:r w:rsidR="00C010AD" w:rsidRPr="00206B87">
              <w:rPr>
                <w:rFonts w:ascii="GHEA Grapalat" w:hAnsi="GHEA Grapalat" w:cs="Arial"/>
                <w:sz w:val="20"/>
                <w:szCs w:val="20"/>
                <w:lang w:val="hy-AM"/>
              </w:rPr>
              <w:t>900015211429</w:t>
            </w:r>
          </w:p>
        </w:tc>
      </w:tr>
      <w:tr w:rsidR="005B5B3E" w14:paraId="226C67B4"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9A8F930" w14:textId="77777777" w:rsidR="005B5B3E" w:rsidRDefault="005B5B3E" w:rsidP="005B5B3E">
            <w:pPr>
              <w:widowControl w:val="0"/>
              <w:tabs>
                <w:tab w:val="left" w:pos="855"/>
              </w:tabs>
              <w:ind w:left="360"/>
              <w:rPr>
                <w:rFonts w:ascii="GHEA Grapalat" w:hAnsi="GHEA Grapalat"/>
              </w:rPr>
            </w:pPr>
            <w:r>
              <w:rPr>
                <w:rFonts w:ascii="GHEA Grapalat" w:hAnsi="GHEA Grapalat"/>
              </w:rPr>
              <w:t>14.</w:t>
            </w:r>
            <w:r>
              <w:rPr>
                <w:rFonts w:ascii="GHEA Grapalat" w:hAnsi="GHEA Grapalat"/>
              </w:rPr>
              <w:tab/>
              <w:t>Сумма (цифрами и прописью):</w:t>
            </w:r>
          </w:p>
        </w:tc>
      </w:tr>
      <w:tr w:rsidR="005B5B3E" w:rsidRPr="005B5B3E" w14:paraId="457B037B"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3D31FE2" w14:textId="77777777" w:rsidR="005B5B3E" w:rsidRDefault="005B5B3E" w:rsidP="005B5B3E">
            <w:pPr>
              <w:widowControl w:val="0"/>
              <w:tabs>
                <w:tab w:val="left" w:pos="855"/>
              </w:tabs>
              <w:ind w:left="360"/>
              <w:rPr>
                <w:rFonts w:ascii="GHEA Grapalat" w:hAnsi="GHEA Grapalat"/>
              </w:rPr>
            </w:pPr>
            <w:r>
              <w:rPr>
                <w:rFonts w:ascii="GHEA Grapalat" w:hAnsi="GHEA Grapalat"/>
              </w:rPr>
              <w:t>15.</w:t>
            </w:r>
            <w:r>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B5B3E" w:rsidRPr="005B5B3E" w14:paraId="38D1A8A2"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B41727B" w14:textId="6686B540" w:rsidR="005B5B3E" w:rsidRPr="00C010AD" w:rsidRDefault="005B5B3E" w:rsidP="005B5B3E">
            <w:pPr>
              <w:widowControl w:val="0"/>
              <w:tabs>
                <w:tab w:val="left" w:pos="855"/>
              </w:tabs>
              <w:ind w:left="360"/>
              <w:rPr>
                <w:rFonts w:ascii="GHEA Grapalat" w:hAnsi="GHEA Grapalat"/>
              </w:rPr>
            </w:pPr>
            <w:r>
              <w:rPr>
                <w:rFonts w:ascii="GHEA Grapalat" w:hAnsi="GHEA Grapalat"/>
              </w:rPr>
              <w:t>16.</w:t>
            </w:r>
            <w:r>
              <w:rPr>
                <w:rFonts w:ascii="GHEA Grapalat" w:hAnsi="GHEA Grapalat"/>
              </w:rPr>
              <w:tab/>
              <w:t>Валюта (прописью и по коду):</w:t>
            </w:r>
            <w:r w:rsidR="00C010AD" w:rsidRPr="00C010AD">
              <w:rPr>
                <w:rFonts w:ascii="GHEA Grapalat" w:hAnsi="GHEA Grapalat"/>
              </w:rPr>
              <w:t xml:space="preserve"> </w:t>
            </w:r>
            <w:r w:rsidR="00C010AD">
              <w:rPr>
                <w:rFonts w:ascii="GHEA Grapalat" w:hAnsi="GHEA Grapalat"/>
              </w:rPr>
              <w:t xml:space="preserve"> Драм РА, AMD</w:t>
            </w:r>
          </w:p>
        </w:tc>
      </w:tr>
      <w:tr w:rsidR="005B5B3E" w:rsidRPr="005B5B3E" w14:paraId="36F20C85"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E3F216C" w14:textId="77777777" w:rsidR="005B5B3E" w:rsidRDefault="005B5B3E" w:rsidP="005B5B3E">
            <w:pPr>
              <w:widowControl w:val="0"/>
              <w:tabs>
                <w:tab w:val="left" w:pos="855"/>
              </w:tabs>
              <w:ind w:left="360"/>
              <w:rPr>
                <w:rFonts w:ascii="GHEA Grapalat" w:hAnsi="GHEA Grapalat"/>
              </w:rPr>
            </w:pPr>
            <w:r>
              <w:rPr>
                <w:rFonts w:ascii="GHEA Grapalat" w:hAnsi="GHEA Grapalat"/>
              </w:rPr>
              <w:t>17.</w:t>
            </w:r>
            <w:r>
              <w:rPr>
                <w:rFonts w:ascii="GHEA Grapalat" w:hAnsi="GHEA Grapalat"/>
              </w:rPr>
              <w:tab/>
              <w:t>Цель сделки (уплаты): (для обеспечения квалификации)</w:t>
            </w:r>
          </w:p>
        </w:tc>
      </w:tr>
      <w:tr w:rsidR="005B5B3E" w:rsidRPr="005B5B3E" w14:paraId="1B2BEB64" w14:textId="77777777" w:rsidTr="005B5B3E">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7ED70D73" w14:textId="77777777" w:rsidR="005B5B3E" w:rsidRDefault="005B5B3E" w:rsidP="005B5B3E">
            <w:pPr>
              <w:widowControl w:val="0"/>
              <w:tabs>
                <w:tab w:val="left" w:pos="855"/>
              </w:tabs>
              <w:ind w:left="360"/>
              <w:rPr>
                <w:rFonts w:ascii="GHEA Grapalat" w:hAnsi="GHEA Grapalat"/>
              </w:rPr>
            </w:pPr>
            <w:r>
              <w:rPr>
                <w:rFonts w:ascii="GHEA Grapalat" w:hAnsi="GHEA Grapalat"/>
              </w:rPr>
              <w:t>18.</w:t>
            </w:r>
            <w:r>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B5B3E" w14:paraId="2A4822D1" w14:textId="77777777" w:rsidTr="005B5B3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F2237B" w14:textId="77777777" w:rsidR="005B5B3E" w:rsidRDefault="005B5B3E" w:rsidP="005B5B3E">
            <w:pPr>
              <w:widowControl w:val="0"/>
              <w:tabs>
                <w:tab w:val="left" w:pos="855"/>
              </w:tabs>
              <w:ind w:left="360"/>
              <w:rPr>
                <w:rFonts w:ascii="GHEA Grapalat" w:hAnsi="GHEA Grapalat"/>
              </w:rPr>
            </w:pPr>
            <w:r>
              <w:rPr>
                <w:rFonts w:ascii="GHEA Grapalat" w:hAnsi="GHEA Grapalat"/>
              </w:rPr>
              <w:t>19.</w:t>
            </w:r>
            <w:r>
              <w:rPr>
                <w:rFonts w:ascii="GHEA Grapalat" w:hAnsi="GHEA Grapalat"/>
                <w:lang w:val="en-US"/>
              </w:rPr>
              <w:tab/>
            </w:r>
            <w:r>
              <w:rPr>
                <w:rFonts w:ascii="GHEA Grapalat" w:hAnsi="GHEA Grapalat"/>
              </w:rPr>
              <w:t>Условия оплаты: &lt;акцептованный платеж&gt;</w:t>
            </w:r>
          </w:p>
        </w:tc>
      </w:tr>
      <w:tr w:rsidR="005B5B3E" w14:paraId="568EAD54" w14:textId="77777777" w:rsidTr="005B5B3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2C6C6C97" w14:textId="77777777" w:rsidR="005B5B3E" w:rsidRDefault="005B5B3E" w:rsidP="005B5B3E">
            <w:pPr>
              <w:widowControl w:val="0"/>
              <w:tabs>
                <w:tab w:val="left" w:pos="855"/>
              </w:tabs>
              <w:ind w:left="360"/>
              <w:rPr>
                <w:rFonts w:ascii="GHEA Grapalat" w:hAnsi="GHEA Grapalat"/>
                <w:lang w:val="en-US"/>
              </w:rPr>
            </w:pPr>
            <w:r>
              <w:rPr>
                <w:rFonts w:ascii="GHEA Grapalat" w:hAnsi="GHEA Grapalat"/>
              </w:rPr>
              <w:t>20.</w:t>
            </w:r>
            <w:r>
              <w:rPr>
                <w:rFonts w:ascii="GHEA Grapalat" w:hAnsi="GHEA Grapalat"/>
                <w:lang w:val="en-US"/>
              </w:rPr>
              <w:tab/>
            </w:r>
            <w:r>
              <w:rPr>
                <w:rFonts w:ascii="GHEA Grapalat" w:hAnsi="GHEA Grapalat"/>
              </w:rPr>
              <w:t>Количество прилагаемых страниц: --- страниц</w:t>
            </w:r>
          </w:p>
        </w:tc>
      </w:tr>
      <w:tr w:rsidR="005B5B3E" w:rsidRPr="005B5B3E" w14:paraId="2CE1777F" w14:textId="77777777" w:rsidTr="005B5B3E">
        <w:trPr>
          <w:trHeight w:val="2194"/>
        </w:trPr>
        <w:tc>
          <w:tcPr>
            <w:tcW w:w="5616" w:type="dxa"/>
            <w:tcBorders>
              <w:top w:val="nil"/>
              <w:left w:val="single" w:sz="4" w:space="0" w:color="auto"/>
              <w:bottom w:val="single" w:sz="4" w:space="0" w:color="auto"/>
              <w:right w:val="single" w:sz="4" w:space="0" w:color="auto"/>
            </w:tcBorders>
            <w:noWrap/>
            <w:vAlign w:val="bottom"/>
          </w:tcPr>
          <w:p w14:paraId="3A9C4C81" w14:textId="77777777" w:rsidR="005B5B3E" w:rsidRDefault="005B5B3E" w:rsidP="005B5B3E">
            <w:pPr>
              <w:widowControl w:val="0"/>
              <w:tabs>
                <w:tab w:val="left" w:pos="851"/>
              </w:tabs>
              <w:rPr>
                <w:rFonts w:ascii="GHEA Grapalat" w:hAnsi="GHEA Grapalat" w:cs="Sylfaen"/>
              </w:rPr>
            </w:pPr>
            <w:r>
              <w:rPr>
                <w:rFonts w:ascii="GHEA Grapalat" w:hAnsi="GHEA Grapalat"/>
              </w:rPr>
              <w:t>22.а.</w:t>
            </w:r>
            <w:r>
              <w:rPr>
                <w:rFonts w:ascii="GHEA Grapalat" w:hAnsi="GHEA Grapalat"/>
              </w:rPr>
              <w:tab/>
              <w:t>Подписи бенефициара</w:t>
            </w:r>
          </w:p>
          <w:p w14:paraId="192FB44D" w14:textId="77777777" w:rsidR="005B5B3E" w:rsidRDefault="005B5B3E" w:rsidP="005B5B3E">
            <w:pPr>
              <w:widowControl w:val="0"/>
              <w:rPr>
                <w:rFonts w:ascii="GHEA Grapalat" w:hAnsi="GHEA Grapalat" w:cs="Sylfaen"/>
              </w:rPr>
            </w:pPr>
          </w:p>
          <w:p w14:paraId="5624B3BB" w14:textId="77777777" w:rsidR="005B5B3E" w:rsidRDefault="005B5B3E" w:rsidP="005B5B3E">
            <w:pPr>
              <w:widowControl w:val="0"/>
              <w:jc w:val="right"/>
              <w:rPr>
                <w:rFonts w:ascii="GHEA Grapalat" w:hAnsi="GHEA Grapalat" w:cs="Tahoma"/>
              </w:rPr>
            </w:pPr>
            <w:r>
              <w:rPr>
                <w:rFonts w:ascii="GHEA Grapalat" w:hAnsi="GHEA Grapalat"/>
              </w:rPr>
              <w:t>/____________________/</w:t>
            </w:r>
          </w:p>
          <w:p w14:paraId="590FEAE4" w14:textId="77777777" w:rsidR="005B5B3E" w:rsidRDefault="005B5B3E" w:rsidP="005B5B3E">
            <w:pPr>
              <w:widowControl w:val="0"/>
              <w:rPr>
                <w:rFonts w:ascii="GHEA Grapalat" w:hAnsi="GHEA Grapalat" w:cs="Sylfaen"/>
              </w:rPr>
            </w:pPr>
          </w:p>
          <w:p w14:paraId="52B3247D" w14:textId="77777777" w:rsidR="005B5B3E" w:rsidRDefault="005B5B3E" w:rsidP="005B5B3E">
            <w:pPr>
              <w:widowControl w:val="0"/>
              <w:jc w:val="right"/>
              <w:rPr>
                <w:rFonts w:ascii="GHEA Grapalat" w:hAnsi="GHEA Grapalat" w:cs="Sylfaen"/>
              </w:rPr>
            </w:pPr>
            <w:r>
              <w:rPr>
                <w:rFonts w:ascii="GHEA Grapalat" w:hAnsi="GHEA Grapalat"/>
              </w:rPr>
              <w:t>/____________________/</w:t>
            </w:r>
          </w:p>
          <w:p w14:paraId="3D8BAC52" w14:textId="77777777" w:rsidR="005B5B3E" w:rsidRDefault="005B5B3E" w:rsidP="005B5B3E">
            <w:pPr>
              <w:widowControl w:val="0"/>
              <w:rPr>
                <w:rFonts w:ascii="GHEA Grapalat" w:hAnsi="GHEA Grapalat" w:cs="Sylfaen"/>
              </w:rPr>
            </w:pPr>
          </w:p>
          <w:p w14:paraId="325EA89F" w14:textId="77777777" w:rsidR="005B5B3E" w:rsidRDefault="005B5B3E" w:rsidP="005B5B3E">
            <w:pPr>
              <w:widowControl w:val="0"/>
              <w:tabs>
                <w:tab w:val="left" w:pos="4545"/>
              </w:tabs>
              <w:rPr>
                <w:rFonts w:ascii="GHEA Grapalat" w:hAnsi="GHEA Grapalat" w:cs="Sylfaen"/>
              </w:rPr>
            </w:pPr>
            <w:r>
              <w:rPr>
                <w:rFonts w:ascii="GHEA Grapalat" w:hAnsi="GHEA Grapalat"/>
              </w:rPr>
              <w:t>22.б.</w:t>
            </w:r>
            <w:r>
              <w:rPr>
                <w:rFonts w:ascii="GHEA Grapalat" w:hAnsi="GHEA Grapalat"/>
              </w:rPr>
              <w:tab/>
              <w:t>М. П.</w:t>
            </w:r>
          </w:p>
          <w:p w14:paraId="7477A5A3" w14:textId="77777777" w:rsidR="005B5B3E" w:rsidRDefault="005B5B3E" w:rsidP="005B5B3E">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2D1A622A" w14:textId="77777777" w:rsidR="005B5B3E" w:rsidRDefault="005B5B3E" w:rsidP="005B5B3E">
            <w:pPr>
              <w:widowControl w:val="0"/>
              <w:tabs>
                <w:tab w:val="left" w:pos="905"/>
              </w:tabs>
              <w:rPr>
                <w:rFonts w:ascii="GHEA Grapalat" w:hAnsi="GHEA Grapalat" w:cs="Sylfaen"/>
              </w:rPr>
            </w:pPr>
            <w:r>
              <w:rPr>
                <w:rFonts w:ascii="GHEA Grapalat" w:hAnsi="GHEA Grapalat"/>
              </w:rPr>
              <w:t>21.а.</w:t>
            </w:r>
            <w:r>
              <w:rPr>
                <w:rFonts w:ascii="GHEA Grapalat" w:hAnsi="GHEA Grapalat"/>
              </w:rPr>
              <w:tab/>
            </w:r>
            <w:r>
              <w:rPr>
                <w:rFonts w:ascii="Courier New" w:hAnsi="Courier New"/>
              </w:rPr>
              <w:t> </w:t>
            </w:r>
            <w:r>
              <w:rPr>
                <w:rFonts w:ascii="GHEA Grapalat" w:hAnsi="GHEA Grapalat"/>
              </w:rPr>
              <w:t>Подписи плательщика:</w:t>
            </w:r>
          </w:p>
          <w:p w14:paraId="6834BA26" w14:textId="77777777" w:rsidR="005B5B3E" w:rsidRDefault="005B5B3E" w:rsidP="005B5B3E">
            <w:pPr>
              <w:widowControl w:val="0"/>
              <w:rPr>
                <w:rFonts w:ascii="GHEA Grapalat" w:hAnsi="GHEA Grapalat" w:cs="Sylfaen"/>
              </w:rPr>
            </w:pPr>
          </w:p>
          <w:p w14:paraId="49D63C4A" w14:textId="77777777" w:rsidR="005B5B3E" w:rsidRDefault="005B5B3E" w:rsidP="005B5B3E">
            <w:pPr>
              <w:widowControl w:val="0"/>
              <w:jc w:val="right"/>
              <w:rPr>
                <w:rFonts w:ascii="GHEA Grapalat" w:hAnsi="GHEA Grapalat" w:cs="Sylfaen"/>
              </w:rPr>
            </w:pPr>
            <w:r>
              <w:rPr>
                <w:rFonts w:ascii="GHEA Grapalat" w:hAnsi="GHEA Grapalat"/>
              </w:rPr>
              <w:t>/____________________/</w:t>
            </w:r>
          </w:p>
          <w:p w14:paraId="3AD3BFB8" w14:textId="77777777" w:rsidR="005B5B3E" w:rsidRDefault="005B5B3E" w:rsidP="005B5B3E">
            <w:pPr>
              <w:widowControl w:val="0"/>
              <w:jc w:val="right"/>
              <w:rPr>
                <w:rFonts w:ascii="GHEA Grapalat" w:hAnsi="GHEA Grapalat" w:cs="Tahoma"/>
              </w:rPr>
            </w:pPr>
          </w:p>
          <w:p w14:paraId="686ED1B4" w14:textId="77777777" w:rsidR="005B5B3E" w:rsidRDefault="005B5B3E" w:rsidP="005B5B3E">
            <w:pPr>
              <w:widowControl w:val="0"/>
              <w:jc w:val="right"/>
              <w:rPr>
                <w:rFonts w:ascii="GHEA Grapalat" w:hAnsi="GHEA Grapalat" w:cs="Sylfaen"/>
              </w:rPr>
            </w:pPr>
            <w:r>
              <w:rPr>
                <w:rFonts w:ascii="GHEA Grapalat" w:hAnsi="GHEA Grapalat"/>
              </w:rPr>
              <w:t>/____________________/</w:t>
            </w:r>
          </w:p>
          <w:p w14:paraId="7E6FDAC0" w14:textId="77777777" w:rsidR="005B5B3E" w:rsidRDefault="005B5B3E" w:rsidP="005B5B3E">
            <w:pPr>
              <w:widowControl w:val="0"/>
              <w:rPr>
                <w:rFonts w:ascii="GHEA Grapalat" w:hAnsi="GHEA Grapalat" w:cs="Sylfaen"/>
              </w:rPr>
            </w:pPr>
          </w:p>
          <w:p w14:paraId="2427FB53" w14:textId="77777777" w:rsidR="005B5B3E" w:rsidRDefault="005B5B3E" w:rsidP="005B5B3E">
            <w:pPr>
              <w:widowControl w:val="0"/>
              <w:tabs>
                <w:tab w:val="left" w:pos="4539"/>
              </w:tabs>
              <w:rPr>
                <w:rFonts w:ascii="GHEA Grapalat" w:hAnsi="GHEA Grapalat" w:cs="Sylfaen"/>
              </w:rPr>
            </w:pPr>
            <w:r>
              <w:rPr>
                <w:rFonts w:ascii="GHEA Grapalat" w:hAnsi="GHEA Grapalat"/>
              </w:rPr>
              <w:t>21.б.</w:t>
            </w:r>
            <w:r>
              <w:rPr>
                <w:rFonts w:ascii="GHEA Grapalat" w:hAnsi="GHEA Grapalat"/>
              </w:rPr>
              <w:tab/>
              <w:t>М. П.</w:t>
            </w:r>
          </w:p>
        </w:tc>
      </w:tr>
      <w:tr w:rsidR="005B5B3E" w14:paraId="41ED774F" w14:textId="77777777" w:rsidTr="005B5B3E">
        <w:trPr>
          <w:trHeight w:val="2194"/>
        </w:trPr>
        <w:tc>
          <w:tcPr>
            <w:tcW w:w="5616" w:type="dxa"/>
            <w:tcBorders>
              <w:top w:val="single" w:sz="4" w:space="0" w:color="auto"/>
              <w:left w:val="single" w:sz="4" w:space="0" w:color="auto"/>
              <w:bottom w:val="nil"/>
              <w:right w:val="single" w:sz="4" w:space="0" w:color="auto"/>
            </w:tcBorders>
            <w:noWrap/>
            <w:vAlign w:val="bottom"/>
          </w:tcPr>
          <w:p w14:paraId="60B1FC88" w14:textId="77777777" w:rsidR="005B5B3E" w:rsidRDefault="005B5B3E" w:rsidP="005B5B3E">
            <w:pPr>
              <w:widowControl w:val="0"/>
              <w:rPr>
                <w:rFonts w:ascii="GHEA Grapalat" w:hAnsi="GHEA Grapalat" w:cs="Tahoma"/>
              </w:rPr>
            </w:pPr>
            <w:r>
              <w:rPr>
                <w:rFonts w:ascii="GHEA Grapalat" w:hAnsi="GHEA Grapalat"/>
              </w:rPr>
              <w:t>24.а.</w:t>
            </w:r>
            <w:r>
              <w:rPr>
                <w:rFonts w:ascii="GHEA Grapalat" w:hAnsi="GHEA Grapalat"/>
              </w:rPr>
              <w:tab/>
              <w:t xml:space="preserve"> Обслуживающая бенефициара финансовая организация </w:t>
            </w:r>
          </w:p>
          <w:p w14:paraId="2731CC7E" w14:textId="77777777" w:rsidR="005B5B3E" w:rsidRDefault="005B5B3E" w:rsidP="005B5B3E">
            <w:pPr>
              <w:widowControl w:val="0"/>
              <w:rPr>
                <w:rFonts w:ascii="GHEA Grapalat" w:hAnsi="GHEA Grapalat"/>
              </w:rPr>
            </w:pPr>
          </w:p>
          <w:p w14:paraId="3C7EC482" w14:textId="77777777" w:rsidR="005B5B3E" w:rsidRDefault="005B5B3E" w:rsidP="005B5B3E">
            <w:pPr>
              <w:widowControl w:val="0"/>
              <w:jc w:val="right"/>
              <w:rPr>
                <w:rFonts w:ascii="GHEA Grapalat" w:hAnsi="GHEA Grapalat" w:cs="Tahoma"/>
              </w:rPr>
            </w:pPr>
            <w:r>
              <w:rPr>
                <w:rFonts w:ascii="GHEA Grapalat" w:hAnsi="GHEA Grapalat"/>
              </w:rPr>
              <w:t>/____________________/</w:t>
            </w:r>
          </w:p>
          <w:p w14:paraId="664574AF" w14:textId="77777777" w:rsidR="005B5B3E" w:rsidRDefault="005B5B3E" w:rsidP="005B5B3E">
            <w:pPr>
              <w:widowControl w:val="0"/>
              <w:ind w:left="3828" w:right="13"/>
              <w:jc w:val="both"/>
              <w:rPr>
                <w:rFonts w:ascii="GHEA Grapalat" w:hAnsi="GHEA Grapalat" w:cs="Sylfaen"/>
                <w:vertAlign w:val="superscript"/>
              </w:rPr>
            </w:pPr>
            <w:r>
              <w:rPr>
                <w:rFonts w:ascii="GHEA Grapalat" w:hAnsi="GHEA Grapalat"/>
                <w:vertAlign w:val="superscript"/>
              </w:rPr>
              <w:t>подпись/</w:t>
            </w:r>
          </w:p>
          <w:p w14:paraId="119A4607" w14:textId="77777777" w:rsidR="005B5B3E" w:rsidRDefault="005B5B3E" w:rsidP="005B5B3E">
            <w:pPr>
              <w:widowControl w:val="0"/>
              <w:rPr>
                <w:rFonts w:ascii="GHEA Grapalat" w:hAnsi="GHEA Grapalat" w:cs="Tahoma"/>
              </w:rPr>
            </w:pPr>
          </w:p>
          <w:p w14:paraId="667D35F6" w14:textId="77777777" w:rsidR="005B5B3E" w:rsidRDefault="005B5B3E" w:rsidP="005B5B3E">
            <w:pPr>
              <w:widowControl w:val="0"/>
              <w:rPr>
                <w:rFonts w:ascii="GHEA Grapalat" w:hAnsi="GHEA Grapalat" w:cs="Arial"/>
              </w:rPr>
            </w:pPr>
          </w:p>
        </w:tc>
        <w:tc>
          <w:tcPr>
            <w:tcW w:w="5364" w:type="dxa"/>
            <w:tcBorders>
              <w:top w:val="single" w:sz="4" w:space="0" w:color="auto"/>
              <w:left w:val="nil"/>
              <w:bottom w:val="nil"/>
              <w:right w:val="single" w:sz="4" w:space="0" w:color="auto"/>
            </w:tcBorders>
            <w:noWrap/>
          </w:tcPr>
          <w:p w14:paraId="6C8BF9C7" w14:textId="77777777" w:rsidR="005B5B3E" w:rsidRDefault="005B5B3E" w:rsidP="005B5B3E">
            <w:pPr>
              <w:widowControl w:val="0"/>
              <w:rPr>
                <w:rFonts w:ascii="GHEA Grapalat" w:hAnsi="GHEA Grapalat" w:cs="Tahoma"/>
              </w:rPr>
            </w:pPr>
            <w:r>
              <w:rPr>
                <w:rFonts w:ascii="GHEA Grapalat" w:hAnsi="GHEA Grapalat"/>
              </w:rPr>
              <w:t>23.а.</w:t>
            </w:r>
            <w:r>
              <w:rPr>
                <w:rFonts w:ascii="GHEA Grapalat" w:hAnsi="GHEA Grapalat"/>
              </w:rPr>
              <w:tab/>
              <w:t xml:space="preserve"> Обслуживающая плательщика финансовая организация </w:t>
            </w:r>
          </w:p>
          <w:p w14:paraId="50FA3836" w14:textId="77777777" w:rsidR="005B5B3E" w:rsidRDefault="005B5B3E" w:rsidP="005B5B3E">
            <w:pPr>
              <w:widowControl w:val="0"/>
              <w:rPr>
                <w:rFonts w:ascii="GHEA Grapalat" w:hAnsi="GHEA Grapalat" w:cs="Tahoma"/>
              </w:rPr>
            </w:pPr>
          </w:p>
          <w:p w14:paraId="2A4B3F45" w14:textId="77777777" w:rsidR="005B5B3E" w:rsidRDefault="005B5B3E" w:rsidP="005B5B3E">
            <w:pPr>
              <w:widowControl w:val="0"/>
              <w:jc w:val="right"/>
              <w:rPr>
                <w:rFonts w:ascii="GHEA Grapalat" w:hAnsi="GHEA Grapalat" w:cs="Tahoma"/>
              </w:rPr>
            </w:pPr>
            <w:r>
              <w:rPr>
                <w:rFonts w:ascii="GHEA Grapalat" w:hAnsi="GHEA Grapalat"/>
              </w:rPr>
              <w:t>/____________________/</w:t>
            </w:r>
          </w:p>
          <w:p w14:paraId="23C6F0C4" w14:textId="77777777" w:rsidR="005B5B3E" w:rsidRDefault="005B5B3E" w:rsidP="005B5B3E">
            <w:pPr>
              <w:widowControl w:val="0"/>
              <w:ind w:right="983"/>
              <w:jc w:val="right"/>
              <w:rPr>
                <w:rFonts w:ascii="GHEA Grapalat" w:hAnsi="GHEA Grapalat" w:cs="Sylfaen"/>
                <w:vertAlign w:val="superscript"/>
              </w:rPr>
            </w:pPr>
            <w:r>
              <w:rPr>
                <w:rFonts w:ascii="GHEA Grapalat" w:hAnsi="GHEA Grapalat"/>
                <w:vertAlign w:val="superscript"/>
              </w:rPr>
              <w:t>/подпись/</w:t>
            </w:r>
          </w:p>
          <w:p w14:paraId="220F599C" w14:textId="77777777" w:rsidR="005B5B3E" w:rsidRDefault="005B5B3E" w:rsidP="005B5B3E">
            <w:pPr>
              <w:widowControl w:val="0"/>
              <w:rPr>
                <w:rFonts w:ascii="GHEA Grapalat" w:hAnsi="GHEA Grapalat" w:cs="Arial"/>
              </w:rPr>
            </w:pPr>
          </w:p>
        </w:tc>
      </w:tr>
      <w:tr w:rsidR="005B5B3E" w:rsidRPr="005B5B3E" w14:paraId="0B01EC16" w14:textId="77777777" w:rsidTr="005B5B3E">
        <w:trPr>
          <w:trHeight w:val="2194"/>
        </w:trPr>
        <w:tc>
          <w:tcPr>
            <w:tcW w:w="5616" w:type="dxa"/>
            <w:tcBorders>
              <w:top w:val="nil"/>
              <w:left w:val="single" w:sz="4" w:space="0" w:color="auto"/>
              <w:bottom w:val="single" w:sz="4" w:space="0" w:color="auto"/>
              <w:right w:val="single" w:sz="4" w:space="0" w:color="auto"/>
            </w:tcBorders>
            <w:noWrap/>
            <w:vAlign w:val="bottom"/>
          </w:tcPr>
          <w:p w14:paraId="4E06F009" w14:textId="77777777" w:rsidR="005B5B3E" w:rsidRDefault="005B5B3E" w:rsidP="005B5B3E">
            <w:pPr>
              <w:widowControl w:val="0"/>
              <w:tabs>
                <w:tab w:val="left" w:pos="4678"/>
              </w:tabs>
              <w:rPr>
                <w:rFonts w:ascii="GHEA Grapalat" w:hAnsi="GHEA Grapalat" w:cs="Sylfaen"/>
              </w:rPr>
            </w:pPr>
            <w:r>
              <w:rPr>
                <w:rFonts w:ascii="GHEA Grapalat" w:hAnsi="GHEA Grapalat"/>
              </w:rPr>
              <w:lastRenderedPageBreak/>
              <w:t>24.б.</w:t>
            </w:r>
            <w:r>
              <w:rPr>
                <w:rFonts w:ascii="GHEA Grapalat" w:hAnsi="GHEA Grapalat"/>
              </w:rPr>
              <w:tab/>
              <w:t>М. П.</w:t>
            </w:r>
          </w:p>
          <w:p w14:paraId="7B33570B" w14:textId="77777777" w:rsidR="005B5B3E" w:rsidRDefault="005B5B3E" w:rsidP="005B5B3E">
            <w:pPr>
              <w:widowControl w:val="0"/>
              <w:rPr>
                <w:rFonts w:ascii="GHEA Grapalat" w:hAnsi="GHEA Grapalat" w:cs="Sylfaen"/>
              </w:rPr>
            </w:pPr>
          </w:p>
          <w:p w14:paraId="7B9F2FA9" w14:textId="77777777" w:rsidR="005B5B3E" w:rsidRDefault="005B5B3E" w:rsidP="005B5B3E">
            <w:pPr>
              <w:widowControl w:val="0"/>
              <w:ind w:right="155"/>
              <w:jc w:val="right"/>
              <w:rPr>
                <w:rFonts w:ascii="GHEA Grapalat" w:hAnsi="GHEA Grapalat" w:cs="Sylfaen"/>
                <w:lang w:val="en-US"/>
              </w:rPr>
            </w:pPr>
            <w:r>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4F4718A" w14:textId="77777777" w:rsidR="005B5B3E" w:rsidRDefault="005B5B3E" w:rsidP="005B5B3E">
            <w:pPr>
              <w:widowControl w:val="0"/>
              <w:tabs>
                <w:tab w:val="left" w:pos="4554"/>
              </w:tabs>
              <w:rPr>
                <w:rFonts w:ascii="GHEA Grapalat" w:hAnsi="GHEA Grapalat" w:cs="Sylfaen"/>
              </w:rPr>
            </w:pPr>
            <w:r>
              <w:rPr>
                <w:rFonts w:ascii="GHEA Grapalat" w:hAnsi="GHEA Grapalat"/>
              </w:rPr>
              <w:t>23.б.</w:t>
            </w:r>
            <w:r>
              <w:rPr>
                <w:rFonts w:ascii="GHEA Grapalat" w:hAnsi="GHEA Grapalat"/>
              </w:rPr>
              <w:tab/>
              <w:t>М. П.</w:t>
            </w:r>
          </w:p>
          <w:p w14:paraId="50B47A72" w14:textId="77777777" w:rsidR="005B5B3E" w:rsidRDefault="005B5B3E" w:rsidP="005B5B3E">
            <w:pPr>
              <w:widowControl w:val="0"/>
              <w:rPr>
                <w:rFonts w:ascii="GHEA Grapalat" w:hAnsi="GHEA Grapalat"/>
              </w:rPr>
            </w:pPr>
          </w:p>
          <w:p w14:paraId="36CA53E9" w14:textId="77777777" w:rsidR="005B5B3E" w:rsidRDefault="005B5B3E" w:rsidP="005B5B3E">
            <w:pPr>
              <w:widowControl w:val="0"/>
              <w:jc w:val="right"/>
              <w:rPr>
                <w:rFonts w:ascii="GHEA Grapalat" w:hAnsi="GHEA Grapalat" w:cs="Sylfaen"/>
              </w:rPr>
            </w:pPr>
            <w:r>
              <w:rPr>
                <w:rFonts w:ascii="GHEA Grapalat" w:hAnsi="GHEA Grapalat"/>
              </w:rPr>
              <w:t>23.в Дата исполнения: "___" ___ 20___г.</w:t>
            </w:r>
          </w:p>
        </w:tc>
      </w:tr>
    </w:tbl>
    <w:p w14:paraId="63CAC4AF" w14:textId="77777777" w:rsidR="005B5B3E" w:rsidRDefault="005B5B3E" w:rsidP="005B5B3E">
      <w:pPr>
        <w:widowControl w:val="0"/>
        <w:jc w:val="center"/>
        <w:rPr>
          <w:rFonts w:ascii="GHEA Grapalat" w:hAnsi="GHEA Grapalat" w:cs="Sylfaen"/>
        </w:rPr>
      </w:pPr>
    </w:p>
    <w:p w14:paraId="74E84C5B" w14:textId="77777777" w:rsidR="005B5B3E" w:rsidRDefault="005B5B3E" w:rsidP="005B5B3E">
      <w:pPr>
        <w:rPr>
          <w:rFonts w:ascii="GHEA Grapalat" w:hAnsi="GHEA Grapalat" w:cs="Sylfaen"/>
        </w:rPr>
      </w:pPr>
      <w:r>
        <w:rPr>
          <w:rFonts w:ascii="GHEA Grapalat" w:hAnsi="GHEA Grapalat" w:cs="Sylfaen"/>
        </w:rPr>
        <w:t xml:space="preserve">*  </w:t>
      </w:r>
      <w:r>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EC636A6" w14:textId="77777777" w:rsidR="005B5B3E" w:rsidRDefault="005B5B3E" w:rsidP="005B5B3E">
      <w:pPr>
        <w:rPr>
          <w:rFonts w:ascii="GHEA Grapalat" w:hAnsi="GHEA Grapalat" w:cs="Sylfaen"/>
        </w:rPr>
      </w:pPr>
      <w:r>
        <w:rPr>
          <w:rFonts w:ascii="GHEA Grapalat" w:hAnsi="GHEA Grapalat" w:cs="Sylfaen"/>
        </w:rPr>
        <w:br w:type="page"/>
      </w:r>
    </w:p>
    <w:p w14:paraId="652B2DE2" w14:textId="77777777" w:rsidR="005B5B3E" w:rsidRDefault="005B5B3E" w:rsidP="005B5B3E">
      <w:pPr>
        <w:widowControl w:val="0"/>
        <w:ind w:left="567" w:right="565"/>
        <w:jc w:val="center"/>
        <w:rPr>
          <w:rFonts w:ascii="GHEA Grapalat" w:hAnsi="GHEA Grapalat"/>
          <w:b/>
        </w:rPr>
      </w:pPr>
      <w:r>
        <w:rPr>
          <w:rFonts w:ascii="GHEA Grapalat" w:hAnsi="GHEA Grapalat"/>
          <w:b/>
        </w:rPr>
        <w:lastRenderedPageBreak/>
        <w:t xml:space="preserve">Обязательные реквизиты платежного требования </w:t>
      </w:r>
      <w:r>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B5B3E" w:rsidRPr="005B5B3E" w14:paraId="105CD8D6" w14:textId="77777777" w:rsidTr="005B5B3E">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48C1E0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4E69C897"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4B4129F6"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Наличие указанного поля/</w:t>
            </w:r>
          </w:p>
          <w:p w14:paraId="1DF3ABCB"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28125407"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 xml:space="preserve">Требование о заполнении реквизита </w:t>
            </w:r>
          </w:p>
          <w:p w14:paraId="622E5CBE"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27A8DAD0"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Сторона,</w:t>
            </w:r>
          </w:p>
          <w:p w14:paraId="13DF25B9"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 xml:space="preserve">заполняющая реквизит </w:t>
            </w:r>
          </w:p>
          <w:p w14:paraId="72B6DA9C"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бенефициар или плательщик</w:t>
            </w:r>
          </w:p>
          <w:p w14:paraId="6BED798C"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(в связи с процессом закупки)</w:t>
            </w:r>
          </w:p>
        </w:tc>
      </w:tr>
      <w:tr w:rsidR="005B5B3E" w14:paraId="7D890CD4" w14:textId="77777777" w:rsidTr="005B5B3E">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4F74FA6"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2EB77F34"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5097B6F2"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67523F93"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595DC630"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5</w:t>
            </w:r>
          </w:p>
        </w:tc>
      </w:tr>
      <w:tr w:rsidR="005B5B3E" w14:paraId="516BAFBB"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DBE28B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532CA62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72EF36C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E155FD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750B669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на документе заранее заполнено "Платежное требование"</w:t>
            </w:r>
          </w:p>
        </w:tc>
      </w:tr>
      <w:tr w:rsidR="005B5B3E" w14:paraId="5819122D"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B4182F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0B49CBAC" w14:textId="77777777" w:rsidR="005B5B3E" w:rsidRDefault="005B5B3E" w:rsidP="005B5B3E">
            <w:pPr>
              <w:widowControl w:val="0"/>
              <w:jc w:val="both"/>
              <w:rPr>
                <w:rFonts w:ascii="GHEA Grapalat" w:hAnsi="GHEA Grapalat"/>
                <w:sz w:val="18"/>
                <w:szCs w:val="18"/>
              </w:rPr>
            </w:pPr>
            <w:r>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291730B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9B4D54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2966640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бенефициаром при представлении платежного требования в банк плательщика</w:t>
            </w:r>
          </w:p>
        </w:tc>
      </w:tr>
      <w:tr w:rsidR="005B5B3E" w14:paraId="614A97FB"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4DB1ED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753A02ED" w14:textId="77777777" w:rsidR="005B5B3E" w:rsidRDefault="005B5B3E" w:rsidP="005B5B3E">
            <w:pPr>
              <w:widowControl w:val="0"/>
              <w:jc w:val="both"/>
              <w:rPr>
                <w:rFonts w:ascii="GHEA Grapalat" w:hAnsi="GHEA Grapalat"/>
                <w:sz w:val="18"/>
                <w:szCs w:val="18"/>
              </w:rPr>
            </w:pPr>
            <w:r>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4D8F377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504D6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45B6AC48" w14:textId="77777777" w:rsidR="005B5B3E" w:rsidRDefault="005B5B3E" w:rsidP="005B5B3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0BFC18A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5B5B3E" w14:paraId="5FB1139B"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5B565C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1B0F5FB6" w14:textId="77777777" w:rsidR="005B5B3E" w:rsidRDefault="005B5B3E" w:rsidP="005B5B3E">
            <w:pPr>
              <w:widowControl w:val="0"/>
              <w:jc w:val="both"/>
              <w:rPr>
                <w:rFonts w:ascii="GHEA Grapalat" w:hAnsi="GHEA Grapalat"/>
                <w:sz w:val="18"/>
                <w:szCs w:val="18"/>
              </w:rPr>
            </w:pPr>
            <w:r>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37D794B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4713B3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66FAC90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3DFE4BD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40228107"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74A159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602B64D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BC7CF1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B616AE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234F9C0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39E3D588"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6BCCF6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146C439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8697D5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1F9BCF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04D2DAC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281E9FC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115F3468"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483862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74BDF4B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3661B7A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DCFF4F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0DF5530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177F800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088445BD"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C6A458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63FA64B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17F7D44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9972F9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5809632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7B2D00C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407746B6"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5741CF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6288A14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наименование, или </w:t>
            </w:r>
            <w:r>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2EA0D1D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A9E771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5C4BE60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66C5771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 xml:space="preserve">заранее заполняется </w:t>
            </w:r>
            <w:r>
              <w:rPr>
                <w:rFonts w:ascii="GHEA Grapalat" w:hAnsi="GHEA Grapalat"/>
                <w:sz w:val="18"/>
                <w:szCs w:val="18"/>
              </w:rPr>
              <w:lastRenderedPageBreak/>
              <w:t>бенефициаром — по приглашению</w:t>
            </w:r>
          </w:p>
        </w:tc>
      </w:tr>
      <w:tr w:rsidR="005B5B3E" w14:paraId="42E439F6"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AE0904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hideMark/>
          </w:tcPr>
          <w:p w14:paraId="540BDDA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643B5D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EA41FA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095FDB2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3D6766E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 заполняется)</w:t>
            </w:r>
          </w:p>
        </w:tc>
      </w:tr>
      <w:tr w:rsidR="005B5B3E" w14:paraId="2A248C63"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8905E1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6577973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7F1E00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52CDA8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34C7CF9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7073EBA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5B5B3E" w14:paraId="65113D51"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72A6B4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1162A7A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10C5E31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2A4EEA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5C6335B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5B5B3E" w14:paraId="3CCC3339"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16A4C5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45FF0EA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4E2ECB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0A041E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4F0E47A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71E0168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5B5B3E" w14:paraId="02179670"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0D5DBF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2764466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4CEED08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0C316A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57492F5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2DAA875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заполняется плательщиком </w:t>
            </w:r>
          </w:p>
        </w:tc>
      </w:tr>
      <w:tr w:rsidR="005B5B3E" w14:paraId="66919EC9"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DF2FB2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4D994D4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0D35716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64D795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75355D3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1B45F9E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 заполняется и не применяется)</w:t>
            </w:r>
          </w:p>
        </w:tc>
      </w:tr>
      <w:tr w:rsidR="005B5B3E" w14:paraId="65058662"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B856CD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48AE776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6827CD3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9F96BA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50A5003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6ED179D7"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0013FF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6B006CF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0A61A92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FA24FF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hideMark/>
          </w:tcPr>
          <w:p w14:paraId="70E3D0E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5B5B3E" w14:paraId="28B22C65"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53C242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1F44513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1AECDC3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BC7E72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0EFC2C4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7B3B302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бенефициаром</w:t>
            </w:r>
          </w:p>
        </w:tc>
      </w:tr>
      <w:tr w:rsidR="005B5B3E" w14:paraId="15127F9F"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65DE06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6A76B4B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66FFE6D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24874F8" w14:textId="77777777" w:rsidR="005B5B3E" w:rsidRDefault="005B5B3E" w:rsidP="005B5B3E">
            <w:pPr>
              <w:widowControl w:val="0"/>
              <w:jc w:val="center"/>
              <w:rPr>
                <w:rFonts w:ascii="GHEA Grapalat" w:hAnsi="GHEA Grapalat" w:cs="Sylfaen"/>
                <w:sz w:val="18"/>
                <w:szCs w:val="18"/>
              </w:rPr>
            </w:pPr>
            <w:r>
              <w:rPr>
                <w:rFonts w:ascii="GHEA Grapalat" w:hAnsi="GHEA Grapalat"/>
                <w:sz w:val="18"/>
                <w:szCs w:val="18"/>
              </w:rPr>
              <w:t xml:space="preserve">обязательно </w:t>
            </w:r>
          </w:p>
          <w:p w14:paraId="30BC08EA" w14:textId="77777777" w:rsidR="005B5B3E" w:rsidRDefault="005B5B3E" w:rsidP="005B5B3E">
            <w:pPr>
              <w:widowControl w:val="0"/>
              <w:jc w:val="center"/>
              <w:rPr>
                <w:rFonts w:ascii="GHEA Grapalat" w:hAnsi="GHEA Grapalat" w:cs="Sylfaen"/>
                <w:sz w:val="18"/>
                <w:szCs w:val="18"/>
              </w:rPr>
            </w:pPr>
            <w:r>
              <w:rPr>
                <w:rFonts w:ascii="GHEA Grapalat" w:hAnsi="GHEA Grapalat"/>
                <w:sz w:val="18"/>
                <w:szCs w:val="18"/>
              </w:rPr>
              <w:t xml:space="preserve">заполняются слова "акцептованный </w:t>
            </w:r>
            <w:r>
              <w:rPr>
                <w:rFonts w:ascii="GHEA Grapalat" w:hAnsi="GHEA Grapalat"/>
                <w:sz w:val="18"/>
                <w:szCs w:val="18"/>
              </w:rPr>
              <w:lastRenderedPageBreak/>
              <w:t xml:space="preserve">платеж", </w:t>
            </w:r>
          </w:p>
          <w:p w14:paraId="38AEC30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237D32C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 xml:space="preserve">заранее заполняется бенефициаром </w:t>
            </w:r>
          </w:p>
        </w:tc>
      </w:tr>
      <w:tr w:rsidR="005B5B3E" w14:paraId="0279E0C8"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1B6C37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5B766C3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6923A4E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77AE22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6041D12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58016B6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49815A8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бенефициаром</w:t>
            </w:r>
          </w:p>
        </w:tc>
      </w:tr>
      <w:tr w:rsidR="005B5B3E" w14:paraId="27DC17B4"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8B10AF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5AFD481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41C3A65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9D07D5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1E646AF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0D69283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подписывается плательщиком или </w:t>
            </w:r>
          </w:p>
          <w:p w14:paraId="16391B6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проставляется электронная подпись плательщика</w:t>
            </w:r>
          </w:p>
        </w:tc>
      </w:tr>
      <w:tr w:rsidR="005B5B3E" w14:paraId="3E018119"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86287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52CB091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52278E9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971B2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обязательно: </w:t>
            </w:r>
          </w:p>
          <w:p w14:paraId="09F9027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при наличии печати, когда плательщик представляет Требование в бумажной форме</w:t>
            </w:r>
          </w:p>
          <w:p w14:paraId="30DFF5D5" w14:textId="77777777" w:rsidR="005B5B3E" w:rsidRDefault="005B5B3E" w:rsidP="005B5B3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1AE6B01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скрепляется печатью плательщика </w:t>
            </w:r>
          </w:p>
          <w:p w14:paraId="1EFF2A2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при представлении в бумажной форме</w:t>
            </w:r>
          </w:p>
        </w:tc>
      </w:tr>
      <w:tr w:rsidR="005B5B3E" w14:paraId="2DEA0DFA"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C26EE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70247C8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2CB7D7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398763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обязательно: </w:t>
            </w:r>
          </w:p>
          <w:p w14:paraId="5AFC538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1D1E492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подписывается бенефициаром</w:t>
            </w:r>
          </w:p>
        </w:tc>
      </w:tr>
      <w:tr w:rsidR="005B5B3E" w14:paraId="018E3E07"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727065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7F2BEFC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399B46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AA9AB0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обязательно: </w:t>
            </w:r>
          </w:p>
          <w:p w14:paraId="6A140C4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1E28EC7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скрепляется печатью бенефициара </w:t>
            </w:r>
          </w:p>
          <w:p w14:paraId="2304932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при представлении в банк в бумажной форме</w:t>
            </w:r>
          </w:p>
        </w:tc>
      </w:tr>
      <w:tr w:rsidR="005B5B3E" w14:paraId="6742FA21"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8EE338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hideMark/>
          </w:tcPr>
          <w:p w14:paraId="753AFF6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7366184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EBDEBE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470FD8D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5FF1E87" w14:textId="77777777" w:rsidR="005B5B3E" w:rsidRDefault="005B5B3E" w:rsidP="005B5B3E">
            <w:pPr>
              <w:widowControl w:val="0"/>
              <w:jc w:val="center"/>
              <w:rPr>
                <w:rFonts w:ascii="GHEA Grapalat" w:hAnsi="GHEA Grapalat"/>
                <w:sz w:val="18"/>
                <w:szCs w:val="18"/>
              </w:rPr>
            </w:pPr>
          </w:p>
        </w:tc>
      </w:tr>
      <w:tr w:rsidR="005B5B3E" w14:paraId="2084289B"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F82C31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26823F6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6DC78FF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BEBA58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3A39933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DD286A4" w14:textId="77777777" w:rsidR="005B5B3E" w:rsidRDefault="005B5B3E" w:rsidP="005B5B3E">
            <w:pPr>
              <w:widowControl w:val="0"/>
              <w:jc w:val="center"/>
              <w:rPr>
                <w:rFonts w:ascii="GHEA Grapalat" w:hAnsi="GHEA Grapalat"/>
                <w:sz w:val="18"/>
                <w:szCs w:val="18"/>
              </w:rPr>
            </w:pPr>
          </w:p>
        </w:tc>
      </w:tr>
      <w:tr w:rsidR="005B5B3E" w14:paraId="3C8354A6"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91692C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4209DFA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дата, время, минута </w:t>
            </w:r>
            <w:r>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FD5806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CAACF0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0FD3EA9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FDBC0E1" w14:textId="77777777" w:rsidR="005B5B3E" w:rsidRDefault="005B5B3E" w:rsidP="005B5B3E">
            <w:pPr>
              <w:widowControl w:val="0"/>
              <w:jc w:val="center"/>
              <w:rPr>
                <w:rFonts w:ascii="GHEA Grapalat" w:hAnsi="GHEA Grapalat"/>
                <w:sz w:val="18"/>
                <w:szCs w:val="18"/>
              </w:rPr>
            </w:pPr>
          </w:p>
        </w:tc>
      </w:tr>
      <w:tr w:rsidR="005B5B3E" w14:paraId="5A653C8B"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553472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36DCD39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0AE4BC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99EF2A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71CFE22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F250608" w14:textId="77777777" w:rsidR="005B5B3E" w:rsidRDefault="005B5B3E" w:rsidP="005B5B3E">
            <w:pPr>
              <w:widowControl w:val="0"/>
              <w:jc w:val="center"/>
              <w:rPr>
                <w:rFonts w:ascii="GHEA Grapalat" w:hAnsi="GHEA Grapalat"/>
                <w:sz w:val="18"/>
                <w:szCs w:val="18"/>
              </w:rPr>
            </w:pPr>
          </w:p>
        </w:tc>
      </w:tr>
      <w:tr w:rsidR="005B5B3E" w14:paraId="0B444DCE"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8D07FF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71C99D3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5EA11E4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6132E6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08E92B5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430B2B2" w14:textId="77777777" w:rsidR="005B5B3E" w:rsidRDefault="005B5B3E" w:rsidP="005B5B3E">
            <w:pPr>
              <w:widowControl w:val="0"/>
              <w:jc w:val="center"/>
              <w:rPr>
                <w:rFonts w:ascii="GHEA Grapalat" w:hAnsi="GHEA Grapalat"/>
                <w:sz w:val="18"/>
                <w:szCs w:val="18"/>
              </w:rPr>
            </w:pPr>
          </w:p>
        </w:tc>
      </w:tr>
      <w:tr w:rsidR="005B5B3E" w14:paraId="561A943B"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669841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28FE5A2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40D5492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16560B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393B779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967970D" w14:textId="77777777" w:rsidR="005B5B3E" w:rsidRDefault="005B5B3E" w:rsidP="005B5B3E">
            <w:pPr>
              <w:widowControl w:val="0"/>
              <w:jc w:val="center"/>
              <w:rPr>
                <w:rFonts w:ascii="GHEA Grapalat" w:hAnsi="GHEA Grapalat"/>
                <w:sz w:val="18"/>
                <w:szCs w:val="18"/>
              </w:rPr>
            </w:pPr>
          </w:p>
        </w:tc>
      </w:tr>
    </w:tbl>
    <w:p w14:paraId="54B57259" w14:textId="77777777" w:rsidR="005B5B3E" w:rsidRDefault="005B5B3E" w:rsidP="005B5B3E">
      <w:pPr>
        <w:widowControl w:val="0"/>
        <w:ind w:left="567" w:right="565"/>
        <w:jc w:val="center"/>
        <w:rPr>
          <w:rFonts w:ascii="GHEA Grapalat" w:hAnsi="GHEA Grapalat"/>
          <w:b/>
        </w:rPr>
      </w:pPr>
    </w:p>
    <w:p w14:paraId="4FF0B525" w14:textId="77777777" w:rsidR="005B5B3E" w:rsidRDefault="005B5B3E" w:rsidP="005B5B3E">
      <w:pPr>
        <w:widowControl w:val="0"/>
        <w:ind w:left="567" w:right="565"/>
        <w:jc w:val="center"/>
        <w:rPr>
          <w:rFonts w:ascii="GHEA Grapalat" w:hAnsi="GHEA Grapalat"/>
          <w:b/>
        </w:rPr>
      </w:pPr>
    </w:p>
    <w:p w14:paraId="60622D19" w14:textId="77777777" w:rsidR="005B5B3E" w:rsidRDefault="005B5B3E" w:rsidP="005B5B3E">
      <w:pPr>
        <w:widowControl w:val="0"/>
        <w:ind w:left="567" w:right="565"/>
        <w:jc w:val="center"/>
        <w:rPr>
          <w:rFonts w:ascii="GHEA Grapalat" w:hAnsi="GHEA Grapalat"/>
          <w:b/>
        </w:rPr>
      </w:pPr>
    </w:p>
    <w:p w14:paraId="3168FE10" w14:textId="77777777" w:rsidR="005B5B3E" w:rsidRDefault="005B5B3E" w:rsidP="005B5B3E">
      <w:pPr>
        <w:widowControl w:val="0"/>
        <w:ind w:left="567" w:right="565"/>
        <w:jc w:val="center"/>
        <w:rPr>
          <w:rFonts w:ascii="GHEA Grapalat" w:hAnsi="GHEA Grapalat"/>
          <w:b/>
        </w:rPr>
      </w:pPr>
    </w:p>
    <w:p w14:paraId="23E76775" w14:textId="77777777" w:rsidR="005B5B3E" w:rsidRDefault="005B5B3E" w:rsidP="005B5B3E">
      <w:pPr>
        <w:widowControl w:val="0"/>
        <w:ind w:left="567" w:right="565"/>
        <w:jc w:val="center"/>
        <w:rPr>
          <w:rFonts w:ascii="GHEA Grapalat" w:hAnsi="GHEA Grapalat"/>
          <w:b/>
        </w:rPr>
      </w:pPr>
    </w:p>
    <w:p w14:paraId="7F78BD74" w14:textId="77777777" w:rsidR="005B5B3E" w:rsidRDefault="005B5B3E" w:rsidP="005B5B3E">
      <w:pPr>
        <w:widowControl w:val="0"/>
        <w:ind w:left="567" w:right="565"/>
        <w:jc w:val="center"/>
        <w:rPr>
          <w:rFonts w:ascii="GHEA Grapalat" w:hAnsi="GHEA Grapalat"/>
          <w:b/>
        </w:rPr>
      </w:pPr>
    </w:p>
    <w:p w14:paraId="5609160F" w14:textId="77777777" w:rsidR="005B5B3E" w:rsidRDefault="005B5B3E" w:rsidP="005B5B3E">
      <w:pPr>
        <w:widowControl w:val="0"/>
        <w:ind w:left="567" w:right="565"/>
        <w:jc w:val="center"/>
        <w:rPr>
          <w:rFonts w:ascii="GHEA Grapalat" w:hAnsi="GHEA Grapalat"/>
          <w:b/>
        </w:rPr>
      </w:pPr>
    </w:p>
    <w:p w14:paraId="35A00E4C" w14:textId="77777777" w:rsidR="005B5B3E" w:rsidRDefault="005B5B3E" w:rsidP="005B5B3E">
      <w:pPr>
        <w:widowControl w:val="0"/>
        <w:ind w:left="567" w:right="565"/>
        <w:jc w:val="center"/>
        <w:rPr>
          <w:rFonts w:ascii="GHEA Grapalat" w:hAnsi="GHEA Grapalat"/>
          <w:b/>
        </w:rPr>
      </w:pPr>
    </w:p>
    <w:p w14:paraId="58515313" w14:textId="77777777" w:rsidR="005B5B3E" w:rsidRDefault="005B5B3E" w:rsidP="005B5B3E">
      <w:pPr>
        <w:widowControl w:val="0"/>
        <w:ind w:left="567" w:right="565"/>
        <w:jc w:val="center"/>
        <w:rPr>
          <w:rFonts w:ascii="GHEA Grapalat" w:hAnsi="GHEA Grapalat"/>
          <w:b/>
        </w:rPr>
      </w:pPr>
    </w:p>
    <w:p w14:paraId="42ECD519" w14:textId="77777777" w:rsidR="005B5B3E" w:rsidRDefault="005B5B3E" w:rsidP="005B5B3E">
      <w:pPr>
        <w:widowControl w:val="0"/>
        <w:ind w:left="567" w:right="565"/>
        <w:jc w:val="center"/>
        <w:rPr>
          <w:rFonts w:ascii="GHEA Grapalat" w:hAnsi="GHEA Grapalat"/>
          <w:b/>
        </w:rPr>
      </w:pPr>
    </w:p>
    <w:p w14:paraId="12B7E7B7" w14:textId="77777777" w:rsidR="005B5B3E" w:rsidRDefault="005B5B3E" w:rsidP="005B5B3E">
      <w:pPr>
        <w:widowControl w:val="0"/>
        <w:ind w:left="567" w:right="565"/>
        <w:jc w:val="center"/>
        <w:rPr>
          <w:rFonts w:ascii="GHEA Grapalat" w:hAnsi="GHEA Grapalat"/>
          <w:b/>
        </w:rPr>
      </w:pPr>
    </w:p>
    <w:p w14:paraId="344123D5" w14:textId="77777777" w:rsidR="005B5B3E" w:rsidRDefault="005B5B3E" w:rsidP="005B5B3E">
      <w:pPr>
        <w:widowControl w:val="0"/>
        <w:ind w:left="567" w:right="565"/>
        <w:jc w:val="center"/>
        <w:rPr>
          <w:rFonts w:ascii="GHEA Grapalat" w:hAnsi="GHEA Grapalat"/>
          <w:b/>
        </w:rPr>
      </w:pPr>
    </w:p>
    <w:p w14:paraId="42087FBD" w14:textId="77777777" w:rsidR="005B5B3E" w:rsidRDefault="005B5B3E" w:rsidP="005B5B3E">
      <w:pPr>
        <w:widowControl w:val="0"/>
        <w:ind w:left="567" w:right="565"/>
        <w:jc w:val="center"/>
        <w:rPr>
          <w:rFonts w:ascii="GHEA Grapalat" w:hAnsi="GHEA Grapalat"/>
          <w:b/>
        </w:rPr>
      </w:pPr>
    </w:p>
    <w:p w14:paraId="5B195BF0" w14:textId="77777777" w:rsidR="005B5B3E" w:rsidRDefault="005B5B3E" w:rsidP="005B5B3E">
      <w:pPr>
        <w:widowControl w:val="0"/>
        <w:ind w:left="567" w:right="565"/>
        <w:jc w:val="center"/>
        <w:rPr>
          <w:rFonts w:ascii="GHEA Grapalat" w:hAnsi="GHEA Grapalat"/>
          <w:b/>
        </w:rPr>
      </w:pPr>
    </w:p>
    <w:p w14:paraId="76E8DDB3" w14:textId="77777777" w:rsidR="005B5B3E" w:rsidRDefault="005B5B3E" w:rsidP="005B5B3E">
      <w:pPr>
        <w:widowControl w:val="0"/>
        <w:ind w:left="567" w:right="565"/>
        <w:jc w:val="center"/>
        <w:rPr>
          <w:rFonts w:ascii="GHEA Grapalat" w:hAnsi="GHEA Grapalat"/>
          <w:b/>
        </w:rPr>
      </w:pPr>
    </w:p>
    <w:p w14:paraId="5E8E2239" w14:textId="77777777" w:rsidR="005B5B3E" w:rsidRDefault="005B5B3E" w:rsidP="005B5B3E">
      <w:pPr>
        <w:widowControl w:val="0"/>
        <w:ind w:left="567" w:right="565"/>
        <w:jc w:val="center"/>
        <w:rPr>
          <w:rFonts w:ascii="GHEA Grapalat" w:hAnsi="GHEA Grapalat"/>
          <w:b/>
        </w:rPr>
      </w:pPr>
    </w:p>
    <w:p w14:paraId="0DC3CAD6" w14:textId="77777777" w:rsidR="005B5B3E" w:rsidRDefault="005B5B3E" w:rsidP="005B5B3E">
      <w:pPr>
        <w:widowControl w:val="0"/>
        <w:ind w:left="567" w:right="565"/>
        <w:jc w:val="center"/>
        <w:rPr>
          <w:rFonts w:ascii="GHEA Grapalat" w:hAnsi="GHEA Grapalat"/>
          <w:b/>
        </w:rPr>
      </w:pPr>
    </w:p>
    <w:p w14:paraId="2B493D53" w14:textId="77777777" w:rsidR="005B5B3E" w:rsidRDefault="005B5B3E" w:rsidP="005B5B3E">
      <w:pPr>
        <w:widowControl w:val="0"/>
        <w:ind w:firstLine="567"/>
        <w:jc w:val="right"/>
        <w:rPr>
          <w:rFonts w:ascii="GHEA Grapalat" w:hAnsi="GHEA Grapalat" w:cs="Arial"/>
          <w:b/>
        </w:rPr>
      </w:pPr>
      <w:r>
        <w:rPr>
          <w:rFonts w:ascii="GHEA Grapalat" w:hAnsi="GHEA Grapalat"/>
          <w:b/>
        </w:rPr>
        <w:t>Приложение № 5</w:t>
      </w:r>
    </w:p>
    <w:p w14:paraId="33C25ADE" w14:textId="0B5C705D" w:rsidR="005B5B3E" w:rsidRDefault="005B5B3E" w:rsidP="005B5B3E">
      <w:pPr>
        <w:pStyle w:val="BodyTextIndent3"/>
        <w:widowControl w:val="0"/>
        <w:spacing w:line="240" w:lineRule="auto"/>
        <w:jc w:val="right"/>
        <w:rPr>
          <w:rFonts w:ascii="GHEA Grapalat" w:hAnsi="GHEA Grapalat" w:cs="Arial"/>
          <w:b/>
          <w:sz w:val="24"/>
          <w:szCs w:val="24"/>
        </w:rPr>
      </w:pPr>
      <w:r>
        <w:rPr>
          <w:rFonts w:ascii="GHEA Grapalat" w:hAnsi="GHEA Grapalat"/>
          <w:b/>
          <w:sz w:val="24"/>
          <w:szCs w:val="24"/>
        </w:rPr>
        <w:t>к Приглашению на открытый конкурс</w:t>
      </w:r>
      <w:r>
        <w:rPr>
          <w:rFonts w:ascii="GHEA Grapalat" w:hAnsi="GHEA Grapalat" w:cs="Arial"/>
          <w:b/>
          <w:sz w:val="24"/>
          <w:szCs w:val="24"/>
        </w:rPr>
        <w:br/>
      </w:r>
      <w:r>
        <w:rPr>
          <w:rFonts w:ascii="GHEA Grapalat" w:hAnsi="GHEA Grapalat"/>
          <w:b/>
          <w:sz w:val="24"/>
          <w:szCs w:val="24"/>
        </w:rPr>
        <w:t>под кодом "</w:t>
      </w:r>
      <w:r w:rsidR="007F3D76">
        <w:rPr>
          <w:rFonts w:ascii="GHEA Grapalat" w:hAnsi="GHEA Grapalat"/>
          <w:b/>
          <w:sz w:val="24"/>
          <w:szCs w:val="24"/>
        </w:rPr>
        <w:t>EQ-BMAPDzB-</w:t>
      </w:r>
      <w:r w:rsidR="00A6641C">
        <w:rPr>
          <w:rFonts w:ascii="GHEA Grapalat" w:hAnsi="GHEA Grapalat"/>
          <w:b/>
          <w:sz w:val="24"/>
          <w:szCs w:val="24"/>
        </w:rPr>
        <w:t>25/1</w:t>
      </w:r>
      <w:r>
        <w:rPr>
          <w:rFonts w:ascii="GHEA Grapalat" w:hAnsi="GHEA Grapalat"/>
          <w:b/>
          <w:sz w:val="24"/>
          <w:szCs w:val="24"/>
        </w:rPr>
        <w:t>"</w:t>
      </w:r>
      <w:r>
        <w:rPr>
          <w:rStyle w:val="FootnoteReference"/>
          <w:rFonts w:ascii="GHEA Grapalat" w:hAnsi="GHEA Grapalat"/>
          <w:b/>
          <w:sz w:val="24"/>
          <w:szCs w:val="24"/>
        </w:rPr>
        <w:footnoteReference w:customMarkFollows="1" w:id="22"/>
        <w:t>*</w:t>
      </w:r>
    </w:p>
    <w:p w14:paraId="4224B597" w14:textId="77777777" w:rsidR="005B5B3E" w:rsidRDefault="005B5B3E" w:rsidP="005B5B3E">
      <w:pPr>
        <w:widowControl w:val="0"/>
        <w:ind w:left="567" w:right="565"/>
        <w:jc w:val="center"/>
        <w:rPr>
          <w:rFonts w:ascii="GHEA Grapalat" w:hAnsi="GHEA Grapalat"/>
          <w:b/>
        </w:rPr>
      </w:pPr>
    </w:p>
    <w:p w14:paraId="15572B83" w14:textId="77777777" w:rsidR="005B5B3E" w:rsidRDefault="005B5B3E" w:rsidP="005B5B3E">
      <w:pPr>
        <w:pStyle w:val="BodyTextIndent3"/>
        <w:widowControl w:val="0"/>
        <w:spacing w:line="240" w:lineRule="auto"/>
        <w:jc w:val="center"/>
        <w:rPr>
          <w:rFonts w:ascii="GHEA Grapalat" w:hAnsi="GHEA Grapalat"/>
          <w:sz w:val="24"/>
          <w:szCs w:val="24"/>
          <w:lang w:val="hy-AM"/>
        </w:rPr>
      </w:pPr>
      <w:r>
        <w:rPr>
          <w:rFonts w:ascii="GHEA Grapalat" w:hAnsi="GHEA Grapalat"/>
          <w:sz w:val="24"/>
          <w:szCs w:val="24"/>
        </w:rPr>
        <w:t xml:space="preserve">ГАРАНТИЯ </w:t>
      </w:r>
      <w:r>
        <w:rPr>
          <w:rFonts w:ascii="GHEA Grapalat" w:hAnsi="GHEA Grapalat"/>
          <w:sz w:val="24"/>
          <w:szCs w:val="24"/>
          <w:lang w:val="en-US"/>
        </w:rPr>
        <w:t>N</w:t>
      </w:r>
      <w:r>
        <w:rPr>
          <w:rFonts w:ascii="GHEA Grapalat" w:hAnsi="GHEA Grapalat"/>
          <w:sz w:val="24"/>
          <w:szCs w:val="24"/>
          <w:lang w:val="hy-AM"/>
        </w:rPr>
        <w:t>________</w:t>
      </w:r>
    </w:p>
    <w:p w14:paraId="4C2D0945" w14:textId="77777777" w:rsidR="005B5B3E" w:rsidRDefault="005B5B3E" w:rsidP="005B5B3E">
      <w:pPr>
        <w:widowControl w:val="0"/>
        <w:ind w:left="567" w:right="565"/>
        <w:jc w:val="center"/>
        <w:rPr>
          <w:rFonts w:ascii="GHEA Grapalat" w:hAnsi="GHEA Grapalat"/>
          <w:b/>
        </w:rPr>
      </w:pPr>
      <w:r>
        <w:rPr>
          <w:rFonts w:ascii="GHEA Grapalat" w:hAnsi="GHEA Grapalat"/>
          <w:b/>
        </w:rPr>
        <w:t>(обеспечение договора)</w:t>
      </w:r>
    </w:p>
    <w:p w14:paraId="76C97D3F" w14:textId="77777777" w:rsidR="005B5B3E" w:rsidRDefault="005B5B3E" w:rsidP="005B5B3E">
      <w:pPr>
        <w:widowControl w:val="0"/>
        <w:ind w:left="567" w:right="565"/>
        <w:jc w:val="center"/>
        <w:rPr>
          <w:rFonts w:ascii="GHEA Grapalat" w:hAnsi="GHEA Grapalat"/>
          <w:b/>
        </w:rPr>
      </w:pPr>
    </w:p>
    <w:p w14:paraId="2AD6CA48" w14:textId="77777777" w:rsidR="005B5B3E" w:rsidRDefault="005B5B3E" w:rsidP="005B5B3E">
      <w:pPr>
        <w:pStyle w:val="NormalWeb"/>
        <w:shd w:val="clear" w:color="auto" w:fill="FFFFFF"/>
        <w:spacing w:before="0" w:beforeAutospacing="0" w:after="0" w:afterAutospacing="0"/>
        <w:jc w:val="both"/>
        <w:rPr>
          <w:rStyle w:val="Strong"/>
          <w:bCs w:val="0"/>
          <w:sz w:val="20"/>
          <w:szCs w:val="20"/>
          <w:lang w:val="hy-AM"/>
        </w:rPr>
      </w:pPr>
      <w:r>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Pr>
          <w:rFonts w:eastAsiaTheme="minorHAnsi" w:cstheme="minorBidi"/>
        </w:rPr>
        <w:t>N</w:t>
      </w:r>
      <w:r>
        <w:rPr>
          <w:rFonts w:eastAsiaTheme="minorHAnsi" w:cstheme="minorBidi"/>
          <w:lang w:val="hy-AM"/>
        </w:rPr>
        <w:t xml:space="preserve">  </w:t>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rPr>
        <w:t xml:space="preserve">   </w:t>
      </w:r>
      <w:r>
        <w:rPr>
          <w:rFonts w:ascii="GHEA Grapalat" w:eastAsiaTheme="minorHAnsi" w:hAnsi="GHEA Grapalat" w:cstheme="minorBidi"/>
        </w:rPr>
        <w:t>заключаемым</w:t>
      </w:r>
      <w:r>
        <w:rPr>
          <w:rStyle w:val="Strong"/>
          <w:rFonts w:ascii="GHEA Grapalat" w:hAnsi="GHEA Grapalat"/>
          <w:sz w:val="22"/>
          <w:szCs w:val="22"/>
        </w:rPr>
        <w:t xml:space="preserve">  </w:t>
      </w:r>
      <w:r>
        <w:rPr>
          <w:rFonts w:ascii="GHEA Grapalat" w:eastAsiaTheme="minorHAnsi" w:hAnsi="GHEA Grapalat" w:cstheme="minorBidi"/>
          <w:bCs/>
        </w:rPr>
        <w:t>между</w:t>
      </w:r>
    </w:p>
    <w:p w14:paraId="0D1AF152" w14:textId="77777777" w:rsidR="005B5B3E" w:rsidRDefault="005B5B3E" w:rsidP="005B5B3E">
      <w:pPr>
        <w:pStyle w:val="NormalWeb"/>
        <w:shd w:val="clear" w:color="auto" w:fill="FFFFFF"/>
        <w:spacing w:before="0" w:beforeAutospacing="0" w:after="0" w:afterAutospacing="0"/>
        <w:jc w:val="both"/>
        <w:rPr>
          <w:rStyle w:val="Strong"/>
          <w:rFonts w:ascii="GHEA Grapalat" w:hAnsi="GHEA Grapalat"/>
          <w:b w:val="0"/>
          <w:bCs w:val="0"/>
          <w:sz w:val="20"/>
          <w:szCs w:val="20"/>
        </w:rPr>
      </w:pPr>
      <w:r>
        <w:rPr>
          <w:rStyle w:val="Strong"/>
          <w:rFonts w:ascii="GHEA Grapalat" w:hAnsi="GHEA Grapalat"/>
          <w:sz w:val="20"/>
          <w:szCs w:val="20"/>
          <w:lang w:val="hy-AM"/>
        </w:rPr>
        <w:tab/>
      </w:r>
      <w:r>
        <w:rPr>
          <w:rStyle w:val="Strong"/>
          <w:rFonts w:ascii="GHEA Grapalat" w:hAnsi="GHEA Grapalat"/>
          <w:sz w:val="20"/>
          <w:szCs w:val="20"/>
          <w:lang w:val="hy-AM"/>
        </w:rPr>
        <w:tab/>
      </w:r>
      <w:r>
        <w:rPr>
          <w:rStyle w:val="Strong"/>
          <w:rFonts w:ascii="GHEA Grapalat" w:hAnsi="GHEA Grapalat"/>
          <w:sz w:val="20"/>
          <w:szCs w:val="20"/>
        </w:rPr>
        <w:t xml:space="preserve">      номер заключаемого договора</w:t>
      </w:r>
      <w:r>
        <w:rPr>
          <w:rStyle w:val="Strong"/>
          <w:rFonts w:ascii="GHEA Grapalat" w:hAnsi="GHEA Grapalat"/>
          <w:sz w:val="20"/>
          <w:szCs w:val="20"/>
          <w:lang w:val="hy-AM"/>
        </w:rPr>
        <w:tab/>
      </w:r>
      <w:r>
        <w:rPr>
          <w:rStyle w:val="Strong"/>
          <w:rFonts w:ascii="GHEA Grapalat" w:hAnsi="GHEA Grapalat"/>
          <w:sz w:val="20"/>
          <w:szCs w:val="20"/>
          <w:lang w:val="hy-AM"/>
        </w:rPr>
        <w:tab/>
      </w:r>
      <w:r>
        <w:rPr>
          <w:rStyle w:val="Strong"/>
          <w:rFonts w:ascii="GHEA Grapalat" w:hAnsi="GHEA Grapalat"/>
          <w:sz w:val="20"/>
          <w:szCs w:val="20"/>
          <w:lang w:val="hy-AM"/>
        </w:rPr>
        <w:tab/>
      </w:r>
    </w:p>
    <w:p w14:paraId="5DA87D00" w14:textId="77777777" w:rsidR="005B5B3E" w:rsidRDefault="005B5B3E" w:rsidP="005B5B3E">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rPr>
        <w:t>_____</w:t>
      </w:r>
      <w:r>
        <w:rPr>
          <w:rFonts w:ascii="GHEA Grapalat" w:hAnsi="GHEA Grapalat"/>
          <w:sz w:val="20"/>
          <w:szCs w:val="20"/>
          <w:lang w:val="hy-AM"/>
        </w:rPr>
        <w:t xml:space="preserve"> </w:t>
      </w:r>
      <w:r>
        <w:rPr>
          <w:rFonts w:ascii="GHEA Grapalat" w:eastAsiaTheme="minorHAnsi" w:hAnsi="GHEA Grapalat" w:cstheme="minorBidi"/>
        </w:rPr>
        <w:t xml:space="preserve">   (далее-бенефициар) и</w:t>
      </w:r>
      <w:r>
        <w:rPr>
          <w:rStyle w:val="Strong"/>
          <w:rFonts w:ascii="GHEA Grapalat" w:hAnsi="GHEA Grapalat"/>
          <w:sz w:val="20"/>
          <w:szCs w:val="20"/>
        </w:rPr>
        <w:t xml:space="preserve">   </w:t>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rPr>
        <w:t>____</w:t>
      </w:r>
      <w:r>
        <w:rPr>
          <w:rFonts w:eastAsiaTheme="minorHAnsi" w:cstheme="minorBidi"/>
        </w:rPr>
        <w:t xml:space="preserve">    </w:t>
      </w:r>
    </w:p>
    <w:p w14:paraId="23D05B45" w14:textId="77777777" w:rsidR="005B5B3E" w:rsidRDefault="005B5B3E" w:rsidP="005B5B3E">
      <w:pPr>
        <w:pStyle w:val="NormalWeb"/>
        <w:shd w:val="clear" w:color="auto" w:fill="FFFFFF"/>
        <w:spacing w:before="0" w:beforeAutospacing="0" w:after="0" w:afterAutospacing="0"/>
        <w:ind w:left="-142"/>
        <w:rPr>
          <w:rStyle w:val="Strong"/>
          <w:rFonts w:ascii="GHEA Grapalat" w:hAnsi="GHEA Grapalat"/>
          <w:b w:val="0"/>
          <w:sz w:val="18"/>
          <w:szCs w:val="18"/>
        </w:rPr>
      </w:pPr>
      <w:r>
        <w:rPr>
          <w:rStyle w:val="Strong"/>
          <w:rFonts w:ascii="GHEA Grapalat" w:hAnsi="GHEA Grapalat"/>
          <w:sz w:val="18"/>
          <w:szCs w:val="18"/>
        </w:rPr>
        <w:t>наименование заказчика</w:t>
      </w:r>
      <w:r>
        <w:rPr>
          <w:rStyle w:val="Strong"/>
          <w:rFonts w:ascii="GHEA Grapalat" w:hAnsi="GHEA Grapalat"/>
          <w:sz w:val="20"/>
          <w:szCs w:val="20"/>
        </w:rPr>
        <w:t xml:space="preserve">                                            наименование отобранного участника</w:t>
      </w:r>
    </w:p>
    <w:p w14:paraId="0B4A199F" w14:textId="77777777" w:rsidR="005B5B3E" w:rsidRDefault="005B5B3E" w:rsidP="005B5B3E">
      <w:pPr>
        <w:pStyle w:val="NormalWeb"/>
        <w:shd w:val="clear" w:color="auto" w:fill="FFFFFF"/>
        <w:spacing w:before="0" w:beforeAutospacing="0" w:after="0" w:afterAutospacing="0"/>
        <w:ind w:left="-142"/>
        <w:rPr>
          <w:rFonts w:cs="Sylfaen"/>
          <w:vertAlign w:val="superscript"/>
          <w:lang w:val="hy-AM"/>
        </w:rPr>
      </w:pPr>
      <w:r>
        <w:rPr>
          <w:rStyle w:val="Strong"/>
          <w:rFonts w:ascii="GHEA Grapalat" w:hAnsi="GHEA Grapalat"/>
          <w:sz w:val="20"/>
          <w:szCs w:val="20"/>
        </w:rPr>
        <w:t xml:space="preserve">                                                                </w:t>
      </w:r>
      <w:r>
        <w:rPr>
          <w:rStyle w:val="Strong"/>
          <w:rFonts w:ascii="GHEA Grapalat" w:hAnsi="GHEA Grapalat"/>
          <w:sz w:val="20"/>
          <w:szCs w:val="20"/>
          <w:lang w:val="hy-AM"/>
        </w:rPr>
        <w:tab/>
      </w:r>
    </w:p>
    <w:p w14:paraId="34C59B0A" w14:textId="77777777" w:rsidR="005B5B3E" w:rsidRDefault="005B5B3E" w:rsidP="005B5B3E">
      <w:pPr>
        <w:pStyle w:val="NormalWeb"/>
        <w:shd w:val="clear" w:color="auto" w:fill="FFFFFF"/>
        <w:spacing w:before="0" w:beforeAutospacing="0" w:after="0" w:afterAutospacing="0"/>
        <w:jc w:val="both"/>
        <w:rPr>
          <w:rFonts w:ascii="GHEA Grapalat" w:hAnsi="GHEA Grapalat"/>
          <w:sz w:val="20"/>
          <w:szCs w:val="20"/>
          <w:lang w:val="hy-AM"/>
        </w:rPr>
      </w:pPr>
      <w:r>
        <w:rPr>
          <w:rFonts w:eastAsiaTheme="minorHAnsi" w:cstheme="minorBidi"/>
        </w:rPr>
        <w:t>(</w:t>
      </w:r>
      <w:r>
        <w:rPr>
          <w:rFonts w:ascii="GHEA Grapalat" w:eastAsiaTheme="minorHAnsi" w:hAnsi="GHEA Grapalat" w:cstheme="minorBidi"/>
        </w:rPr>
        <w:t>далее-принципал).</w:t>
      </w:r>
    </w:p>
    <w:p w14:paraId="1BD9A3E7"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Style w:val="Strong"/>
          <w:rFonts w:ascii="GHEA Grapalat" w:hAnsi="GHEA Grapalat"/>
          <w:sz w:val="20"/>
          <w:szCs w:val="20"/>
          <w:lang w:val="hy-AM"/>
        </w:rPr>
        <w:tab/>
      </w:r>
      <w:r>
        <w:rPr>
          <w:rStyle w:val="Strong"/>
          <w:rFonts w:ascii="GHEA Grapalat" w:hAnsi="GHEA Grapalat"/>
          <w:sz w:val="20"/>
          <w:szCs w:val="20"/>
          <w:lang w:val="hy-AM"/>
        </w:rPr>
        <w:tab/>
      </w:r>
      <w:r>
        <w:rPr>
          <w:rFonts w:eastAsiaTheme="minorHAnsi" w:cstheme="minorBidi"/>
          <w:lang w:val="hy-AM"/>
        </w:rPr>
        <w:t xml:space="preserve"> </w:t>
      </w:r>
    </w:p>
    <w:p w14:paraId="0771A386"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lang w:val="hy-AM"/>
        </w:rPr>
      </w:pPr>
      <w:r>
        <w:rPr>
          <w:rFonts w:ascii="GHEA Grapalat" w:eastAsiaTheme="minorHAnsi" w:hAnsi="GHEA Grapalat" w:cstheme="minorBidi"/>
        </w:rPr>
        <w:t xml:space="preserve">  2.  По гарантии </w:t>
      </w:r>
      <w:r>
        <w:rPr>
          <w:rFonts w:ascii="GHEA Grapalat" w:eastAsiaTheme="minorHAnsi" w:hAnsi="GHEA Grapalat" w:cstheme="minorBidi"/>
          <w:lang w:val="hy-AM"/>
        </w:rPr>
        <w:t xml:space="preserve">---------------------------------------------------------------------------- </w:t>
      </w:r>
    </w:p>
    <w:p w14:paraId="2D9AED8C"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Pr>
          <w:rFonts w:ascii="GHEA Grapalat" w:eastAsiaTheme="minorHAnsi" w:hAnsi="GHEA Grapalat" w:cstheme="minorBidi"/>
          <w:sz w:val="18"/>
          <w:szCs w:val="18"/>
        </w:rPr>
        <w:t xml:space="preserve">                                                           наименование банка выдающего гарантию</w:t>
      </w:r>
    </w:p>
    <w:p w14:paraId="2B97F199"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p>
    <w:p w14:paraId="7F1C36F9"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7875D7BA" w14:textId="77777777" w:rsidR="005B5B3E" w:rsidRDefault="005B5B3E" w:rsidP="005B5B3E">
      <w:pPr>
        <w:pStyle w:val="NormalWeb"/>
        <w:shd w:val="clear" w:color="auto" w:fill="FFFFFF"/>
        <w:spacing w:before="0" w:beforeAutospacing="0" w:after="0" w:afterAutospacing="0"/>
        <w:jc w:val="center"/>
        <w:rPr>
          <w:rFonts w:ascii="GHEA Grapalat" w:eastAsiaTheme="minorHAnsi" w:hAnsi="GHEA Grapalat" w:cstheme="minorBidi"/>
        </w:rPr>
      </w:pPr>
      <w:r>
        <w:rPr>
          <w:rFonts w:ascii="GHEA Grapalat" w:eastAsiaTheme="minorHAnsi" w:hAnsi="GHEA Grapalat" w:cstheme="minorBidi"/>
          <w:sz w:val="18"/>
          <w:szCs w:val="18"/>
        </w:rPr>
        <w:t xml:space="preserve">                                                       сумма в цифрах и прописью</w:t>
      </w:r>
    </w:p>
    <w:p w14:paraId="5BE202B7"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ascii="GHEA Grapalat" w:eastAsiaTheme="minorHAnsi" w:hAnsi="GHEA Grapalat" w:cstheme="minorBidi"/>
        </w:rPr>
        <w:t xml:space="preserve">                         </w:t>
      </w:r>
    </w:p>
    <w:p w14:paraId="088F01F9" w14:textId="2BD6F004"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(далее-сумма гарантии) в течение пяти рабочих дней после получения требования. Выплата производится посредством перечисления на расчетный счет</w:t>
      </w:r>
      <w:r w:rsidR="00904A37" w:rsidRPr="00904A37">
        <w:rPr>
          <w:rFonts w:ascii="GHEA Grapalat" w:eastAsiaTheme="minorHAnsi" w:hAnsi="GHEA Grapalat" w:cstheme="minorBidi"/>
        </w:rPr>
        <w:t xml:space="preserve"> </w:t>
      </w:r>
      <w:r w:rsidR="00904A37" w:rsidRPr="00DE1BD5">
        <w:rPr>
          <w:rFonts w:ascii="GHEA Grapalat" w:eastAsiaTheme="minorHAnsi" w:hAnsi="GHEA Grapalat" w:cstheme="minorBidi"/>
        </w:rPr>
        <w:t>900015211429</w:t>
      </w:r>
      <w:r>
        <w:rPr>
          <w:rFonts w:ascii="GHEA Grapalat" w:eastAsiaTheme="minorHAnsi" w:hAnsi="GHEA Grapalat" w:cstheme="minorBidi"/>
        </w:rPr>
        <w:t xml:space="preserve"> бенефициара.</w:t>
      </w:r>
    </w:p>
    <w:p w14:paraId="729370D9" w14:textId="77777777" w:rsidR="005B5B3E" w:rsidRDefault="005B5B3E" w:rsidP="005B5B3E">
      <w:pPr>
        <w:pStyle w:val="NormalWeb"/>
        <w:shd w:val="clear" w:color="auto" w:fill="FFFFFF"/>
        <w:spacing w:before="0" w:beforeAutospacing="0" w:after="0" w:afterAutospacing="0"/>
        <w:ind w:firstLine="375"/>
        <w:jc w:val="both"/>
        <w:rPr>
          <w:rStyle w:val="Strong"/>
          <w:b w:val="0"/>
          <w:bCs w:val="0"/>
          <w:sz w:val="20"/>
          <w:szCs w:val="20"/>
        </w:rPr>
      </w:pPr>
      <w:r>
        <w:rPr>
          <w:rStyle w:val="Strong"/>
          <w:rFonts w:ascii="GHEA Grapalat" w:hAnsi="GHEA Grapalat"/>
          <w:sz w:val="20"/>
          <w:szCs w:val="20"/>
        </w:rPr>
        <w:t xml:space="preserve">3. </w:t>
      </w:r>
      <w:r>
        <w:rPr>
          <w:rFonts w:ascii="GHEA Grapalat" w:eastAsiaTheme="minorHAnsi" w:hAnsi="GHEA Grapalat" w:cstheme="minorBidi"/>
        </w:rPr>
        <w:t>Настоящая гарантия является безотзывной.</w:t>
      </w:r>
    </w:p>
    <w:p w14:paraId="1D5D31BD" w14:textId="77777777" w:rsidR="005B5B3E" w:rsidRDefault="005B5B3E" w:rsidP="005B5B3E">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B49F1B6" w14:textId="77777777" w:rsidR="005B5B3E" w:rsidRDefault="005B5B3E" w:rsidP="005B5B3E">
      <w:pPr>
        <w:pStyle w:val="NormalWeb"/>
        <w:shd w:val="clear" w:color="auto" w:fill="FFFFFF"/>
        <w:spacing w:before="0" w:beforeAutospacing="0" w:after="0" w:afterAutospacing="0"/>
        <w:ind w:firstLine="375"/>
        <w:jc w:val="both"/>
        <w:rPr>
          <w:rFonts w:eastAsiaTheme="minorHAnsi" w:cstheme="minorBidi"/>
        </w:rPr>
      </w:pPr>
      <w:r>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ECA829E"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rPr>
        <w:t>5. Гарантия действует с момента ее выпуска и в силе  со дня вступления в силу договора N________________________ заключаемого  между  бенефициаром и</w:t>
      </w:r>
      <w:del w:id="22" w:author="Vardan" w:date="2023-07-06T21:16:00Z">
        <w:r>
          <w:rPr>
            <w:rFonts w:ascii="GHEA Grapalat" w:eastAsiaTheme="minorHAnsi" w:hAnsi="GHEA Grapalat" w:cstheme="minorBidi"/>
          </w:rPr>
          <w:delText xml:space="preserve"> </w:delText>
        </w:r>
      </w:del>
      <w:r>
        <w:rPr>
          <w:rFonts w:ascii="GHEA Grapalat" w:eastAsiaTheme="minorHAnsi" w:hAnsi="GHEA Grapalat" w:cstheme="minorBidi"/>
        </w:rPr>
        <w:t xml:space="preserve">   </w:t>
      </w:r>
    </w:p>
    <w:p w14:paraId="3A01EDBF"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sz w:val="18"/>
          <w:szCs w:val="18"/>
        </w:rPr>
        <w:t xml:space="preserve">                  номер заключаемого договара</w:t>
      </w:r>
    </w:p>
    <w:p w14:paraId="770A8616"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p>
    <w:p w14:paraId="69C6E1B1"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lang w:val="hy-AM"/>
        </w:rPr>
      </w:pPr>
      <w:r>
        <w:rPr>
          <w:rFonts w:ascii="GHEA Grapalat" w:eastAsiaTheme="minorHAnsi" w:hAnsi="GHEA Grapalat" w:cstheme="minorBidi"/>
        </w:rPr>
        <w:t xml:space="preserve">принципалом и  действует </w:t>
      </w:r>
      <w:r>
        <w:rPr>
          <w:rFonts w:ascii="GHEA Grapalat" w:eastAsiaTheme="minorHAnsi" w:hAnsi="GHEA Grapalat" w:cstheme="minorBidi"/>
          <w:lang w:val="hy-AM"/>
        </w:rPr>
        <w:t xml:space="preserve"> </w:t>
      </w:r>
      <w:r>
        <w:rPr>
          <w:rFonts w:ascii="GHEA Grapalat" w:eastAsiaTheme="minorHAnsi" w:hAnsi="GHEA Grapalat" w:cstheme="minorBidi"/>
        </w:rPr>
        <w:t>в</w:t>
      </w:r>
      <w:r>
        <w:rPr>
          <w:rFonts w:ascii="GHEA Grapalat" w:hAnsi="GHEA Grapalat"/>
        </w:rPr>
        <w:t>ключительно</w:t>
      </w:r>
      <w:r>
        <w:rPr>
          <w:rFonts w:ascii="GHEA Grapalat" w:eastAsiaTheme="minorHAnsi" w:hAnsi="GHEA Grapalat" w:cstheme="minorBidi"/>
        </w:rPr>
        <w:t xml:space="preserve"> </w:t>
      </w:r>
      <w:r>
        <w:rPr>
          <w:rFonts w:ascii="GHEA Grapalat" w:eastAsiaTheme="minorHAnsi" w:hAnsi="GHEA Grapalat" w:cstheme="minorBidi"/>
          <w:lang w:val="hy-AM"/>
        </w:rPr>
        <w:t xml:space="preserve"> </w:t>
      </w:r>
      <w:r>
        <w:rPr>
          <w:rFonts w:ascii="GHEA Grapalat" w:eastAsiaTheme="minorHAnsi" w:hAnsi="GHEA Grapalat" w:cstheme="minorBidi"/>
        </w:rPr>
        <w:t xml:space="preserve">до </w:t>
      </w:r>
      <w:r>
        <w:rPr>
          <w:rFonts w:ascii="GHEA Grapalat" w:eastAsiaTheme="minorHAnsi" w:hAnsi="GHEA Grapalat" w:cstheme="minorBidi"/>
          <w:lang w:val="hy-AM"/>
        </w:rPr>
        <w:t xml:space="preserve"> </w:t>
      </w:r>
      <w:r>
        <w:rPr>
          <w:rFonts w:ascii="GHEA Grapalat" w:eastAsiaTheme="minorHAnsi" w:hAnsi="GHEA Grapalat" w:cstheme="minorBidi"/>
        </w:rPr>
        <w:t xml:space="preserve">девяностого </w:t>
      </w:r>
      <w:r>
        <w:rPr>
          <w:rFonts w:ascii="GHEA Grapalat" w:eastAsiaTheme="minorHAnsi" w:hAnsi="GHEA Grapalat" w:cstheme="minorBidi"/>
          <w:lang w:val="hy-AM"/>
        </w:rPr>
        <w:t xml:space="preserve"> </w:t>
      </w:r>
      <w:r>
        <w:rPr>
          <w:rFonts w:ascii="GHEA Grapalat" w:eastAsiaTheme="minorHAnsi" w:hAnsi="GHEA Grapalat" w:cstheme="minorBidi"/>
        </w:rPr>
        <w:t xml:space="preserve">рабочего </w:t>
      </w:r>
      <w:r>
        <w:rPr>
          <w:rFonts w:ascii="GHEA Grapalat" w:eastAsiaTheme="minorHAnsi" w:hAnsi="GHEA Grapalat" w:cstheme="minorBidi"/>
          <w:lang w:val="hy-AM"/>
        </w:rPr>
        <w:t xml:space="preserve"> </w:t>
      </w:r>
      <w:r>
        <w:rPr>
          <w:rFonts w:ascii="GHEA Grapalat" w:eastAsiaTheme="minorHAnsi" w:hAnsi="GHEA Grapalat" w:cstheme="minorBidi"/>
        </w:rPr>
        <w:t>дня</w:t>
      </w:r>
      <w:r>
        <w:rPr>
          <w:rFonts w:ascii="GHEA Grapalat" w:eastAsiaTheme="minorHAnsi" w:hAnsi="GHEA Grapalat" w:cstheme="minorBidi"/>
          <w:lang w:val="hy-AM"/>
        </w:rPr>
        <w:t xml:space="preserve">   </w:t>
      </w:r>
      <w:r>
        <w:rPr>
          <w:rFonts w:ascii="GHEA Grapalat" w:eastAsiaTheme="minorHAnsi" w:hAnsi="GHEA Grapalat" w:cstheme="minorBidi"/>
        </w:rPr>
        <w:t xml:space="preserve">следующего за днем </w:t>
      </w:r>
    </w:p>
    <w:p w14:paraId="0DCD2C21"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p>
    <w:p w14:paraId="1322A5E3" w14:textId="77777777" w:rsidR="005B5B3E" w:rsidRDefault="005B5B3E" w:rsidP="005B5B3E">
      <w:pPr>
        <w:pStyle w:val="NormalWeb"/>
        <w:shd w:val="clear" w:color="auto" w:fill="FFFFFF"/>
        <w:spacing w:before="0" w:beforeAutospacing="0" w:after="0" w:afterAutospacing="0"/>
        <w:jc w:val="center"/>
        <w:rPr>
          <w:rFonts w:eastAsiaTheme="minorHAnsi" w:cstheme="minorBidi"/>
        </w:rPr>
      </w:pPr>
      <w:r>
        <w:rPr>
          <w:rFonts w:ascii="GHEA Grapalat" w:eastAsiaTheme="minorHAnsi" w:hAnsi="GHEA Grapalat" w:cstheme="minorBidi"/>
          <w:lang w:val="hy-AM"/>
        </w:rPr>
        <w:t>--------------------------------------------------------</w:t>
      </w:r>
      <w:r>
        <w:rPr>
          <w:rFonts w:ascii="GHEA Grapalat" w:eastAsiaTheme="minorHAnsi" w:hAnsi="GHEA Grapalat" w:cstheme="minorBidi"/>
        </w:rPr>
        <w:t>------------------</w:t>
      </w:r>
      <w:r>
        <w:rPr>
          <w:rFonts w:ascii="GHEA Grapalat" w:eastAsiaTheme="minorHAnsi" w:hAnsi="GHEA Grapalat" w:cstheme="minorBidi"/>
          <w:lang w:val="hy-AM"/>
        </w:rPr>
        <w:t>----------------------</w:t>
      </w:r>
      <w:r>
        <w:rPr>
          <w:rFonts w:eastAsiaTheme="minorHAnsi" w:cstheme="minorBidi"/>
          <w:lang w:val="hy-AM"/>
        </w:rPr>
        <w:t xml:space="preserve"> .</w:t>
      </w:r>
      <w:r>
        <w:rPr>
          <w:rFonts w:eastAsiaTheme="minorHAnsi" w:cstheme="minorBidi"/>
        </w:rPr>
        <w:t xml:space="preserve">           </w:t>
      </w:r>
      <w:r>
        <w:rPr>
          <w:rFonts w:ascii="GHEA Grapalat" w:hAnsi="GHEA Grapalat"/>
          <w:sz w:val="16"/>
          <w:szCs w:val="16"/>
        </w:rPr>
        <w:t>крайний  срок</w:t>
      </w:r>
      <w:r>
        <w:rPr>
          <w:rFonts w:ascii="GHEA Grapalat" w:eastAsiaTheme="minorHAnsi" w:hAnsi="GHEA Grapalat" w:cstheme="minorBidi"/>
          <w:sz w:val="16"/>
          <w:szCs w:val="16"/>
        </w:rPr>
        <w:t xml:space="preserve"> поставки товаров</w:t>
      </w:r>
      <w:r>
        <w:rPr>
          <w:rFonts w:ascii="GHEA Grapalat" w:hAnsi="GHEA Grapalat"/>
          <w:sz w:val="16"/>
          <w:szCs w:val="16"/>
        </w:rPr>
        <w:t>, предусмотренный заключаемым договором, включая гарантийный срок</w:t>
      </w:r>
    </w:p>
    <w:p w14:paraId="4802A49F" w14:textId="61758699"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В день предоставления гарантии лицо, выдающее гарантию, с официального адреса</w:t>
      </w:r>
      <w:r>
        <w:rPr>
          <w:rFonts w:ascii="GHEA Grapalat" w:eastAsiaTheme="minorHAnsi" w:hAnsi="GHEA Grapalat" w:cstheme="minorBidi"/>
          <w:lang w:val="hy-AM"/>
        </w:rPr>
        <w:t xml:space="preserve"> </w:t>
      </w:r>
      <w:r>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w:t>
      </w:r>
      <w:r>
        <w:rPr>
          <w:rFonts w:ascii="GHEA Grapalat" w:eastAsiaTheme="minorHAnsi" w:hAnsi="GHEA Grapalat" w:cstheme="minorBidi"/>
        </w:rPr>
        <w:lastRenderedPageBreak/>
        <w:t>секретаря оценочной комиссии</w:t>
      </w:r>
      <w:r w:rsidR="00904A37" w:rsidRPr="00904A37">
        <w:rPr>
          <w:rFonts w:ascii="GHEA Grapalat" w:eastAsiaTheme="minorHAnsi" w:hAnsi="GHEA Grapalat" w:cstheme="minorBidi"/>
        </w:rPr>
        <w:t xml:space="preserve"> </w:t>
      </w:r>
      <w:r w:rsidR="00904A37">
        <w:rPr>
          <w:rFonts w:ascii="GHEA Grapalat" w:eastAsiaTheme="minorHAnsi" w:hAnsi="GHEA Grapalat" w:cstheme="minorBidi"/>
          <w:lang w:val="en-US"/>
        </w:rPr>
        <w:t>gor</w:t>
      </w:r>
      <w:r w:rsidR="00904A37" w:rsidRPr="00904A37">
        <w:rPr>
          <w:rFonts w:ascii="GHEA Grapalat" w:eastAsiaTheme="minorHAnsi" w:hAnsi="GHEA Grapalat" w:cstheme="minorBidi"/>
        </w:rPr>
        <w:t>.</w:t>
      </w:r>
      <w:r w:rsidR="00904A37">
        <w:rPr>
          <w:rFonts w:ascii="GHEA Grapalat" w:eastAsiaTheme="minorHAnsi" w:hAnsi="GHEA Grapalat" w:cstheme="minorBidi"/>
          <w:lang w:val="en-US"/>
        </w:rPr>
        <w:t>muradyan</w:t>
      </w:r>
      <w:r w:rsidR="00904A37" w:rsidRPr="00904A37">
        <w:rPr>
          <w:rFonts w:ascii="GHEA Grapalat" w:eastAsiaTheme="minorHAnsi" w:hAnsi="GHEA Grapalat" w:cstheme="minorBidi"/>
        </w:rPr>
        <w:t>@</w:t>
      </w:r>
      <w:r w:rsidR="00904A37">
        <w:rPr>
          <w:rFonts w:ascii="GHEA Grapalat" w:eastAsiaTheme="minorHAnsi" w:hAnsi="GHEA Grapalat" w:cstheme="minorBidi"/>
          <w:lang w:val="en-US"/>
        </w:rPr>
        <w:t>yerevan</w:t>
      </w:r>
      <w:r w:rsidR="00904A37" w:rsidRPr="00904A37">
        <w:rPr>
          <w:rFonts w:ascii="GHEA Grapalat" w:eastAsiaTheme="minorHAnsi" w:hAnsi="GHEA Grapalat" w:cstheme="minorBidi"/>
        </w:rPr>
        <w:t>.</w:t>
      </w:r>
      <w:r w:rsidR="00904A37">
        <w:rPr>
          <w:rFonts w:ascii="GHEA Grapalat" w:eastAsiaTheme="minorHAnsi" w:hAnsi="GHEA Grapalat" w:cstheme="minorBidi"/>
          <w:lang w:val="en-US"/>
        </w:rPr>
        <w:t>am</w:t>
      </w:r>
      <w:r>
        <w:rPr>
          <w:rFonts w:ascii="GHEA Grapalat" w:eastAsiaTheme="minorHAnsi" w:hAnsi="GHEA Grapalat" w:cstheme="minorBidi"/>
        </w:rPr>
        <w:t xml:space="preserve"> указанный в приглашении к процедуре закупкок, организованной с целью заключения договора упомянутого в пункте 1 настоящей гарантии. </w:t>
      </w:r>
    </w:p>
    <w:p w14:paraId="28723FA8"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200C5FB"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32B7FFA2"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7D6AE56"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rPr>
        <w:t>1) копии заключенного договора N</w:t>
      </w:r>
      <w:r>
        <w:rPr>
          <w:rFonts w:ascii="GHEA Grapalat" w:eastAsiaTheme="minorHAnsi" w:hAnsi="GHEA Grapalat" w:cstheme="minorBidi"/>
          <w:lang w:val="hy-AM"/>
        </w:rPr>
        <w:t xml:space="preserve"> </w:t>
      </w:r>
      <w:r>
        <w:rPr>
          <w:rFonts w:ascii="GHEA Grapalat" w:eastAsiaTheme="minorHAnsi" w:hAnsi="GHEA Grapalat" w:cstheme="minorBidi"/>
        </w:rPr>
        <w:t xml:space="preserve">_____________________, включая </w:t>
      </w:r>
    </w:p>
    <w:p w14:paraId="61EAF3D4"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eastAsiaTheme="minorHAnsi" w:cstheme="minorBidi"/>
        </w:rPr>
        <w:t xml:space="preserve">                                                                         </w:t>
      </w:r>
      <w:r>
        <w:rPr>
          <w:rFonts w:ascii="GHEA Grapalat" w:eastAsiaTheme="minorHAnsi" w:hAnsi="GHEA Grapalat" w:cstheme="minorBidi"/>
          <w:sz w:val="18"/>
          <w:szCs w:val="18"/>
        </w:rPr>
        <w:t>номер заключаемого договара</w:t>
      </w:r>
    </w:p>
    <w:p w14:paraId="0D98FD03"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копии внесенных  в него изменений, дополнительных соглашений,</w:t>
      </w:r>
    </w:p>
    <w:p w14:paraId="412F0C45"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4F6850A"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Pr>
            <w:rStyle w:val="Hyperlink"/>
            <w:rFonts w:ascii="GHEA Grapalat" w:hAnsi="GHEA Grapalat"/>
            <w:sz w:val="20"/>
            <w:lang w:val="hy-AM"/>
          </w:rPr>
          <w:t>www.procurement.am</w:t>
        </w:r>
      </w:hyperlink>
      <w:r>
        <w:rPr>
          <w:rFonts w:ascii="GHEA Grapalat" w:eastAsiaTheme="minorHAnsi" w:hAnsi="GHEA Grapalat" w:cstheme="minorBidi"/>
        </w:rPr>
        <w:t xml:space="preserve"> .</w:t>
      </w:r>
    </w:p>
    <w:p w14:paraId="405A9F88"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FA70882"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7.</w:t>
      </w:r>
      <w:r>
        <w:t xml:space="preserve"> </w:t>
      </w:r>
      <w:r>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5FE56D7"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9565A6F"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8.</w:t>
      </w:r>
      <w:r>
        <w:t xml:space="preserve"> </w:t>
      </w:r>
      <w:r>
        <w:rPr>
          <w:rFonts w:ascii="GHEA Grapalat" w:eastAsiaTheme="minorHAnsi" w:hAnsi="GHEA Grapalat" w:cstheme="minorBidi"/>
        </w:rPr>
        <w:t>Лицо, выдающее гарантию, отклоняет требование бенефициара, если:</w:t>
      </w:r>
    </w:p>
    <w:p w14:paraId="40D8368E"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41B1C472"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2) требование представлено по истечении срока, установленного гарантией.</w:t>
      </w:r>
    </w:p>
    <w:p w14:paraId="5BCA219A"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p>
    <w:p w14:paraId="74780921"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3C031E51"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EAECF7B"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735A9B84"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60CFE20"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rPr>
      </w:pPr>
    </w:p>
    <w:p w14:paraId="6B7E1678"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Pr>
          <w:rFonts w:ascii="GHEA Grapalat" w:hAnsi="GHEA Grapalat"/>
          <w:sz w:val="20"/>
          <w:szCs w:val="20"/>
          <w:lang w:val="hy-AM"/>
        </w:rPr>
        <w:t>Руководитель исполнительного органа</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5F30FBBE"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536957E"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A11EB13"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2C740BC0" w14:textId="77777777" w:rsidR="005B5B3E" w:rsidRDefault="005B5B3E" w:rsidP="005B5B3E">
      <w:pPr>
        <w:pStyle w:val="NormalWeb"/>
        <w:shd w:val="clear" w:color="auto" w:fill="FFFFFF"/>
        <w:spacing w:before="0" w:beforeAutospacing="0" w:after="0" w:afterAutospacing="0"/>
        <w:rPr>
          <w:rFonts w:ascii="GHEA Grapalat" w:hAnsi="GHEA Grapalat" w:cs="Sylfaen"/>
          <w:vertAlign w:val="superscript"/>
        </w:rPr>
      </w:pPr>
      <w:r>
        <w:rPr>
          <w:rFonts w:ascii="GHEA Grapalat" w:hAnsi="GHEA Grapalat" w:cs="Sylfaen"/>
          <w:vertAlign w:val="superscript"/>
          <w:lang w:val="hy-AM"/>
        </w:rPr>
        <w:t xml:space="preserve">                                                        </w:t>
      </w:r>
      <w:r>
        <w:rPr>
          <w:rFonts w:ascii="GHEA Grapalat" w:hAnsi="GHEA Grapalat" w:cs="Sylfaen"/>
          <w:vertAlign w:val="superscript"/>
        </w:rPr>
        <w:t>число, месяц, год</w:t>
      </w:r>
    </w:p>
    <w:p w14:paraId="7AF3820A"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6AD0A9CC"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20EF42A"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B9CF3D" w14:textId="77777777" w:rsidR="005B5B3E" w:rsidRDefault="005B5B3E" w:rsidP="005B5B3E">
      <w:pPr>
        <w:pStyle w:val="NormalWeb"/>
        <w:shd w:val="clear" w:color="auto" w:fill="FFFFFF"/>
        <w:spacing w:before="0" w:beforeAutospacing="0" w:after="0" w:afterAutospacing="0"/>
        <w:ind w:firstLine="375"/>
        <w:rPr>
          <w:rFonts w:eastAsiaTheme="minorHAnsi" w:cstheme="minorBidi"/>
        </w:rPr>
      </w:pPr>
    </w:p>
    <w:p w14:paraId="5D504B26" w14:textId="77777777" w:rsidR="005B5B3E" w:rsidRDefault="005B5B3E" w:rsidP="005B5B3E">
      <w:pPr>
        <w:pStyle w:val="NormalWeb"/>
        <w:shd w:val="clear" w:color="auto" w:fill="FFFFFF"/>
        <w:spacing w:before="0" w:beforeAutospacing="0" w:after="0" w:afterAutospacing="0"/>
        <w:ind w:firstLine="375"/>
        <w:rPr>
          <w:rStyle w:val="Strong"/>
          <w:rFonts w:ascii="GHEA Grapalat" w:hAnsi="GHEA Grapalat"/>
          <w:b w:val="0"/>
          <w:bCs w:val="0"/>
          <w:sz w:val="20"/>
          <w:szCs w:val="20"/>
        </w:rPr>
      </w:pPr>
    </w:p>
    <w:p w14:paraId="6C5FD189" w14:textId="77777777" w:rsidR="005B5B3E" w:rsidRDefault="005B5B3E" w:rsidP="005B5B3E">
      <w:pPr>
        <w:widowControl w:val="0"/>
        <w:ind w:left="567" w:right="565"/>
        <w:jc w:val="both"/>
      </w:pPr>
    </w:p>
    <w:p w14:paraId="32F661B7" w14:textId="77777777" w:rsidR="005B5B3E" w:rsidRDefault="005B5B3E" w:rsidP="005B5B3E">
      <w:pPr>
        <w:widowControl w:val="0"/>
        <w:ind w:left="567" w:right="565"/>
        <w:jc w:val="center"/>
        <w:rPr>
          <w:rFonts w:ascii="GHEA Grapalat" w:hAnsi="GHEA Grapalat"/>
          <w:b/>
        </w:rPr>
      </w:pPr>
    </w:p>
    <w:p w14:paraId="310F8784" w14:textId="77777777" w:rsidR="005B5B3E" w:rsidRDefault="005B5B3E" w:rsidP="005B5B3E">
      <w:pPr>
        <w:widowControl w:val="0"/>
        <w:ind w:left="567" w:right="565"/>
        <w:jc w:val="center"/>
        <w:rPr>
          <w:rFonts w:ascii="GHEA Grapalat" w:hAnsi="GHEA Grapalat"/>
          <w:b/>
        </w:rPr>
      </w:pPr>
    </w:p>
    <w:p w14:paraId="3BCEAB38" w14:textId="77777777" w:rsidR="005B5B3E" w:rsidRDefault="005B5B3E" w:rsidP="005B5B3E">
      <w:pPr>
        <w:widowControl w:val="0"/>
        <w:ind w:left="567" w:right="565"/>
        <w:jc w:val="center"/>
        <w:rPr>
          <w:rFonts w:ascii="GHEA Grapalat" w:hAnsi="GHEA Grapalat"/>
          <w:b/>
        </w:rPr>
      </w:pPr>
    </w:p>
    <w:p w14:paraId="028B5C23" w14:textId="77777777" w:rsidR="005B5B3E" w:rsidRDefault="005B5B3E" w:rsidP="005B5B3E">
      <w:pPr>
        <w:widowControl w:val="0"/>
        <w:ind w:left="567" w:right="565"/>
        <w:jc w:val="center"/>
        <w:rPr>
          <w:rFonts w:ascii="GHEA Grapalat" w:hAnsi="GHEA Grapalat"/>
          <w:b/>
        </w:rPr>
      </w:pPr>
    </w:p>
    <w:p w14:paraId="375A678F" w14:textId="77777777" w:rsidR="005B5B3E" w:rsidRDefault="005B5B3E" w:rsidP="005B5B3E">
      <w:pPr>
        <w:rPr>
          <w:rFonts w:ascii="GHEA Grapalat" w:hAnsi="GHEA Grapalat"/>
          <w:i/>
        </w:rPr>
      </w:pPr>
      <w:r>
        <w:rPr>
          <w:rFonts w:ascii="GHEA Grapalat" w:hAnsi="GHEA Grapalat"/>
          <w:i/>
        </w:rPr>
        <w:br w:type="page"/>
      </w:r>
    </w:p>
    <w:p w14:paraId="22439F50" w14:textId="77777777" w:rsidR="005B5B3E" w:rsidRDefault="005B5B3E" w:rsidP="005B5B3E">
      <w:pPr>
        <w:widowControl w:val="0"/>
        <w:jc w:val="right"/>
        <w:rPr>
          <w:rFonts w:ascii="GHEA Grapalat" w:hAnsi="GHEA Grapalat" w:cs="GHEA Grapalat"/>
          <w:i/>
        </w:rPr>
      </w:pPr>
      <w:r>
        <w:rPr>
          <w:rFonts w:ascii="GHEA Grapalat" w:hAnsi="GHEA Grapalat"/>
          <w:i/>
        </w:rPr>
        <w:lastRenderedPageBreak/>
        <w:t>Приложение № 5.1</w:t>
      </w:r>
    </w:p>
    <w:p w14:paraId="174379AF" w14:textId="2070F794" w:rsidR="005B5B3E" w:rsidRDefault="005B5B3E" w:rsidP="005B5B3E">
      <w:pPr>
        <w:widowControl w:val="0"/>
        <w:jc w:val="right"/>
        <w:rPr>
          <w:rFonts w:ascii="GHEA Grapalat" w:hAnsi="GHEA Grapalat" w:cs="GHEA Grapalat"/>
          <w:i/>
        </w:rPr>
      </w:pPr>
      <w:r>
        <w:rPr>
          <w:rFonts w:ascii="GHEA Grapalat" w:hAnsi="GHEA Grapalat"/>
          <w:i/>
        </w:rPr>
        <w:t>к Приглашению на открытый конкурс</w:t>
      </w:r>
      <w:r>
        <w:rPr>
          <w:rFonts w:ascii="GHEA Grapalat" w:hAnsi="GHEA Grapalat"/>
          <w:i/>
        </w:rPr>
        <w:br/>
        <w:t xml:space="preserve">под кодом </w:t>
      </w:r>
      <w:r w:rsidR="0095433C">
        <w:rPr>
          <w:rFonts w:ascii="GHEA Grapalat" w:hAnsi="GHEA Grapalat"/>
          <w:i/>
        </w:rPr>
        <w:t>EQ-BMAPDzB-</w:t>
      </w:r>
      <w:r w:rsidR="00A6641C">
        <w:rPr>
          <w:rFonts w:ascii="GHEA Grapalat" w:hAnsi="GHEA Grapalat"/>
          <w:i/>
        </w:rPr>
        <w:t>25/1</w:t>
      </w:r>
      <w:r>
        <w:rPr>
          <w:rStyle w:val="FootnoteReference"/>
          <w:rFonts w:ascii="GHEA Grapalat" w:hAnsi="GHEA Grapalat"/>
          <w:i/>
        </w:rPr>
        <w:footnoteReference w:customMarkFollows="1" w:id="23"/>
        <w:t>*</w:t>
      </w:r>
    </w:p>
    <w:p w14:paraId="129FFC34" w14:textId="77777777" w:rsidR="005B5B3E" w:rsidRDefault="005B5B3E" w:rsidP="005B5B3E">
      <w:pPr>
        <w:widowControl w:val="0"/>
        <w:jc w:val="center"/>
        <w:rPr>
          <w:rFonts w:ascii="GHEA Grapalat" w:hAnsi="GHEA Grapalat"/>
          <w:b/>
        </w:rPr>
      </w:pPr>
    </w:p>
    <w:p w14:paraId="1E9B1143" w14:textId="77777777" w:rsidR="005B5B3E" w:rsidRDefault="005B5B3E" w:rsidP="005B5B3E">
      <w:pPr>
        <w:widowControl w:val="0"/>
        <w:jc w:val="center"/>
        <w:rPr>
          <w:rFonts w:ascii="GHEA Grapalat" w:hAnsi="GHEA Grapalat" w:cs="GHEA Grapalat"/>
          <w:b/>
        </w:rPr>
      </w:pPr>
      <w:r>
        <w:rPr>
          <w:rFonts w:ascii="GHEA Grapalat" w:hAnsi="GHEA Grapalat"/>
          <w:b/>
        </w:rPr>
        <w:t xml:space="preserve">СОГЛАШЕНИЕ О НЕУСТОЙКЕ </w:t>
      </w:r>
    </w:p>
    <w:p w14:paraId="3DF1FDEC" w14:textId="77777777" w:rsidR="005B5B3E" w:rsidRDefault="005B5B3E" w:rsidP="005B5B3E">
      <w:pPr>
        <w:widowControl w:val="0"/>
        <w:jc w:val="center"/>
        <w:rPr>
          <w:rFonts w:ascii="GHEA Grapalat" w:hAnsi="GHEA Grapalat" w:cs="GHEA Grapalat"/>
          <w:b/>
        </w:rPr>
      </w:pPr>
      <w:r>
        <w:rPr>
          <w:rFonts w:ascii="GHEA Grapalat" w:hAnsi="GHEA Grapalat"/>
          <w:b/>
        </w:rPr>
        <w:t>(обеспечение договора)</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7"/>
      </w:tblGrid>
      <w:tr w:rsidR="005B5B3E" w14:paraId="2AA0FD64" w14:textId="77777777" w:rsidTr="005B5B3E">
        <w:tc>
          <w:tcPr>
            <w:tcW w:w="4786" w:type="dxa"/>
            <w:hideMark/>
          </w:tcPr>
          <w:p w14:paraId="07A724A0" w14:textId="77777777" w:rsidR="005B5B3E" w:rsidRDefault="005B5B3E" w:rsidP="005B5B3E">
            <w:pPr>
              <w:widowControl w:val="0"/>
              <w:rPr>
                <w:rFonts w:ascii="GHEA Grapalat" w:hAnsi="GHEA Grapalat" w:cs="GHEA Grapalat"/>
                <w:b/>
                <w:lang w:val="en-US"/>
              </w:rPr>
            </w:pPr>
            <w:r>
              <w:rPr>
                <w:rFonts w:ascii="GHEA Grapalat" w:hAnsi="GHEA Grapalat"/>
              </w:rPr>
              <w:t>г. Ереван</w:t>
            </w:r>
          </w:p>
        </w:tc>
        <w:tc>
          <w:tcPr>
            <w:tcW w:w="4500" w:type="dxa"/>
            <w:hideMark/>
          </w:tcPr>
          <w:p w14:paraId="3234B217" w14:textId="77777777" w:rsidR="005B5B3E" w:rsidRDefault="005B5B3E" w:rsidP="005B5B3E">
            <w:pPr>
              <w:widowControl w:val="0"/>
              <w:jc w:val="right"/>
              <w:rPr>
                <w:rFonts w:ascii="GHEA Grapalat" w:hAnsi="GHEA Grapalat" w:cs="GHEA Grapalat"/>
                <w:b/>
              </w:rPr>
            </w:pPr>
            <w:r>
              <w:rPr>
                <w:rFonts w:ascii="GHEA Grapalat" w:hAnsi="GHEA Grapalat"/>
              </w:rPr>
              <w:t>"</w:t>
            </w:r>
            <w:r>
              <w:rPr>
                <w:rFonts w:ascii="GHEA Grapalat" w:hAnsi="GHEA Grapalat"/>
                <w:lang w:val="en-US"/>
              </w:rPr>
              <w:tab/>
            </w:r>
            <w:r>
              <w:rPr>
                <w:rFonts w:ascii="GHEA Grapalat" w:hAnsi="GHEA Grapalat"/>
              </w:rPr>
              <w:t xml:space="preserve">" </w:t>
            </w:r>
            <w:r>
              <w:rPr>
                <w:rFonts w:ascii="GHEA Grapalat" w:hAnsi="GHEA Grapalat"/>
                <w:lang w:val="en-US"/>
              </w:rPr>
              <w:tab/>
            </w:r>
            <w:r>
              <w:rPr>
                <w:rFonts w:ascii="GHEA Grapalat" w:hAnsi="GHEA Grapalat"/>
              </w:rPr>
              <w:t>20</w:t>
            </w:r>
            <w:r>
              <w:rPr>
                <w:rFonts w:ascii="GHEA Grapalat" w:hAnsi="GHEA Grapalat"/>
                <w:lang w:val="en-US"/>
              </w:rPr>
              <w:tab/>
            </w:r>
            <w:r>
              <w:rPr>
                <w:rFonts w:ascii="GHEA Grapalat" w:hAnsi="GHEA Grapalat"/>
              </w:rPr>
              <w:t>г.</w:t>
            </w:r>
            <w:r>
              <w:rPr>
                <w:rStyle w:val="FootnoteReference"/>
                <w:rFonts w:ascii="GHEA Grapalat" w:hAnsi="GHEA Grapalat"/>
              </w:rPr>
              <w:footnoteReference w:customMarkFollows="1" w:id="24"/>
              <w:t>**</w:t>
            </w:r>
          </w:p>
        </w:tc>
      </w:tr>
    </w:tbl>
    <w:p w14:paraId="7D25A16B" w14:textId="77777777" w:rsidR="005B5B3E" w:rsidRDefault="005B5B3E" w:rsidP="005B5B3E">
      <w:pPr>
        <w:widowControl w:val="0"/>
        <w:rPr>
          <w:rFonts w:ascii="GHEA Grapalat" w:hAnsi="GHEA Grapalat" w:cs="GHEA Grapalat"/>
          <w:b/>
        </w:rPr>
      </w:pPr>
    </w:p>
    <w:p w14:paraId="27AE79A3" w14:textId="77777777" w:rsidR="005B5B3E" w:rsidRDefault="005B5B3E" w:rsidP="005B5B3E">
      <w:pPr>
        <w:widowControl w:val="0"/>
        <w:jc w:val="both"/>
        <w:rPr>
          <w:rFonts w:ascii="GHEA Grapalat" w:hAnsi="GHEA Grapalat" w:cs="GHEA Grapalat"/>
          <w:u w:val="single"/>
          <w:vertAlign w:val="subscript"/>
        </w:rPr>
      </w:pPr>
      <w:r>
        <w:rPr>
          <w:rFonts w:ascii="GHEA Grapalat" w:hAnsi="GHEA Grapalat"/>
        </w:rPr>
        <w:t>_______________________________________________, в лице директора Компании,</w:t>
      </w:r>
    </w:p>
    <w:p w14:paraId="6B7D2E1D" w14:textId="77777777" w:rsidR="005B5B3E" w:rsidRDefault="005B5B3E" w:rsidP="005B5B3E">
      <w:pPr>
        <w:widowControl w:val="0"/>
        <w:ind w:left="1843"/>
        <w:jc w:val="both"/>
        <w:rPr>
          <w:rFonts w:ascii="GHEA Grapalat" w:hAnsi="GHEA Grapalat"/>
          <w:vertAlign w:val="superscript"/>
          <w:lang w:val="en-US"/>
        </w:rPr>
      </w:pPr>
      <w:r>
        <w:rPr>
          <w:rFonts w:ascii="GHEA Grapalat" w:hAnsi="GHEA Grapalat"/>
          <w:vertAlign w:val="superscript"/>
        </w:rPr>
        <w:t>наименование Компании</w:t>
      </w:r>
    </w:p>
    <w:p w14:paraId="3C5F0ED0" w14:textId="77777777" w:rsidR="005B5B3E" w:rsidRDefault="005B5B3E" w:rsidP="005B5B3E">
      <w:pPr>
        <w:widowControl w:val="0"/>
        <w:jc w:val="both"/>
        <w:rPr>
          <w:rFonts w:ascii="GHEA Grapalat" w:hAnsi="GHEA Grapalat"/>
          <w:lang w:val="en-US"/>
        </w:rPr>
      </w:pPr>
      <w:r>
        <w:rPr>
          <w:rFonts w:ascii="GHEA Grapalat" w:hAnsi="GHEA Grapalat"/>
          <w:lang w:val="en-US"/>
        </w:rPr>
        <w:t>_________________________________________________________________________</w:t>
      </w:r>
    </w:p>
    <w:p w14:paraId="25C81A34" w14:textId="77777777" w:rsidR="005B5B3E" w:rsidRDefault="005B5B3E" w:rsidP="005B5B3E">
      <w:pPr>
        <w:widowControl w:val="0"/>
        <w:jc w:val="center"/>
        <w:rPr>
          <w:rFonts w:ascii="GHEA Grapalat" w:hAnsi="GHEA Grapalat"/>
          <w:vertAlign w:val="superscript"/>
        </w:rPr>
      </w:pPr>
      <w:r>
        <w:rPr>
          <w:rFonts w:ascii="GHEA Grapalat" w:hAnsi="GHEA Grapalat"/>
          <w:vertAlign w:val="superscript"/>
        </w:rPr>
        <w:t>имя, фамилия, паспортные данные директора компании</w:t>
      </w:r>
    </w:p>
    <w:p w14:paraId="08A2122A" w14:textId="77777777" w:rsidR="005B5B3E" w:rsidRDefault="005B5B3E" w:rsidP="005B5B3E">
      <w:pPr>
        <w:widowControl w:val="0"/>
        <w:jc w:val="both"/>
        <w:rPr>
          <w:rFonts w:ascii="GHEA Grapalat" w:hAnsi="GHEA Grapalat" w:cs="GHEA Grapalat"/>
        </w:rPr>
      </w:pPr>
      <w:r>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C9F7D7E" w14:textId="77777777" w:rsidR="005B5B3E" w:rsidRDefault="005B5B3E" w:rsidP="005B5B3E">
      <w:pPr>
        <w:widowControl w:val="0"/>
        <w:jc w:val="center"/>
        <w:rPr>
          <w:rFonts w:ascii="GHEA Grapalat" w:hAnsi="GHEA Grapalat" w:cs="GHEA Grapalat"/>
          <w:b/>
          <w:bCs/>
        </w:rPr>
      </w:pPr>
      <w:r>
        <w:rPr>
          <w:rFonts w:ascii="GHEA Grapalat" w:hAnsi="GHEA Grapalat"/>
          <w:b/>
        </w:rPr>
        <w:t>1. Предмет соглашения</w:t>
      </w:r>
    </w:p>
    <w:p w14:paraId="1C940501" w14:textId="4C9C438A" w:rsidR="006F32B5" w:rsidRPr="00B138F3" w:rsidRDefault="005B5B3E" w:rsidP="006F32B5">
      <w:pPr>
        <w:widowControl w:val="0"/>
        <w:tabs>
          <w:tab w:val="left" w:pos="567"/>
        </w:tabs>
        <w:jc w:val="both"/>
        <w:rPr>
          <w:rFonts w:ascii="GHEA Grapalat" w:hAnsi="GHEA Grapalat" w:cs="GHEA Grapalat"/>
          <w:sz w:val="22"/>
          <w:szCs w:val="22"/>
        </w:rPr>
      </w:pPr>
      <w:r>
        <w:rPr>
          <w:rFonts w:ascii="GHEA Grapalat" w:hAnsi="GHEA Grapalat"/>
        </w:rPr>
        <w:t>1</w:t>
      </w:r>
      <w:r>
        <w:rPr>
          <w:rFonts w:ascii="GHEA Grapalat" w:hAnsi="GHEA Grapalat"/>
          <w:spacing w:val="-6"/>
        </w:rPr>
        <w:t>.1.</w:t>
      </w:r>
      <w:r>
        <w:rPr>
          <w:rFonts w:ascii="GHEA Grapalat" w:hAnsi="GHEA Grapalat"/>
          <w:spacing w:val="-6"/>
        </w:rPr>
        <w:tab/>
      </w:r>
      <w:r w:rsidR="006F32B5" w:rsidRPr="00B138F3">
        <w:rPr>
          <w:rFonts w:ascii="GHEA Grapalat" w:hAnsi="GHEA Grapalat"/>
          <w:spacing w:val="-6"/>
          <w:sz w:val="22"/>
          <w:szCs w:val="22"/>
        </w:rPr>
        <w:t xml:space="preserve">Компания участвует в организованной </w:t>
      </w:r>
      <w:r w:rsidR="006F32B5">
        <w:rPr>
          <w:rFonts w:ascii="GHEA Grapalat" w:hAnsi="GHEA Grapalat"/>
          <w:spacing w:val="-6"/>
          <w:sz w:val="22"/>
          <w:szCs w:val="22"/>
        </w:rPr>
        <w:t xml:space="preserve">мэрия г. Ереван </w:t>
      </w:r>
      <w:r w:rsidR="006F32B5" w:rsidRPr="00B138F3">
        <w:rPr>
          <w:rFonts w:ascii="GHEA Grapalat" w:hAnsi="GHEA Grapalat"/>
          <w:spacing w:val="-6"/>
          <w:sz w:val="22"/>
          <w:szCs w:val="22"/>
        </w:rPr>
        <w:t xml:space="preserve">*(далее — Заказчик) </w:t>
      </w:r>
      <w:r w:rsidR="006F32B5" w:rsidRPr="00B138F3">
        <w:rPr>
          <w:rFonts w:ascii="GHEA Grapalat" w:hAnsi="GHEA Grapalat"/>
          <w:sz w:val="22"/>
          <w:szCs w:val="22"/>
        </w:rPr>
        <w:t xml:space="preserve">процедуре закупок под кодом </w:t>
      </w:r>
      <w:r w:rsidR="006F32B5" w:rsidRPr="00F05512">
        <w:rPr>
          <w:rFonts w:ascii="GHEA Grapalat" w:hAnsi="GHEA Grapalat"/>
          <w:iCs/>
          <w:sz w:val="22"/>
          <w:szCs w:val="22"/>
        </w:rPr>
        <w:t>EQ-BMAPDzB-</w:t>
      </w:r>
      <w:r w:rsidR="00A6641C">
        <w:rPr>
          <w:rFonts w:ascii="GHEA Grapalat" w:hAnsi="GHEA Grapalat"/>
          <w:iCs/>
          <w:sz w:val="22"/>
          <w:szCs w:val="22"/>
        </w:rPr>
        <w:t>25/1</w:t>
      </w:r>
      <w:r w:rsidR="006F32B5" w:rsidRPr="00F05512">
        <w:rPr>
          <w:rFonts w:ascii="GHEA Grapalat" w:hAnsi="GHEA Grapalat"/>
          <w:iCs/>
          <w:sz w:val="22"/>
          <w:szCs w:val="22"/>
        </w:rPr>
        <w:t>.</w:t>
      </w:r>
    </w:p>
    <w:p w14:paraId="35546716" w14:textId="7590AD62" w:rsidR="005B5B3E" w:rsidRDefault="005B5B3E" w:rsidP="006F32B5">
      <w:pPr>
        <w:widowControl w:val="0"/>
        <w:tabs>
          <w:tab w:val="left" w:pos="567"/>
        </w:tabs>
        <w:jc w:val="both"/>
        <w:rPr>
          <w:rFonts w:ascii="GHEA Grapalat" w:hAnsi="GHEA Grapalat"/>
        </w:rPr>
      </w:pPr>
      <w:r>
        <w:rPr>
          <w:rFonts w:ascii="GHEA Grapalat" w:hAnsi="GHEA Grapalat"/>
        </w:rPr>
        <w:br w:type="page"/>
      </w:r>
    </w:p>
    <w:p w14:paraId="02038B71"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lastRenderedPageBreak/>
        <w:t>1.2.</w:t>
      </w:r>
      <w:r>
        <w:rPr>
          <w:rFonts w:ascii="GHEA Grapalat" w:hAnsi="GHEA Grapalat"/>
        </w:rPr>
        <w:tab/>
        <w:t>В качестве обеспечения исполнения договора, заключаемого в</w:t>
      </w:r>
      <w:r>
        <w:rPr>
          <w:rFonts w:ascii="Courier New" w:hAnsi="Courier New" w:cs="Courier New"/>
          <w:lang w:val="en-US"/>
        </w:rPr>
        <w:t> </w:t>
      </w:r>
      <w:r>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D09165C"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1.3.</w:t>
      </w:r>
      <w:r>
        <w:rPr>
          <w:rFonts w:ascii="GHEA Grapalat" w:hAnsi="GHEA Grapalat"/>
        </w:rPr>
        <w:tab/>
        <w:t>Подписав платежное требование (далее — Требование), прилагаемое к</w:t>
      </w:r>
      <w:r>
        <w:rPr>
          <w:lang w:val="en-US"/>
        </w:rPr>
        <w:t> </w:t>
      </w:r>
      <w:r>
        <w:rPr>
          <w:rFonts w:ascii="GHEA Grapalat" w:hAnsi="GHEA Grapalat"/>
        </w:rPr>
        <w:t xml:space="preserve">настоящему Соглашению о неустойке, Компания безотзывно соглашается, что: </w:t>
      </w:r>
    </w:p>
    <w:p w14:paraId="40ABBCFD"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а)</w:t>
      </w:r>
      <w:r>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77E002B"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б)</w:t>
      </w:r>
      <w:r>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7D92552"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в)</w:t>
      </w:r>
      <w:r>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079A15E"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г)</w:t>
      </w:r>
      <w:r>
        <w:rPr>
          <w:rFonts w:ascii="GHEA Grapalat" w:hAnsi="GHEA Grapalat"/>
        </w:rPr>
        <w:tab/>
        <w:t>Компания подтверждает, что акцептовала Требование в полном размере суммы неустойки.</w:t>
      </w:r>
    </w:p>
    <w:p w14:paraId="1530602D"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д)</w:t>
      </w:r>
      <w:r>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BE66DB2"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1.4.</w:t>
      </w:r>
      <w:r>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Pr>
          <w:rFonts w:ascii="Courier New" w:hAnsi="Courier New" w:cs="Courier New"/>
          <w:lang w:val="en-US"/>
        </w:rPr>
        <w:t> </w:t>
      </w:r>
      <w:r>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520B2D37"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1.5.</w:t>
      </w:r>
      <w:r>
        <w:rPr>
          <w:rFonts w:ascii="GHEA Grapalat" w:hAnsi="GHEA Grapalat"/>
        </w:rPr>
        <w:tab/>
        <w:t>Заказчик может представить в Банк-плательщик иные дополнительные документы.</w:t>
      </w:r>
    </w:p>
    <w:p w14:paraId="11D27206"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1.6. Банк не несет какой-либо ответственности за риски (понесенные</w:t>
      </w:r>
      <w:r>
        <w:rPr>
          <w:rFonts w:ascii="Courier New" w:hAnsi="Courier New" w:cs="Courier New"/>
          <w:lang w:val="en-US"/>
        </w:rPr>
        <w:t> </w:t>
      </w:r>
      <w:r>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Pr>
          <w:rFonts w:ascii="Courier New" w:hAnsi="Courier New" w:cs="Courier New"/>
          <w:lang w:val="en-US"/>
        </w:rPr>
        <w:t> </w:t>
      </w:r>
      <w:r>
        <w:rPr>
          <w:rFonts w:ascii="GHEA Grapalat" w:hAnsi="GHEA Grapalat"/>
        </w:rPr>
        <w:t>Требовании. Банк не обязан проверять факты нарушения Компанией условий договора.</w:t>
      </w:r>
    </w:p>
    <w:p w14:paraId="516CF7E4"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1.7.</w:t>
      </w:r>
      <w:r>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C6ECA01"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1.8.</w:t>
      </w:r>
      <w:r>
        <w:rPr>
          <w:rFonts w:ascii="GHEA Grapalat" w:hAnsi="GHEA Grapalat"/>
        </w:rPr>
        <w:tab/>
        <w:t>В случае если в течение десяти рабочих дней после представления в</w:t>
      </w:r>
      <w:r>
        <w:rPr>
          <w:rFonts w:ascii="Courier New" w:hAnsi="Courier New" w:cs="Courier New"/>
          <w:lang w:val="en-US"/>
        </w:rPr>
        <w:t> </w:t>
      </w:r>
      <w:r>
        <w:rPr>
          <w:rFonts w:ascii="GHEA Grapalat" w:hAnsi="GHEA Grapalat"/>
        </w:rPr>
        <w:t>Банк настоящего Соглашения и прилагаемого Требования по независящим от</w:t>
      </w:r>
      <w:r>
        <w:rPr>
          <w:rFonts w:ascii="Courier New" w:hAnsi="Courier New" w:cs="Courier New"/>
          <w:lang w:val="en-US"/>
        </w:rPr>
        <w:t> </w:t>
      </w:r>
      <w:r>
        <w:rPr>
          <w:rFonts w:ascii="GHEA Grapalat" w:hAnsi="GHEA Grapalat"/>
        </w:rPr>
        <w:t xml:space="preserve">Банка причинам Заказчику не выплачивается сумма, Заказчик передает в ЗАО </w:t>
      </w:r>
      <w:r>
        <w:rPr>
          <w:rFonts w:ascii="GHEA Grapalat" w:hAnsi="GHEA Grapalat"/>
        </w:rPr>
        <w:lastRenderedPageBreak/>
        <w:t>"АКРА Кредит Репортинг" (Кредитное бюро) сведения о Компании в связи с</w:t>
      </w:r>
      <w:r>
        <w:rPr>
          <w:rFonts w:ascii="Courier New" w:hAnsi="Courier New" w:cs="Courier New"/>
          <w:lang w:val="en-US"/>
        </w:rPr>
        <w:t> </w:t>
      </w:r>
      <w:r>
        <w:rPr>
          <w:rFonts w:ascii="GHEA Grapalat" w:hAnsi="GHEA Grapalat"/>
        </w:rPr>
        <w:t>неуплатой.</w:t>
      </w:r>
    </w:p>
    <w:p w14:paraId="214882F3" w14:textId="77777777" w:rsidR="005B5B3E" w:rsidRDefault="005B5B3E" w:rsidP="005B5B3E">
      <w:pPr>
        <w:widowControl w:val="0"/>
        <w:jc w:val="center"/>
        <w:rPr>
          <w:rFonts w:ascii="GHEA Grapalat" w:hAnsi="GHEA Grapalat" w:cs="GHEA Grapalat"/>
          <w:b/>
          <w:bCs/>
        </w:rPr>
      </w:pPr>
      <w:r>
        <w:rPr>
          <w:rFonts w:ascii="GHEA Grapalat" w:hAnsi="GHEA Grapalat"/>
          <w:b/>
        </w:rPr>
        <w:t>2. Иные условия</w:t>
      </w:r>
    </w:p>
    <w:p w14:paraId="75D45E0B"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2.1.</w:t>
      </w:r>
      <w:r>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6F28CDEB"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2.2.</w:t>
      </w:r>
      <w:r>
        <w:rPr>
          <w:rFonts w:ascii="GHEA Grapalat" w:hAnsi="GHEA Grapalat"/>
        </w:rPr>
        <w:tab/>
        <w:t xml:space="preserve">Представив настоящее Соглашение и прилагаемое Требование в Банк-плательщик: </w:t>
      </w:r>
    </w:p>
    <w:p w14:paraId="0B70AF61"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2.2.1.</w:t>
      </w:r>
      <w:r>
        <w:rPr>
          <w:rFonts w:ascii="GHEA Grapalat" w:hAnsi="GHEA Grapalat"/>
        </w:rPr>
        <w:tab/>
        <w:t>Заказчик подтверждает, что Компания допустила нарушение договорных обязательств, а</w:t>
      </w:r>
    </w:p>
    <w:p w14:paraId="7D04CB37" w14:textId="77777777" w:rsidR="005B5B3E" w:rsidRDefault="005B5B3E" w:rsidP="005B5B3E">
      <w:pPr>
        <w:widowControl w:val="0"/>
        <w:tabs>
          <w:tab w:val="left" w:pos="1134"/>
        </w:tabs>
        <w:ind w:firstLine="567"/>
        <w:jc w:val="both"/>
        <w:rPr>
          <w:rFonts w:ascii="GHEA Grapalat" w:hAnsi="GHEA Grapalat" w:cs="GHEA Grapalat"/>
        </w:rPr>
      </w:pPr>
      <w:r>
        <w:rPr>
          <w:rFonts w:ascii="GHEA Grapalat" w:hAnsi="GHEA Grapalat"/>
        </w:rPr>
        <w:t>2.2.2.</w:t>
      </w:r>
      <w:r>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BF4F8EA"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2.3.</w:t>
      </w:r>
      <w:r>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FFDED45" w14:textId="77777777" w:rsidR="005B5B3E" w:rsidRDefault="005B5B3E" w:rsidP="005B5B3E">
      <w:pPr>
        <w:widowControl w:val="0"/>
        <w:ind w:firstLine="567"/>
        <w:jc w:val="center"/>
        <w:rPr>
          <w:rFonts w:ascii="GHEA Grapalat" w:hAnsi="GHEA Grapalat"/>
          <w:b/>
        </w:rPr>
      </w:pPr>
      <w:r>
        <w:rPr>
          <w:rFonts w:ascii="GHEA Grapalat" w:hAnsi="GHEA Grapalat"/>
          <w:b/>
        </w:rPr>
        <w:t>3. Адрес, банковские реквизиты Компании</w:t>
      </w:r>
    </w:p>
    <w:p w14:paraId="0B8435C1" w14:textId="77777777" w:rsidR="005B5B3E" w:rsidRDefault="005B5B3E" w:rsidP="005B5B3E">
      <w:pPr>
        <w:widowControl w:val="0"/>
        <w:jc w:val="both"/>
        <w:rPr>
          <w:rFonts w:ascii="GHEA Grapalat" w:hAnsi="GHEA Grapalat"/>
        </w:rPr>
      </w:pPr>
      <w:r>
        <w:rPr>
          <w:rFonts w:ascii="GHEA Grapalat" w:hAnsi="GHEA Grapalat"/>
        </w:rPr>
        <w:t>_______________________________________</w:t>
      </w:r>
    </w:p>
    <w:p w14:paraId="6A0EDDBD" w14:textId="77777777" w:rsidR="005B5B3E" w:rsidRDefault="005B5B3E" w:rsidP="005B5B3E">
      <w:pPr>
        <w:widowControl w:val="0"/>
        <w:ind w:right="4250"/>
        <w:jc w:val="center"/>
        <w:rPr>
          <w:rFonts w:ascii="GHEA Grapalat" w:hAnsi="GHEA Grapalat"/>
          <w:vertAlign w:val="superscript"/>
        </w:rPr>
      </w:pPr>
      <w:r>
        <w:rPr>
          <w:rFonts w:ascii="GHEA Grapalat" w:hAnsi="GHEA Grapalat"/>
          <w:vertAlign w:val="superscript"/>
        </w:rPr>
        <w:t>наименование компании</w:t>
      </w:r>
    </w:p>
    <w:p w14:paraId="575D9771" w14:textId="77777777" w:rsidR="005B5B3E" w:rsidRDefault="005B5B3E" w:rsidP="005B5B3E">
      <w:pPr>
        <w:widowControl w:val="0"/>
        <w:jc w:val="both"/>
        <w:rPr>
          <w:rFonts w:ascii="GHEA Grapalat" w:hAnsi="GHEA Grapalat"/>
        </w:rPr>
      </w:pPr>
      <w:r>
        <w:rPr>
          <w:rFonts w:ascii="GHEA Grapalat" w:hAnsi="GHEA Grapalat"/>
        </w:rPr>
        <w:t>_______________________________________</w:t>
      </w:r>
    </w:p>
    <w:p w14:paraId="3C87A696" w14:textId="77777777" w:rsidR="005B5B3E" w:rsidRDefault="005B5B3E" w:rsidP="005B5B3E">
      <w:pPr>
        <w:widowControl w:val="0"/>
        <w:ind w:right="4250"/>
        <w:jc w:val="center"/>
        <w:rPr>
          <w:rFonts w:ascii="GHEA Grapalat" w:hAnsi="GHEA Grapalat"/>
          <w:vertAlign w:val="superscript"/>
        </w:rPr>
      </w:pPr>
      <w:r>
        <w:rPr>
          <w:rFonts w:ascii="GHEA Grapalat" w:hAnsi="GHEA Grapalat"/>
          <w:vertAlign w:val="superscript"/>
        </w:rPr>
        <w:t>адрес компании</w:t>
      </w:r>
    </w:p>
    <w:p w14:paraId="3B0EAED8" w14:textId="77777777" w:rsidR="005B5B3E" w:rsidRDefault="005B5B3E" w:rsidP="005B5B3E">
      <w:pPr>
        <w:widowControl w:val="0"/>
        <w:jc w:val="both"/>
        <w:rPr>
          <w:rFonts w:ascii="GHEA Grapalat" w:hAnsi="GHEA Grapalat"/>
        </w:rPr>
      </w:pPr>
      <w:r>
        <w:rPr>
          <w:rFonts w:ascii="GHEA Grapalat" w:hAnsi="GHEA Grapalat"/>
        </w:rPr>
        <w:t>_______________________________________</w:t>
      </w:r>
    </w:p>
    <w:p w14:paraId="3D5672F4" w14:textId="77777777" w:rsidR="005B5B3E" w:rsidRDefault="005B5B3E" w:rsidP="005B5B3E">
      <w:pPr>
        <w:widowControl w:val="0"/>
        <w:ind w:right="4250"/>
        <w:jc w:val="center"/>
        <w:rPr>
          <w:rFonts w:ascii="GHEA Grapalat" w:hAnsi="GHEA Grapalat"/>
          <w:vertAlign w:val="superscript"/>
        </w:rPr>
      </w:pPr>
      <w:r>
        <w:rPr>
          <w:rFonts w:ascii="GHEA Grapalat" w:hAnsi="GHEA Grapalat"/>
          <w:vertAlign w:val="superscript"/>
        </w:rPr>
        <w:t>наименование обслуживающего компанию банка</w:t>
      </w:r>
    </w:p>
    <w:p w14:paraId="3884D65B" w14:textId="77777777" w:rsidR="005B5B3E" w:rsidRDefault="005B5B3E" w:rsidP="005B5B3E">
      <w:pPr>
        <w:widowControl w:val="0"/>
        <w:jc w:val="both"/>
        <w:rPr>
          <w:rFonts w:ascii="GHEA Grapalat" w:hAnsi="GHEA Grapalat"/>
        </w:rPr>
      </w:pPr>
      <w:r>
        <w:rPr>
          <w:rFonts w:ascii="GHEA Grapalat" w:hAnsi="GHEA Grapalat"/>
        </w:rPr>
        <w:t>_______________________________________</w:t>
      </w:r>
    </w:p>
    <w:p w14:paraId="5B20211F" w14:textId="77777777" w:rsidR="005B5B3E" w:rsidRDefault="005B5B3E" w:rsidP="005B5B3E">
      <w:pPr>
        <w:widowControl w:val="0"/>
        <w:ind w:right="4250"/>
        <w:jc w:val="center"/>
        <w:rPr>
          <w:rFonts w:ascii="GHEA Grapalat" w:hAnsi="GHEA Grapalat"/>
          <w:vertAlign w:val="superscript"/>
        </w:rPr>
      </w:pPr>
      <w:r>
        <w:rPr>
          <w:rFonts w:ascii="GHEA Grapalat" w:hAnsi="GHEA Grapalat"/>
          <w:vertAlign w:val="superscript"/>
        </w:rPr>
        <w:t>номер банковского счета компании</w:t>
      </w:r>
    </w:p>
    <w:p w14:paraId="7AA387B6" w14:textId="77777777" w:rsidR="005B5B3E" w:rsidRDefault="005B5B3E" w:rsidP="005B5B3E">
      <w:pPr>
        <w:widowControl w:val="0"/>
        <w:jc w:val="both"/>
        <w:rPr>
          <w:rFonts w:ascii="GHEA Grapalat" w:hAnsi="GHEA Grapalat"/>
        </w:rPr>
      </w:pPr>
      <w:r>
        <w:rPr>
          <w:rFonts w:ascii="GHEA Grapalat" w:hAnsi="GHEA Grapalat"/>
        </w:rPr>
        <w:t>_______________________________________</w:t>
      </w:r>
    </w:p>
    <w:p w14:paraId="6E9A4F12" w14:textId="77777777" w:rsidR="005B5B3E" w:rsidRDefault="005B5B3E" w:rsidP="005B5B3E">
      <w:pPr>
        <w:widowControl w:val="0"/>
        <w:ind w:right="4250"/>
        <w:jc w:val="center"/>
        <w:rPr>
          <w:rFonts w:ascii="GHEA Grapalat" w:hAnsi="GHEA Grapalat"/>
          <w:vertAlign w:val="superscript"/>
        </w:rPr>
      </w:pPr>
      <w:r>
        <w:rPr>
          <w:rFonts w:ascii="GHEA Grapalat" w:hAnsi="GHEA Grapalat"/>
          <w:vertAlign w:val="superscript"/>
        </w:rPr>
        <w:t>учетный номер налогоплательщика компании</w:t>
      </w:r>
    </w:p>
    <w:p w14:paraId="30D84C6B" w14:textId="77777777" w:rsidR="005B5B3E" w:rsidRDefault="005B5B3E" w:rsidP="005B5B3E">
      <w:pPr>
        <w:widowControl w:val="0"/>
        <w:jc w:val="both"/>
        <w:rPr>
          <w:rFonts w:ascii="GHEA Grapalat" w:hAnsi="GHEA Grapalat"/>
        </w:rPr>
      </w:pPr>
      <w:r>
        <w:rPr>
          <w:rFonts w:ascii="GHEA Grapalat" w:hAnsi="GHEA Grapalat"/>
        </w:rPr>
        <w:t>_______________________________________</w:t>
      </w:r>
    </w:p>
    <w:p w14:paraId="74F8677B" w14:textId="77777777" w:rsidR="005B5B3E" w:rsidRDefault="005B5B3E" w:rsidP="005B5B3E">
      <w:pPr>
        <w:widowControl w:val="0"/>
        <w:ind w:right="4250"/>
        <w:jc w:val="center"/>
        <w:rPr>
          <w:rFonts w:ascii="GHEA Grapalat" w:hAnsi="GHEA Grapalat"/>
        </w:rPr>
      </w:pPr>
      <w:r>
        <w:rPr>
          <w:rFonts w:ascii="GHEA Grapalat" w:hAnsi="GHEA Grapalat"/>
          <w:vertAlign w:val="superscript"/>
        </w:rPr>
        <w:t>имя, фамилия и подпись директора компании</w:t>
      </w:r>
    </w:p>
    <w:p w14:paraId="78A6C5E0" w14:textId="77777777" w:rsidR="005B5B3E" w:rsidRDefault="005B5B3E" w:rsidP="005B5B3E">
      <w:pPr>
        <w:widowControl w:val="0"/>
        <w:rPr>
          <w:rFonts w:ascii="GHEA Grapalat" w:hAnsi="GHEA Grapalat"/>
        </w:rPr>
      </w:pPr>
      <w:r>
        <w:rPr>
          <w:rFonts w:ascii="GHEA Grapalat" w:hAnsi="GHEA Grapalat"/>
        </w:rPr>
        <w:t>День/месяц/год                                                                                    М. П.</w:t>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5B5B3E" w14:paraId="3B9EC65F"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022DAB" w14:textId="77777777" w:rsidR="005B5B3E" w:rsidRDefault="005B5B3E" w:rsidP="005B5B3E">
            <w:pPr>
              <w:widowControl w:val="0"/>
              <w:tabs>
                <w:tab w:val="left" w:pos="3402"/>
              </w:tabs>
              <w:ind w:left="360"/>
              <w:rPr>
                <w:rFonts w:ascii="GHEA Grapalat" w:hAnsi="GHEA Grapalat" w:cs="Sylfaen"/>
                <w:b/>
                <w:bCs/>
                <w:lang w:val="en-US"/>
              </w:rPr>
            </w:pPr>
            <w:r>
              <w:rPr>
                <w:rFonts w:ascii="GHEA Grapalat" w:hAnsi="GHEA Grapalat"/>
                <w:b/>
                <w:lang w:val="en-US"/>
              </w:rPr>
              <w:lastRenderedPageBreak/>
              <w:t>1.</w:t>
            </w:r>
            <w:r>
              <w:rPr>
                <w:rFonts w:ascii="GHEA Grapalat" w:hAnsi="GHEA Grapalat"/>
                <w:b/>
                <w:lang w:val="en-US"/>
              </w:rPr>
              <w:tab/>
            </w:r>
            <w:r>
              <w:rPr>
                <w:rFonts w:ascii="GHEA Grapalat" w:hAnsi="GHEA Grapalat"/>
                <w:b/>
              </w:rPr>
              <w:t xml:space="preserve">ПЛАТЕЖНОЕ ТРЕБОВАНИЕ </w:t>
            </w:r>
            <w:r>
              <w:rPr>
                <w:rFonts w:ascii="GHEA Grapalat" w:hAnsi="GHEA Grapalat"/>
                <w:b/>
                <w:lang w:val="en-US"/>
              </w:rPr>
              <w:t>*</w:t>
            </w:r>
          </w:p>
        </w:tc>
      </w:tr>
      <w:tr w:rsidR="005B5B3E" w14:paraId="3C9C5064"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52D0EC4" w14:textId="77777777" w:rsidR="005B5B3E" w:rsidRDefault="005B5B3E" w:rsidP="005B5B3E">
            <w:pPr>
              <w:widowControl w:val="0"/>
              <w:tabs>
                <w:tab w:val="left" w:pos="855"/>
              </w:tabs>
              <w:ind w:left="360"/>
              <w:rPr>
                <w:rFonts w:ascii="GHEA Grapalat" w:hAnsi="GHEA Grapalat" w:cs="Sylfaen"/>
              </w:rPr>
            </w:pPr>
            <w:r>
              <w:rPr>
                <w:rFonts w:ascii="GHEA Grapalat" w:hAnsi="GHEA Grapalat"/>
              </w:rPr>
              <w:t>2.</w:t>
            </w:r>
            <w:r>
              <w:rPr>
                <w:rFonts w:ascii="GHEA Grapalat" w:hAnsi="GHEA Grapalat"/>
              </w:rPr>
              <w:tab/>
              <w:t xml:space="preserve">Номер </w:t>
            </w:r>
          </w:p>
        </w:tc>
      </w:tr>
      <w:tr w:rsidR="005B5B3E" w14:paraId="44122D8B" w14:textId="77777777" w:rsidTr="005B5B3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3C4E857" w14:textId="77777777" w:rsidR="005B5B3E" w:rsidRDefault="005B5B3E" w:rsidP="005B5B3E">
            <w:pPr>
              <w:widowControl w:val="0"/>
              <w:tabs>
                <w:tab w:val="left" w:pos="3390"/>
              </w:tabs>
              <w:ind w:left="322"/>
              <w:rPr>
                <w:rFonts w:ascii="GHEA Grapalat" w:hAnsi="GHEA Grapalat" w:cs="Sylfaen"/>
              </w:rPr>
            </w:pPr>
            <w:r>
              <w:rPr>
                <w:rFonts w:ascii="GHEA Grapalat" w:hAnsi="GHEA Grapalat"/>
              </w:rPr>
              <w:t>3</w:t>
            </w:r>
            <w:r>
              <w:rPr>
                <w:rFonts w:ascii="GHEA Grapalat" w:hAnsi="GHEA Grapalat"/>
              </w:rPr>
              <w:tab/>
              <w:t>Дата представления: "___" ___ 20___г.</w:t>
            </w:r>
          </w:p>
        </w:tc>
      </w:tr>
      <w:tr w:rsidR="005B5B3E" w14:paraId="65ED6851" w14:textId="77777777" w:rsidTr="005B5B3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86A0278" w14:textId="77777777" w:rsidR="005B5B3E" w:rsidRDefault="005B5B3E" w:rsidP="005B5B3E">
            <w:pPr>
              <w:widowControl w:val="0"/>
              <w:tabs>
                <w:tab w:val="left" w:pos="855"/>
              </w:tabs>
              <w:ind w:left="360"/>
              <w:rPr>
                <w:rFonts w:ascii="GHEA Grapalat" w:hAnsi="GHEA Grapalat"/>
              </w:rPr>
            </w:pPr>
            <w:r>
              <w:rPr>
                <w:rFonts w:ascii="GHEA Grapalat" w:hAnsi="GHEA Grapalat"/>
              </w:rPr>
              <w:t>4.</w:t>
            </w:r>
            <w:r>
              <w:rPr>
                <w:rFonts w:ascii="GHEA Grapalat" w:hAnsi="GHEA Grapalat"/>
              </w:rPr>
              <w:tab/>
              <w:t>Наименование, или имя, фамилия плательщика (Компания:</w:t>
            </w:r>
          </w:p>
        </w:tc>
      </w:tr>
      <w:tr w:rsidR="005B5B3E" w14:paraId="137C331A" w14:textId="77777777" w:rsidTr="005B5B3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FC7EA81" w14:textId="77777777" w:rsidR="005B5B3E" w:rsidRDefault="005B5B3E" w:rsidP="005B5B3E">
            <w:pPr>
              <w:widowControl w:val="0"/>
              <w:tabs>
                <w:tab w:val="left" w:pos="855"/>
              </w:tabs>
              <w:ind w:left="360"/>
              <w:rPr>
                <w:rFonts w:ascii="GHEA Grapalat" w:hAnsi="GHEA Grapalat"/>
              </w:rPr>
            </w:pPr>
            <w:r>
              <w:rPr>
                <w:rFonts w:ascii="GHEA Grapalat" w:hAnsi="GHEA Grapalat"/>
              </w:rPr>
              <w:t>5.</w:t>
            </w:r>
            <w:r>
              <w:rPr>
                <w:rFonts w:ascii="GHEA Grapalat" w:hAnsi="GHEA Grapalat"/>
              </w:rPr>
              <w:tab/>
              <w:t>Обслуживающая плательщика Финансовая организация (банк):</w:t>
            </w:r>
          </w:p>
        </w:tc>
      </w:tr>
      <w:tr w:rsidR="005B5B3E" w14:paraId="7564EAB3" w14:textId="77777777" w:rsidTr="005B5B3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EC136ED" w14:textId="77777777" w:rsidR="005B5B3E" w:rsidRDefault="005B5B3E" w:rsidP="005B5B3E">
            <w:pPr>
              <w:widowControl w:val="0"/>
              <w:tabs>
                <w:tab w:val="left" w:pos="855"/>
              </w:tabs>
              <w:ind w:left="360"/>
              <w:rPr>
                <w:rFonts w:ascii="GHEA Grapalat" w:hAnsi="GHEA Grapalat"/>
              </w:rPr>
            </w:pPr>
            <w:r>
              <w:rPr>
                <w:rFonts w:ascii="GHEA Grapalat" w:hAnsi="GHEA Grapalat"/>
              </w:rPr>
              <w:t>6.</w:t>
            </w:r>
            <w:r>
              <w:rPr>
                <w:rFonts w:ascii="GHEA Grapalat" w:hAnsi="GHEA Grapalat"/>
              </w:rPr>
              <w:tab/>
              <w:t>Номер счета плательщика:</w:t>
            </w:r>
          </w:p>
        </w:tc>
      </w:tr>
      <w:tr w:rsidR="005B5B3E" w14:paraId="24EB6976"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B8CD59B" w14:textId="77777777" w:rsidR="005B5B3E" w:rsidRDefault="005B5B3E" w:rsidP="005B5B3E">
            <w:pPr>
              <w:widowControl w:val="0"/>
              <w:tabs>
                <w:tab w:val="left" w:pos="855"/>
              </w:tabs>
              <w:ind w:left="360"/>
              <w:rPr>
                <w:rFonts w:ascii="GHEA Grapalat" w:hAnsi="GHEA Grapalat"/>
              </w:rPr>
            </w:pPr>
            <w:r>
              <w:rPr>
                <w:rFonts w:ascii="GHEA Grapalat" w:hAnsi="GHEA Grapalat"/>
              </w:rPr>
              <w:t>7.</w:t>
            </w:r>
            <w:r>
              <w:rPr>
                <w:rFonts w:ascii="GHEA Grapalat" w:hAnsi="GHEA Grapalat"/>
              </w:rPr>
              <w:tab/>
              <w:t>УНН плательщика:</w:t>
            </w:r>
          </w:p>
        </w:tc>
      </w:tr>
      <w:tr w:rsidR="005B5B3E" w14:paraId="1AA20EC5"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63998A6" w14:textId="77777777" w:rsidR="005B5B3E" w:rsidRDefault="005B5B3E" w:rsidP="005B5B3E">
            <w:pPr>
              <w:widowControl w:val="0"/>
              <w:tabs>
                <w:tab w:val="left" w:pos="855"/>
              </w:tabs>
              <w:ind w:left="360"/>
              <w:rPr>
                <w:rFonts w:ascii="GHEA Grapalat" w:hAnsi="GHEA Grapalat"/>
              </w:rPr>
            </w:pPr>
            <w:r>
              <w:rPr>
                <w:rFonts w:ascii="GHEA Grapalat" w:hAnsi="GHEA Grapalat"/>
              </w:rPr>
              <w:t>8.</w:t>
            </w:r>
            <w:r>
              <w:rPr>
                <w:rFonts w:ascii="GHEA Grapalat" w:hAnsi="GHEA Grapalat"/>
              </w:rPr>
              <w:tab/>
              <w:t>НЗОУ плательщика:</w:t>
            </w:r>
          </w:p>
        </w:tc>
      </w:tr>
      <w:tr w:rsidR="005B5B3E" w14:paraId="3E70DF07"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61D55C9" w14:textId="23321BE2" w:rsidR="005B5B3E" w:rsidRPr="00BD4504" w:rsidRDefault="005B5B3E" w:rsidP="005B5B3E">
            <w:pPr>
              <w:widowControl w:val="0"/>
              <w:tabs>
                <w:tab w:val="left" w:pos="855"/>
              </w:tabs>
              <w:ind w:left="360"/>
              <w:rPr>
                <w:rFonts w:ascii="GHEA Grapalat" w:hAnsi="GHEA Grapalat"/>
              </w:rPr>
            </w:pPr>
            <w:r>
              <w:rPr>
                <w:rFonts w:ascii="GHEA Grapalat" w:hAnsi="GHEA Grapalat"/>
              </w:rPr>
              <w:t>9.</w:t>
            </w:r>
            <w:r>
              <w:rPr>
                <w:rFonts w:ascii="GHEA Grapalat" w:hAnsi="GHEA Grapalat"/>
              </w:rPr>
              <w:tab/>
              <w:t>Наименование, или имя, фамилия бенефициара:</w:t>
            </w:r>
            <w:r w:rsidR="00BD4504" w:rsidRPr="00BD4504">
              <w:rPr>
                <w:rFonts w:ascii="GHEA Grapalat" w:hAnsi="GHEA Grapalat"/>
              </w:rPr>
              <w:t xml:space="preserve"> </w:t>
            </w:r>
            <w:r w:rsidR="00BD4504">
              <w:rPr>
                <w:rFonts w:ascii="GHEA Grapalat" w:hAnsi="GHEA Grapalat"/>
                <w:spacing w:val="-6"/>
              </w:rPr>
              <w:t xml:space="preserve"> мэрия города Ереван</w:t>
            </w:r>
          </w:p>
        </w:tc>
      </w:tr>
      <w:tr w:rsidR="005B5B3E" w14:paraId="3D659110" w14:textId="77777777" w:rsidTr="005B5B3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B28F5AC" w14:textId="77777777" w:rsidR="005B5B3E" w:rsidRDefault="005B5B3E" w:rsidP="005B5B3E">
            <w:pPr>
              <w:widowControl w:val="0"/>
              <w:tabs>
                <w:tab w:val="left" w:pos="855"/>
              </w:tabs>
              <w:ind w:left="360"/>
              <w:rPr>
                <w:rFonts w:ascii="GHEA Grapalat" w:hAnsi="GHEA Grapalat"/>
              </w:rPr>
            </w:pPr>
            <w:r>
              <w:rPr>
                <w:rFonts w:ascii="GHEA Grapalat" w:hAnsi="GHEA Grapalat"/>
              </w:rPr>
              <w:t>10.</w:t>
            </w:r>
            <w:r>
              <w:rPr>
                <w:rFonts w:ascii="GHEA Grapalat" w:hAnsi="GHEA Grapalat"/>
              </w:rPr>
              <w:tab/>
              <w:t>НЗОУ бенефициара (не заполняется)</w:t>
            </w:r>
          </w:p>
        </w:tc>
      </w:tr>
      <w:tr w:rsidR="005B5B3E" w14:paraId="14F7BBC5" w14:textId="77777777" w:rsidTr="005B5B3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C7AFAE2" w14:textId="51F755E1" w:rsidR="005B5B3E" w:rsidRPr="00BD4504" w:rsidRDefault="005B5B3E" w:rsidP="005B5B3E">
            <w:pPr>
              <w:widowControl w:val="0"/>
              <w:tabs>
                <w:tab w:val="left" w:pos="855"/>
              </w:tabs>
              <w:ind w:left="360"/>
              <w:rPr>
                <w:rFonts w:ascii="GHEA Grapalat" w:hAnsi="GHEA Grapalat"/>
                <w:lang w:val="en-US"/>
              </w:rPr>
            </w:pPr>
            <w:r>
              <w:rPr>
                <w:rFonts w:ascii="GHEA Grapalat" w:hAnsi="GHEA Grapalat"/>
              </w:rPr>
              <w:t>11.</w:t>
            </w:r>
            <w:r>
              <w:rPr>
                <w:rFonts w:ascii="GHEA Grapalat" w:hAnsi="GHEA Grapalat"/>
              </w:rPr>
              <w:tab/>
              <w:t>УНН бенефициара:</w:t>
            </w:r>
            <w:r w:rsidR="00BD4504">
              <w:rPr>
                <w:rFonts w:ascii="GHEA Grapalat" w:hAnsi="GHEA Grapalat"/>
                <w:lang w:val="en-US"/>
              </w:rPr>
              <w:t xml:space="preserve"> </w:t>
            </w:r>
            <w:r w:rsidR="00BD4504" w:rsidRPr="00206B87">
              <w:rPr>
                <w:rFonts w:ascii="GHEA Grapalat" w:hAnsi="GHEA Grapalat"/>
                <w:sz w:val="20"/>
                <w:szCs w:val="20"/>
                <w:lang w:val="hy-AM"/>
              </w:rPr>
              <w:t>02593108</w:t>
            </w:r>
          </w:p>
        </w:tc>
      </w:tr>
      <w:tr w:rsidR="005B5B3E" w14:paraId="21BED964" w14:textId="77777777" w:rsidTr="005B5B3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EEB3E38" w14:textId="69463BAC" w:rsidR="005B5B3E" w:rsidRPr="00BD4504" w:rsidRDefault="005B5B3E" w:rsidP="005B5B3E">
            <w:pPr>
              <w:widowControl w:val="0"/>
              <w:tabs>
                <w:tab w:val="left" w:pos="855"/>
              </w:tabs>
              <w:ind w:left="360"/>
              <w:rPr>
                <w:rFonts w:ascii="GHEA Grapalat" w:hAnsi="GHEA Grapalat"/>
              </w:rPr>
            </w:pPr>
            <w:r>
              <w:rPr>
                <w:rFonts w:ascii="GHEA Grapalat" w:hAnsi="GHEA Grapalat"/>
              </w:rPr>
              <w:t>12.</w:t>
            </w:r>
            <w:r>
              <w:rPr>
                <w:rFonts w:ascii="GHEA Grapalat" w:hAnsi="GHEA Grapalat"/>
              </w:rPr>
              <w:tab/>
              <w:t>Обслуживающая бенефициара Финансовая организация (банк):</w:t>
            </w:r>
            <w:r w:rsidR="00BD4504" w:rsidRPr="00BD4504">
              <w:rPr>
                <w:rFonts w:ascii="GHEA Grapalat" w:hAnsi="GHEA Grapalat"/>
              </w:rPr>
              <w:t xml:space="preserve"> </w:t>
            </w:r>
            <w:r w:rsidR="00BD4504" w:rsidRPr="00D01E47">
              <w:rPr>
                <w:rFonts w:ascii="GHEA Grapalat" w:hAnsi="GHEA Grapalat"/>
                <w:sz w:val="20"/>
                <w:szCs w:val="20"/>
              </w:rPr>
              <w:t xml:space="preserve"> Центральное казначейство РА</w:t>
            </w:r>
          </w:p>
        </w:tc>
      </w:tr>
      <w:tr w:rsidR="005B5B3E" w14:paraId="5D611793" w14:textId="77777777" w:rsidTr="005B5B3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31A68C4C" w14:textId="35D4BF92" w:rsidR="005B5B3E" w:rsidRPr="00BD4504" w:rsidRDefault="005B5B3E" w:rsidP="005B5B3E">
            <w:pPr>
              <w:widowControl w:val="0"/>
              <w:tabs>
                <w:tab w:val="left" w:pos="855"/>
              </w:tabs>
              <w:ind w:left="360"/>
              <w:rPr>
                <w:rFonts w:ascii="GHEA Grapalat" w:hAnsi="GHEA Grapalat"/>
                <w:lang w:val="en-US"/>
              </w:rPr>
            </w:pPr>
            <w:r>
              <w:rPr>
                <w:rFonts w:ascii="GHEA Grapalat" w:hAnsi="GHEA Grapalat"/>
              </w:rPr>
              <w:t>13.</w:t>
            </w:r>
            <w:r>
              <w:rPr>
                <w:rFonts w:ascii="GHEA Grapalat" w:hAnsi="GHEA Grapalat"/>
              </w:rPr>
              <w:tab/>
              <w:t>Номер счета бенефициара (сч.№)</w:t>
            </w:r>
            <w:r w:rsidR="00BD4504">
              <w:rPr>
                <w:rFonts w:ascii="GHEA Grapalat" w:hAnsi="GHEA Grapalat"/>
                <w:lang w:val="en-US"/>
              </w:rPr>
              <w:t xml:space="preserve"> </w:t>
            </w:r>
            <w:r w:rsidR="00BD4504" w:rsidRPr="00206B87">
              <w:rPr>
                <w:rFonts w:ascii="GHEA Grapalat" w:hAnsi="GHEA Grapalat" w:cs="Arial"/>
                <w:sz w:val="20"/>
                <w:szCs w:val="20"/>
                <w:lang w:val="hy-AM"/>
              </w:rPr>
              <w:t>900015211429</w:t>
            </w:r>
          </w:p>
        </w:tc>
      </w:tr>
      <w:tr w:rsidR="005B5B3E" w14:paraId="4DC817E6"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70D245AE" w14:textId="77777777" w:rsidR="005B5B3E" w:rsidRDefault="005B5B3E" w:rsidP="005B5B3E">
            <w:pPr>
              <w:widowControl w:val="0"/>
              <w:tabs>
                <w:tab w:val="left" w:pos="855"/>
              </w:tabs>
              <w:ind w:left="360"/>
              <w:rPr>
                <w:rFonts w:ascii="GHEA Grapalat" w:hAnsi="GHEA Grapalat"/>
              </w:rPr>
            </w:pPr>
            <w:r>
              <w:rPr>
                <w:rFonts w:ascii="GHEA Grapalat" w:hAnsi="GHEA Grapalat"/>
              </w:rPr>
              <w:t>14.</w:t>
            </w:r>
            <w:r>
              <w:rPr>
                <w:rFonts w:ascii="GHEA Grapalat" w:hAnsi="GHEA Grapalat"/>
              </w:rPr>
              <w:tab/>
              <w:t>Сумма (цифрами и прописью):</w:t>
            </w:r>
          </w:p>
        </w:tc>
      </w:tr>
      <w:tr w:rsidR="005B5B3E" w14:paraId="7802525B"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1049BDC8" w14:textId="77777777" w:rsidR="005B5B3E" w:rsidRDefault="005B5B3E" w:rsidP="005B5B3E">
            <w:pPr>
              <w:widowControl w:val="0"/>
              <w:tabs>
                <w:tab w:val="left" w:pos="855"/>
              </w:tabs>
              <w:ind w:left="360"/>
              <w:rPr>
                <w:rFonts w:ascii="GHEA Grapalat" w:hAnsi="GHEA Grapalat"/>
              </w:rPr>
            </w:pPr>
            <w:r>
              <w:rPr>
                <w:rFonts w:ascii="GHEA Grapalat" w:hAnsi="GHEA Grapalat"/>
              </w:rPr>
              <w:t>15.</w:t>
            </w:r>
            <w:r>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B5B3E" w14:paraId="06B430B1"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0C1E6FD0" w14:textId="0AB08DCC" w:rsidR="005B5B3E" w:rsidRPr="00BD4504" w:rsidRDefault="005B5B3E" w:rsidP="005B5B3E">
            <w:pPr>
              <w:widowControl w:val="0"/>
              <w:tabs>
                <w:tab w:val="left" w:pos="855"/>
              </w:tabs>
              <w:ind w:left="360"/>
              <w:rPr>
                <w:rFonts w:ascii="GHEA Grapalat" w:hAnsi="GHEA Grapalat"/>
              </w:rPr>
            </w:pPr>
            <w:r>
              <w:rPr>
                <w:rFonts w:ascii="GHEA Grapalat" w:hAnsi="GHEA Grapalat"/>
              </w:rPr>
              <w:t>16.</w:t>
            </w:r>
            <w:r>
              <w:rPr>
                <w:rFonts w:ascii="GHEA Grapalat" w:hAnsi="GHEA Grapalat"/>
              </w:rPr>
              <w:tab/>
              <w:t>Валюта (прописью и по коду):</w:t>
            </w:r>
            <w:r w:rsidR="00BD4504" w:rsidRPr="00BD4504">
              <w:rPr>
                <w:rFonts w:ascii="GHEA Grapalat" w:hAnsi="GHEA Grapalat"/>
              </w:rPr>
              <w:t xml:space="preserve"> </w:t>
            </w:r>
            <w:r w:rsidR="00BD4504">
              <w:rPr>
                <w:rFonts w:ascii="GHEA Grapalat" w:hAnsi="GHEA Grapalat"/>
              </w:rPr>
              <w:t xml:space="preserve"> Драм РА, AMD</w:t>
            </w:r>
          </w:p>
        </w:tc>
      </w:tr>
      <w:tr w:rsidR="005B5B3E" w14:paraId="68C3C6B1" w14:textId="77777777" w:rsidTr="005B5B3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49BCBDA2" w14:textId="77777777" w:rsidR="005B5B3E" w:rsidRDefault="005B5B3E" w:rsidP="005B5B3E">
            <w:pPr>
              <w:widowControl w:val="0"/>
              <w:tabs>
                <w:tab w:val="left" w:pos="855"/>
              </w:tabs>
              <w:ind w:left="360"/>
              <w:rPr>
                <w:rFonts w:ascii="GHEA Grapalat" w:hAnsi="GHEA Grapalat"/>
              </w:rPr>
            </w:pPr>
            <w:r>
              <w:rPr>
                <w:rFonts w:ascii="GHEA Grapalat" w:hAnsi="GHEA Grapalat"/>
              </w:rPr>
              <w:t>17.</w:t>
            </w:r>
            <w:r>
              <w:rPr>
                <w:rFonts w:ascii="GHEA Grapalat" w:hAnsi="GHEA Grapalat"/>
              </w:rPr>
              <w:tab/>
              <w:t>Цель сделки (уплаты): (для обеспечения исполнения договора)</w:t>
            </w:r>
          </w:p>
        </w:tc>
      </w:tr>
      <w:tr w:rsidR="005B5B3E" w14:paraId="58840A38" w14:textId="77777777" w:rsidTr="005B5B3E">
        <w:trPr>
          <w:trHeight w:val="424"/>
        </w:trPr>
        <w:tc>
          <w:tcPr>
            <w:tcW w:w="10980" w:type="dxa"/>
            <w:gridSpan w:val="2"/>
            <w:tcBorders>
              <w:top w:val="single" w:sz="4" w:space="0" w:color="auto"/>
              <w:left w:val="single" w:sz="4" w:space="0" w:color="auto"/>
              <w:bottom w:val="nil"/>
              <w:right w:val="single" w:sz="4" w:space="0" w:color="000000"/>
            </w:tcBorders>
            <w:noWrap/>
            <w:vAlign w:val="bottom"/>
            <w:hideMark/>
          </w:tcPr>
          <w:p w14:paraId="39AA6225" w14:textId="77777777" w:rsidR="005B5B3E" w:rsidRDefault="005B5B3E" w:rsidP="005B5B3E">
            <w:pPr>
              <w:widowControl w:val="0"/>
              <w:tabs>
                <w:tab w:val="left" w:pos="855"/>
              </w:tabs>
              <w:ind w:left="360"/>
              <w:rPr>
                <w:rFonts w:ascii="GHEA Grapalat" w:hAnsi="GHEA Grapalat"/>
              </w:rPr>
            </w:pPr>
            <w:r>
              <w:rPr>
                <w:rFonts w:ascii="GHEA Grapalat" w:hAnsi="GHEA Grapalat"/>
              </w:rPr>
              <w:t>18.</w:t>
            </w:r>
            <w:r>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B5B3E" w14:paraId="0BD08872" w14:textId="77777777" w:rsidTr="005B5B3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C88EBF2" w14:textId="77777777" w:rsidR="005B5B3E" w:rsidRDefault="005B5B3E" w:rsidP="005B5B3E">
            <w:pPr>
              <w:widowControl w:val="0"/>
              <w:tabs>
                <w:tab w:val="left" w:pos="855"/>
              </w:tabs>
              <w:ind w:left="360"/>
              <w:rPr>
                <w:rFonts w:ascii="GHEA Grapalat" w:hAnsi="GHEA Grapalat"/>
              </w:rPr>
            </w:pPr>
            <w:r>
              <w:rPr>
                <w:rFonts w:ascii="GHEA Grapalat" w:hAnsi="GHEA Grapalat"/>
              </w:rPr>
              <w:t>19.</w:t>
            </w:r>
            <w:r>
              <w:rPr>
                <w:rFonts w:ascii="GHEA Grapalat" w:hAnsi="GHEA Grapalat"/>
                <w:lang w:val="en-US"/>
              </w:rPr>
              <w:tab/>
            </w:r>
            <w:r>
              <w:rPr>
                <w:rFonts w:ascii="GHEA Grapalat" w:hAnsi="GHEA Grapalat"/>
              </w:rPr>
              <w:t>Условия оплаты: &lt;акцептованный платеж&gt;</w:t>
            </w:r>
          </w:p>
        </w:tc>
      </w:tr>
      <w:tr w:rsidR="005B5B3E" w14:paraId="1488845B" w14:textId="77777777" w:rsidTr="005B5B3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hideMark/>
          </w:tcPr>
          <w:p w14:paraId="5A0F359C" w14:textId="77777777" w:rsidR="005B5B3E" w:rsidRDefault="005B5B3E" w:rsidP="005B5B3E">
            <w:pPr>
              <w:widowControl w:val="0"/>
              <w:tabs>
                <w:tab w:val="left" w:pos="855"/>
              </w:tabs>
              <w:ind w:left="360"/>
              <w:rPr>
                <w:rFonts w:ascii="GHEA Grapalat" w:hAnsi="GHEA Grapalat"/>
                <w:lang w:val="en-US"/>
              </w:rPr>
            </w:pPr>
            <w:r>
              <w:rPr>
                <w:rFonts w:ascii="GHEA Grapalat" w:hAnsi="GHEA Grapalat"/>
              </w:rPr>
              <w:t>20.</w:t>
            </w:r>
            <w:r>
              <w:rPr>
                <w:rFonts w:ascii="GHEA Grapalat" w:hAnsi="GHEA Grapalat"/>
                <w:lang w:val="en-US"/>
              </w:rPr>
              <w:tab/>
            </w:r>
            <w:r>
              <w:rPr>
                <w:rFonts w:ascii="GHEA Grapalat" w:hAnsi="GHEA Grapalat"/>
              </w:rPr>
              <w:t>Количество прилагаемых страниц: --- страниц</w:t>
            </w:r>
          </w:p>
        </w:tc>
      </w:tr>
      <w:tr w:rsidR="005B5B3E" w14:paraId="56148E9F" w14:textId="77777777" w:rsidTr="005B5B3E">
        <w:trPr>
          <w:trHeight w:val="2194"/>
        </w:trPr>
        <w:tc>
          <w:tcPr>
            <w:tcW w:w="5616" w:type="dxa"/>
            <w:tcBorders>
              <w:top w:val="nil"/>
              <w:left w:val="single" w:sz="4" w:space="0" w:color="auto"/>
              <w:bottom w:val="single" w:sz="4" w:space="0" w:color="auto"/>
              <w:right w:val="single" w:sz="4" w:space="0" w:color="auto"/>
            </w:tcBorders>
            <w:noWrap/>
            <w:vAlign w:val="bottom"/>
          </w:tcPr>
          <w:p w14:paraId="544A5300" w14:textId="77777777" w:rsidR="005B5B3E" w:rsidRDefault="005B5B3E" w:rsidP="005B5B3E">
            <w:pPr>
              <w:widowControl w:val="0"/>
              <w:tabs>
                <w:tab w:val="left" w:pos="851"/>
              </w:tabs>
              <w:rPr>
                <w:rFonts w:ascii="GHEA Grapalat" w:hAnsi="GHEA Grapalat" w:cs="Sylfaen"/>
              </w:rPr>
            </w:pPr>
            <w:r>
              <w:rPr>
                <w:rFonts w:ascii="GHEA Grapalat" w:hAnsi="GHEA Grapalat"/>
              </w:rPr>
              <w:t>22.а.</w:t>
            </w:r>
            <w:r>
              <w:rPr>
                <w:rFonts w:ascii="GHEA Grapalat" w:hAnsi="GHEA Grapalat"/>
              </w:rPr>
              <w:tab/>
              <w:t>Подписи бенефициара</w:t>
            </w:r>
          </w:p>
          <w:p w14:paraId="425F0CD4" w14:textId="77777777" w:rsidR="005B5B3E" w:rsidRDefault="005B5B3E" w:rsidP="005B5B3E">
            <w:pPr>
              <w:widowControl w:val="0"/>
              <w:rPr>
                <w:rFonts w:ascii="GHEA Grapalat" w:hAnsi="GHEA Grapalat" w:cs="Sylfaen"/>
              </w:rPr>
            </w:pPr>
          </w:p>
          <w:p w14:paraId="537BF516" w14:textId="77777777" w:rsidR="005B5B3E" w:rsidRDefault="005B5B3E" w:rsidP="005B5B3E">
            <w:pPr>
              <w:widowControl w:val="0"/>
              <w:jc w:val="right"/>
              <w:rPr>
                <w:rFonts w:ascii="GHEA Grapalat" w:hAnsi="GHEA Grapalat" w:cs="Tahoma"/>
              </w:rPr>
            </w:pPr>
            <w:r>
              <w:rPr>
                <w:rFonts w:ascii="GHEA Grapalat" w:hAnsi="GHEA Grapalat"/>
              </w:rPr>
              <w:t>/____________________/</w:t>
            </w:r>
          </w:p>
          <w:p w14:paraId="55761F30" w14:textId="77777777" w:rsidR="005B5B3E" w:rsidRDefault="005B5B3E" w:rsidP="005B5B3E">
            <w:pPr>
              <w:widowControl w:val="0"/>
              <w:rPr>
                <w:rFonts w:ascii="GHEA Grapalat" w:hAnsi="GHEA Grapalat" w:cs="Sylfaen"/>
              </w:rPr>
            </w:pPr>
          </w:p>
          <w:p w14:paraId="2F97583E" w14:textId="77777777" w:rsidR="005B5B3E" w:rsidRDefault="005B5B3E" w:rsidP="005B5B3E">
            <w:pPr>
              <w:widowControl w:val="0"/>
              <w:jc w:val="right"/>
              <w:rPr>
                <w:rFonts w:ascii="GHEA Grapalat" w:hAnsi="GHEA Grapalat" w:cs="Sylfaen"/>
              </w:rPr>
            </w:pPr>
            <w:r>
              <w:rPr>
                <w:rFonts w:ascii="GHEA Grapalat" w:hAnsi="GHEA Grapalat"/>
              </w:rPr>
              <w:t>/____________________/</w:t>
            </w:r>
          </w:p>
          <w:p w14:paraId="5C211A43" w14:textId="77777777" w:rsidR="005B5B3E" w:rsidRDefault="005B5B3E" w:rsidP="005B5B3E">
            <w:pPr>
              <w:widowControl w:val="0"/>
              <w:rPr>
                <w:rFonts w:ascii="GHEA Grapalat" w:hAnsi="GHEA Grapalat" w:cs="Sylfaen"/>
              </w:rPr>
            </w:pPr>
          </w:p>
          <w:p w14:paraId="7CF97113" w14:textId="77777777" w:rsidR="005B5B3E" w:rsidRDefault="005B5B3E" w:rsidP="005B5B3E">
            <w:pPr>
              <w:widowControl w:val="0"/>
              <w:tabs>
                <w:tab w:val="left" w:pos="4545"/>
              </w:tabs>
              <w:rPr>
                <w:rFonts w:ascii="GHEA Grapalat" w:hAnsi="GHEA Grapalat" w:cs="Sylfaen"/>
              </w:rPr>
            </w:pPr>
            <w:r>
              <w:rPr>
                <w:rFonts w:ascii="GHEA Grapalat" w:hAnsi="GHEA Grapalat"/>
              </w:rPr>
              <w:t>22.б.</w:t>
            </w:r>
            <w:r>
              <w:rPr>
                <w:rFonts w:ascii="GHEA Grapalat" w:hAnsi="GHEA Grapalat"/>
              </w:rPr>
              <w:tab/>
              <w:t>М. П.</w:t>
            </w:r>
          </w:p>
          <w:p w14:paraId="0873E5F5" w14:textId="77777777" w:rsidR="005B5B3E" w:rsidRDefault="005B5B3E" w:rsidP="005B5B3E">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14:paraId="6149ABD0" w14:textId="77777777" w:rsidR="005B5B3E" w:rsidRDefault="005B5B3E" w:rsidP="005B5B3E">
            <w:pPr>
              <w:widowControl w:val="0"/>
              <w:tabs>
                <w:tab w:val="left" w:pos="905"/>
              </w:tabs>
              <w:rPr>
                <w:rFonts w:ascii="GHEA Grapalat" w:hAnsi="GHEA Grapalat" w:cs="Sylfaen"/>
              </w:rPr>
            </w:pPr>
            <w:r>
              <w:rPr>
                <w:rFonts w:ascii="GHEA Grapalat" w:hAnsi="GHEA Grapalat"/>
              </w:rPr>
              <w:t>21.а.</w:t>
            </w:r>
            <w:r>
              <w:rPr>
                <w:rFonts w:ascii="GHEA Grapalat" w:hAnsi="GHEA Grapalat"/>
              </w:rPr>
              <w:tab/>
            </w:r>
            <w:r>
              <w:rPr>
                <w:rFonts w:ascii="Courier New" w:hAnsi="Courier New"/>
              </w:rPr>
              <w:t> </w:t>
            </w:r>
            <w:r>
              <w:rPr>
                <w:rFonts w:ascii="GHEA Grapalat" w:hAnsi="GHEA Grapalat"/>
              </w:rPr>
              <w:t>Подписи плательщика:</w:t>
            </w:r>
          </w:p>
          <w:p w14:paraId="62513329" w14:textId="77777777" w:rsidR="005B5B3E" w:rsidRDefault="005B5B3E" w:rsidP="005B5B3E">
            <w:pPr>
              <w:widowControl w:val="0"/>
              <w:rPr>
                <w:rFonts w:ascii="GHEA Grapalat" w:hAnsi="GHEA Grapalat" w:cs="Sylfaen"/>
              </w:rPr>
            </w:pPr>
          </w:p>
          <w:p w14:paraId="60249B9C" w14:textId="77777777" w:rsidR="005B5B3E" w:rsidRDefault="005B5B3E" w:rsidP="005B5B3E">
            <w:pPr>
              <w:widowControl w:val="0"/>
              <w:jc w:val="right"/>
              <w:rPr>
                <w:rFonts w:ascii="GHEA Grapalat" w:hAnsi="GHEA Grapalat" w:cs="Sylfaen"/>
              </w:rPr>
            </w:pPr>
            <w:r>
              <w:rPr>
                <w:rFonts w:ascii="GHEA Grapalat" w:hAnsi="GHEA Grapalat"/>
              </w:rPr>
              <w:t>/____________________/</w:t>
            </w:r>
          </w:p>
          <w:p w14:paraId="7772A934" w14:textId="77777777" w:rsidR="005B5B3E" w:rsidRDefault="005B5B3E" w:rsidP="005B5B3E">
            <w:pPr>
              <w:widowControl w:val="0"/>
              <w:jc w:val="right"/>
              <w:rPr>
                <w:rFonts w:ascii="GHEA Grapalat" w:hAnsi="GHEA Grapalat" w:cs="Tahoma"/>
              </w:rPr>
            </w:pPr>
          </w:p>
          <w:p w14:paraId="04D22190" w14:textId="77777777" w:rsidR="005B5B3E" w:rsidRDefault="005B5B3E" w:rsidP="005B5B3E">
            <w:pPr>
              <w:widowControl w:val="0"/>
              <w:jc w:val="right"/>
              <w:rPr>
                <w:rFonts w:ascii="GHEA Grapalat" w:hAnsi="GHEA Grapalat" w:cs="Sylfaen"/>
              </w:rPr>
            </w:pPr>
            <w:r>
              <w:rPr>
                <w:rFonts w:ascii="GHEA Grapalat" w:hAnsi="GHEA Grapalat"/>
              </w:rPr>
              <w:t>/____________________/</w:t>
            </w:r>
          </w:p>
          <w:p w14:paraId="0C5E338F" w14:textId="77777777" w:rsidR="005B5B3E" w:rsidRDefault="005B5B3E" w:rsidP="005B5B3E">
            <w:pPr>
              <w:widowControl w:val="0"/>
              <w:rPr>
                <w:rFonts w:ascii="GHEA Grapalat" w:hAnsi="GHEA Grapalat" w:cs="Sylfaen"/>
              </w:rPr>
            </w:pPr>
          </w:p>
          <w:p w14:paraId="14ECA8CD" w14:textId="77777777" w:rsidR="005B5B3E" w:rsidRDefault="005B5B3E" w:rsidP="005B5B3E">
            <w:pPr>
              <w:widowControl w:val="0"/>
              <w:tabs>
                <w:tab w:val="left" w:pos="4539"/>
              </w:tabs>
              <w:rPr>
                <w:rFonts w:ascii="GHEA Grapalat" w:hAnsi="GHEA Grapalat" w:cs="Sylfaen"/>
              </w:rPr>
            </w:pPr>
            <w:r>
              <w:rPr>
                <w:rFonts w:ascii="GHEA Grapalat" w:hAnsi="GHEA Grapalat"/>
              </w:rPr>
              <w:t>21.б.</w:t>
            </w:r>
            <w:r>
              <w:rPr>
                <w:rFonts w:ascii="GHEA Grapalat" w:hAnsi="GHEA Grapalat"/>
              </w:rPr>
              <w:tab/>
              <w:t>М. П.</w:t>
            </w:r>
          </w:p>
        </w:tc>
      </w:tr>
      <w:tr w:rsidR="005B5B3E" w14:paraId="379D5373" w14:textId="77777777" w:rsidTr="005B5B3E">
        <w:trPr>
          <w:trHeight w:val="2194"/>
        </w:trPr>
        <w:tc>
          <w:tcPr>
            <w:tcW w:w="5616" w:type="dxa"/>
            <w:tcBorders>
              <w:top w:val="single" w:sz="4" w:space="0" w:color="auto"/>
              <w:left w:val="single" w:sz="4" w:space="0" w:color="auto"/>
              <w:bottom w:val="nil"/>
              <w:right w:val="single" w:sz="4" w:space="0" w:color="auto"/>
            </w:tcBorders>
            <w:noWrap/>
            <w:vAlign w:val="bottom"/>
          </w:tcPr>
          <w:p w14:paraId="6DB054E8" w14:textId="77777777" w:rsidR="005B5B3E" w:rsidRDefault="005B5B3E" w:rsidP="005B5B3E">
            <w:pPr>
              <w:widowControl w:val="0"/>
              <w:rPr>
                <w:rFonts w:ascii="GHEA Grapalat" w:hAnsi="GHEA Grapalat" w:cs="Tahoma"/>
              </w:rPr>
            </w:pPr>
            <w:r>
              <w:rPr>
                <w:rFonts w:ascii="GHEA Grapalat" w:hAnsi="GHEA Grapalat"/>
              </w:rPr>
              <w:t>24.а.</w:t>
            </w:r>
            <w:r>
              <w:rPr>
                <w:rFonts w:ascii="GHEA Grapalat" w:hAnsi="GHEA Grapalat"/>
              </w:rPr>
              <w:tab/>
              <w:t xml:space="preserve"> Обслуживающая бенефициара финансовая организация </w:t>
            </w:r>
          </w:p>
          <w:p w14:paraId="20B63EBF" w14:textId="77777777" w:rsidR="005B5B3E" w:rsidRDefault="005B5B3E" w:rsidP="005B5B3E">
            <w:pPr>
              <w:widowControl w:val="0"/>
              <w:rPr>
                <w:rFonts w:ascii="GHEA Grapalat" w:hAnsi="GHEA Grapalat"/>
              </w:rPr>
            </w:pPr>
          </w:p>
          <w:p w14:paraId="0A91DF9C" w14:textId="77777777" w:rsidR="005B5B3E" w:rsidRDefault="005B5B3E" w:rsidP="005B5B3E">
            <w:pPr>
              <w:widowControl w:val="0"/>
              <w:jc w:val="right"/>
              <w:rPr>
                <w:rFonts w:ascii="GHEA Grapalat" w:hAnsi="GHEA Grapalat" w:cs="Tahoma"/>
              </w:rPr>
            </w:pPr>
            <w:r>
              <w:rPr>
                <w:rFonts w:ascii="GHEA Grapalat" w:hAnsi="GHEA Grapalat"/>
              </w:rPr>
              <w:t>/____________________/</w:t>
            </w:r>
          </w:p>
          <w:p w14:paraId="193C1C52" w14:textId="77777777" w:rsidR="005B5B3E" w:rsidRDefault="005B5B3E" w:rsidP="005B5B3E">
            <w:pPr>
              <w:widowControl w:val="0"/>
              <w:ind w:left="3828" w:right="13"/>
              <w:jc w:val="both"/>
              <w:rPr>
                <w:rFonts w:ascii="GHEA Grapalat" w:hAnsi="GHEA Grapalat" w:cs="Sylfaen"/>
                <w:vertAlign w:val="superscript"/>
              </w:rPr>
            </w:pPr>
            <w:r>
              <w:rPr>
                <w:rFonts w:ascii="GHEA Grapalat" w:hAnsi="GHEA Grapalat"/>
                <w:vertAlign w:val="superscript"/>
              </w:rPr>
              <w:t>подпись/</w:t>
            </w:r>
          </w:p>
          <w:p w14:paraId="3217358E" w14:textId="77777777" w:rsidR="005B5B3E" w:rsidRDefault="005B5B3E" w:rsidP="005B5B3E">
            <w:pPr>
              <w:widowControl w:val="0"/>
              <w:rPr>
                <w:rFonts w:ascii="GHEA Grapalat" w:hAnsi="GHEA Grapalat" w:cs="Tahoma"/>
              </w:rPr>
            </w:pPr>
          </w:p>
          <w:p w14:paraId="3F6E522A" w14:textId="77777777" w:rsidR="005B5B3E" w:rsidRDefault="005B5B3E" w:rsidP="005B5B3E">
            <w:pPr>
              <w:widowControl w:val="0"/>
              <w:rPr>
                <w:rFonts w:ascii="GHEA Grapalat" w:hAnsi="GHEA Grapalat" w:cs="Arial"/>
              </w:rPr>
            </w:pPr>
          </w:p>
        </w:tc>
        <w:tc>
          <w:tcPr>
            <w:tcW w:w="5364" w:type="dxa"/>
            <w:tcBorders>
              <w:top w:val="single" w:sz="4" w:space="0" w:color="auto"/>
              <w:left w:val="nil"/>
              <w:bottom w:val="nil"/>
              <w:right w:val="single" w:sz="4" w:space="0" w:color="auto"/>
            </w:tcBorders>
            <w:noWrap/>
          </w:tcPr>
          <w:p w14:paraId="0652FD56" w14:textId="77777777" w:rsidR="005B5B3E" w:rsidRDefault="005B5B3E" w:rsidP="005B5B3E">
            <w:pPr>
              <w:widowControl w:val="0"/>
              <w:rPr>
                <w:rFonts w:ascii="GHEA Grapalat" w:hAnsi="GHEA Grapalat" w:cs="Tahoma"/>
              </w:rPr>
            </w:pPr>
            <w:r>
              <w:rPr>
                <w:rFonts w:ascii="GHEA Grapalat" w:hAnsi="GHEA Grapalat"/>
              </w:rPr>
              <w:t>23.а.</w:t>
            </w:r>
            <w:r>
              <w:rPr>
                <w:rFonts w:ascii="GHEA Grapalat" w:hAnsi="GHEA Grapalat"/>
              </w:rPr>
              <w:tab/>
              <w:t xml:space="preserve"> Обслуживающая плательщика финансовая организация </w:t>
            </w:r>
          </w:p>
          <w:p w14:paraId="38CD8B2F" w14:textId="77777777" w:rsidR="005B5B3E" w:rsidRDefault="005B5B3E" w:rsidP="005B5B3E">
            <w:pPr>
              <w:widowControl w:val="0"/>
              <w:rPr>
                <w:rFonts w:ascii="GHEA Grapalat" w:hAnsi="GHEA Grapalat" w:cs="Tahoma"/>
              </w:rPr>
            </w:pPr>
          </w:p>
          <w:p w14:paraId="406153BB" w14:textId="77777777" w:rsidR="005B5B3E" w:rsidRDefault="005B5B3E" w:rsidP="005B5B3E">
            <w:pPr>
              <w:widowControl w:val="0"/>
              <w:jc w:val="right"/>
              <w:rPr>
                <w:rFonts w:ascii="GHEA Grapalat" w:hAnsi="GHEA Grapalat" w:cs="Tahoma"/>
              </w:rPr>
            </w:pPr>
            <w:r>
              <w:rPr>
                <w:rFonts w:ascii="GHEA Grapalat" w:hAnsi="GHEA Grapalat"/>
              </w:rPr>
              <w:t>/____________________/</w:t>
            </w:r>
          </w:p>
          <w:p w14:paraId="70D5F59D" w14:textId="77777777" w:rsidR="005B5B3E" w:rsidRDefault="005B5B3E" w:rsidP="005B5B3E">
            <w:pPr>
              <w:widowControl w:val="0"/>
              <w:ind w:right="983"/>
              <w:jc w:val="right"/>
              <w:rPr>
                <w:rFonts w:ascii="GHEA Grapalat" w:hAnsi="GHEA Grapalat" w:cs="Sylfaen"/>
                <w:vertAlign w:val="superscript"/>
              </w:rPr>
            </w:pPr>
            <w:r>
              <w:rPr>
                <w:rFonts w:ascii="GHEA Grapalat" w:hAnsi="GHEA Grapalat"/>
                <w:vertAlign w:val="superscript"/>
              </w:rPr>
              <w:t>/подпись/</w:t>
            </w:r>
          </w:p>
          <w:p w14:paraId="5B3C6937" w14:textId="77777777" w:rsidR="005B5B3E" w:rsidRDefault="005B5B3E" w:rsidP="005B5B3E">
            <w:pPr>
              <w:widowControl w:val="0"/>
              <w:rPr>
                <w:rFonts w:ascii="GHEA Grapalat" w:hAnsi="GHEA Grapalat" w:cs="Arial"/>
              </w:rPr>
            </w:pPr>
          </w:p>
        </w:tc>
      </w:tr>
      <w:tr w:rsidR="005B5B3E" w14:paraId="0718F76A" w14:textId="77777777" w:rsidTr="005B5B3E">
        <w:trPr>
          <w:trHeight w:val="2194"/>
        </w:trPr>
        <w:tc>
          <w:tcPr>
            <w:tcW w:w="5616" w:type="dxa"/>
            <w:tcBorders>
              <w:top w:val="nil"/>
              <w:left w:val="single" w:sz="4" w:space="0" w:color="auto"/>
              <w:bottom w:val="single" w:sz="4" w:space="0" w:color="auto"/>
              <w:right w:val="single" w:sz="4" w:space="0" w:color="auto"/>
            </w:tcBorders>
            <w:noWrap/>
            <w:vAlign w:val="bottom"/>
          </w:tcPr>
          <w:p w14:paraId="29972EE8" w14:textId="77777777" w:rsidR="005B5B3E" w:rsidRDefault="005B5B3E" w:rsidP="005B5B3E">
            <w:pPr>
              <w:widowControl w:val="0"/>
              <w:tabs>
                <w:tab w:val="left" w:pos="4678"/>
              </w:tabs>
              <w:rPr>
                <w:rFonts w:ascii="GHEA Grapalat" w:hAnsi="GHEA Grapalat" w:cs="Sylfaen"/>
              </w:rPr>
            </w:pPr>
            <w:r>
              <w:rPr>
                <w:rFonts w:ascii="GHEA Grapalat" w:hAnsi="GHEA Grapalat"/>
              </w:rPr>
              <w:lastRenderedPageBreak/>
              <w:t>24.б.</w:t>
            </w:r>
            <w:r>
              <w:rPr>
                <w:rFonts w:ascii="GHEA Grapalat" w:hAnsi="GHEA Grapalat"/>
              </w:rPr>
              <w:tab/>
              <w:t>М. П.</w:t>
            </w:r>
          </w:p>
          <w:p w14:paraId="27EF42BD" w14:textId="77777777" w:rsidR="005B5B3E" w:rsidRDefault="005B5B3E" w:rsidP="005B5B3E">
            <w:pPr>
              <w:widowControl w:val="0"/>
              <w:rPr>
                <w:rFonts w:ascii="GHEA Grapalat" w:hAnsi="GHEA Grapalat" w:cs="Sylfaen"/>
              </w:rPr>
            </w:pPr>
          </w:p>
          <w:p w14:paraId="20E018F0" w14:textId="77777777" w:rsidR="005B5B3E" w:rsidRDefault="005B5B3E" w:rsidP="005B5B3E">
            <w:pPr>
              <w:widowControl w:val="0"/>
              <w:ind w:right="155"/>
              <w:jc w:val="right"/>
              <w:rPr>
                <w:rFonts w:ascii="GHEA Grapalat" w:hAnsi="GHEA Grapalat" w:cs="Sylfaen"/>
                <w:lang w:val="en-US"/>
              </w:rPr>
            </w:pPr>
            <w:r>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0298594" w14:textId="77777777" w:rsidR="005B5B3E" w:rsidRDefault="005B5B3E" w:rsidP="005B5B3E">
            <w:pPr>
              <w:widowControl w:val="0"/>
              <w:tabs>
                <w:tab w:val="left" w:pos="4554"/>
              </w:tabs>
              <w:rPr>
                <w:rFonts w:ascii="GHEA Grapalat" w:hAnsi="GHEA Grapalat" w:cs="Sylfaen"/>
              </w:rPr>
            </w:pPr>
            <w:r>
              <w:rPr>
                <w:rFonts w:ascii="GHEA Grapalat" w:hAnsi="GHEA Grapalat"/>
              </w:rPr>
              <w:t>23.б.</w:t>
            </w:r>
            <w:r>
              <w:rPr>
                <w:rFonts w:ascii="GHEA Grapalat" w:hAnsi="GHEA Grapalat"/>
              </w:rPr>
              <w:tab/>
              <w:t>М. П.</w:t>
            </w:r>
          </w:p>
          <w:p w14:paraId="63F66929" w14:textId="77777777" w:rsidR="005B5B3E" w:rsidRDefault="005B5B3E" w:rsidP="005B5B3E">
            <w:pPr>
              <w:widowControl w:val="0"/>
              <w:rPr>
                <w:rFonts w:ascii="GHEA Grapalat" w:hAnsi="GHEA Grapalat"/>
              </w:rPr>
            </w:pPr>
          </w:p>
          <w:p w14:paraId="7F2D4765" w14:textId="77777777" w:rsidR="005B5B3E" w:rsidRDefault="005B5B3E" w:rsidP="005B5B3E">
            <w:pPr>
              <w:widowControl w:val="0"/>
              <w:jc w:val="right"/>
              <w:rPr>
                <w:rFonts w:ascii="GHEA Grapalat" w:hAnsi="GHEA Grapalat" w:cs="Sylfaen"/>
              </w:rPr>
            </w:pPr>
            <w:r>
              <w:rPr>
                <w:rFonts w:ascii="GHEA Grapalat" w:hAnsi="GHEA Grapalat"/>
              </w:rPr>
              <w:t>23.в Дата исполнения: "___" ___ 20___г.</w:t>
            </w:r>
          </w:p>
        </w:tc>
      </w:tr>
    </w:tbl>
    <w:p w14:paraId="63D84B96" w14:textId="77777777" w:rsidR="005B5B3E" w:rsidRDefault="005B5B3E" w:rsidP="005B5B3E">
      <w:pPr>
        <w:widowControl w:val="0"/>
        <w:jc w:val="center"/>
        <w:rPr>
          <w:rFonts w:ascii="GHEA Grapalat" w:hAnsi="GHEA Grapalat" w:cs="Sylfaen"/>
        </w:rPr>
      </w:pPr>
    </w:p>
    <w:p w14:paraId="7BD8AE87" w14:textId="77777777" w:rsidR="005B5B3E" w:rsidRDefault="005B5B3E" w:rsidP="005B5B3E">
      <w:pPr>
        <w:rPr>
          <w:rFonts w:ascii="GHEA Grapalat" w:hAnsi="GHEA Grapalat" w:cs="Sylfaen"/>
        </w:rPr>
      </w:pPr>
      <w:r>
        <w:rPr>
          <w:rFonts w:ascii="GHEA Grapalat" w:hAnsi="GHEA Grapalat" w:cs="Sylfaen"/>
        </w:rPr>
        <w:t xml:space="preserve">*  </w:t>
      </w:r>
      <w:r>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2AC669B" w14:textId="77777777" w:rsidR="005B5B3E" w:rsidRDefault="005B5B3E" w:rsidP="005B5B3E">
      <w:pPr>
        <w:rPr>
          <w:rFonts w:ascii="GHEA Grapalat" w:hAnsi="GHEA Grapalat" w:cs="Sylfaen"/>
        </w:rPr>
      </w:pPr>
      <w:r>
        <w:rPr>
          <w:rFonts w:ascii="GHEA Grapalat" w:hAnsi="GHEA Grapalat" w:cs="Sylfaen"/>
        </w:rPr>
        <w:br w:type="page"/>
      </w:r>
    </w:p>
    <w:p w14:paraId="6AE921FF" w14:textId="77777777" w:rsidR="005B5B3E" w:rsidRDefault="005B5B3E" w:rsidP="005B5B3E">
      <w:pPr>
        <w:widowControl w:val="0"/>
        <w:ind w:left="567" w:right="565"/>
        <w:jc w:val="center"/>
        <w:rPr>
          <w:rFonts w:ascii="GHEA Grapalat" w:hAnsi="GHEA Grapalat"/>
          <w:b/>
        </w:rPr>
      </w:pPr>
      <w:r>
        <w:rPr>
          <w:rFonts w:ascii="GHEA Grapalat" w:hAnsi="GHEA Grapalat"/>
          <w:b/>
        </w:rPr>
        <w:lastRenderedPageBreak/>
        <w:t xml:space="preserve">Обязательные реквизиты платежного требования </w:t>
      </w:r>
      <w:r>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5B5B3E" w14:paraId="5258D25D" w14:textId="77777777" w:rsidTr="005B5B3E">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CCA1DB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hideMark/>
          </w:tcPr>
          <w:p w14:paraId="40E396EE"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hideMark/>
          </w:tcPr>
          <w:p w14:paraId="7621F5EF"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Наличие указанного поля/</w:t>
            </w:r>
          </w:p>
          <w:p w14:paraId="0FE4CAFD"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hideMark/>
          </w:tcPr>
          <w:p w14:paraId="574BF472"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 xml:space="preserve">Требование о заполнении реквизита </w:t>
            </w:r>
          </w:p>
          <w:p w14:paraId="17ED9D85"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hideMark/>
          </w:tcPr>
          <w:p w14:paraId="11C0C492"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Сторона,</w:t>
            </w:r>
          </w:p>
          <w:p w14:paraId="2B41D2EE"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 xml:space="preserve">заполняющая реквизит </w:t>
            </w:r>
          </w:p>
          <w:p w14:paraId="1745CFA7"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бенефициар или плательщик</w:t>
            </w:r>
          </w:p>
          <w:p w14:paraId="6C3BEF50"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(в связи с процессом закупки)</w:t>
            </w:r>
          </w:p>
        </w:tc>
      </w:tr>
      <w:tr w:rsidR="005B5B3E" w14:paraId="01B5E61F" w14:textId="77777777" w:rsidTr="005B5B3E">
        <w:trPr>
          <w:tblHeade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48B0ED4"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55C4BB13"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hideMark/>
          </w:tcPr>
          <w:p w14:paraId="77499C7E"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hideMark/>
          </w:tcPr>
          <w:p w14:paraId="5E0590BF"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hideMark/>
          </w:tcPr>
          <w:p w14:paraId="168EDCB6" w14:textId="77777777" w:rsidR="005B5B3E" w:rsidRDefault="005B5B3E" w:rsidP="005B5B3E">
            <w:pPr>
              <w:widowControl w:val="0"/>
              <w:jc w:val="center"/>
              <w:rPr>
                <w:rFonts w:ascii="GHEA Grapalat" w:hAnsi="GHEA Grapalat"/>
                <w:b/>
                <w:sz w:val="18"/>
                <w:szCs w:val="18"/>
              </w:rPr>
            </w:pPr>
            <w:r>
              <w:rPr>
                <w:rFonts w:ascii="GHEA Grapalat" w:hAnsi="GHEA Grapalat"/>
                <w:b/>
                <w:sz w:val="18"/>
                <w:szCs w:val="18"/>
              </w:rPr>
              <w:t>5</w:t>
            </w:r>
          </w:p>
        </w:tc>
      </w:tr>
      <w:tr w:rsidR="005B5B3E" w14:paraId="5B32434A"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A49E8F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hideMark/>
          </w:tcPr>
          <w:p w14:paraId="407BEE7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hideMark/>
          </w:tcPr>
          <w:p w14:paraId="6D77BFF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60D43A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65E9F39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на документе заранее заполнено "Платежное требование"</w:t>
            </w:r>
          </w:p>
        </w:tc>
      </w:tr>
      <w:tr w:rsidR="005B5B3E" w14:paraId="34E44E0F"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24C558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hideMark/>
          </w:tcPr>
          <w:p w14:paraId="35793E15" w14:textId="77777777" w:rsidR="005B5B3E" w:rsidRDefault="005B5B3E" w:rsidP="005B5B3E">
            <w:pPr>
              <w:widowControl w:val="0"/>
              <w:jc w:val="both"/>
              <w:rPr>
                <w:rFonts w:ascii="GHEA Grapalat" w:hAnsi="GHEA Grapalat"/>
                <w:sz w:val="18"/>
                <w:szCs w:val="18"/>
              </w:rPr>
            </w:pPr>
            <w:r>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074F8E0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207CF8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50B117A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бенефициаром при представлении платежного требования в банк плательщика</w:t>
            </w:r>
          </w:p>
        </w:tc>
      </w:tr>
      <w:tr w:rsidR="005B5B3E" w14:paraId="575BE3F5"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59375B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hideMark/>
          </w:tcPr>
          <w:p w14:paraId="7518706E" w14:textId="77777777" w:rsidR="005B5B3E" w:rsidRDefault="005B5B3E" w:rsidP="005B5B3E">
            <w:pPr>
              <w:widowControl w:val="0"/>
              <w:jc w:val="both"/>
              <w:rPr>
                <w:rFonts w:ascii="GHEA Grapalat" w:hAnsi="GHEA Grapalat"/>
                <w:sz w:val="18"/>
                <w:szCs w:val="18"/>
              </w:rPr>
            </w:pPr>
            <w:r>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hideMark/>
          </w:tcPr>
          <w:p w14:paraId="459E229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EA1298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67C429B7" w14:textId="77777777" w:rsidR="005B5B3E" w:rsidRDefault="005B5B3E" w:rsidP="005B5B3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6B81385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5B5B3E" w14:paraId="20BC128F"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B45133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hideMark/>
          </w:tcPr>
          <w:p w14:paraId="23FFA77C" w14:textId="77777777" w:rsidR="005B5B3E" w:rsidRDefault="005B5B3E" w:rsidP="005B5B3E">
            <w:pPr>
              <w:widowControl w:val="0"/>
              <w:jc w:val="both"/>
              <w:rPr>
                <w:rFonts w:ascii="GHEA Grapalat" w:hAnsi="GHEA Grapalat"/>
                <w:sz w:val="18"/>
                <w:szCs w:val="18"/>
              </w:rPr>
            </w:pPr>
            <w:r>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1C90D0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904816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7CE451E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5E27322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6C6BB13E"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A20AC3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hideMark/>
          </w:tcPr>
          <w:p w14:paraId="027CE4D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0C642B4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9DC2EF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hideMark/>
          </w:tcPr>
          <w:p w14:paraId="0F0275B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6C4CD6A1"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A7B92B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hideMark/>
          </w:tcPr>
          <w:p w14:paraId="71B7F4E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393B495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278649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4FB7EF9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hideMark/>
          </w:tcPr>
          <w:p w14:paraId="5E6F3B8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7B564317"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D2DE1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hideMark/>
          </w:tcPr>
          <w:p w14:paraId="669EFF1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CACA39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60CC55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32FAE98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hideMark/>
          </w:tcPr>
          <w:p w14:paraId="5EDDBAD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65AFF6A1"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758B9E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hideMark/>
          </w:tcPr>
          <w:p w14:paraId="61E07FC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C93ADB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87D3CC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079231C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hideMark/>
          </w:tcPr>
          <w:p w14:paraId="0E8D818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2E0B2F2A"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A957AB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hideMark/>
          </w:tcPr>
          <w:p w14:paraId="4391C4D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наименование, или </w:t>
            </w:r>
            <w:r>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4A38C6A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F29624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71AD5DA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hideMark/>
          </w:tcPr>
          <w:p w14:paraId="22EE60F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 xml:space="preserve">заранее заполняется </w:t>
            </w:r>
            <w:r>
              <w:rPr>
                <w:rFonts w:ascii="GHEA Grapalat" w:hAnsi="GHEA Grapalat"/>
                <w:sz w:val="18"/>
                <w:szCs w:val="18"/>
              </w:rPr>
              <w:lastRenderedPageBreak/>
              <w:t>бенефициаром — по приглашению</w:t>
            </w:r>
          </w:p>
        </w:tc>
      </w:tr>
      <w:tr w:rsidR="005B5B3E" w14:paraId="23C98720"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E1D17A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hideMark/>
          </w:tcPr>
          <w:p w14:paraId="3D2140C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FBDF2E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51D142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779B4D3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1BEE65F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 заполняется)</w:t>
            </w:r>
          </w:p>
        </w:tc>
      </w:tr>
      <w:tr w:rsidR="005B5B3E" w14:paraId="0B41EFC1"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5518F6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hideMark/>
          </w:tcPr>
          <w:p w14:paraId="24F7EFF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6BC8B8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A417C8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5D523F1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hideMark/>
          </w:tcPr>
          <w:p w14:paraId="374C756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5B5B3E" w14:paraId="47286FDE"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B977D1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hideMark/>
          </w:tcPr>
          <w:p w14:paraId="7DA64A6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hideMark/>
          </w:tcPr>
          <w:p w14:paraId="6F81E94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5DF0CC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38F9185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5B5B3E" w14:paraId="22C018C2"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558677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hideMark/>
          </w:tcPr>
          <w:p w14:paraId="5B856B6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287683A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65A61FD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3121854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hideMark/>
          </w:tcPr>
          <w:p w14:paraId="6E03CC4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5B5B3E" w14:paraId="0FE8B21D"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E828C0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hideMark/>
          </w:tcPr>
          <w:p w14:paraId="3143330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hideMark/>
          </w:tcPr>
          <w:p w14:paraId="7A0858E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D47377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2028784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hideMark/>
          </w:tcPr>
          <w:p w14:paraId="4B9AE24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заполняется плательщиком </w:t>
            </w:r>
          </w:p>
        </w:tc>
      </w:tr>
      <w:tr w:rsidR="005B5B3E" w14:paraId="4E34032A"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D05CBF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hideMark/>
          </w:tcPr>
          <w:p w14:paraId="126E9CD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hideMark/>
          </w:tcPr>
          <w:p w14:paraId="3884DE4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5C4FCCF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7C76052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hideMark/>
          </w:tcPr>
          <w:p w14:paraId="56B08D9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 заполняется и не применяется)</w:t>
            </w:r>
          </w:p>
        </w:tc>
      </w:tr>
      <w:tr w:rsidR="005B5B3E" w14:paraId="197AC8BB"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C6A360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hideMark/>
          </w:tcPr>
          <w:p w14:paraId="51A7873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hideMark/>
          </w:tcPr>
          <w:p w14:paraId="22FBB05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CA98FA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hideMark/>
          </w:tcPr>
          <w:p w14:paraId="7FF9493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плательщиком</w:t>
            </w:r>
          </w:p>
        </w:tc>
      </w:tr>
      <w:tr w:rsidR="005B5B3E" w14:paraId="1F37162D"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6736A4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hideMark/>
          </w:tcPr>
          <w:p w14:paraId="64BFFB8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hideMark/>
          </w:tcPr>
          <w:p w14:paraId="34225C6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540229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hideMark/>
          </w:tcPr>
          <w:p w14:paraId="287B59F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заранее заполняется бенефициаром — по приглашению</w:t>
            </w:r>
          </w:p>
        </w:tc>
      </w:tr>
      <w:tr w:rsidR="005B5B3E" w14:paraId="0029AFBC"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F5A6DB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hideMark/>
          </w:tcPr>
          <w:p w14:paraId="6B3046F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hideMark/>
          </w:tcPr>
          <w:p w14:paraId="361E8B9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CDE7D1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0E72D08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hideMark/>
          </w:tcPr>
          <w:p w14:paraId="65B587D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бенефициаром</w:t>
            </w:r>
          </w:p>
        </w:tc>
      </w:tr>
      <w:tr w:rsidR="005B5B3E" w14:paraId="58A9ABF8"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5A47643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hideMark/>
          </w:tcPr>
          <w:p w14:paraId="7FDD40B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hideMark/>
          </w:tcPr>
          <w:p w14:paraId="6607A7E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EC24960" w14:textId="77777777" w:rsidR="005B5B3E" w:rsidRDefault="005B5B3E" w:rsidP="005B5B3E">
            <w:pPr>
              <w:widowControl w:val="0"/>
              <w:jc w:val="center"/>
              <w:rPr>
                <w:rFonts w:ascii="GHEA Grapalat" w:hAnsi="GHEA Grapalat" w:cs="Sylfaen"/>
                <w:sz w:val="18"/>
                <w:szCs w:val="18"/>
              </w:rPr>
            </w:pPr>
            <w:r>
              <w:rPr>
                <w:rFonts w:ascii="GHEA Grapalat" w:hAnsi="GHEA Grapalat"/>
                <w:sz w:val="18"/>
                <w:szCs w:val="18"/>
              </w:rPr>
              <w:t xml:space="preserve">обязательно </w:t>
            </w:r>
          </w:p>
          <w:p w14:paraId="0E85C1A4" w14:textId="77777777" w:rsidR="005B5B3E" w:rsidRDefault="005B5B3E" w:rsidP="005B5B3E">
            <w:pPr>
              <w:widowControl w:val="0"/>
              <w:jc w:val="center"/>
              <w:rPr>
                <w:rFonts w:ascii="GHEA Grapalat" w:hAnsi="GHEA Grapalat" w:cs="Sylfaen"/>
                <w:sz w:val="18"/>
                <w:szCs w:val="18"/>
              </w:rPr>
            </w:pPr>
            <w:r>
              <w:rPr>
                <w:rFonts w:ascii="GHEA Grapalat" w:hAnsi="GHEA Grapalat"/>
                <w:sz w:val="18"/>
                <w:szCs w:val="18"/>
              </w:rPr>
              <w:t xml:space="preserve">заполняются слова "акцептованный </w:t>
            </w:r>
            <w:r>
              <w:rPr>
                <w:rFonts w:ascii="GHEA Grapalat" w:hAnsi="GHEA Grapalat"/>
                <w:sz w:val="18"/>
                <w:szCs w:val="18"/>
              </w:rPr>
              <w:lastRenderedPageBreak/>
              <w:t xml:space="preserve">платеж", </w:t>
            </w:r>
          </w:p>
          <w:p w14:paraId="3C627B4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hideMark/>
          </w:tcPr>
          <w:p w14:paraId="292056A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 xml:space="preserve">заранее заполняется бенефициаром </w:t>
            </w:r>
          </w:p>
        </w:tc>
      </w:tr>
      <w:tr w:rsidR="005B5B3E" w14:paraId="6116ED54"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00373EB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hideMark/>
          </w:tcPr>
          <w:p w14:paraId="626E6C8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hideMark/>
          </w:tcPr>
          <w:p w14:paraId="4145E2F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3120EBE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570601E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C83319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hideMark/>
          </w:tcPr>
          <w:p w14:paraId="701141D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бенефициаром</w:t>
            </w:r>
          </w:p>
        </w:tc>
      </w:tr>
      <w:tr w:rsidR="005B5B3E" w14:paraId="7B0E21F3"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79B99D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hideMark/>
          </w:tcPr>
          <w:p w14:paraId="37699D4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69C3944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F1BEEF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3DAC242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hideMark/>
          </w:tcPr>
          <w:p w14:paraId="0FF471A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подписывается плательщиком или </w:t>
            </w:r>
          </w:p>
          <w:p w14:paraId="2FB9841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проставляется электронная подпись плательщика</w:t>
            </w:r>
          </w:p>
        </w:tc>
      </w:tr>
      <w:tr w:rsidR="005B5B3E" w14:paraId="7F6A8E20"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68396A2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hideMark/>
          </w:tcPr>
          <w:p w14:paraId="7DAB26C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29FB5F6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870A5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обязательно: </w:t>
            </w:r>
          </w:p>
          <w:p w14:paraId="76A4A05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при наличии печати, когда плательщик представляет Требование в бумажной форме</w:t>
            </w:r>
          </w:p>
          <w:p w14:paraId="24A829A9" w14:textId="77777777" w:rsidR="005B5B3E" w:rsidRDefault="005B5B3E" w:rsidP="005B5B3E">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hideMark/>
          </w:tcPr>
          <w:p w14:paraId="6252FC3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скрепляется печатью плательщика </w:t>
            </w:r>
          </w:p>
          <w:p w14:paraId="24A23F7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при представлении в бумажной форме</w:t>
            </w:r>
          </w:p>
        </w:tc>
      </w:tr>
      <w:tr w:rsidR="005B5B3E" w14:paraId="37758E04"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5DB5B2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hideMark/>
          </w:tcPr>
          <w:p w14:paraId="3B44FF5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6104CFC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10A4B67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обязательно: </w:t>
            </w:r>
          </w:p>
          <w:p w14:paraId="19F9395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hideMark/>
          </w:tcPr>
          <w:p w14:paraId="0919A25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подписывается бенефициаром</w:t>
            </w:r>
          </w:p>
        </w:tc>
      </w:tr>
      <w:tr w:rsidR="005B5B3E" w14:paraId="02234CFD"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33D601F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hideMark/>
          </w:tcPr>
          <w:p w14:paraId="3415A09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3CBEAE7A"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A384E3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обязательно: </w:t>
            </w:r>
          </w:p>
          <w:p w14:paraId="5D1C9FC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hideMark/>
          </w:tcPr>
          <w:p w14:paraId="2E2A06A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скрепляется печатью бенефициара </w:t>
            </w:r>
          </w:p>
          <w:p w14:paraId="1D4F314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при представлении в банк в бумажной форме</w:t>
            </w:r>
          </w:p>
        </w:tc>
      </w:tr>
      <w:tr w:rsidR="005B5B3E" w14:paraId="5017F00A"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1F4D3C9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hideMark/>
          </w:tcPr>
          <w:p w14:paraId="711AF713"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328592E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4961A3A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41CF06B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E409EC6" w14:textId="77777777" w:rsidR="005B5B3E" w:rsidRDefault="005B5B3E" w:rsidP="005B5B3E">
            <w:pPr>
              <w:widowControl w:val="0"/>
              <w:jc w:val="center"/>
              <w:rPr>
                <w:rFonts w:ascii="GHEA Grapalat" w:hAnsi="GHEA Grapalat"/>
                <w:sz w:val="18"/>
                <w:szCs w:val="18"/>
              </w:rPr>
            </w:pPr>
          </w:p>
        </w:tc>
      </w:tr>
      <w:tr w:rsidR="005B5B3E" w14:paraId="73A8B020"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1608EDE"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hideMark/>
          </w:tcPr>
          <w:p w14:paraId="3055AF52"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hideMark/>
          </w:tcPr>
          <w:p w14:paraId="62339A0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0A8018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7850CC0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EB0E75D" w14:textId="77777777" w:rsidR="005B5B3E" w:rsidRDefault="005B5B3E" w:rsidP="005B5B3E">
            <w:pPr>
              <w:widowControl w:val="0"/>
              <w:jc w:val="center"/>
              <w:rPr>
                <w:rFonts w:ascii="GHEA Grapalat" w:hAnsi="GHEA Grapalat"/>
                <w:sz w:val="18"/>
                <w:szCs w:val="18"/>
              </w:rPr>
            </w:pPr>
          </w:p>
        </w:tc>
      </w:tr>
      <w:tr w:rsidR="005B5B3E" w14:paraId="3DEAC6D9"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979B78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hideMark/>
          </w:tcPr>
          <w:p w14:paraId="3D83AD3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 xml:space="preserve">дата, время, минута </w:t>
            </w:r>
            <w:r>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hideMark/>
          </w:tcPr>
          <w:p w14:paraId="7F98B64C"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0967EF7"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p w14:paraId="48919F39"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5963137" w14:textId="77777777" w:rsidR="005B5B3E" w:rsidRDefault="005B5B3E" w:rsidP="005B5B3E">
            <w:pPr>
              <w:widowControl w:val="0"/>
              <w:jc w:val="center"/>
              <w:rPr>
                <w:rFonts w:ascii="GHEA Grapalat" w:hAnsi="GHEA Grapalat"/>
                <w:sz w:val="18"/>
                <w:szCs w:val="18"/>
              </w:rPr>
            </w:pPr>
          </w:p>
        </w:tc>
      </w:tr>
      <w:tr w:rsidR="005B5B3E" w14:paraId="33F466C3"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72DB51B0"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hideMark/>
          </w:tcPr>
          <w:p w14:paraId="62D9CB7D"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hideMark/>
          </w:tcPr>
          <w:p w14:paraId="586072A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071BF86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5715E2B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DA8132B" w14:textId="77777777" w:rsidR="005B5B3E" w:rsidRDefault="005B5B3E" w:rsidP="005B5B3E">
            <w:pPr>
              <w:widowControl w:val="0"/>
              <w:jc w:val="center"/>
              <w:rPr>
                <w:rFonts w:ascii="GHEA Grapalat" w:hAnsi="GHEA Grapalat"/>
                <w:sz w:val="18"/>
                <w:szCs w:val="18"/>
              </w:rPr>
            </w:pPr>
          </w:p>
        </w:tc>
      </w:tr>
      <w:tr w:rsidR="005B5B3E" w14:paraId="3D5FD783"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42171058"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hideMark/>
          </w:tcPr>
          <w:p w14:paraId="09DAE11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hideMark/>
          </w:tcPr>
          <w:p w14:paraId="2CF97F5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7A9682CB"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7B24984F"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5F40490" w14:textId="77777777" w:rsidR="005B5B3E" w:rsidRDefault="005B5B3E" w:rsidP="005B5B3E">
            <w:pPr>
              <w:widowControl w:val="0"/>
              <w:jc w:val="center"/>
              <w:rPr>
                <w:rFonts w:ascii="GHEA Grapalat" w:hAnsi="GHEA Grapalat"/>
                <w:sz w:val="18"/>
                <w:szCs w:val="18"/>
              </w:rPr>
            </w:pPr>
          </w:p>
        </w:tc>
      </w:tr>
      <w:tr w:rsidR="005B5B3E" w14:paraId="2965D887" w14:textId="77777777" w:rsidTr="005B5B3E">
        <w:trPr>
          <w:jc w:val="center"/>
        </w:trPr>
        <w:tc>
          <w:tcPr>
            <w:tcW w:w="720" w:type="dxa"/>
            <w:tcBorders>
              <w:top w:val="single" w:sz="4" w:space="0" w:color="auto"/>
              <w:left w:val="single" w:sz="4" w:space="0" w:color="auto"/>
              <w:bottom w:val="single" w:sz="4" w:space="0" w:color="auto"/>
              <w:right w:val="single" w:sz="4" w:space="0" w:color="auto"/>
            </w:tcBorders>
            <w:vAlign w:val="center"/>
            <w:hideMark/>
          </w:tcPr>
          <w:p w14:paraId="20DB9635"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hideMark/>
          </w:tcPr>
          <w:p w14:paraId="231E2C0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hideMark/>
          </w:tcPr>
          <w:p w14:paraId="578BA191"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hideMark/>
          </w:tcPr>
          <w:p w14:paraId="22C22B24"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необязательно</w:t>
            </w:r>
          </w:p>
          <w:p w14:paraId="0DFDDA66" w14:textId="77777777" w:rsidR="005B5B3E" w:rsidRDefault="005B5B3E" w:rsidP="005B5B3E">
            <w:pPr>
              <w:widowControl w:val="0"/>
              <w:jc w:val="center"/>
              <w:rPr>
                <w:rFonts w:ascii="GHEA Grapalat" w:hAnsi="GHEA Grapalat"/>
                <w:sz w:val="18"/>
                <w:szCs w:val="18"/>
              </w:rPr>
            </w:pPr>
            <w:r>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EB0381F" w14:textId="77777777" w:rsidR="005B5B3E" w:rsidRDefault="005B5B3E" w:rsidP="005B5B3E">
            <w:pPr>
              <w:widowControl w:val="0"/>
              <w:jc w:val="center"/>
              <w:rPr>
                <w:rFonts w:ascii="GHEA Grapalat" w:hAnsi="GHEA Grapalat"/>
                <w:sz w:val="18"/>
                <w:szCs w:val="18"/>
              </w:rPr>
            </w:pPr>
          </w:p>
        </w:tc>
      </w:tr>
    </w:tbl>
    <w:p w14:paraId="43306FA9" w14:textId="77777777" w:rsidR="005B5B3E" w:rsidRDefault="005B5B3E" w:rsidP="005B5B3E">
      <w:pPr>
        <w:widowControl w:val="0"/>
        <w:ind w:left="567" w:right="565"/>
        <w:jc w:val="center"/>
        <w:rPr>
          <w:rFonts w:ascii="GHEA Grapalat" w:hAnsi="GHEA Grapalat"/>
          <w:b/>
        </w:rPr>
      </w:pPr>
    </w:p>
    <w:p w14:paraId="34387E36" w14:textId="77777777" w:rsidR="005B5B3E" w:rsidRDefault="005B5B3E" w:rsidP="005B5B3E">
      <w:pPr>
        <w:widowControl w:val="0"/>
        <w:ind w:left="567" w:right="565"/>
        <w:jc w:val="center"/>
        <w:rPr>
          <w:rFonts w:ascii="GHEA Grapalat" w:hAnsi="GHEA Grapalat"/>
          <w:b/>
        </w:rPr>
      </w:pPr>
    </w:p>
    <w:p w14:paraId="764EB2F5" w14:textId="77777777" w:rsidR="005B5B3E" w:rsidRDefault="005B5B3E" w:rsidP="005B5B3E">
      <w:pPr>
        <w:widowControl w:val="0"/>
        <w:ind w:left="567" w:right="565"/>
        <w:jc w:val="center"/>
        <w:rPr>
          <w:rFonts w:ascii="GHEA Grapalat" w:hAnsi="GHEA Grapalat"/>
          <w:b/>
        </w:rPr>
      </w:pPr>
    </w:p>
    <w:p w14:paraId="44345CEF" w14:textId="77777777" w:rsidR="005B5B3E" w:rsidRDefault="005B5B3E" w:rsidP="005B5B3E">
      <w:pPr>
        <w:widowControl w:val="0"/>
        <w:ind w:left="567" w:right="565"/>
        <w:jc w:val="center"/>
        <w:rPr>
          <w:rFonts w:ascii="GHEA Grapalat" w:hAnsi="GHEA Grapalat"/>
          <w:b/>
        </w:rPr>
      </w:pPr>
    </w:p>
    <w:p w14:paraId="27DE2773" w14:textId="77777777" w:rsidR="005B5B3E" w:rsidRDefault="005B5B3E" w:rsidP="005B5B3E">
      <w:pPr>
        <w:widowControl w:val="0"/>
        <w:ind w:left="567" w:right="565"/>
        <w:jc w:val="center"/>
        <w:rPr>
          <w:rFonts w:ascii="GHEA Grapalat" w:hAnsi="GHEA Grapalat"/>
          <w:b/>
        </w:rPr>
      </w:pPr>
    </w:p>
    <w:p w14:paraId="109C2C77" w14:textId="77777777" w:rsidR="005B5B3E" w:rsidRDefault="005B5B3E" w:rsidP="005B5B3E">
      <w:pPr>
        <w:widowControl w:val="0"/>
        <w:ind w:left="567" w:right="565"/>
        <w:jc w:val="center"/>
        <w:rPr>
          <w:rFonts w:ascii="GHEA Grapalat" w:hAnsi="GHEA Grapalat"/>
          <w:b/>
        </w:rPr>
      </w:pPr>
    </w:p>
    <w:p w14:paraId="526281DC" w14:textId="77777777" w:rsidR="005B5B3E" w:rsidRDefault="005B5B3E" w:rsidP="005B5B3E">
      <w:pPr>
        <w:widowControl w:val="0"/>
        <w:ind w:left="567" w:right="565"/>
        <w:jc w:val="center"/>
        <w:rPr>
          <w:rFonts w:ascii="GHEA Grapalat" w:hAnsi="GHEA Grapalat"/>
          <w:b/>
        </w:rPr>
      </w:pPr>
    </w:p>
    <w:p w14:paraId="281CAA58" w14:textId="77777777" w:rsidR="005B5B3E" w:rsidRDefault="005B5B3E" w:rsidP="005B5B3E">
      <w:pPr>
        <w:widowControl w:val="0"/>
        <w:ind w:left="567" w:right="565"/>
        <w:jc w:val="center"/>
        <w:rPr>
          <w:rFonts w:ascii="GHEA Grapalat" w:hAnsi="GHEA Grapalat"/>
          <w:b/>
        </w:rPr>
      </w:pPr>
    </w:p>
    <w:p w14:paraId="6EBFA824" w14:textId="77777777" w:rsidR="005B5B3E" w:rsidRDefault="005B5B3E" w:rsidP="005B5B3E">
      <w:pPr>
        <w:widowControl w:val="0"/>
        <w:ind w:left="567" w:right="565"/>
        <w:jc w:val="center"/>
        <w:rPr>
          <w:rFonts w:ascii="GHEA Grapalat" w:hAnsi="GHEA Grapalat"/>
          <w:b/>
        </w:rPr>
      </w:pPr>
    </w:p>
    <w:p w14:paraId="49A2536E" w14:textId="77777777" w:rsidR="005B5B3E" w:rsidRDefault="005B5B3E" w:rsidP="005B5B3E">
      <w:pPr>
        <w:widowControl w:val="0"/>
        <w:ind w:left="567" w:right="565"/>
        <w:jc w:val="center"/>
        <w:rPr>
          <w:rFonts w:ascii="GHEA Grapalat" w:hAnsi="GHEA Grapalat"/>
          <w:b/>
        </w:rPr>
      </w:pPr>
    </w:p>
    <w:p w14:paraId="73678198" w14:textId="77777777" w:rsidR="005B5B3E" w:rsidRDefault="005B5B3E" w:rsidP="005B5B3E">
      <w:pPr>
        <w:widowControl w:val="0"/>
        <w:jc w:val="both"/>
        <w:rPr>
          <w:rFonts w:ascii="GHEA Grapalat" w:hAnsi="GHEA Grapalat"/>
        </w:rPr>
      </w:pPr>
      <w:r>
        <w:rPr>
          <w:rFonts w:ascii="GHEA Grapalat" w:hAnsi="GHEA Grapalat"/>
        </w:rPr>
        <w:br w:type="page"/>
      </w:r>
    </w:p>
    <w:p w14:paraId="64E38DDE" w14:textId="77777777" w:rsidR="005B5B3E" w:rsidRDefault="005B5B3E" w:rsidP="005B5B3E">
      <w:pPr>
        <w:widowControl w:val="0"/>
        <w:ind w:firstLine="567"/>
        <w:jc w:val="right"/>
        <w:rPr>
          <w:rFonts w:ascii="GHEA Grapalat" w:hAnsi="GHEA Grapalat" w:cs="Arial"/>
          <w:b/>
        </w:rPr>
      </w:pPr>
      <w:r>
        <w:rPr>
          <w:rFonts w:ascii="GHEA Grapalat" w:hAnsi="GHEA Grapalat"/>
          <w:b/>
        </w:rPr>
        <w:lastRenderedPageBreak/>
        <w:t>Приложение № 5.2</w:t>
      </w:r>
    </w:p>
    <w:p w14:paraId="08C65BFD" w14:textId="7244001C" w:rsidR="005B5B3E" w:rsidRDefault="005B5B3E" w:rsidP="005B5B3E">
      <w:pPr>
        <w:pStyle w:val="BodyTextIndent3"/>
        <w:widowControl w:val="0"/>
        <w:spacing w:line="240" w:lineRule="auto"/>
        <w:jc w:val="right"/>
        <w:rPr>
          <w:rFonts w:ascii="GHEA Grapalat" w:hAnsi="GHEA Grapalat" w:cs="Arial"/>
          <w:b/>
          <w:sz w:val="24"/>
          <w:szCs w:val="24"/>
        </w:rPr>
      </w:pPr>
      <w:r>
        <w:rPr>
          <w:rFonts w:ascii="GHEA Grapalat" w:hAnsi="GHEA Grapalat"/>
          <w:b/>
          <w:sz w:val="24"/>
          <w:szCs w:val="24"/>
        </w:rPr>
        <w:t>к Приглашению под кодом "</w:t>
      </w:r>
      <w:r w:rsidR="007F3D76">
        <w:rPr>
          <w:rFonts w:ascii="GHEA Grapalat" w:hAnsi="GHEA Grapalat"/>
          <w:b/>
          <w:sz w:val="24"/>
          <w:szCs w:val="24"/>
        </w:rPr>
        <w:t>EQ-BMAPDzB-</w:t>
      </w:r>
      <w:r w:rsidR="00A6641C">
        <w:rPr>
          <w:rFonts w:ascii="GHEA Grapalat" w:hAnsi="GHEA Grapalat"/>
          <w:b/>
          <w:sz w:val="24"/>
          <w:szCs w:val="24"/>
        </w:rPr>
        <w:t>25/1</w:t>
      </w:r>
      <w:r>
        <w:rPr>
          <w:rFonts w:ascii="GHEA Grapalat" w:hAnsi="GHEA Grapalat"/>
          <w:b/>
          <w:sz w:val="24"/>
          <w:szCs w:val="24"/>
        </w:rPr>
        <w:t>"</w:t>
      </w:r>
      <w:r>
        <w:rPr>
          <w:rStyle w:val="FootnoteReference"/>
          <w:rFonts w:ascii="GHEA Grapalat" w:hAnsi="GHEA Grapalat"/>
          <w:b/>
          <w:sz w:val="24"/>
          <w:szCs w:val="24"/>
        </w:rPr>
        <w:footnoteReference w:customMarkFollows="1" w:id="25"/>
        <w:t>*</w:t>
      </w:r>
    </w:p>
    <w:p w14:paraId="3CC3A053" w14:textId="77777777" w:rsidR="005B5B3E" w:rsidRDefault="005B5B3E" w:rsidP="005B5B3E">
      <w:pPr>
        <w:widowControl w:val="0"/>
        <w:ind w:left="567" w:right="565"/>
        <w:jc w:val="center"/>
        <w:rPr>
          <w:rFonts w:ascii="GHEA Grapalat" w:hAnsi="GHEA Grapalat"/>
          <w:b/>
        </w:rPr>
      </w:pPr>
    </w:p>
    <w:p w14:paraId="37EA5875" w14:textId="77777777" w:rsidR="005B5B3E" w:rsidRDefault="005B5B3E" w:rsidP="005B5B3E">
      <w:pPr>
        <w:pStyle w:val="BodyTextIndent3"/>
        <w:widowControl w:val="0"/>
        <w:spacing w:line="240" w:lineRule="auto"/>
        <w:jc w:val="center"/>
        <w:rPr>
          <w:rFonts w:ascii="GHEA Grapalat" w:hAnsi="GHEA Grapalat"/>
          <w:sz w:val="24"/>
          <w:szCs w:val="24"/>
          <w:lang w:val="hy-AM"/>
        </w:rPr>
      </w:pPr>
      <w:r>
        <w:rPr>
          <w:rFonts w:ascii="GHEA Grapalat" w:hAnsi="GHEA Grapalat"/>
          <w:sz w:val="24"/>
          <w:szCs w:val="24"/>
        </w:rPr>
        <w:t xml:space="preserve">ГАРАНТИЯ </w:t>
      </w:r>
      <w:r>
        <w:rPr>
          <w:rFonts w:ascii="GHEA Grapalat" w:hAnsi="GHEA Grapalat"/>
          <w:sz w:val="24"/>
          <w:szCs w:val="24"/>
          <w:lang w:val="en-US"/>
        </w:rPr>
        <w:t>N</w:t>
      </w:r>
      <w:r>
        <w:rPr>
          <w:rFonts w:ascii="GHEA Grapalat" w:hAnsi="GHEA Grapalat"/>
          <w:sz w:val="24"/>
          <w:szCs w:val="24"/>
          <w:lang w:val="hy-AM"/>
        </w:rPr>
        <w:t>________</w:t>
      </w:r>
    </w:p>
    <w:p w14:paraId="34506535" w14:textId="77777777" w:rsidR="005B5B3E" w:rsidRDefault="005B5B3E" w:rsidP="005B5B3E">
      <w:pPr>
        <w:widowControl w:val="0"/>
        <w:ind w:left="567" w:right="565"/>
        <w:jc w:val="center"/>
        <w:rPr>
          <w:rFonts w:ascii="GHEA Grapalat" w:hAnsi="GHEA Grapalat"/>
          <w:b/>
        </w:rPr>
      </w:pPr>
      <w:r>
        <w:rPr>
          <w:rFonts w:ascii="GHEA Grapalat" w:hAnsi="GHEA Grapalat"/>
          <w:b/>
        </w:rPr>
        <w:t>(обеспечение предоплаты)</w:t>
      </w:r>
    </w:p>
    <w:p w14:paraId="0B4780E4" w14:textId="77777777" w:rsidR="005B5B3E" w:rsidRDefault="005B5B3E" w:rsidP="005B5B3E">
      <w:pPr>
        <w:widowControl w:val="0"/>
        <w:ind w:left="567" w:right="565"/>
        <w:jc w:val="center"/>
        <w:rPr>
          <w:rFonts w:ascii="GHEA Grapalat" w:hAnsi="GHEA Grapalat"/>
          <w:b/>
        </w:rPr>
      </w:pPr>
    </w:p>
    <w:p w14:paraId="51286E1D" w14:textId="77777777" w:rsidR="005B5B3E" w:rsidRDefault="005B5B3E" w:rsidP="005B5B3E">
      <w:pPr>
        <w:pStyle w:val="NormalWeb"/>
        <w:shd w:val="clear" w:color="auto" w:fill="FFFFFF"/>
        <w:spacing w:before="0" w:beforeAutospacing="0" w:after="0" w:afterAutospacing="0"/>
        <w:jc w:val="both"/>
        <w:rPr>
          <w:rStyle w:val="Strong"/>
          <w:rFonts w:eastAsiaTheme="minorHAnsi" w:cstheme="minorBidi"/>
          <w:bCs w:val="0"/>
        </w:rPr>
      </w:pPr>
      <w:r>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Pr>
          <w:rFonts w:eastAsiaTheme="minorHAnsi" w:cstheme="minorBidi"/>
        </w:rPr>
        <w:t>N</w:t>
      </w:r>
      <w:r>
        <w:rPr>
          <w:rFonts w:eastAsiaTheme="minorHAnsi" w:cstheme="minorBidi"/>
          <w:lang w:val="hy-AM"/>
        </w:rPr>
        <w:t xml:space="preserve">  </w:t>
      </w:r>
      <w:r>
        <w:rPr>
          <w:rStyle w:val="Strong"/>
          <w:rFonts w:ascii="GHEA Grapalat" w:hAnsi="GHEA Grapalat"/>
          <w:sz w:val="20"/>
          <w:szCs w:val="20"/>
          <w:u w:val="single"/>
          <w:lang w:val="hy-AM"/>
        </w:rPr>
        <w:tab/>
      </w:r>
      <w:r>
        <w:rPr>
          <w:rStyle w:val="Strong"/>
          <w:rFonts w:ascii="GHEA Grapalat" w:hAnsi="GHEA Grapalat"/>
          <w:sz w:val="20"/>
          <w:szCs w:val="20"/>
          <w:u w:val="single"/>
        </w:rPr>
        <w:t>___________</w:t>
      </w:r>
      <w:r>
        <w:rPr>
          <w:rFonts w:ascii="GHEA Grapalat" w:eastAsiaTheme="minorHAnsi" w:hAnsi="GHEA Grapalat" w:cstheme="minorBidi"/>
        </w:rPr>
        <w:t>заключаемым между</w:t>
      </w:r>
    </w:p>
    <w:p w14:paraId="17152CB9" w14:textId="77777777" w:rsidR="005B5B3E" w:rsidRDefault="005B5B3E" w:rsidP="005B5B3E">
      <w:pPr>
        <w:pStyle w:val="NormalWeb"/>
        <w:shd w:val="clear" w:color="auto" w:fill="FFFFFF"/>
        <w:spacing w:before="0" w:beforeAutospacing="0" w:after="0" w:afterAutospacing="0"/>
        <w:jc w:val="both"/>
        <w:rPr>
          <w:rFonts w:eastAsiaTheme="minorHAnsi"/>
        </w:rPr>
      </w:pPr>
      <w:r>
        <w:rPr>
          <w:rStyle w:val="Strong"/>
          <w:rFonts w:ascii="GHEA Grapalat" w:hAnsi="GHEA Grapalat"/>
          <w:sz w:val="20"/>
          <w:szCs w:val="20"/>
        </w:rPr>
        <w:t xml:space="preserve">                                                       </w:t>
      </w:r>
      <w:r>
        <w:rPr>
          <w:rStyle w:val="Strong"/>
          <w:rFonts w:ascii="GHEA Grapalat" w:hAnsi="GHEA Grapalat"/>
          <w:sz w:val="20"/>
          <w:szCs w:val="20"/>
          <w:lang w:val="hy-AM"/>
        </w:rPr>
        <w:tab/>
      </w:r>
      <w:r>
        <w:rPr>
          <w:rStyle w:val="Strong"/>
          <w:rFonts w:ascii="GHEA Grapalat" w:hAnsi="GHEA Grapalat"/>
          <w:sz w:val="20"/>
          <w:szCs w:val="20"/>
          <w:lang w:val="hy-AM"/>
        </w:rPr>
        <w:tab/>
      </w:r>
      <w:r>
        <w:rPr>
          <w:rStyle w:val="Strong"/>
          <w:rFonts w:ascii="GHEA Grapalat" w:hAnsi="GHEA Grapalat"/>
          <w:sz w:val="20"/>
          <w:szCs w:val="20"/>
        </w:rPr>
        <w:t xml:space="preserve">           </w:t>
      </w:r>
      <w:r>
        <w:rPr>
          <w:rStyle w:val="Strong"/>
          <w:rFonts w:ascii="GHEA Grapalat" w:hAnsi="GHEA Grapalat"/>
          <w:sz w:val="16"/>
          <w:szCs w:val="16"/>
        </w:rPr>
        <w:t>номер заключаемого договора</w:t>
      </w:r>
      <w:r>
        <w:rPr>
          <w:rFonts w:ascii="GHEA Grapalat" w:eastAsiaTheme="minorHAnsi" w:hAnsi="GHEA Grapalat" w:cstheme="minorBidi"/>
        </w:rPr>
        <w:t xml:space="preserve"> </w:t>
      </w:r>
    </w:p>
    <w:p w14:paraId="2261750C" w14:textId="77777777" w:rsidR="005B5B3E" w:rsidRDefault="005B5B3E" w:rsidP="005B5B3E">
      <w:pPr>
        <w:pStyle w:val="NormalWeb"/>
        <w:shd w:val="clear" w:color="auto" w:fill="FFFFFF"/>
        <w:spacing w:before="0" w:beforeAutospacing="0" w:after="0" w:afterAutospacing="0"/>
        <w:ind w:left="-142"/>
        <w:rPr>
          <w:rStyle w:val="Strong"/>
          <w:b w:val="0"/>
          <w:bCs w:val="0"/>
          <w:sz w:val="20"/>
          <w:szCs w:val="20"/>
          <w:lang w:val="hy-AM"/>
        </w:rPr>
      </w:pPr>
      <w:r>
        <w:rPr>
          <w:rFonts w:ascii="GHEA Grapalat" w:hAnsi="GHEA Grapalat"/>
          <w:sz w:val="20"/>
          <w:szCs w:val="20"/>
          <w:u w:val="single"/>
        </w:rPr>
        <w:t>______________________</w:t>
      </w:r>
      <w:r>
        <w:rPr>
          <w:rFonts w:ascii="GHEA Grapalat" w:hAnsi="GHEA Grapalat"/>
          <w:sz w:val="20"/>
          <w:szCs w:val="20"/>
          <w:lang w:val="hy-AM"/>
        </w:rPr>
        <w:t xml:space="preserve"> </w:t>
      </w:r>
      <w:r>
        <w:rPr>
          <w:rFonts w:ascii="GHEA Grapalat" w:eastAsiaTheme="minorHAnsi" w:hAnsi="GHEA Grapalat" w:cstheme="minorBidi"/>
        </w:rPr>
        <w:t xml:space="preserve">   (далее-бенефициар)   и</w:t>
      </w:r>
      <w:r>
        <w:rPr>
          <w:rStyle w:val="Strong"/>
          <w:rFonts w:ascii="GHEA Grapalat" w:hAnsi="GHEA Grapalat"/>
          <w:sz w:val="20"/>
          <w:szCs w:val="20"/>
        </w:rPr>
        <w:t xml:space="preserve">     </w:t>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Style w:val="Strong"/>
          <w:rFonts w:ascii="GHEA Grapalat" w:hAnsi="GHEA Grapalat"/>
          <w:sz w:val="20"/>
          <w:szCs w:val="20"/>
          <w:u w:val="single"/>
          <w:lang w:val="hy-AM"/>
        </w:rPr>
        <w:tab/>
      </w:r>
      <w:r>
        <w:rPr>
          <w:rFonts w:eastAsiaTheme="minorHAnsi" w:cstheme="minorBidi"/>
        </w:rPr>
        <w:t xml:space="preserve">    </w:t>
      </w:r>
    </w:p>
    <w:p w14:paraId="0FD41DE9" w14:textId="77777777" w:rsidR="005B5B3E" w:rsidRDefault="005B5B3E" w:rsidP="005B5B3E">
      <w:pPr>
        <w:pStyle w:val="NormalWeb"/>
        <w:shd w:val="clear" w:color="auto" w:fill="FFFFFF"/>
        <w:spacing w:before="0" w:beforeAutospacing="0" w:after="0" w:afterAutospacing="0"/>
        <w:ind w:left="-142"/>
        <w:rPr>
          <w:rStyle w:val="Strong"/>
          <w:rFonts w:ascii="GHEA Grapalat" w:hAnsi="GHEA Grapalat"/>
          <w:b w:val="0"/>
          <w:sz w:val="16"/>
          <w:szCs w:val="16"/>
        </w:rPr>
      </w:pPr>
      <w:r>
        <w:rPr>
          <w:rStyle w:val="Strong"/>
          <w:rFonts w:ascii="GHEA Grapalat" w:hAnsi="GHEA Grapalat"/>
          <w:sz w:val="18"/>
          <w:szCs w:val="18"/>
          <w:lang w:val="hy-AM"/>
        </w:rPr>
        <w:t xml:space="preserve"> </w:t>
      </w:r>
      <w:r>
        <w:rPr>
          <w:rStyle w:val="Strong"/>
          <w:rFonts w:ascii="GHEA Grapalat" w:hAnsi="GHEA Grapalat"/>
          <w:sz w:val="16"/>
          <w:szCs w:val="16"/>
        </w:rPr>
        <w:t>наименование заказчика                                                                  наименование отобранного участника</w:t>
      </w:r>
    </w:p>
    <w:p w14:paraId="578C313C" w14:textId="77777777" w:rsidR="005B5B3E" w:rsidRDefault="005B5B3E" w:rsidP="005B5B3E">
      <w:pPr>
        <w:pStyle w:val="NormalWeb"/>
        <w:shd w:val="clear" w:color="auto" w:fill="FFFFFF"/>
        <w:spacing w:before="0" w:beforeAutospacing="0" w:after="0" w:afterAutospacing="0"/>
        <w:ind w:left="-142"/>
        <w:rPr>
          <w:rFonts w:cs="Sylfaen"/>
          <w:vertAlign w:val="superscript"/>
          <w:lang w:val="hy-AM"/>
        </w:rPr>
      </w:pPr>
      <w:r>
        <w:rPr>
          <w:rStyle w:val="Strong"/>
          <w:rFonts w:ascii="GHEA Grapalat" w:hAnsi="GHEA Grapalat"/>
          <w:sz w:val="16"/>
          <w:szCs w:val="16"/>
        </w:rPr>
        <w:t xml:space="preserve">                                                                </w:t>
      </w:r>
      <w:r>
        <w:rPr>
          <w:rStyle w:val="Strong"/>
          <w:rFonts w:ascii="GHEA Grapalat" w:hAnsi="GHEA Grapalat"/>
          <w:sz w:val="16"/>
          <w:szCs w:val="16"/>
          <w:lang w:val="hy-AM"/>
        </w:rPr>
        <w:tab/>
      </w:r>
    </w:p>
    <w:p w14:paraId="3849B07A" w14:textId="77777777" w:rsidR="005B5B3E" w:rsidRDefault="005B5B3E" w:rsidP="005B5B3E">
      <w:pPr>
        <w:pStyle w:val="NormalWeb"/>
        <w:shd w:val="clear" w:color="auto" w:fill="FFFFFF"/>
        <w:spacing w:before="0" w:beforeAutospacing="0" w:after="0" w:afterAutospacing="0"/>
        <w:jc w:val="both"/>
        <w:rPr>
          <w:rFonts w:ascii="GHEA Grapalat" w:hAnsi="GHEA Grapalat"/>
          <w:sz w:val="20"/>
          <w:szCs w:val="20"/>
        </w:rPr>
      </w:pPr>
      <w:r>
        <w:rPr>
          <w:rFonts w:eastAsiaTheme="minorHAnsi" w:cstheme="minorBidi"/>
        </w:rPr>
        <w:t>(</w:t>
      </w:r>
      <w:r>
        <w:rPr>
          <w:rFonts w:ascii="GHEA Grapalat" w:eastAsiaTheme="minorHAnsi" w:hAnsi="GHEA Grapalat" w:cstheme="minorBidi"/>
        </w:rPr>
        <w:t xml:space="preserve">далее-принципал). </w:t>
      </w:r>
    </w:p>
    <w:p w14:paraId="7E03FE73" w14:textId="77777777" w:rsidR="005B5B3E" w:rsidRDefault="005B5B3E" w:rsidP="005B5B3E">
      <w:pPr>
        <w:pStyle w:val="NormalWeb"/>
        <w:shd w:val="clear" w:color="auto" w:fill="FFFFFF"/>
        <w:spacing w:before="0" w:beforeAutospacing="0" w:after="0" w:afterAutospacing="0"/>
        <w:ind w:firstLine="375"/>
        <w:jc w:val="both"/>
        <w:rPr>
          <w:rStyle w:val="Strong"/>
          <w:lang w:val="hy-AM"/>
        </w:rPr>
      </w:pPr>
      <w:r>
        <w:rPr>
          <w:rStyle w:val="Strong"/>
          <w:rFonts w:ascii="GHEA Grapalat" w:hAnsi="GHEA Grapalat"/>
          <w:sz w:val="20"/>
          <w:szCs w:val="20"/>
          <w:lang w:val="hy-AM"/>
        </w:rPr>
        <w:tab/>
      </w:r>
    </w:p>
    <w:p w14:paraId="7A458293" w14:textId="77777777" w:rsidR="005B5B3E" w:rsidRDefault="005B5B3E" w:rsidP="005B5B3E">
      <w:pPr>
        <w:pStyle w:val="NormalWeb"/>
        <w:shd w:val="clear" w:color="auto" w:fill="FFFFFF"/>
        <w:spacing w:before="0" w:beforeAutospacing="0" w:after="0" w:afterAutospacing="0"/>
        <w:jc w:val="both"/>
        <w:rPr>
          <w:rFonts w:eastAsiaTheme="minorHAnsi" w:cstheme="minorBidi"/>
        </w:rPr>
      </w:pPr>
      <w:r>
        <w:rPr>
          <w:rFonts w:ascii="GHEA Grapalat" w:eastAsiaTheme="minorHAnsi" w:hAnsi="GHEA Grapalat" w:cstheme="minorBidi"/>
        </w:rPr>
        <w:t xml:space="preserve">  2.  По гарантии </w:t>
      </w:r>
      <w:r>
        <w:rPr>
          <w:rFonts w:ascii="GHEA Grapalat" w:eastAsiaTheme="minorHAnsi" w:hAnsi="GHEA Grapalat" w:cstheme="minorBidi"/>
          <w:lang w:val="hy-AM"/>
        </w:rPr>
        <w:t xml:space="preserve">---------------------------------------------------------------------------- </w:t>
      </w:r>
    </w:p>
    <w:p w14:paraId="57AF4AE5"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Pr>
          <w:rFonts w:ascii="GHEA Grapalat" w:eastAsiaTheme="minorHAnsi" w:hAnsi="GHEA Grapalat" w:cstheme="minorBidi"/>
          <w:sz w:val="18"/>
          <w:szCs w:val="18"/>
        </w:rPr>
        <w:t xml:space="preserve">                                                           наименование банка выдающего гарантию</w:t>
      </w:r>
    </w:p>
    <w:p w14:paraId="7AD91904"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p>
    <w:p w14:paraId="75A1A8E2"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55D8DECF" w14:textId="77777777" w:rsidR="005B5B3E" w:rsidRDefault="005B5B3E" w:rsidP="005B5B3E">
      <w:pPr>
        <w:pStyle w:val="NormalWeb"/>
        <w:shd w:val="clear" w:color="auto" w:fill="FFFFFF"/>
        <w:spacing w:before="0" w:beforeAutospacing="0" w:after="0" w:afterAutospacing="0"/>
        <w:jc w:val="center"/>
        <w:rPr>
          <w:rFonts w:ascii="GHEA Grapalat" w:eastAsiaTheme="minorHAnsi" w:hAnsi="GHEA Grapalat" w:cstheme="minorBidi"/>
        </w:rPr>
      </w:pPr>
      <w:r>
        <w:rPr>
          <w:rFonts w:ascii="GHEA Grapalat" w:eastAsiaTheme="minorHAnsi" w:hAnsi="GHEA Grapalat" w:cstheme="minorBidi"/>
          <w:sz w:val="18"/>
          <w:szCs w:val="18"/>
        </w:rPr>
        <w:t xml:space="preserve">                                                       сумма в цифрах и прописью</w:t>
      </w:r>
    </w:p>
    <w:p w14:paraId="7BE89D03"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ascii="GHEA Grapalat" w:eastAsiaTheme="minorHAnsi" w:hAnsi="GHEA Grapalat" w:cstheme="minorBidi"/>
        </w:rPr>
        <w:t xml:space="preserve">                         </w:t>
      </w:r>
    </w:p>
    <w:p w14:paraId="25DC78EC" w14:textId="0935393A"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(далее-сумма гарантии) в течение пяти рабочих дней после получения требования. Выплата производится посредством перечисления на расчетный счет</w:t>
      </w:r>
      <w:r w:rsidR="000706FE" w:rsidRPr="000706FE">
        <w:rPr>
          <w:rFonts w:ascii="GHEA Grapalat" w:eastAsiaTheme="minorHAnsi" w:hAnsi="GHEA Grapalat" w:cstheme="minorBidi"/>
        </w:rPr>
        <w:t xml:space="preserve"> </w:t>
      </w:r>
      <w:r w:rsidR="000706FE" w:rsidRPr="007F73AB">
        <w:rPr>
          <w:rFonts w:ascii="GHEA Grapalat" w:eastAsiaTheme="minorHAnsi" w:hAnsi="GHEA Grapalat" w:cstheme="minorBidi"/>
        </w:rPr>
        <w:t>900015211429</w:t>
      </w:r>
      <w:r>
        <w:rPr>
          <w:rFonts w:ascii="GHEA Grapalat" w:eastAsiaTheme="minorHAnsi" w:hAnsi="GHEA Grapalat" w:cstheme="minorBidi"/>
        </w:rPr>
        <w:t xml:space="preserve"> бенефициара.</w:t>
      </w:r>
    </w:p>
    <w:p w14:paraId="284FA56C" w14:textId="77777777" w:rsidR="005B5B3E" w:rsidRDefault="005B5B3E" w:rsidP="005B5B3E">
      <w:pPr>
        <w:pStyle w:val="NormalWeb"/>
        <w:shd w:val="clear" w:color="auto" w:fill="FFFFFF"/>
        <w:spacing w:before="0" w:beforeAutospacing="0" w:after="0" w:afterAutospacing="0"/>
        <w:ind w:firstLine="375"/>
        <w:jc w:val="both"/>
        <w:rPr>
          <w:rStyle w:val="Strong"/>
          <w:b w:val="0"/>
          <w:bCs w:val="0"/>
          <w:sz w:val="20"/>
          <w:szCs w:val="20"/>
        </w:rPr>
      </w:pPr>
      <w:r>
        <w:rPr>
          <w:rStyle w:val="Strong"/>
          <w:rFonts w:ascii="GHEA Grapalat" w:hAnsi="GHEA Grapalat"/>
          <w:sz w:val="20"/>
          <w:szCs w:val="20"/>
        </w:rPr>
        <w:t xml:space="preserve">3. </w:t>
      </w:r>
      <w:r>
        <w:rPr>
          <w:rFonts w:ascii="GHEA Grapalat" w:eastAsiaTheme="minorHAnsi" w:hAnsi="GHEA Grapalat" w:cstheme="minorBidi"/>
        </w:rPr>
        <w:t>Настоящая гарантия является безотзывной.</w:t>
      </w:r>
    </w:p>
    <w:p w14:paraId="1289FBBA" w14:textId="77777777" w:rsidR="005B5B3E" w:rsidRDefault="005B5B3E" w:rsidP="005B5B3E">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528AB9BA" w14:textId="77777777" w:rsidR="005B5B3E" w:rsidRDefault="005B5B3E" w:rsidP="005B5B3E">
      <w:pPr>
        <w:pStyle w:val="NormalWeb"/>
        <w:shd w:val="clear" w:color="auto" w:fill="FFFFFF"/>
        <w:spacing w:before="0" w:beforeAutospacing="0" w:after="0" w:afterAutospacing="0"/>
        <w:ind w:firstLine="375"/>
        <w:jc w:val="both"/>
        <w:rPr>
          <w:rFonts w:eastAsiaTheme="minorHAnsi" w:cstheme="minorBidi"/>
        </w:rPr>
      </w:pPr>
      <w:r>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F040663"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rPr>
        <w:t xml:space="preserve">5. Гарантия действует с момента выпуска и в силе  со дня вступления в силу договора N________________________заключаемого  между  бенефициаром и  </w:t>
      </w:r>
    </w:p>
    <w:p w14:paraId="4875DA6F"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sz w:val="18"/>
          <w:szCs w:val="18"/>
        </w:rPr>
        <w:t xml:space="preserve">                      номер заключаемого договара</w:t>
      </w:r>
    </w:p>
    <w:p w14:paraId="6C499F53"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p>
    <w:p w14:paraId="5F722C89"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lang w:val="hy-AM"/>
        </w:rPr>
      </w:pPr>
      <w:r>
        <w:rPr>
          <w:rFonts w:ascii="GHEA Grapalat" w:eastAsiaTheme="minorHAnsi" w:hAnsi="GHEA Grapalat" w:cstheme="minorBidi"/>
        </w:rPr>
        <w:t xml:space="preserve">принципалом  и  действует </w:t>
      </w:r>
      <w:r>
        <w:rPr>
          <w:rFonts w:ascii="GHEA Grapalat" w:eastAsiaTheme="minorHAnsi" w:hAnsi="GHEA Grapalat" w:cstheme="minorBidi"/>
          <w:lang w:val="hy-AM"/>
        </w:rPr>
        <w:t xml:space="preserve"> </w:t>
      </w:r>
      <w:r>
        <w:rPr>
          <w:rFonts w:ascii="GHEA Grapalat" w:eastAsiaTheme="minorHAnsi" w:hAnsi="GHEA Grapalat" w:cstheme="minorBidi"/>
        </w:rPr>
        <w:t>в</w:t>
      </w:r>
      <w:r>
        <w:rPr>
          <w:rFonts w:ascii="GHEA Grapalat" w:hAnsi="GHEA Grapalat"/>
        </w:rPr>
        <w:t>ключительно</w:t>
      </w:r>
      <w:r>
        <w:rPr>
          <w:rFonts w:ascii="GHEA Grapalat" w:eastAsiaTheme="minorHAnsi" w:hAnsi="GHEA Grapalat" w:cstheme="minorBidi"/>
        </w:rPr>
        <w:t xml:space="preserve"> </w:t>
      </w:r>
      <w:r>
        <w:rPr>
          <w:rFonts w:ascii="GHEA Grapalat" w:eastAsiaTheme="minorHAnsi" w:hAnsi="GHEA Grapalat" w:cstheme="minorBidi"/>
          <w:lang w:val="hy-AM"/>
        </w:rPr>
        <w:t xml:space="preserve"> </w:t>
      </w:r>
      <w:r>
        <w:rPr>
          <w:rFonts w:ascii="GHEA Grapalat" w:eastAsiaTheme="minorHAnsi" w:hAnsi="GHEA Grapalat" w:cstheme="minorBidi"/>
        </w:rPr>
        <w:t xml:space="preserve">до </w:t>
      </w:r>
      <w:r>
        <w:rPr>
          <w:rFonts w:ascii="GHEA Grapalat" w:eastAsiaTheme="minorHAnsi" w:hAnsi="GHEA Grapalat" w:cstheme="minorBidi"/>
          <w:lang w:val="hy-AM"/>
        </w:rPr>
        <w:t xml:space="preserve"> </w:t>
      </w:r>
      <w:r>
        <w:rPr>
          <w:rFonts w:ascii="GHEA Grapalat" w:eastAsiaTheme="minorHAnsi" w:hAnsi="GHEA Grapalat" w:cstheme="minorBidi"/>
        </w:rPr>
        <w:t xml:space="preserve">девяностого </w:t>
      </w:r>
      <w:r>
        <w:rPr>
          <w:rFonts w:ascii="GHEA Grapalat" w:eastAsiaTheme="minorHAnsi" w:hAnsi="GHEA Grapalat" w:cstheme="minorBidi"/>
          <w:lang w:val="hy-AM"/>
        </w:rPr>
        <w:t xml:space="preserve"> </w:t>
      </w:r>
      <w:r>
        <w:rPr>
          <w:rFonts w:ascii="GHEA Grapalat" w:eastAsiaTheme="minorHAnsi" w:hAnsi="GHEA Grapalat" w:cstheme="minorBidi"/>
        </w:rPr>
        <w:t xml:space="preserve">рабочего </w:t>
      </w:r>
      <w:r>
        <w:rPr>
          <w:rFonts w:ascii="GHEA Grapalat" w:eastAsiaTheme="minorHAnsi" w:hAnsi="GHEA Grapalat" w:cstheme="minorBidi"/>
          <w:lang w:val="hy-AM"/>
        </w:rPr>
        <w:t xml:space="preserve"> </w:t>
      </w:r>
      <w:r>
        <w:rPr>
          <w:rFonts w:ascii="GHEA Grapalat" w:eastAsiaTheme="minorHAnsi" w:hAnsi="GHEA Grapalat" w:cstheme="minorBidi"/>
        </w:rPr>
        <w:t>дня</w:t>
      </w:r>
      <w:r>
        <w:rPr>
          <w:rFonts w:ascii="GHEA Grapalat" w:eastAsiaTheme="minorHAnsi" w:hAnsi="GHEA Grapalat" w:cstheme="minorBidi"/>
          <w:lang w:val="hy-AM"/>
        </w:rPr>
        <w:t xml:space="preserve">   </w:t>
      </w:r>
      <w:r>
        <w:rPr>
          <w:rFonts w:ascii="GHEA Grapalat" w:eastAsiaTheme="minorHAnsi" w:hAnsi="GHEA Grapalat" w:cstheme="minorBidi"/>
        </w:rPr>
        <w:t xml:space="preserve">следующего за днем </w:t>
      </w:r>
    </w:p>
    <w:p w14:paraId="3A236780"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p>
    <w:p w14:paraId="7B466A45" w14:textId="77777777" w:rsidR="005B5B3E" w:rsidRDefault="005B5B3E" w:rsidP="005B5B3E">
      <w:pPr>
        <w:pStyle w:val="NormalWeb"/>
        <w:shd w:val="clear" w:color="auto" w:fill="FFFFFF"/>
        <w:spacing w:before="0" w:beforeAutospacing="0" w:after="0" w:afterAutospacing="0"/>
        <w:jc w:val="center"/>
        <w:rPr>
          <w:rFonts w:eastAsiaTheme="minorHAnsi" w:cstheme="minorBidi"/>
        </w:rPr>
      </w:pPr>
      <w:r>
        <w:rPr>
          <w:rFonts w:ascii="GHEA Grapalat" w:eastAsiaTheme="minorHAnsi" w:hAnsi="GHEA Grapalat" w:cstheme="minorBidi"/>
          <w:lang w:val="hy-AM"/>
        </w:rPr>
        <w:t>--------------------------------------------------------</w:t>
      </w:r>
      <w:r>
        <w:rPr>
          <w:rFonts w:ascii="GHEA Grapalat" w:eastAsiaTheme="minorHAnsi" w:hAnsi="GHEA Grapalat" w:cstheme="minorBidi"/>
        </w:rPr>
        <w:t>------------------</w:t>
      </w:r>
      <w:r>
        <w:rPr>
          <w:rFonts w:ascii="GHEA Grapalat" w:eastAsiaTheme="minorHAnsi" w:hAnsi="GHEA Grapalat" w:cstheme="minorBidi"/>
          <w:lang w:val="hy-AM"/>
        </w:rPr>
        <w:t>----------------------</w:t>
      </w:r>
      <w:r>
        <w:rPr>
          <w:rFonts w:eastAsiaTheme="minorHAnsi" w:cstheme="minorBidi"/>
          <w:lang w:val="hy-AM"/>
        </w:rPr>
        <w:t xml:space="preserve"> .</w:t>
      </w:r>
      <w:r>
        <w:rPr>
          <w:rFonts w:eastAsiaTheme="minorHAnsi" w:cstheme="minorBidi"/>
        </w:rPr>
        <w:t xml:space="preserve">           </w:t>
      </w:r>
      <w:r>
        <w:rPr>
          <w:rFonts w:ascii="GHEA Grapalat" w:hAnsi="GHEA Grapalat"/>
          <w:sz w:val="16"/>
          <w:szCs w:val="16"/>
        </w:rPr>
        <w:t>крайний  срок</w:t>
      </w:r>
      <w:r>
        <w:rPr>
          <w:rFonts w:ascii="GHEA Grapalat" w:eastAsiaTheme="minorHAnsi" w:hAnsi="GHEA Grapalat" w:cstheme="minorBidi"/>
          <w:sz w:val="16"/>
          <w:szCs w:val="16"/>
        </w:rPr>
        <w:t xml:space="preserve"> поставки товаров</w:t>
      </w:r>
      <w:r>
        <w:rPr>
          <w:rFonts w:ascii="GHEA Grapalat" w:hAnsi="GHEA Grapalat"/>
          <w:sz w:val="16"/>
          <w:szCs w:val="16"/>
        </w:rPr>
        <w:t>, предусмотренный заключаемым договором</w:t>
      </w:r>
    </w:p>
    <w:p w14:paraId="5E4F6BA2" w14:textId="41709B39"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rPr>
      </w:pPr>
      <w:r>
        <w:rPr>
          <w:rFonts w:ascii="GHEA Grapalat" w:eastAsiaTheme="minorHAnsi" w:hAnsi="GHEA Grapalat" w:cstheme="minorBidi"/>
        </w:rPr>
        <w:t>В день предоставления гарантии лицо, выдающее гарантию, с официального адреса</w:t>
      </w:r>
      <w:r>
        <w:rPr>
          <w:rFonts w:ascii="GHEA Grapalat" w:eastAsiaTheme="minorHAnsi" w:hAnsi="GHEA Grapalat" w:cstheme="minorBidi"/>
          <w:lang w:val="hy-AM"/>
        </w:rPr>
        <w:t xml:space="preserve"> </w:t>
      </w:r>
      <w:r>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hyperlink r:id="rId15" w:history="1">
        <w:r w:rsidR="000706FE" w:rsidRPr="00D924A0">
          <w:rPr>
            <w:rStyle w:val="Hyperlink"/>
            <w:rFonts w:ascii="GHEA Grapalat" w:eastAsiaTheme="minorHAnsi" w:hAnsi="GHEA Grapalat" w:cstheme="minorBidi"/>
            <w:lang w:val="en-US"/>
          </w:rPr>
          <w:t>gor</w:t>
        </w:r>
        <w:r w:rsidR="000706FE" w:rsidRPr="00D924A0">
          <w:rPr>
            <w:rStyle w:val="Hyperlink"/>
            <w:rFonts w:ascii="GHEA Grapalat" w:eastAsiaTheme="minorHAnsi" w:hAnsi="GHEA Grapalat" w:cstheme="minorBidi"/>
          </w:rPr>
          <w:t>.</w:t>
        </w:r>
        <w:r w:rsidR="000706FE" w:rsidRPr="00D924A0">
          <w:rPr>
            <w:rStyle w:val="Hyperlink"/>
            <w:rFonts w:ascii="GHEA Grapalat" w:eastAsiaTheme="minorHAnsi" w:hAnsi="GHEA Grapalat" w:cstheme="minorBidi"/>
            <w:lang w:val="en-US"/>
          </w:rPr>
          <w:t>muradyan</w:t>
        </w:r>
        <w:r w:rsidR="000706FE" w:rsidRPr="00D924A0">
          <w:rPr>
            <w:rStyle w:val="Hyperlink"/>
            <w:rFonts w:ascii="GHEA Grapalat" w:eastAsiaTheme="minorHAnsi" w:hAnsi="GHEA Grapalat" w:cstheme="minorBidi"/>
          </w:rPr>
          <w:t>@</w:t>
        </w:r>
        <w:r w:rsidR="000706FE" w:rsidRPr="00D924A0">
          <w:rPr>
            <w:rStyle w:val="Hyperlink"/>
            <w:rFonts w:ascii="GHEA Grapalat" w:eastAsiaTheme="minorHAnsi" w:hAnsi="GHEA Grapalat" w:cstheme="minorBidi"/>
            <w:lang w:val="en-US"/>
          </w:rPr>
          <w:t>yerevan</w:t>
        </w:r>
        <w:r w:rsidR="000706FE" w:rsidRPr="00D924A0">
          <w:rPr>
            <w:rStyle w:val="Hyperlink"/>
            <w:rFonts w:ascii="GHEA Grapalat" w:eastAsiaTheme="minorHAnsi" w:hAnsi="GHEA Grapalat" w:cstheme="minorBidi"/>
          </w:rPr>
          <w:t>.</w:t>
        </w:r>
        <w:r w:rsidR="000706FE" w:rsidRPr="00D924A0">
          <w:rPr>
            <w:rStyle w:val="Hyperlink"/>
            <w:rFonts w:ascii="GHEA Grapalat" w:eastAsiaTheme="minorHAnsi" w:hAnsi="GHEA Grapalat" w:cstheme="minorBidi"/>
            <w:lang w:val="en-US"/>
          </w:rPr>
          <w:t>am</w:t>
        </w:r>
      </w:hyperlink>
      <w:r>
        <w:rPr>
          <w:rFonts w:ascii="GHEA Grapalat" w:eastAsiaTheme="minorHAnsi" w:hAnsi="GHEA Grapalat" w:cstheme="minorBidi"/>
        </w:rPr>
        <w:t>,</w:t>
      </w:r>
      <w:r w:rsidR="000706FE" w:rsidRPr="000706FE">
        <w:rPr>
          <w:rFonts w:ascii="GHEA Grapalat" w:eastAsiaTheme="minorHAnsi" w:hAnsi="GHEA Grapalat" w:cstheme="minorBidi"/>
        </w:rPr>
        <w:t xml:space="preserve"> </w:t>
      </w:r>
      <w:r>
        <w:rPr>
          <w:rFonts w:ascii="GHEA Grapalat" w:eastAsiaTheme="minorHAnsi" w:hAnsi="GHEA Grapalat" w:cstheme="minorBidi"/>
        </w:rPr>
        <w:t xml:space="preserve">указанный в </w:t>
      </w:r>
      <w:r>
        <w:rPr>
          <w:rFonts w:ascii="GHEA Grapalat" w:eastAsiaTheme="minorHAnsi" w:hAnsi="GHEA Grapalat" w:cstheme="minorBidi"/>
        </w:rPr>
        <w:lastRenderedPageBreak/>
        <w:t>приглашении к процедуре закупок, организованной с целью заключения договора упомянутого в пункте 1 настоящей гарантии.</w:t>
      </w:r>
    </w:p>
    <w:p w14:paraId="01615113"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14:paraId="0D70006D"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CCD03C2" w14:textId="77777777" w:rsidR="005B5B3E" w:rsidRDefault="005B5B3E" w:rsidP="005B5B3E">
      <w:pPr>
        <w:pStyle w:val="NormalWeb"/>
        <w:shd w:val="clear" w:color="auto" w:fill="FFFFFF"/>
        <w:spacing w:before="0" w:beforeAutospacing="0" w:after="0" w:afterAutospacing="0"/>
        <w:ind w:firstLine="374"/>
        <w:jc w:val="both"/>
        <w:rPr>
          <w:rFonts w:ascii="GHEA Grapalat" w:eastAsiaTheme="minorHAnsi" w:hAnsi="GHEA Grapalat" w:cstheme="minorBidi"/>
        </w:rPr>
      </w:pPr>
      <w:r>
        <w:rPr>
          <w:rFonts w:ascii="GHEA Grapalat" w:eastAsiaTheme="minorHAnsi" w:hAnsi="GHEA Grapalat" w:cstheme="minorBidi"/>
        </w:rPr>
        <w:t>1) копии заключенного договора N</w:t>
      </w:r>
      <w:r>
        <w:rPr>
          <w:rFonts w:ascii="GHEA Grapalat" w:eastAsiaTheme="minorHAnsi" w:hAnsi="GHEA Grapalat" w:cstheme="minorBidi"/>
          <w:lang w:val="hy-AM"/>
        </w:rPr>
        <w:t xml:space="preserve"> </w:t>
      </w:r>
      <w:r>
        <w:rPr>
          <w:rFonts w:ascii="GHEA Grapalat" w:eastAsiaTheme="minorHAnsi" w:hAnsi="GHEA Grapalat" w:cstheme="minorBidi"/>
        </w:rPr>
        <w:t xml:space="preserve">_____________________, включая </w:t>
      </w:r>
    </w:p>
    <w:p w14:paraId="0015E443" w14:textId="77777777" w:rsidR="005B5B3E" w:rsidRDefault="005B5B3E" w:rsidP="005B5B3E">
      <w:pPr>
        <w:pStyle w:val="NormalWeb"/>
        <w:shd w:val="clear" w:color="auto" w:fill="FFFFFF"/>
        <w:spacing w:before="0" w:beforeAutospacing="0" w:after="0" w:afterAutospacing="0"/>
        <w:jc w:val="both"/>
        <w:rPr>
          <w:rFonts w:ascii="GHEA Grapalat" w:eastAsiaTheme="minorHAnsi" w:hAnsi="GHEA Grapalat" w:cstheme="minorBidi"/>
          <w:sz w:val="18"/>
          <w:szCs w:val="18"/>
        </w:rPr>
      </w:pPr>
      <w:r>
        <w:rPr>
          <w:rFonts w:eastAsiaTheme="minorHAnsi" w:cstheme="minorBidi"/>
        </w:rPr>
        <w:t xml:space="preserve">                                                                  </w:t>
      </w:r>
      <w:r>
        <w:rPr>
          <w:rFonts w:ascii="GHEA Grapalat" w:eastAsiaTheme="minorHAnsi" w:hAnsi="GHEA Grapalat" w:cstheme="minorBidi"/>
          <w:sz w:val="18"/>
          <w:szCs w:val="18"/>
        </w:rPr>
        <w:t>номер заключаемого договара</w:t>
      </w:r>
    </w:p>
    <w:p w14:paraId="62E291B4"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копии внесенных  в него изменений, дополнительных соглашений,</w:t>
      </w:r>
    </w:p>
    <w:p w14:paraId="28FC80CB"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9E5C5CF"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6" w:history="1">
        <w:r>
          <w:rPr>
            <w:rStyle w:val="Hyperlink"/>
            <w:rFonts w:ascii="GHEA Grapalat" w:hAnsi="GHEA Grapalat"/>
            <w:sz w:val="20"/>
            <w:lang w:val="hy-AM"/>
          </w:rPr>
          <w:t>www.procurement.am</w:t>
        </w:r>
      </w:hyperlink>
      <w:r>
        <w:rPr>
          <w:rFonts w:ascii="GHEA Grapalat" w:eastAsiaTheme="minorHAnsi" w:hAnsi="GHEA Grapalat" w:cstheme="minorBidi"/>
        </w:rPr>
        <w:t xml:space="preserve"> .</w:t>
      </w:r>
    </w:p>
    <w:p w14:paraId="7EE27CC6"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1D9AB65"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7.</w:t>
      </w:r>
      <w:r>
        <w:t xml:space="preserve"> </w:t>
      </w:r>
      <w:r>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6911816"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755C807"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8.</w:t>
      </w:r>
      <w:r>
        <w:t xml:space="preserve"> </w:t>
      </w:r>
      <w:r>
        <w:rPr>
          <w:rFonts w:ascii="GHEA Grapalat" w:eastAsiaTheme="minorHAnsi" w:hAnsi="GHEA Grapalat" w:cstheme="minorBidi"/>
        </w:rPr>
        <w:t>Лицо, выдающее гарантию, отклоняет требование бенефициара, если:</w:t>
      </w:r>
    </w:p>
    <w:p w14:paraId="20E78BB0"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6DE69BED"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2) требование представлено по истечении срока, установленного гарантией.</w:t>
      </w:r>
    </w:p>
    <w:p w14:paraId="42F8CDC1"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p>
    <w:p w14:paraId="5DFA4C4A"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64D914A" w14:textId="77777777" w:rsidR="005B5B3E" w:rsidRDefault="005B5B3E" w:rsidP="005B5B3E">
      <w:pPr>
        <w:pStyle w:val="NormalWeb"/>
        <w:shd w:val="clear" w:color="auto" w:fill="FFFFFF"/>
        <w:spacing w:before="0" w:beforeAutospacing="0" w:after="0" w:afterAutospacing="0"/>
        <w:ind w:firstLine="375"/>
        <w:rPr>
          <w:rFonts w:ascii="GHEA Grapalat" w:eastAsiaTheme="minorHAnsi" w:hAnsi="GHEA Grapalat" w:cstheme="minorBidi"/>
        </w:rPr>
      </w:pPr>
      <w:r>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48CBBEFD"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B6ADA75"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rPr>
      </w:pPr>
      <w:r>
        <w:rPr>
          <w:rFonts w:ascii="GHEA Grapalat" w:eastAsiaTheme="minorHAnsi" w:hAnsi="GHEA Grapalat" w:cstheme="minorBidi"/>
        </w:rPr>
        <w:t>12. В день предоставления гарантии лицо, выдающее гарантию, с официального адреса</w:t>
      </w:r>
      <w:r>
        <w:rPr>
          <w:rFonts w:ascii="GHEA Grapalat" w:eastAsiaTheme="minorHAnsi" w:hAnsi="GHEA Grapalat" w:cstheme="minorBidi"/>
          <w:lang w:val="hy-AM"/>
        </w:rPr>
        <w:t xml:space="preserve"> </w:t>
      </w:r>
      <w:r>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14:paraId="5D4B9F95"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sz w:val="16"/>
          <w:szCs w:val="16"/>
        </w:rPr>
      </w:pPr>
      <w:r>
        <w:rPr>
          <w:rFonts w:ascii="GHEA Grapalat" w:eastAsiaTheme="minorHAnsi" w:hAnsi="GHEA Grapalat" w:cstheme="minorBidi"/>
        </w:rPr>
        <w:t xml:space="preserve">                                             </w:t>
      </w:r>
      <w:r>
        <w:rPr>
          <w:rFonts w:ascii="GHEA Grapalat" w:eastAsiaTheme="minorHAnsi" w:hAnsi="GHEA Grapalat" w:cstheme="minorBidi"/>
          <w:sz w:val="16"/>
          <w:szCs w:val="16"/>
        </w:rPr>
        <w:t>код процедуры</w:t>
      </w:r>
    </w:p>
    <w:p w14:paraId="3935F23E"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14:paraId="659B0991"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14:paraId="07CADFBD"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Pr>
          <w:rFonts w:ascii="GHEA Grapalat" w:hAnsi="GHEA Grapalat"/>
          <w:sz w:val="20"/>
          <w:szCs w:val="20"/>
          <w:lang w:val="hy-AM"/>
        </w:rPr>
        <w:t>Руководитель исполнительного органа</w:t>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0CF603E5"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5001E70"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09C9C03" w14:textId="77777777" w:rsidR="005B5B3E" w:rsidRDefault="005B5B3E" w:rsidP="005B5B3E">
      <w:pPr>
        <w:pStyle w:val="NormalWeb"/>
        <w:shd w:val="clear" w:color="auto" w:fill="FFFFFF"/>
        <w:spacing w:before="0" w:beforeAutospacing="0" w:after="0" w:afterAutospacing="0"/>
        <w:ind w:firstLine="375"/>
        <w:jc w:val="both"/>
        <w:rPr>
          <w:rFonts w:ascii="GHEA Grapalat" w:hAnsi="GHEA Grapalat"/>
          <w:sz w:val="20"/>
          <w:szCs w:val="20"/>
          <w:lang w:val="hy-AM"/>
        </w:rPr>
      </w:pP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r>
        <w:rPr>
          <w:rFonts w:ascii="GHEA Grapalat" w:hAnsi="GHEA Grapalat"/>
          <w:sz w:val="20"/>
          <w:szCs w:val="20"/>
          <w:u w:val="single"/>
          <w:lang w:val="hy-AM"/>
        </w:rPr>
        <w:tab/>
      </w:r>
    </w:p>
    <w:p w14:paraId="1319D318" w14:textId="77777777" w:rsidR="005B5B3E" w:rsidRDefault="005B5B3E" w:rsidP="005B5B3E">
      <w:pPr>
        <w:pStyle w:val="NormalWeb"/>
        <w:shd w:val="clear" w:color="auto" w:fill="FFFFFF"/>
        <w:spacing w:before="0" w:beforeAutospacing="0" w:after="0" w:afterAutospacing="0"/>
        <w:rPr>
          <w:rFonts w:ascii="GHEA Grapalat" w:hAnsi="GHEA Grapalat" w:cs="Sylfaen"/>
          <w:vertAlign w:val="superscript"/>
        </w:rPr>
      </w:pPr>
      <w:r>
        <w:rPr>
          <w:rFonts w:ascii="GHEA Grapalat" w:hAnsi="GHEA Grapalat" w:cs="Sylfaen"/>
          <w:vertAlign w:val="superscript"/>
          <w:lang w:val="hy-AM"/>
        </w:rPr>
        <w:t xml:space="preserve">                                                        </w:t>
      </w:r>
      <w:r>
        <w:rPr>
          <w:rFonts w:ascii="GHEA Grapalat" w:hAnsi="GHEA Grapalat" w:cs="Sylfaen"/>
          <w:vertAlign w:val="superscript"/>
        </w:rPr>
        <w:t>число, месяц, год</w:t>
      </w:r>
    </w:p>
    <w:p w14:paraId="60C3F571" w14:textId="77777777" w:rsidR="005B5B3E" w:rsidRDefault="005B5B3E" w:rsidP="005B5B3E">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58ABDE75" w14:textId="77777777" w:rsidR="005B5B3E" w:rsidRDefault="005B5B3E" w:rsidP="005B5B3E">
      <w:pPr>
        <w:widowControl w:val="0"/>
        <w:ind w:left="567" w:right="565"/>
        <w:jc w:val="center"/>
        <w:rPr>
          <w:rFonts w:ascii="GHEA Grapalat" w:hAnsi="GHEA Grapalat"/>
          <w:b/>
          <w:lang w:val="hy-AM"/>
        </w:rPr>
      </w:pPr>
    </w:p>
    <w:p w14:paraId="54820DF6" w14:textId="77777777" w:rsidR="005B5B3E" w:rsidRDefault="005B5B3E" w:rsidP="005B5B3E">
      <w:pPr>
        <w:widowControl w:val="0"/>
        <w:ind w:left="567" w:right="565"/>
        <w:jc w:val="center"/>
        <w:rPr>
          <w:rFonts w:ascii="GHEA Grapalat" w:hAnsi="GHEA Grapalat"/>
          <w:b/>
        </w:rPr>
      </w:pPr>
    </w:p>
    <w:p w14:paraId="1C5E7FF2" w14:textId="77777777" w:rsidR="005B5B3E" w:rsidRDefault="005B5B3E" w:rsidP="005B5B3E">
      <w:pPr>
        <w:rPr>
          <w:rFonts w:ascii="GHEA Grapalat" w:hAnsi="GHEA Grapalat"/>
          <w:b/>
        </w:rPr>
      </w:pPr>
      <w:r>
        <w:rPr>
          <w:rFonts w:ascii="GHEA Grapalat" w:hAnsi="GHEA Grapalat"/>
          <w:b/>
        </w:rPr>
        <w:br w:type="page"/>
      </w:r>
    </w:p>
    <w:p w14:paraId="705F17C4" w14:textId="77777777" w:rsidR="005B5B3E" w:rsidRDefault="005B5B3E" w:rsidP="005B5B3E">
      <w:pPr>
        <w:pStyle w:val="BodyTextIndent3"/>
        <w:widowControl w:val="0"/>
        <w:spacing w:line="240" w:lineRule="auto"/>
        <w:jc w:val="right"/>
        <w:rPr>
          <w:rFonts w:ascii="GHEA Grapalat" w:hAnsi="GHEA Grapalat" w:cs="Sylfaen"/>
          <w:b/>
          <w:sz w:val="24"/>
          <w:szCs w:val="24"/>
        </w:rPr>
      </w:pPr>
      <w:r>
        <w:rPr>
          <w:rFonts w:ascii="GHEA Grapalat" w:hAnsi="GHEA Grapalat"/>
          <w:b/>
          <w:sz w:val="24"/>
          <w:szCs w:val="24"/>
        </w:rPr>
        <w:lastRenderedPageBreak/>
        <w:t>Приложение № 6</w:t>
      </w:r>
    </w:p>
    <w:p w14:paraId="0B1FA488" w14:textId="654D8B1C" w:rsidR="005B5B3E" w:rsidRDefault="005B5B3E" w:rsidP="005B5B3E">
      <w:pPr>
        <w:pStyle w:val="BodyTextIndent3"/>
        <w:widowControl w:val="0"/>
        <w:spacing w:line="240" w:lineRule="auto"/>
        <w:jc w:val="right"/>
        <w:rPr>
          <w:rFonts w:ascii="GHEA Grapalat" w:hAnsi="GHEA Grapalat" w:cs="Sylfaen"/>
          <w:b/>
          <w:sz w:val="24"/>
          <w:szCs w:val="24"/>
        </w:rPr>
      </w:pPr>
      <w:r>
        <w:rPr>
          <w:rFonts w:ascii="GHEA Grapalat" w:hAnsi="GHEA Grapalat"/>
          <w:b/>
          <w:sz w:val="24"/>
          <w:szCs w:val="24"/>
        </w:rPr>
        <w:t>к Приглашению на электронный аукцион</w:t>
      </w:r>
      <w:r>
        <w:rPr>
          <w:rFonts w:ascii="GHEA Grapalat" w:hAnsi="GHEA Grapalat" w:cs="Sylfaen"/>
          <w:b/>
          <w:sz w:val="24"/>
          <w:szCs w:val="24"/>
        </w:rPr>
        <w:br/>
      </w:r>
      <w:r>
        <w:rPr>
          <w:rFonts w:ascii="GHEA Grapalat" w:hAnsi="GHEA Grapalat"/>
          <w:b/>
          <w:sz w:val="24"/>
          <w:szCs w:val="24"/>
        </w:rPr>
        <w:t>под кодом "</w:t>
      </w:r>
      <w:r w:rsidR="007F3D76">
        <w:rPr>
          <w:rFonts w:ascii="GHEA Grapalat" w:hAnsi="GHEA Grapalat"/>
          <w:b/>
          <w:sz w:val="24"/>
          <w:szCs w:val="24"/>
        </w:rPr>
        <w:t>EQ-BMAPDzB-</w:t>
      </w:r>
      <w:r w:rsidR="00A6641C">
        <w:rPr>
          <w:rFonts w:ascii="GHEA Grapalat" w:hAnsi="GHEA Grapalat"/>
          <w:b/>
          <w:sz w:val="24"/>
          <w:szCs w:val="24"/>
        </w:rPr>
        <w:t>25/1</w:t>
      </w:r>
      <w:r>
        <w:rPr>
          <w:rFonts w:ascii="GHEA Grapalat" w:hAnsi="GHEA Grapalat"/>
          <w:b/>
          <w:sz w:val="24"/>
          <w:szCs w:val="24"/>
        </w:rPr>
        <w:t>"</w:t>
      </w:r>
      <w:r>
        <w:rPr>
          <w:rStyle w:val="FootnoteReference"/>
          <w:rFonts w:ascii="GHEA Grapalat" w:hAnsi="GHEA Grapalat"/>
          <w:b/>
          <w:sz w:val="24"/>
          <w:szCs w:val="24"/>
        </w:rPr>
        <w:footnoteReference w:customMarkFollows="1" w:id="26"/>
        <w:t>*</w:t>
      </w:r>
    </w:p>
    <w:p w14:paraId="57F79F4A" w14:textId="77777777" w:rsidR="005B5B3E" w:rsidRDefault="005B5B3E" w:rsidP="005B5B3E">
      <w:pPr>
        <w:widowControl w:val="0"/>
        <w:ind w:left="-142" w:firstLine="142"/>
        <w:jc w:val="center"/>
        <w:rPr>
          <w:rFonts w:ascii="GHEA Grapalat" w:hAnsi="GHEA Grapalat"/>
          <w:i/>
        </w:rPr>
      </w:pPr>
    </w:p>
    <w:p w14:paraId="06600E51" w14:textId="2B83838B" w:rsidR="005B5B3E" w:rsidRDefault="005B5B3E" w:rsidP="005B5B3E">
      <w:pPr>
        <w:widowControl w:val="0"/>
        <w:ind w:left="-142" w:firstLine="142"/>
        <w:jc w:val="center"/>
        <w:rPr>
          <w:rFonts w:ascii="GHEA Grapalat" w:hAnsi="GHEA Grapalat" w:cs="Times Armenian"/>
          <w:b/>
        </w:rPr>
      </w:pPr>
      <w:r>
        <w:rPr>
          <w:rFonts w:ascii="GHEA Grapalat" w:hAnsi="GHEA Grapalat"/>
          <w:b/>
        </w:rPr>
        <w:t>ДОГОВОР</w:t>
      </w:r>
      <w:r w:rsidR="00511311">
        <w:rPr>
          <w:rFonts w:ascii="GHEA Grapalat" w:hAnsi="GHEA Grapalat"/>
          <w:b/>
          <w:lang w:val="en-US"/>
        </w:rPr>
        <w:t xml:space="preserve"> </w:t>
      </w:r>
      <w:r>
        <w:rPr>
          <w:rFonts w:ascii="GHEA Grapalat" w:hAnsi="GHEA Grapalat"/>
          <w:b/>
        </w:rPr>
        <w:t xml:space="preserve">ПОСТАВКИ ТОВАРА </w:t>
      </w:r>
    </w:p>
    <w:p w14:paraId="2E11FE10" w14:textId="77777777" w:rsidR="005B5B3E" w:rsidRDefault="005B5B3E" w:rsidP="005B5B3E">
      <w:pPr>
        <w:widowControl w:val="0"/>
        <w:ind w:left="-142" w:firstLine="142"/>
        <w:jc w:val="center"/>
        <w:rPr>
          <w:rFonts w:ascii="GHEA Grapalat" w:hAnsi="GHEA Grapalat"/>
          <w:b/>
          <w:u w:val="single"/>
        </w:rPr>
      </w:pPr>
      <w:r>
        <w:rPr>
          <w:rFonts w:ascii="GHEA Grapalat" w:hAnsi="GHEA Grapalat"/>
          <w:b/>
        </w:rPr>
        <w:t>№ ____________________</w:t>
      </w:r>
    </w:p>
    <w:p w14:paraId="034C6DFA" w14:textId="77777777" w:rsidR="005B5B3E" w:rsidRDefault="005B5B3E" w:rsidP="005B5B3E">
      <w:pPr>
        <w:widowControl w:val="0"/>
        <w:jc w:val="center"/>
        <w:rPr>
          <w:rFonts w:ascii="GHEA Grapalat" w:hAnsi="GHEA Grapalat" w:cs="Sylfaen"/>
          <w:lang w:val="en-US"/>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533"/>
      </w:tblGrid>
      <w:tr w:rsidR="005B5B3E" w14:paraId="198866CB" w14:textId="77777777" w:rsidTr="005B5B3E">
        <w:tc>
          <w:tcPr>
            <w:tcW w:w="4643" w:type="dxa"/>
            <w:hideMark/>
          </w:tcPr>
          <w:p w14:paraId="2623D235" w14:textId="77777777" w:rsidR="005B5B3E" w:rsidRDefault="005B5B3E" w:rsidP="005B5B3E">
            <w:pPr>
              <w:widowControl w:val="0"/>
              <w:rPr>
                <w:rFonts w:ascii="GHEA Grapalat" w:hAnsi="GHEA Grapalat" w:cs="Sylfaen"/>
                <w:lang w:val="en-US"/>
              </w:rPr>
            </w:pPr>
            <w:r>
              <w:rPr>
                <w:rFonts w:ascii="GHEA Grapalat" w:hAnsi="GHEA Grapalat"/>
                <w:lang w:val="en-US"/>
              </w:rPr>
              <w:tab/>
            </w:r>
            <w:r>
              <w:rPr>
                <w:rFonts w:ascii="GHEA Grapalat" w:hAnsi="GHEA Grapalat"/>
              </w:rPr>
              <w:t>г</w:t>
            </w:r>
          </w:p>
        </w:tc>
        <w:tc>
          <w:tcPr>
            <w:tcW w:w="4643" w:type="dxa"/>
            <w:hideMark/>
          </w:tcPr>
          <w:p w14:paraId="4744128C" w14:textId="77777777" w:rsidR="005B5B3E" w:rsidRDefault="005B5B3E" w:rsidP="005B5B3E">
            <w:pPr>
              <w:widowControl w:val="0"/>
              <w:jc w:val="right"/>
              <w:rPr>
                <w:rFonts w:ascii="GHEA Grapalat" w:hAnsi="GHEA Grapalat" w:cs="Sylfaen"/>
                <w:lang w:val="en-US"/>
              </w:rPr>
            </w:pPr>
            <w:r>
              <w:rPr>
                <w:rFonts w:ascii="GHEA Grapalat" w:hAnsi="GHEA Grapalat"/>
              </w:rPr>
              <w:t>"</w:t>
            </w:r>
            <w:r>
              <w:rPr>
                <w:rFonts w:ascii="GHEA Grapalat" w:hAnsi="GHEA Grapalat"/>
                <w:lang w:val="en-US"/>
              </w:rPr>
              <w:tab/>
            </w:r>
            <w:r>
              <w:rPr>
                <w:rFonts w:ascii="GHEA Grapalat" w:hAnsi="GHEA Grapalat"/>
              </w:rPr>
              <w:t xml:space="preserve">" </w:t>
            </w:r>
            <w:r>
              <w:rPr>
                <w:rFonts w:ascii="GHEA Grapalat" w:hAnsi="GHEA Grapalat"/>
                <w:lang w:val="en-US"/>
              </w:rPr>
              <w:tab/>
              <w:t xml:space="preserve"> </w:t>
            </w:r>
            <w:r>
              <w:rPr>
                <w:rFonts w:ascii="GHEA Grapalat" w:hAnsi="GHEA Grapalat"/>
              </w:rPr>
              <w:t>20</w:t>
            </w:r>
            <w:r>
              <w:rPr>
                <w:rFonts w:ascii="GHEA Grapalat" w:hAnsi="GHEA Grapalat"/>
                <w:lang w:val="en-US"/>
              </w:rPr>
              <w:tab/>
            </w:r>
            <w:r>
              <w:rPr>
                <w:rFonts w:ascii="GHEA Grapalat" w:hAnsi="GHEA Grapalat"/>
              </w:rPr>
              <w:t>г.</w:t>
            </w:r>
          </w:p>
        </w:tc>
      </w:tr>
    </w:tbl>
    <w:p w14:paraId="20DC3CBC" w14:textId="77777777" w:rsidR="005B5B3E" w:rsidRDefault="005B5B3E" w:rsidP="005B5B3E">
      <w:pPr>
        <w:widowControl w:val="0"/>
        <w:tabs>
          <w:tab w:val="left" w:pos="720"/>
          <w:tab w:val="left" w:pos="1440"/>
          <w:tab w:val="left" w:pos="8865"/>
        </w:tabs>
        <w:jc w:val="center"/>
        <w:rPr>
          <w:rFonts w:ascii="GHEA Grapalat" w:hAnsi="GHEA Grapalat" w:cs="Sylfaen"/>
        </w:rPr>
      </w:pPr>
    </w:p>
    <w:p w14:paraId="3C12BA9C" w14:textId="77777777" w:rsidR="005B5B3E" w:rsidRDefault="005B5B3E" w:rsidP="005B5B3E">
      <w:pPr>
        <w:widowControl w:val="0"/>
        <w:jc w:val="both"/>
        <w:rPr>
          <w:rFonts w:ascii="GHEA Grapalat" w:hAnsi="GHEA Grapalat"/>
        </w:rPr>
      </w:pPr>
      <w:r>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14:paraId="358DC2FF" w14:textId="77777777" w:rsidR="005B5B3E" w:rsidRDefault="005B5B3E" w:rsidP="005B5B3E">
      <w:pPr>
        <w:widowControl w:val="0"/>
        <w:ind w:firstLine="709"/>
        <w:jc w:val="both"/>
        <w:rPr>
          <w:rFonts w:ascii="GHEA Grapalat" w:hAnsi="GHEA Grapalat"/>
          <w:b/>
        </w:rPr>
      </w:pPr>
    </w:p>
    <w:p w14:paraId="1A7E7FB0" w14:textId="77777777" w:rsidR="005B5B3E" w:rsidRDefault="005B5B3E" w:rsidP="005B5B3E">
      <w:pPr>
        <w:widowControl w:val="0"/>
        <w:jc w:val="center"/>
        <w:rPr>
          <w:rFonts w:ascii="GHEA Grapalat" w:hAnsi="GHEA Grapalat" w:cs="Times Armenian"/>
          <w:b/>
        </w:rPr>
      </w:pPr>
      <w:r>
        <w:rPr>
          <w:rFonts w:ascii="GHEA Grapalat" w:hAnsi="GHEA Grapalat"/>
          <w:b/>
        </w:rPr>
        <w:t>1. ПРЕДМЕТ ДОГОВОРА</w:t>
      </w:r>
    </w:p>
    <w:p w14:paraId="01F54E9F" w14:textId="77777777" w:rsidR="005B5B3E" w:rsidRDefault="005B5B3E" w:rsidP="005B5B3E">
      <w:pPr>
        <w:widowControl w:val="0"/>
        <w:tabs>
          <w:tab w:val="left" w:pos="1134"/>
        </w:tabs>
        <w:ind w:firstLine="567"/>
        <w:jc w:val="both"/>
        <w:rPr>
          <w:rFonts w:ascii="GHEA Grapalat" w:hAnsi="GHEA Grapalat" w:cs="Times Armenian"/>
        </w:rPr>
      </w:pPr>
      <w:r>
        <w:rPr>
          <w:rFonts w:ascii="GHEA Grapalat" w:hAnsi="GHEA Grapalat"/>
        </w:rPr>
        <w:t>1.1.</w:t>
      </w:r>
      <w:r>
        <w:rPr>
          <w:rFonts w:ascii="GHEA Grapalat" w:hAnsi="GHEA Grapalat"/>
        </w:rPr>
        <w:tab/>
      </w:r>
      <w:r>
        <w:rPr>
          <w:rFonts w:ascii="GHEA Grapalat" w:hAnsi="GHEA Grapalat"/>
          <w:spacing w:val="6"/>
        </w:rPr>
        <w:t>Продавец обязуется в установленном настоящим Договором (далее</w:t>
      </w:r>
      <w:r>
        <w:rPr>
          <w:rFonts w:ascii="Courier New" w:hAnsi="Courier New" w:cs="Courier New"/>
          <w:spacing w:val="6"/>
          <w:lang w:val="en-US"/>
        </w:rPr>
        <w:t> </w:t>
      </w:r>
      <w:r>
        <w:rPr>
          <w:rFonts w:ascii="GHEA Grapalat" w:hAnsi="GHEA Grapalat"/>
          <w:spacing w:val="6"/>
        </w:rPr>
        <w:t xml:space="preserve">— договор) </w:t>
      </w:r>
      <w:r>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14:paraId="3AD5C868" w14:textId="77777777" w:rsidR="005B5B3E" w:rsidRDefault="005B5B3E" w:rsidP="005B5B3E">
      <w:pPr>
        <w:widowControl w:val="0"/>
        <w:ind w:firstLine="709"/>
        <w:jc w:val="both"/>
        <w:rPr>
          <w:rFonts w:ascii="GHEA Grapalat" w:hAnsi="GHEA Grapalat" w:cs="Times Armenian"/>
        </w:rPr>
      </w:pPr>
    </w:p>
    <w:p w14:paraId="367622CA" w14:textId="77777777" w:rsidR="005B5B3E" w:rsidRDefault="005B5B3E" w:rsidP="005B5B3E">
      <w:pPr>
        <w:widowControl w:val="0"/>
        <w:jc w:val="center"/>
        <w:rPr>
          <w:rFonts w:ascii="GHEA Grapalat" w:hAnsi="GHEA Grapalat"/>
          <w:b/>
        </w:rPr>
      </w:pPr>
      <w:r>
        <w:rPr>
          <w:rFonts w:ascii="GHEA Grapalat" w:hAnsi="GHEA Grapalat"/>
          <w:b/>
        </w:rPr>
        <w:t>2.ПРАВА И ОБЯЗАННОСТИ СТОРОН</w:t>
      </w:r>
    </w:p>
    <w:p w14:paraId="6D21642A" w14:textId="77777777" w:rsidR="005B5B3E" w:rsidRDefault="005B5B3E" w:rsidP="005B5B3E">
      <w:pPr>
        <w:widowControl w:val="0"/>
        <w:tabs>
          <w:tab w:val="left" w:pos="1134"/>
        </w:tabs>
        <w:ind w:firstLine="567"/>
        <w:jc w:val="both"/>
        <w:rPr>
          <w:rFonts w:ascii="GHEA Grapalat" w:hAnsi="GHEA Grapalat"/>
          <w:b/>
        </w:rPr>
      </w:pPr>
      <w:r>
        <w:rPr>
          <w:rFonts w:ascii="GHEA Grapalat" w:hAnsi="GHEA Grapalat"/>
          <w:b/>
        </w:rPr>
        <w:t>2.1.</w:t>
      </w:r>
      <w:r>
        <w:rPr>
          <w:rFonts w:ascii="GHEA Grapalat" w:hAnsi="GHEA Grapalat"/>
          <w:b/>
        </w:rPr>
        <w:tab/>
        <w:t>Покупатель имеет право:</w:t>
      </w:r>
    </w:p>
    <w:p w14:paraId="350C95B8" w14:textId="4A77B4EA" w:rsidR="005B5B3E" w:rsidRDefault="005B5B3E" w:rsidP="005B5B3E">
      <w:pPr>
        <w:widowControl w:val="0"/>
        <w:tabs>
          <w:tab w:val="left" w:pos="1276"/>
        </w:tabs>
        <w:ind w:firstLine="567"/>
        <w:jc w:val="both"/>
        <w:rPr>
          <w:rFonts w:ascii="GHEA Grapalat" w:hAnsi="GHEA Grapalat"/>
        </w:rPr>
      </w:pPr>
      <w:r>
        <w:rPr>
          <w:rFonts w:ascii="GHEA Grapalat" w:hAnsi="GHEA Grapalat"/>
        </w:rPr>
        <w:t>2.1.1.</w:t>
      </w:r>
      <w:r>
        <w:rPr>
          <w:rFonts w:ascii="GHEA Grapalat" w:hAnsi="GHEA Grapalat"/>
        </w:rPr>
        <w:tab/>
        <w:t>Отказываться от товара в случае непоставки товара Продавцом в</w:t>
      </w:r>
      <w:r>
        <w:rPr>
          <w:rFonts w:ascii="Courier New" w:hAnsi="Courier New" w:cs="Courier New"/>
          <w:lang w:val="en-US"/>
        </w:rPr>
        <w:t> </w:t>
      </w:r>
      <w:r>
        <w:rPr>
          <w:rFonts w:ascii="GHEA Grapalat" w:hAnsi="GHEA Grapalat"/>
        </w:rPr>
        <w:t xml:space="preserve">установленный договором срок, если сроки поставки были нарушены более чем на </w:t>
      </w:r>
      <w:r w:rsidR="00CE2421" w:rsidRPr="00CE2421">
        <w:rPr>
          <w:rFonts w:ascii="GHEA Grapalat" w:hAnsi="GHEA Grapalat"/>
        </w:rPr>
        <w:t>5</w:t>
      </w:r>
      <w:r>
        <w:rPr>
          <w:rFonts w:ascii="GHEA Grapalat" w:hAnsi="GHEA Grapalat"/>
        </w:rPr>
        <w:t xml:space="preserve"> дней.</w:t>
      </w:r>
    </w:p>
    <w:p w14:paraId="3ED8946D"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2.1.2.</w:t>
      </w:r>
      <w:r>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14:paraId="15C2F89C"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требовать возмещения расходов, произведенных им по причине ненадлежащего качества товара;</w:t>
      </w:r>
    </w:p>
    <w:p w14:paraId="73C8386F"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14:paraId="6329EA44"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в)</w:t>
      </w:r>
      <w:r>
        <w:rPr>
          <w:rFonts w:ascii="GHEA Grapalat" w:hAnsi="GHEA Grapalat"/>
        </w:rPr>
        <w:tab/>
        <w:t>отказываться от исполнения договора и требовать возврата уплаченной за товар суммы.</w:t>
      </w:r>
    </w:p>
    <w:p w14:paraId="5A0D1AED"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2.1.3.</w:t>
      </w:r>
      <w:r>
        <w:rPr>
          <w:rFonts w:ascii="GHEA Grapalat" w:hAnsi="GHEA Grapalat"/>
        </w:rPr>
        <w:tab/>
        <w:t xml:space="preserve">Если передан товар в количестве меньше оговоренного в договоре, то: </w:t>
      </w:r>
    </w:p>
    <w:p w14:paraId="43CEE956"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требовать восполнения недопереданного количества товара;</w:t>
      </w:r>
    </w:p>
    <w:p w14:paraId="73DA7004"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14:paraId="1E083940"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2.1.4.</w:t>
      </w:r>
      <w:r>
        <w:rPr>
          <w:rFonts w:ascii="GHEA Grapalat" w:hAnsi="GHEA Grapalat"/>
        </w:rPr>
        <w:tab/>
        <w:t xml:space="preserve">Если передан товар с нарушением условия его вида, по своему </w:t>
      </w:r>
      <w:r>
        <w:rPr>
          <w:rFonts w:ascii="GHEA Grapalat" w:hAnsi="GHEA Grapalat"/>
        </w:rPr>
        <w:lastRenderedPageBreak/>
        <w:t>усмотрению:</w:t>
      </w:r>
    </w:p>
    <w:p w14:paraId="3C890007"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принимать товар, соответствующий условию относительно его вида, и отказываться от остальных товаров;</w:t>
      </w:r>
    </w:p>
    <w:p w14:paraId="6ED2D3B9"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14:paraId="29114F7A"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в)</w:t>
      </w:r>
      <w:r>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Pr>
          <w:rFonts w:ascii="Courier New" w:hAnsi="Courier New" w:cs="Courier New"/>
          <w:lang w:val="en-US"/>
        </w:rPr>
        <w:t> </w:t>
      </w:r>
      <w:r>
        <w:rPr>
          <w:rFonts w:ascii="GHEA Grapalat" w:hAnsi="GHEA Grapalat"/>
        </w:rPr>
        <w:t>виду.</w:t>
      </w:r>
    </w:p>
    <w:p w14:paraId="1822CB1F"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2.1.5.</w:t>
      </w:r>
      <w:r>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14:paraId="09D728E6"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2.1.6.</w:t>
      </w:r>
      <w:r>
        <w:rPr>
          <w:rFonts w:ascii="GHEA Grapalat" w:hAnsi="GHEA Grapalat"/>
        </w:rPr>
        <w:tab/>
        <w:t>Требовать у Продавца возмещения убытков, если Покупатель в</w:t>
      </w:r>
      <w:r>
        <w:rPr>
          <w:rFonts w:ascii="Courier New" w:hAnsi="Courier New" w:cs="Courier New"/>
          <w:lang w:val="en-US"/>
        </w:rPr>
        <w:t> </w:t>
      </w:r>
      <w:r>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14:paraId="1E48C1B8"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2.1.7.</w:t>
      </w:r>
      <w:r>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14:paraId="683C723A"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2.1.7.1.</w:t>
      </w:r>
      <w:r>
        <w:rPr>
          <w:rFonts w:ascii="GHEA Grapalat" w:hAnsi="GHEA Grapalat"/>
        </w:rPr>
        <w:tab/>
        <w:t>Нарушение договора Продавцом считается существенным, если:</w:t>
      </w:r>
    </w:p>
    <w:p w14:paraId="71F718B9"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был поставлен товар ненадлежащего качества, который не может быть заменен в приемлемый для Покупателя срок;</w:t>
      </w:r>
    </w:p>
    <w:p w14:paraId="2F7C6280" w14:textId="74EC4AA3" w:rsidR="005B5B3E" w:rsidRDefault="005B5B3E" w:rsidP="005B5B3E">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t xml:space="preserve">сроки поставки товара нарушены более чем на </w:t>
      </w:r>
      <w:r w:rsidR="00CE2421" w:rsidRPr="00CE2421">
        <w:rPr>
          <w:rFonts w:ascii="GHEA Grapalat" w:hAnsi="GHEA Grapalat"/>
        </w:rPr>
        <w:t>5</w:t>
      </w:r>
      <w:r>
        <w:rPr>
          <w:rFonts w:ascii="GHEA Grapalat" w:hAnsi="GHEA Grapalat"/>
        </w:rPr>
        <w:t xml:space="preserve"> дней;</w:t>
      </w:r>
    </w:p>
    <w:p w14:paraId="51DB948D"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2.1.8.</w:t>
      </w:r>
      <w:r>
        <w:rPr>
          <w:rFonts w:ascii="GHEA Grapalat" w:hAnsi="GHEA Grapalat"/>
        </w:rPr>
        <w:tab/>
        <w:t>Осматривать товар и незамедлительно уведомлять Продавца о</w:t>
      </w:r>
      <w:r>
        <w:rPr>
          <w:rFonts w:ascii="Courier New" w:hAnsi="Courier New" w:cs="Courier New"/>
          <w:lang w:val="en-US"/>
        </w:rPr>
        <w:t> </w:t>
      </w:r>
      <w:r>
        <w:rPr>
          <w:rFonts w:ascii="GHEA Grapalat" w:hAnsi="GHEA Grapalat"/>
        </w:rPr>
        <w:t>выявленных дефектах.</w:t>
      </w:r>
    </w:p>
    <w:p w14:paraId="6FDECD12" w14:textId="27F83F16" w:rsidR="005B5B3E" w:rsidRDefault="005B5B3E" w:rsidP="005B5B3E">
      <w:pPr>
        <w:widowControl w:val="0"/>
        <w:tabs>
          <w:tab w:val="left" w:pos="1134"/>
        </w:tabs>
        <w:ind w:firstLine="567"/>
        <w:jc w:val="both"/>
        <w:rPr>
          <w:rFonts w:ascii="GHEA Grapalat" w:hAnsi="GHEA Grapalat"/>
          <w:b/>
        </w:rPr>
      </w:pPr>
      <w:r>
        <w:rPr>
          <w:rFonts w:ascii="GHEA Grapalat" w:hAnsi="GHEA Grapalat"/>
          <w:b/>
        </w:rPr>
        <w:t>2.2.</w:t>
      </w:r>
      <w:r>
        <w:rPr>
          <w:rFonts w:ascii="GHEA Grapalat" w:hAnsi="GHEA Grapalat"/>
          <w:b/>
        </w:rPr>
        <w:tab/>
      </w:r>
      <w:r w:rsidR="00CE2421" w:rsidRPr="009F2B87">
        <w:rPr>
          <w:rFonts w:ascii="GHEA Grapalat" w:hAnsi="GHEA Grapalat"/>
          <w:b/>
        </w:rPr>
        <w:t xml:space="preserve"> </w:t>
      </w:r>
      <w:r>
        <w:rPr>
          <w:rFonts w:ascii="GHEA Grapalat" w:hAnsi="GHEA Grapalat"/>
          <w:b/>
        </w:rPr>
        <w:t>Покупатель обязан:</w:t>
      </w:r>
    </w:p>
    <w:p w14:paraId="516E224D"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2.2.1.</w:t>
      </w:r>
      <w:r>
        <w:rPr>
          <w:rFonts w:ascii="GHEA Grapalat" w:hAnsi="GHEA Grapalat"/>
        </w:rPr>
        <w:tab/>
        <w:t>Выполнять все необходимые действия, обеспечивающие прием товара, поставленного в соответствии с договором.</w:t>
      </w:r>
    </w:p>
    <w:p w14:paraId="0926BA12"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2.2.2.</w:t>
      </w:r>
      <w:r>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14:paraId="2DBCECB4"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2.2.3.</w:t>
      </w:r>
      <w:r>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14:paraId="43D176A7"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2.2.4.</w:t>
      </w:r>
      <w:r>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14:paraId="55C1C686"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2.2.5.</w:t>
      </w:r>
      <w:r>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14:paraId="05E9E510" w14:textId="77777777" w:rsidR="005B5B3E" w:rsidRDefault="005B5B3E" w:rsidP="005B5B3E">
      <w:pPr>
        <w:widowControl w:val="0"/>
        <w:tabs>
          <w:tab w:val="left" w:pos="1276"/>
        </w:tabs>
        <w:ind w:firstLine="567"/>
        <w:jc w:val="both"/>
        <w:rPr>
          <w:rFonts w:ascii="GHEA Grapalat" w:hAnsi="GHEA Grapalat"/>
          <w:b/>
        </w:rPr>
      </w:pPr>
      <w:r>
        <w:rPr>
          <w:rFonts w:ascii="GHEA Grapalat" w:hAnsi="GHEA Grapalat"/>
          <w:b/>
        </w:rPr>
        <w:t>2.3.</w:t>
      </w:r>
      <w:r>
        <w:rPr>
          <w:rFonts w:ascii="GHEA Grapalat" w:hAnsi="GHEA Grapalat"/>
          <w:b/>
        </w:rPr>
        <w:tab/>
        <w:t>Продавец имеет право:</w:t>
      </w:r>
    </w:p>
    <w:p w14:paraId="79055D3E"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2.3.1.</w:t>
      </w:r>
      <w:r>
        <w:rPr>
          <w:rFonts w:ascii="GHEA Grapalat" w:hAnsi="GHEA Grapalat"/>
        </w:rPr>
        <w:tab/>
        <w:t xml:space="preserve">Требовать у Покупателя принимать товар, поставленный в </w:t>
      </w:r>
      <w:r>
        <w:rPr>
          <w:rFonts w:ascii="GHEA Grapalat" w:hAnsi="GHEA Grapalat"/>
        </w:rPr>
        <w:lastRenderedPageBreak/>
        <w:t xml:space="preserve">предусмотренные договором порядке, объемах, сроки и по адресу. </w:t>
      </w:r>
    </w:p>
    <w:p w14:paraId="5DD709D5"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2.3.2.</w:t>
      </w:r>
      <w:r>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14:paraId="1DA12964"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2.3.3.</w:t>
      </w:r>
      <w:r>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14:paraId="4ABDA237" w14:textId="77777777" w:rsidR="005B5B3E" w:rsidRDefault="005B5B3E" w:rsidP="005B5B3E">
      <w:pPr>
        <w:widowControl w:val="0"/>
        <w:tabs>
          <w:tab w:val="left" w:pos="1560"/>
        </w:tabs>
        <w:ind w:firstLine="567"/>
        <w:jc w:val="both"/>
        <w:rPr>
          <w:rFonts w:ascii="GHEA Grapalat" w:hAnsi="GHEA Grapalat"/>
        </w:rPr>
      </w:pPr>
      <w:r>
        <w:rPr>
          <w:rFonts w:ascii="GHEA Grapalat" w:hAnsi="GHEA Grapalat"/>
        </w:rPr>
        <w:t>2.3.3.1.</w:t>
      </w:r>
      <w:r>
        <w:rPr>
          <w:rFonts w:ascii="GHEA Grapalat" w:hAnsi="GHEA Grapalat"/>
        </w:rPr>
        <w:tab/>
        <w:t>Нарушение договора Покупателем считается существенным, если сроки оплаты товара нарушены неоднократно.</w:t>
      </w:r>
    </w:p>
    <w:p w14:paraId="6804FD5B"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2.3.4.</w:t>
      </w:r>
      <w:r>
        <w:rPr>
          <w:rFonts w:ascii="GHEA Grapalat" w:hAnsi="GHEA Grapalat"/>
        </w:rPr>
        <w:tab/>
        <w:t>Досрочно поставлять товар с согласия Покупателя.</w:t>
      </w:r>
    </w:p>
    <w:p w14:paraId="2278830C" w14:textId="77777777" w:rsidR="005B5B3E" w:rsidRDefault="005B5B3E" w:rsidP="005B5B3E">
      <w:pPr>
        <w:widowControl w:val="0"/>
        <w:tabs>
          <w:tab w:val="left" w:pos="1134"/>
        </w:tabs>
        <w:ind w:firstLine="567"/>
        <w:jc w:val="both"/>
        <w:rPr>
          <w:rFonts w:ascii="GHEA Grapalat" w:hAnsi="GHEA Grapalat"/>
          <w:b/>
        </w:rPr>
      </w:pPr>
      <w:r>
        <w:rPr>
          <w:rFonts w:ascii="GHEA Grapalat" w:hAnsi="GHEA Grapalat"/>
          <w:b/>
        </w:rPr>
        <w:t>2.4.</w:t>
      </w:r>
      <w:r>
        <w:rPr>
          <w:rFonts w:ascii="GHEA Grapalat" w:hAnsi="GHEA Grapalat"/>
          <w:b/>
        </w:rPr>
        <w:tab/>
        <w:t>Продавец обязан:</w:t>
      </w:r>
    </w:p>
    <w:p w14:paraId="044827EC"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2.4.1.</w:t>
      </w:r>
      <w:r>
        <w:rPr>
          <w:rFonts w:ascii="GHEA Grapalat" w:hAnsi="GHEA Grapalat"/>
        </w:rPr>
        <w:tab/>
        <w:t>Передавать товар Покупателю в порядке, объемах, сроки и по адресу, предусмотренные договором.</w:t>
      </w:r>
    </w:p>
    <w:p w14:paraId="5F3043ED"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2.4.2.</w:t>
      </w:r>
      <w:r>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14:paraId="59AAC7F8"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2.4.3.</w:t>
      </w:r>
      <w:r>
        <w:rPr>
          <w:rFonts w:ascii="GHEA Grapalat" w:hAnsi="GHEA Grapalat"/>
        </w:rPr>
        <w:tab/>
        <w:t>Передавать Покупателю товар, свободный от прав третьих лиц.</w:t>
      </w:r>
    </w:p>
    <w:p w14:paraId="07C64C04"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2.4.4.</w:t>
      </w:r>
      <w:r>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14:paraId="5D5EDD8A"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2.4.5.</w:t>
      </w:r>
      <w:r>
        <w:rPr>
          <w:rFonts w:ascii="GHEA Grapalat" w:hAnsi="GHEA Grapalat"/>
        </w:rPr>
        <w:tab/>
        <w:t>В случае допущения недопоставки, в установленном договором порядке восполнять недопоставку.</w:t>
      </w:r>
    </w:p>
    <w:p w14:paraId="1B65D7CB"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2.4.6.</w:t>
      </w:r>
      <w:r>
        <w:rPr>
          <w:rFonts w:ascii="GHEA Grapalat" w:hAnsi="GHEA Grapalat"/>
        </w:rPr>
        <w:tab/>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14:paraId="2D14465D"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2.4.7.</w:t>
      </w:r>
      <w:r>
        <w:rPr>
          <w:rFonts w:ascii="GHEA Grapalat" w:hAnsi="GHEA Grapalat"/>
        </w:rPr>
        <w:tab/>
        <w:t>В предусмотренных договором случаях уплачивать предусмотренные пунктами 6.2 и 6.3 договора пеню и штраф.</w:t>
      </w:r>
    </w:p>
    <w:p w14:paraId="7DDC196D"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2.4.8.</w:t>
      </w:r>
      <w:r>
        <w:rPr>
          <w:rFonts w:ascii="GHEA Grapalat" w:hAnsi="GHEA Grapalat"/>
        </w:rPr>
        <w:tab/>
        <w:t>Передавать Покупателю принадлежности товара и соответствующие документы.</w:t>
      </w:r>
    </w:p>
    <w:p w14:paraId="7FC85AE9"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2.4.9.</w:t>
      </w:r>
      <w:r>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14:paraId="4454A7A3" w14:textId="77777777" w:rsidR="005B5B3E" w:rsidRDefault="005B5B3E" w:rsidP="005B5B3E">
      <w:pPr>
        <w:widowControl w:val="0"/>
        <w:tabs>
          <w:tab w:val="left" w:pos="1418"/>
        </w:tabs>
        <w:ind w:firstLine="567"/>
        <w:jc w:val="both"/>
        <w:rPr>
          <w:rFonts w:ascii="GHEA Grapalat" w:hAnsi="GHEA Grapalat"/>
        </w:rPr>
      </w:pPr>
      <w:r>
        <w:rPr>
          <w:rFonts w:ascii="GHEA Grapalat" w:hAnsi="GHEA Grapalat"/>
        </w:rPr>
        <w:t>2.4.10.</w:t>
      </w:r>
      <w:r>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14:paraId="7EAFEFF4" w14:textId="77777777" w:rsidR="005B5B3E" w:rsidRDefault="005B5B3E" w:rsidP="005B5B3E">
      <w:pPr>
        <w:widowControl w:val="0"/>
        <w:tabs>
          <w:tab w:val="left" w:pos="1418"/>
        </w:tabs>
        <w:ind w:firstLine="567"/>
        <w:jc w:val="both"/>
        <w:rPr>
          <w:rFonts w:ascii="GHEA Grapalat" w:hAnsi="GHEA Grapalat"/>
          <w:b/>
        </w:rPr>
      </w:pPr>
      <w:r>
        <w:rPr>
          <w:rFonts w:ascii="GHEA Grapalat" w:hAnsi="GHEA Grapalat"/>
          <w:b/>
        </w:rPr>
        <w:t xml:space="preserve">                   </w:t>
      </w:r>
    </w:p>
    <w:p w14:paraId="3E955861" w14:textId="77777777" w:rsidR="005B5B3E" w:rsidRDefault="005B5B3E" w:rsidP="005B5B3E">
      <w:pPr>
        <w:widowControl w:val="0"/>
        <w:tabs>
          <w:tab w:val="left" w:pos="1418"/>
        </w:tabs>
        <w:ind w:firstLine="567"/>
        <w:jc w:val="both"/>
        <w:rPr>
          <w:rFonts w:ascii="GHEA Grapalat" w:hAnsi="GHEA Grapalat"/>
          <w:b/>
        </w:rPr>
      </w:pPr>
      <w:r>
        <w:rPr>
          <w:rFonts w:ascii="GHEA Grapalat" w:hAnsi="GHEA Grapalat"/>
          <w:b/>
        </w:rPr>
        <w:t xml:space="preserve">                        3. ЦЕНА ДОГОВОРА И ПОРЯДОК ОПЛАТЫ</w:t>
      </w:r>
    </w:p>
    <w:p w14:paraId="026C5B15"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3.1.</w:t>
      </w:r>
      <w:r>
        <w:rPr>
          <w:rFonts w:ascii="GHEA Grapalat" w:hAnsi="GHEA Grapalat"/>
        </w:rPr>
        <w:tab/>
        <w:t>Цена договора составляет _____________________ драмов Республики Армения, включая НДС</w:t>
      </w:r>
      <w:r>
        <w:rPr>
          <w:rStyle w:val="FootnoteReference"/>
          <w:rFonts w:ascii="GHEA Grapalat" w:hAnsi="GHEA Grapalat"/>
        </w:rPr>
        <w:footnoteReference w:customMarkFollows="1" w:id="27"/>
        <w:t>18</w:t>
      </w:r>
      <w:r>
        <w:rPr>
          <w:rFonts w:ascii="GHEA Grapalat" w:hAnsi="GHEA Grapalat"/>
        </w:rPr>
        <w:t xml:space="preserve">.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w:t>
      </w:r>
      <w:r>
        <w:rPr>
          <w:rFonts w:ascii="GHEA Grapalat" w:hAnsi="GHEA Grapalat"/>
        </w:rPr>
        <w:lastRenderedPageBreak/>
        <w:t>ожидаемую прибыль.</w:t>
      </w:r>
    </w:p>
    <w:p w14:paraId="11EEDFF1" w14:textId="77777777" w:rsidR="005B5B3E" w:rsidRDefault="005B5B3E" w:rsidP="005B5B3E">
      <w:pPr>
        <w:widowControl w:val="0"/>
        <w:ind w:firstLine="567"/>
        <w:jc w:val="both"/>
        <w:rPr>
          <w:rFonts w:ascii="GHEA Grapalat" w:hAnsi="GHEA Grapalat" w:cs="Sylfaen"/>
        </w:rPr>
      </w:pPr>
      <w:r>
        <w:rPr>
          <w:rFonts w:ascii="GHEA Grapalat" w:hAnsi="GHEA Grapalat"/>
        </w:rPr>
        <w:t>Цена поставки товара стабильна, и Продавец не вправе требовать увеличения, а Покупатель — снижения этой цены.</w:t>
      </w:r>
    </w:p>
    <w:p w14:paraId="1411D395" w14:textId="33361BE4" w:rsidR="005B5B3E" w:rsidRDefault="005B5B3E" w:rsidP="005B5B3E">
      <w:pPr>
        <w:widowControl w:val="0"/>
        <w:tabs>
          <w:tab w:val="left" w:pos="1134"/>
        </w:tabs>
        <w:ind w:firstLine="567"/>
        <w:jc w:val="both"/>
        <w:rPr>
          <w:rFonts w:ascii="GHEA Grapalat" w:hAnsi="GHEA Grapalat"/>
        </w:rPr>
      </w:pPr>
      <w:r>
        <w:rPr>
          <w:rFonts w:ascii="GHEA Grapalat" w:hAnsi="GHEA Grapalat"/>
        </w:rPr>
        <w:t>3.2.</w:t>
      </w:r>
      <w:r>
        <w:rPr>
          <w:rFonts w:ascii="GHEA Grapalat" w:hAnsi="GHEA Grapalat"/>
        </w:rPr>
        <w:tab/>
      </w:r>
      <w:r w:rsidR="00CE2421" w:rsidRPr="00B138F3">
        <w:rPr>
          <w:rFonts w:ascii="GHEA Grapalat" w:hAnsi="GHEA Grapalat"/>
        </w:rPr>
        <w:t>Покупатель</w:t>
      </w:r>
      <w:r w:rsidR="00CE2421">
        <w:rPr>
          <w:rFonts w:ascii="GHEA Grapalat" w:hAnsi="GHEA Grapalat"/>
        </w:rPr>
        <w:t xml:space="preserve"> п</w:t>
      </w:r>
      <w:r w:rsidR="00CE2421" w:rsidRPr="00CA379F">
        <w:rPr>
          <w:rFonts w:ascii="GHEA Grapalat" w:hAnsi="GHEA Grapalat"/>
        </w:rPr>
        <w:t>осле предусмотрения финансовых средств для исполнения договора</w:t>
      </w:r>
      <w:r w:rsidR="00CE2421" w:rsidRPr="00B138F3">
        <w:rPr>
          <w:rFonts w:ascii="GHEA Grapalat" w:hAnsi="GHEA Grapalat"/>
        </w:rPr>
        <w:t xml:space="preserve"> перечисляет сумму в размере до </w:t>
      </w:r>
      <w:r w:rsidR="00CE2421">
        <w:rPr>
          <w:rFonts w:ascii="GHEA Grapalat" w:hAnsi="GHEA Grapalat"/>
        </w:rPr>
        <w:t>10%</w:t>
      </w:r>
      <w:r w:rsidR="00CE2421" w:rsidRPr="00B138F3">
        <w:rPr>
          <w:rFonts w:ascii="GHEA Grapalat" w:hAnsi="GHEA Grapalat"/>
        </w:rPr>
        <w:t xml:space="preserve">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При этом до полного погашения предоплаты платежи </w:t>
      </w:r>
      <w:r w:rsidR="00CE2421" w:rsidRPr="00750E05">
        <w:rPr>
          <w:rFonts w:ascii="GHEA Grapalat" w:hAnsi="GHEA Grapalat"/>
        </w:rPr>
        <w:t>Продавцу не</w:t>
      </w:r>
      <w:r w:rsidR="00CE2421" w:rsidRPr="00B138F3">
        <w:rPr>
          <w:rFonts w:ascii="GHEA Grapalat" w:hAnsi="GHEA Grapalat"/>
        </w:rPr>
        <w:t xml:space="preserve"> производятся</w:t>
      </w:r>
      <w:r>
        <w:rPr>
          <w:rFonts w:ascii="GHEA Grapalat" w:hAnsi="GHEA Grapalat"/>
        </w:rPr>
        <w:t>.</w:t>
      </w:r>
      <w:r>
        <w:rPr>
          <w:rStyle w:val="FootnoteReference"/>
          <w:rFonts w:ascii="GHEA Grapalat" w:hAnsi="GHEA Grapalat"/>
        </w:rPr>
        <w:footnoteReference w:customMarkFollows="1" w:id="28"/>
        <w:t>19</w:t>
      </w:r>
    </w:p>
    <w:p w14:paraId="0AEEB9FF" w14:textId="52FA0A80" w:rsidR="005B5B3E" w:rsidRDefault="005B5B3E" w:rsidP="005B5B3E">
      <w:pPr>
        <w:widowControl w:val="0"/>
        <w:tabs>
          <w:tab w:val="left" w:pos="1134"/>
        </w:tabs>
        <w:ind w:firstLine="567"/>
        <w:jc w:val="both"/>
        <w:rPr>
          <w:rFonts w:ascii="GHEA Grapalat" w:hAnsi="GHEA Grapalat"/>
        </w:rPr>
      </w:pPr>
      <w:r>
        <w:rPr>
          <w:rFonts w:ascii="GHEA Grapalat" w:hAnsi="GHEA Grapalat"/>
        </w:rPr>
        <w:t>3.3.</w:t>
      </w:r>
      <w:r>
        <w:rPr>
          <w:rFonts w:ascii="GHEA Grapalat" w:hAnsi="GHEA Grapalat"/>
        </w:rPr>
        <w:tab/>
        <w:t>Покупатель платит за поставленный ему товар в драмах Республики Армения, в безналичной форме, путем перечисления денежных средств на</w:t>
      </w:r>
      <w:r>
        <w:rPr>
          <w:rFonts w:ascii="Courier New" w:hAnsi="Courier New" w:cs="Courier New"/>
          <w:lang w:val="en-US"/>
        </w:rPr>
        <w:t> </w:t>
      </w:r>
      <w:r>
        <w:rPr>
          <w:rFonts w:ascii="GHEA Grapalat" w:hAnsi="GHEA Grapalat"/>
        </w:rPr>
        <w:t>расчетный счет Продавца. Перечисление денежных средств производится на основании акта приема-передачи в течение месяцев, предусмотренных графиком оплаты договора (Приложение № 2), но</w:t>
      </w:r>
      <w:r>
        <w:rPr>
          <w:rFonts w:ascii="Courier New" w:hAnsi="Courier New" w:cs="Courier New"/>
          <w:lang w:val="en-US"/>
        </w:rPr>
        <w:t> </w:t>
      </w:r>
      <w:r>
        <w:rPr>
          <w:rFonts w:ascii="GHEA Grapalat" w:hAnsi="GHEA Grapalat"/>
        </w:rPr>
        <w:t xml:space="preserve">не позднее   </w:t>
      </w:r>
      <w:r w:rsidR="00536306">
        <w:rPr>
          <w:rFonts w:ascii="GHEA Grapalat" w:hAnsi="GHEA Grapalat"/>
          <w:lang w:val="hy-AM"/>
        </w:rPr>
        <w:t>25</w:t>
      </w:r>
      <w:r>
        <w:rPr>
          <w:rFonts w:ascii="GHEA Grapalat" w:hAnsi="GHEA Grapalat"/>
        </w:rPr>
        <w:t>- ого  декабря данного года.</w:t>
      </w:r>
    </w:p>
    <w:p w14:paraId="03622E54" w14:textId="77777777" w:rsidR="005B5B3E" w:rsidRDefault="005B5B3E" w:rsidP="005B5B3E">
      <w:pPr>
        <w:widowControl w:val="0"/>
        <w:tabs>
          <w:tab w:val="left" w:pos="1134"/>
        </w:tabs>
        <w:ind w:firstLine="567"/>
        <w:jc w:val="both"/>
        <w:rPr>
          <w:rFonts w:ascii="GHEA Grapalat" w:hAnsi="GHEA Grapalat"/>
          <w:lang w:val="hy-AM"/>
        </w:rPr>
      </w:pPr>
      <w:r>
        <w:rPr>
          <w:rFonts w:ascii="GHEA Grapalat" w:hAnsi="GHEA Grapalat"/>
          <w:lang w:val="hy-AM"/>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w:t>
      </w:r>
      <w:r>
        <w:rPr>
          <w:rFonts w:ascii="GHEA Grapalat" w:hAnsi="GHEA Grapalat"/>
          <w:vertAlign w:val="superscript"/>
        </w:rPr>
        <w:t>19,1</w:t>
      </w:r>
      <w:r>
        <w:rPr>
          <w:rFonts w:ascii="GHEA Grapalat" w:hAnsi="GHEA Grapalat"/>
        </w:rPr>
        <w:t>.</w:t>
      </w:r>
      <w:r>
        <w:rPr>
          <w:rFonts w:ascii="GHEA Grapalat" w:hAnsi="GHEA Grapalat"/>
          <w:lang w:val="hy-AM"/>
        </w:rPr>
        <w:t xml:space="preserve"> </w:t>
      </w:r>
      <w:r>
        <w:rPr>
          <w:rFonts w:ascii="GHEA Grapalat" w:hAnsi="GHEA Grapalat"/>
        </w:rPr>
        <w:t xml:space="preserve"> </w:t>
      </w:r>
    </w:p>
    <w:p w14:paraId="6897F2F4" w14:textId="77777777" w:rsidR="005B5B3E" w:rsidRDefault="005B5B3E" w:rsidP="005B5B3E">
      <w:pPr>
        <w:widowControl w:val="0"/>
        <w:ind w:firstLine="720"/>
        <w:jc w:val="both"/>
        <w:rPr>
          <w:rFonts w:ascii="GHEA Grapalat" w:hAnsi="GHEA Grapalat" w:cs="Sylfaen"/>
          <w:i/>
          <w:u w:val="single"/>
          <w:lang w:val="hy-AM"/>
        </w:rPr>
      </w:pPr>
    </w:p>
    <w:p w14:paraId="28505B73" w14:textId="77777777" w:rsidR="005B5B3E" w:rsidRDefault="005B5B3E" w:rsidP="005B5B3E">
      <w:pPr>
        <w:widowControl w:val="0"/>
        <w:jc w:val="center"/>
        <w:rPr>
          <w:rFonts w:ascii="GHEA Grapalat" w:hAnsi="GHEA Grapalat"/>
          <w:b/>
        </w:rPr>
      </w:pPr>
      <w:r>
        <w:rPr>
          <w:rFonts w:ascii="GHEA Grapalat" w:hAnsi="GHEA Grapalat"/>
          <w:b/>
        </w:rPr>
        <w:t>4. КАЧЕСТВО И ГАРАНТИЯ ТОВАРА</w:t>
      </w:r>
    </w:p>
    <w:p w14:paraId="2DD11854"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4.1.</w:t>
      </w:r>
      <w:r>
        <w:rPr>
          <w:rFonts w:ascii="GHEA Grapalat" w:hAnsi="GHEA Grapalat"/>
        </w:rPr>
        <w:tab/>
        <w:t>Продавец гарантирует соответствие качества поставленного товара требованиям государственного стандарта.</w:t>
      </w:r>
    </w:p>
    <w:p w14:paraId="499F2848" w14:textId="7A9798FD"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4.2.</w:t>
      </w:r>
      <w:r>
        <w:rPr>
          <w:rFonts w:ascii="GHEA Grapalat" w:hAnsi="GHEA Grapalat"/>
        </w:rPr>
        <w:tab/>
        <w:t xml:space="preserve">Для товаров, являющихся основным средством, гарантийным сроком устанавливается </w:t>
      </w:r>
      <w:r w:rsidR="00CE2421" w:rsidRPr="00CE2421">
        <w:rPr>
          <w:rFonts w:ascii="GHEA Grapalat" w:hAnsi="GHEA Grapalat"/>
        </w:rPr>
        <w:t>730</w:t>
      </w:r>
      <w:r>
        <w:rPr>
          <w:rFonts w:ascii="GHEA Grapalat" w:hAnsi="GHEA Grapalat"/>
        </w:rPr>
        <w:t xml:space="preserve">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Pr>
          <w:rStyle w:val="FootnoteReference"/>
          <w:rFonts w:ascii="GHEA Grapalat" w:hAnsi="GHEA Grapalat"/>
        </w:rPr>
        <w:footnoteReference w:customMarkFollows="1" w:id="29"/>
        <w:t>20</w:t>
      </w:r>
      <w:r>
        <w:rPr>
          <w:rFonts w:ascii="GHEA Grapalat" w:hAnsi="GHEA Grapalat"/>
        </w:rPr>
        <w:t>.</w:t>
      </w:r>
    </w:p>
    <w:p w14:paraId="79D91CDB" w14:textId="77777777" w:rsidR="005B5B3E" w:rsidRDefault="005B5B3E" w:rsidP="005B5B3E">
      <w:pPr>
        <w:widowControl w:val="0"/>
        <w:jc w:val="center"/>
        <w:rPr>
          <w:rFonts w:ascii="GHEA Grapalat" w:hAnsi="GHEA Grapalat"/>
          <w:b/>
        </w:rPr>
      </w:pPr>
      <w:r>
        <w:rPr>
          <w:rFonts w:ascii="GHEA Grapalat" w:hAnsi="GHEA Grapalat"/>
          <w:b/>
        </w:rPr>
        <w:lastRenderedPageBreak/>
        <w:t>5. ПЕРЕДАЧА И ПРИЕМ ТОВАРА</w:t>
      </w:r>
    </w:p>
    <w:p w14:paraId="1935016F"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5.1.</w:t>
      </w:r>
      <w:r>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14:paraId="2184CD2D" w14:textId="77777777" w:rsidR="005B5B3E" w:rsidRDefault="005B5B3E" w:rsidP="005B5B3E">
      <w:pPr>
        <w:widowControl w:val="0"/>
        <w:ind w:firstLine="567"/>
        <w:jc w:val="both"/>
        <w:rPr>
          <w:rFonts w:ascii="GHEA Grapalat" w:hAnsi="GHEA Grapalat" w:cs="Sylfaen"/>
        </w:rPr>
      </w:pPr>
      <w:r>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armeps (пособие по осуществлению действия размещено в разделе "Электронные закупки" интернет сайта, действующего по адресу www.procurement.am) — также акт приема-передачи (Приложение № 3). При</w:t>
      </w:r>
      <w:r>
        <w:rPr>
          <w:rFonts w:ascii="Courier New" w:hAnsi="Courier New" w:cs="Courier New"/>
          <w:lang w:val="en-US"/>
        </w:rPr>
        <w:t> </w:t>
      </w:r>
      <w:r>
        <w:rPr>
          <w:rFonts w:ascii="GHEA Grapalat" w:hAnsi="GHEA Grapalat"/>
        </w:rPr>
        <w:t>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w:t>
      </w:r>
    </w:p>
    <w:p w14:paraId="7EC0069E" w14:textId="066B9FA9" w:rsidR="005B5B3E" w:rsidRDefault="005B5B3E" w:rsidP="005B5B3E">
      <w:pPr>
        <w:widowControl w:val="0"/>
        <w:tabs>
          <w:tab w:val="left" w:pos="1134"/>
        </w:tabs>
        <w:ind w:firstLine="567"/>
        <w:jc w:val="both"/>
        <w:rPr>
          <w:rFonts w:ascii="GHEA Grapalat" w:hAnsi="GHEA Grapalat"/>
        </w:rPr>
      </w:pPr>
      <w:r>
        <w:rPr>
          <w:rFonts w:ascii="GHEA Grapalat" w:hAnsi="GHEA Grapalat"/>
        </w:rPr>
        <w:t>5.2.</w:t>
      </w:r>
      <w:r>
        <w:rPr>
          <w:rFonts w:ascii="GHEA Grapalat" w:hAnsi="GHEA Grapalat"/>
        </w:rPr>
        <w:tab/>
        <w:t xml:space="preserve">Если поставленный товар соответствует условиям договора, Покупатель в течение </w:t>
      </w:r>
      <w:r w:rsidR="00CC050F" w:rsidRPr="00CC050F">
        <w:rPr>
          <w:rFonts w:ascii="GHEA Grapalat" w:hAnsi="GHEA Grapalat"/>
        </w:rPr>
        <w:t>1</w:t>
      </w:r>
      <w:r w:rsidR="00CC050F" w:rsidRPr="00D3713B">
        <w:rPr>
          <w:rFonts w:ascii="GHEA Grapalat" w:hAnsi="GHEA Grapalat"/>
        </w:rPr>
        <w:t>5</w:t>
      </w:r>
      <w:r>
        <w:rPr>
          <w:rFonts w:ascii="GHEA Grapalat" w:hAnsi="GHEA Grapalat"/>
        </w:rPr>
        <w:t xml:space="preserve"> рабочих дней с рабочего дня, следующего за днем получения документов, указанных в пункте 3.1.</w:t>
      </w:r>
      <w:r>
        <w:rPr>
          <w:rFonts w:ascii="GHEA Grapalat" w:hAnsi="GHEA Grapalat"/>
        </w:rPr>
        <w:tab/>
        <w:t xml:space="preserve">договора, подписывает и посредством системы электронных закупок ARMEPS предоставляет Продавцу подписанный им акт приема-передачи, а также положительное заключение, послужившее основанием для его подписания. </w:t>
      </w:r>
    </w:p>
    <w:p w14:paraId="27CAE259"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5.3.</w:t>
      </w:r>
      <w:r>
        <w:rPr>
          <w:rFonts w:ascii="GHEA Grapalat" w:hAnsi="GHEA Grapalat"/>
        </w:rPr>
        <w:tab/>
        <w:t>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ARMEPS,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14:paraId="2D5A290E"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5.4.</w:t>
      </w:r>
      <w:r>
        <w:rPr>
          <w:rFonts w:ascii="GHEA Grapalat" w:hAnsi="GHEA Grapalat"/>
        </w:rPr>
        <w:tab/>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14:paraId="76E5C4D1" w14:textId="77777777" w:rsidR="005B5B3E" w:rsidRDefault="005B5B3E" w:rsidP="005B5B3E">
      <w:pPr>
        <w:widowControl w:val="0"/>
        <w:jc w:val="both"/>
        <w:rPr>
          <w:rFonts w:ascii="GHEA Grapalat" w:hAnsi="GHEA Grapalat" w:cs="Sylfaen"/>
        </w:rPr>
      </w:pPr>
    </w:p>
    <w:p w14:paraId="67BC71BF" w14:textId="77777777" w:rsidR="005B5B3E" w:rsidRDefault="005B5B3E" w:rsidP="005B5B3E">
      <w:pPr>
        <w:widowControl w:val="0"/>
        <w:jc w:val="center"/>
        <w:rPr>
          <w:rFonts w:ascii="GHEA Grapalat" w:hAnsi="GHEA Grapalat"/>
          <w:b/>
        </w:rPr>
      </w:pPr>
      <w:r>
        <w:rPr>
          <w:rFonts w:ascii="GHEA Grapalat" w:hAnsi="GHEA Grapalat"/>
          <w:b/>
        </w:rPr>
        <w:t>6. ОТВЕТСТВЕННОСТЬ СТОРОН</w:t>
      </w:r>
    </w:p>
    <w:p w14:paraId="436494E9"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6.1.</w:t>
      </w:r>
      <w:r>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14:paraId="04B19766" w14:textId="3DC9A325" w:rsidR="005B5B3E" w:rsidRDefault="005B5B3E" w:rsidP="005B5B3E">
      <w:pPr>
        <w:widowControl w:val="0"/>
        <w:tabs>
          <w:tab w:val="left" w:pos="1134"/>
        </w:tabs>
        <w:ind w:firstLine="567"/>
        <w:jc w:val="both"/>
        <w:rPr>
          <w:rFonts w:ascii="GHEA Grapalat" w:hAnsi="GHEA Grapalat"/>
        </w:rPr>
      </w:pPr>
      <w:r>
        <w:rPr>
          <w:rFonts w:ascii="GHEA Grapalat" w:hAnsi="GHEA Grapalat"/>
        </w:rPr>
        <w:t>6.2.</w:t>
      </w:r>
      <w:r>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w:t>
      </w:r>
      <w:r w:rsidR="00D3713B" w:rsidRPr="00D3713B">
        <w:rPr>
          <w:rFonts w:ascii="GHEA Grapalat" w:hAnsi="GHEA Grapalat"/>
        </w:rPr>
        <w:t>1</w:t>
      </w:r>
      <w:r>
        <w:rPr>
          <w:rFonts w:ascii="GHEA Grapalat" w:hAnsi="GHEA Grapalat"/>
        </w:rPr>
        <w:t>5 (ноль целых пят</w:t>
      </w:r>
      <w:r w:rsidR="00D3713B">
        <w:rPr>
          <w:rFonts w:ascii="GHEA Grapalat" w:hAnsi="GHEA Grapalat"/>
        </w:rPr>
        <w:t>надцать</w:t>
      </w:r>
      <w:r>
        <w:rPr>
          <w:rFonts w:ascii="GHEA Grapalat" w:hAnsi="GHEA Grapalat"/>
        </w:rPr>
        <w:t xml:space="preserve"> сотых) процента от цены подлежащего поставке, но не поставленного товара.</w:t>
      </w:r>
    </w:p>
    <w:p w14:paraId="2C09D4FC" w14:textId="0BD50C3C" w:rsidR="005B5B3E" w:rsidRDefault="005B5B3E" w:rsidP="005B5B3E">
      <w:pPr>
        <w:widowControl w:val="0"/>
        <w:tabs>
          <w:tab w:val="left" w:pos="1134"/>
        </w:tabs>
        <w:ind w:firstLine="567"/>
        <w:jc w:val="both"/>
        <w:rPr>
          <w:rFonts w:ascii="GHEA Grapalat" w:hAnsi="GHEA Grapalat"/>
        </w:rPr>
      </w:pPr>
      <w:r>
        <w:rPr>
          <w:rFonts w:ascii="GHEA Grapalat" w:hAnsi="GHEA Grapalat"/>
        </w:rPr>
        <w:lastRenderedPageBreak/>
        <w:t>6.3.</w:t>
      </w:r>
      <w:r>
        <w:rPr>
          <w:rFonts w:ascii="GHEA Grapalat" w:hAnsi="GHEA Grapalat"/>
        </w:rPr>
        <w:tab/>
        <w:t>В каждом случае поставки товара, не соответствующего указанной в</w:t>
      </w:r>
      <w:r>
        <w:rPr>
          <w:rFonts w:ascii="Courier New" w:hAnsi="Courier New" w:cs="Courier New"/>
          <w:lang w:val="en-US"/>
        </w:rPr>
        <w:t> </w:t>
      </w:r>
      <w:r>
        <w:rPr>
          <w:rFonts w:ascii="GHEA Grapalat" w:hAnsi="GHEA Grapalat"/>
        </w:rPr>
        <w:t>пункте 1.1.</w:t>
      </w:r>
      <w:r>
        <w:rPr>
          <w:rFonts w:ascii="GHEA Grapalat" w:hAnsi="GHEA Grapalat"/>
        </w:rPr>
        <w:tab/>
        <w:t xml:space="preserve">договора технической характеристике, с Продавца взимается штраф в размере </w:t>
      </w:r>
      <w:r w:rsidR="00D3713B">
        <w:rPr>
          <w:rFonts w:ascii="GHEA Grapalat" w:hAnsi="GHEA Grapalat"/>
        </w:rPr>
        <w:t>2</w:t>
      </w:r>
      <w:r>
        <w:rPr>
          <w:rFonts w:ascii="GHEA Grapalat" w:hAnsi="GHEA Grapalat"/>
        </w:rPr>
        <w:t xml:space="preserve"> (</w:t>
      </w:r>
      <w:r w:rsidR="00D3713B">
        <w:rPr>
          <w:rFonts w:ascii="GHEA Grapalat" w:hAnsi="GHEA Grapalat"/>
        </w:rPr>
        <w:t>два</w:t>
      </w:r>
      <w:r>
        <w:rPr>
          <w:rFonts w:ascii="GHEA Grapalat" w:hAnsi="GHEA Grapalat"/>
        </w:rPr>
        <w:t>) процента от цены договора</w:t>
      </w:r>
      <w:r>
        <w:rPr>
          <w:rStyle w:val="FootnoteReference"/>
          <w:rFonts w:ascii="GHEA Grapalat" w:hAnsi="GHEA Grapalat"/>
        </w:rPr>
        <w:footnoteReference w:customMarkFollows="1" w:id="30"/>
        <w:t>21</w:t>
      </w:r>
      <w:r>
        <w:rPr>
          <w:rFonts w:ascii="GHEA Grapalat" w:hAnsi="GHEA Grapalat"/>
        </w:rPr>
        <w:t>. При этом</w:t>
      </w:r>
      <w:r>
        <w:rPr>
          <w:rFonts w:ascii="GHEA Grapalat" w:hAnsi="GHEA Grapalat"/>
          <w:lang w:val="hy-AM"/>
        </w:rPr>
        <w:t>,</w:t>
      </w:r>
      <w:r>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14:paraId="103C927A"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6.4.</w:t>
      </w:r>
      <w:r>
        <w:rPr>
          <w:rFonts w:ascii="GHEA Grapalat" w:hAnsi="GHEA Grapalat"/>
        </w:rPr>
        <w:tab/>
        <w:t>Предусмотренные пунктами 6.2 и 6.3 договора пеня и штраф исчисляются и зачитываются вместе с суммами, подлежащими уплате Продавцу.</w:t>
      </w:r>
    </w:p>
    <w:p w14:paraId="7ECC1E5E"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6.5.</w:t>
      </w:r>
      <w:r>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77B60A5C"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6.6.</w:t>
      </w:r>
      <w:r>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1DB86256"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6.7.</w:t>
      </w:r>
      <w:r>
        <w:rPr>
          <w:rFonts w:ascii="GHEA Grapalat" w:hAnsi="GHEA Grapalat"/>
        </w:rPr>
        <w:tab/>
        <w:t>Уплата пеней и (или) штрафов не освобождает стороны от полного исполнения своих договорных обязательств.</w:t>
      </w:r>
    </w:p>
    <w:p w14:paraId="45A13AE8" w14:textId="77777777" w:rsidR="005B5B3E" w:rsidRDefault="005B5B3E" w:rsidP="005B5B3E">
      <w:pPr>
        <w:rPr>
          <w:rFonts w:ascii="GHEA Grapalat" w:hAnsi="GHEA Grapalat"/>
          <w:lang w:val="hy-AM"/>
        </w:rPr>
      </w:pPr>
    </w:p>
    <w:p w14:paraId="555DC2ED" w14:textId="77777777" w:rsidR="005B5B3E" w:rsidRDefault="005B5B3E" w:rsidP="005B5B3E">
      <w:pPr>
        <w:widowControl w:val="0"/>
        <w:jc w:val="center"/>
        <w:rPr>
          <w:rFonts w:ascii="GHEA Grapalat" w:hAnsi="GHEA Grapalat"/>
          <w:b/>
        </w:rPr>
      </w:pPr>
      <w:r>
        <w:rPr>
          <w:rFonts w:ascii="GHEA Grapalat" w:hAnsi="GHEA Grapalat"/>
          <w:b/>
        </w:rPr>
        <w:t>7. ДЕЙСТВИЕ НЕПРЕОДОЛИМОЙ СИЛЫ (ФОРС-МАЖОР)</w:t>
      </w:r>
    </w:p>
    <w:p w14:paraId="090BE67A" w14:textId="77777777" w:rsidR="005B5B3E" w:rsidRDefault="005B5B3E" w:rsidP="005B5B3E">
      <w:pPr>
        <w:widowControl w:val="0"/>
        <w:ind w:firstLine="567"/>
        <w:jc w:val="both"/>
        <w:rPr>
          <w:rFonts w:ascii="GHEA Grapalat" w:hAnsi="GHEA Grapalat"/>
        </w:rPr>
      </w:pPr>
      <w:r>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8958AC6" w14:textId="77777777" w:rsidR="005B5B3E" w:rsidRDefault="005B5B3E" w:rsidP="005B5B3E">
      <w:pPr>
        <w:widowControl w:val="0"/>
        <w:jc w:val="center"/>
        <w:rPr>
          <w:rFonts w:ascii="GHEA Grapalat" w:hAnsi="GHEA Grapalat"/>
          <w:lang w:val="hy-AM"/>
        </w:rPr>
      </w:pPr>
    </w:p>
    <w:p w14:paraId="0BF9871A" w14:textId="77777777" w:rsidR="005B5B3E" w:rsidRDefault="005B5B3E" w:rsidP="005B5B3E">
      <w:pPr>
        <w:widowControl w:val="0"/>
        <w:jc w:val="center"/>
        <w:rPr>
          <w:rFonts w:ascii="GHEA Grapalat" w:hAnsi="GHEA Grapalat"/>
          <w:b/>
        </w:rPr>
      </w:pPr>
      <w:r>
        <w:rPr>
          <w:rFonts w:ascii="GHEA Grapalat" w:hAnsi="GHEA Grapalat"/>
          <w:b/>
        </w:rPr>
        <w:t>8. ИНЫЕ УСЛОВИЯ</w:t>
      </w:r>
    </w:p>
    <w:p w14:paraId="7EC0BA9F" w14:textId="77777777" w:rsidR="005B5B3E" w:rsidRDefault="005B5B3E" w:rsidP="005B5B3E">
      <w:pPr>
        <w:widowControl w:val="0"/>
        <w:tabs>
          <w:tab w:val="left" w:pos="1134"/>
        </w:tabs>
        <w:ind w:firstLine="567"/>
        <w:jc w:val="both"/>
        <w:rPr>
          <w:rFonts w:ascii="GHEA Grapalat" w:hAnsi="GHEA Grapalat" w:cs="Times Armenian"/>
        </w:rPr>
      </w:pPr>
      <w:r>
        <w:rPr>
          <w:rFonts w:ascii="GHEA Grapalat" w:hAnsi="GHEA Grapalat"/>
        </w:rPr>
        <w:t>8.1.</w:t>
      </w:r>
      <w:r>
        <w:rPr>
          <w:rFonts w:ascii="GHEA Grapalat" w:hAnsi="GHEA Grapalat"/>
        </w:rPr>
        <w:tab/>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14:paraId="0285D21F"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8.2.</w:t>
      </w:r>
      <w:r>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Pr>
          <w:rFonts w:ascii="Courier New" w:hAnsi="Courier New" w:cs="Courier New"/>
          <w:lang w:val="en-US"/>
        </w:rPr>
        <w:t> </w:t>
      </w:r>
      <w:r>
        <w:rPr>
          <w:rFonts w:ascii="GHEA Grapalat" w:hAnsi="GHEA Grapalat"/>
        </w:rPr>
        <w:t xml:space="preserve">требования, вытекающее из договора, не может быть передано другому </w:t>
      </w:r>
      <w:r>
        <w:rPr>
          <w:rFonts w:ascii="GHEA Grapalat" w:hAnsi="GHEA Grapalat"/>
        </w:rPr>
        <w:lastRenderedPageBreak/>
        <w:t xml:space="preserve">лицу без письменного согласия стороны должника. </w:t>
      </w:r>
    </w:p>
    <w:p w14:paraId="62DA9C84"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8.3.</w:t>
      </w:r>
      <w:r>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Pr>
          <w:rFonts w:ascii="GHEA Grapalat" w:hAnsi="GHEA Grapalat"/>
          <w:lang w:val="hy-AM"/>
        </w:rPr>
        <w:t xml:space="preserve"> расторгает договор</w:t>
      </w:r>
      <w:r>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14:paraId="77B36911"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8.4.</w:t>
      </w:r>
      <w:r>
        <w:rPr>
          <w:rFonts w:ascii="GHEA Grapalat" w:hAnsi="GHEA Grapalat"/>
        </w:rPr>
        <w:tab/>
        <w:t>Споры в связи с договором подлежат рассмотрению в судах Республики Армения.</w:t>
      </w:r>
    </w:p>
    <w:p w14:paraId="38D29E59" w14:textId="77777777" w:rsidR="005B5B3E" w:rsidRDefault="005B5B3E" w:rsidP="005B5B3E">
      <w:pPr>
        <w:widowControl w:val="0"/>
        <w:tabs>
          <w:tab w:val="left" w:pos="1134"/>
        </w:tabs>
        <w:ind w:firstLine="567"/>
        <w:jc w:val="both"/>
        <w:rPr>
          <w:rFonts w:ascii="GHEA Grapalat" w:hAnsi="GHEA Grapalat" w:cs="Sylfaen"/>
        </w:rPr>
      </w:pPr>
      <w:r>
        <w:rPr>
          <w:rFonts w:ascii="GHEA Grapalat" w:hAnsi="GHEA Grapalat"/>
        </w:rPr>
        <w:t>8.5</w:t>
      </w:r>
      <w:r>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14:paraId="031188D6" w14:textId="77777777" w:rsidR="005B5B3E" w:rsidRDefault="005B5B3E" w:rsidP="005B5B3E">
      <w:pPr>
        <w:widowControl w:val="0"/>
        <w:tabs>
          <w:tab w:val="left" w:pos="1134"/>
        </w:tabs>
        <w:ind w:firstLine="567"/>
        <w:jc w:val="both"/>
        <w:rPr>
          <w:rFonts w:ascii="GHEA Grapalat" w:hAnsi="GHEA Grapalat" w:cs="Sylfaen"/>
          <w:spacing w:val="-6"/>
        </w:rPr>
      </w:pPr>
      <w:r>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14:paraId="52BB3EAD" w14:textId="77777777" w:rsidR="005B5B3E" w:rsidRDefault="005B5B3E" w:rsidP="005B5B3E">
      <w:pPr>
        <w:widowControl w:val="0"/>
        <w:ind w:firstLine="567"/>
        <w:jc w:val="both"/>
        <w:rPr>
          <w:rFonts w:ascii="GHEA Grapalat" w:hAnsi="GHEA Grapalat"/>
        </w:rPr>
      </w:pPr>
      <w:r>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46050E2"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8.6.</w:t>
      </w:r>
      <w:r>
        <w:rPr>
          <w:rFonts w:ascii="GHEA Grapalat" w:hAnsi="GHEA Grapalat"/>
        </w:rPr>
        <w:tab/>
        <w:t>Если договор осуществляется посредством заключения агентского договора:</w:t>
      </w:r>
    </w:p>
    <w:p w14:paraId="2E0BDD5F"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1)</w:t>
      </w:r>
      <w:r>
        <w:rPr>
          <w:rFonts w:ascii="GHEA Grapalat" w:hAnsi="GHEA Grapalat"/>
        </w:rPr>
        <w:tab/>
        <w:t>Продавец несет ответственность за неисполнение или ненадлежащее исполнение обязательств агента;</w:t>
      </w:r>
    </w:p>
    <w:p w14:paraId="18385550"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Pr>
          <w:rStyle w:val="FootnoteReference"/>
          <w:rFonts w:ascii="GHEA Grapalat" w:hAnsi="GHEA Grapalat"/>
        </w:rPr>
        <w:footnoteReference w:customMarkFollows="1" w:id="31"/>
        <w:t>23</w:t>
      </w:r>
      <w:r>
        <w:rPr>
          <w:rFonts w:ascii="GHEA Grapalat" w:hAnsi="GHEA Grapalat"/>
        </w:rPr>
        <w:t>.</w:t>
      </w:r>
    </w:p>
    <w:p w14:paraId="442DA2B2"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8.7.</w:t>
      </w:r>
      <w:r>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GHEA Grapalat" w:hAnsi="GHEA Grapalat"/>
        </w:rPr>
        <w:footnoteReference w:customMarkFollows="1" w:id="32"/>
        <w:t>24</w:t>
      </w:r>
      <w:r>
        <w:rPr>
          <w:rFonts w:ascii="GHEA Grapalat" w:hAnsi="GHEA Grapalat"/>
        </w:rPr>
        <w:t>.</w:t>
      </w:r>
    </w:p>
    <w:p w14:paraId="25C76F31"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lastRenderedPageBreak/>
        <w:t>8.8.</w:t>
      </w:r>
      <w:r>
        <w:rPr>
          <w:rFonts w:ascii="GHEA Grapalat" w:hAnsi="GHEA Grapalat"/>
        </w:rPr>
        <w:tab/>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7-и календарных дней до истечения срока, изначально установленного договором для поставки</w:t>
      </w:r>
      <w:r>
        <w:rPr>
          <w:rFonts w:ascii="GHEA Grapalat" w:hAnsi="GHEA Grapalat"/>
          <w:lang w:val="hy-AM"/>
        </w:rPr>
        <w:t xml:space="preserve">. </w:t>
      </w:r>
      <w:r>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14:paraId="6F016D2F" w14:textId="77777777" w:rsidR="005B5B3E" w:rsidRDefault="005B5B3E" w:rsidP="005B5B3E">
      <w:pPr>
        <w:widowControl w:val="0"/>
        <w:tabs>
          <w:tab w:val="left" w:pos="1134"/>
        </w:tabs>
        <w:ind w:firstLine="567"/>
        <w:jc w:val="both"/>
        <w:rPr>
          <w:rFonts w:ascii="GHEA Grapalat" w:hAnsi="GHEA Grapalat"/>
        </w:rPr>
      </w:pPr>
      <w:r>
        <w:rPr>
          <w:rFonts w:ascii="GHEA Grapalat" w:hAnsi="GHEA Grapalat"/>
        </w:rPr>
        <w:t>8.9.</w:t>
      </w:r>
      <w:r>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 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14:paraId="24C6A1BB"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8.10.</w:t>
      </w:r>
      <w:r>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Pr>
          <w:rFonts w:ascii="Courier New" w:hAnsi="Courier New" w:cs="Courier New"/>
          <w:lang w:val="en-US"/>
        </w:rPr>
        <w:t> </w:t>
      </w:r>
      <w:r>
        <w:rPr>
          <w:rFonts w:ascii="GHEA Grapalat" w:hAnsi="GHEA Grapalat"/>
        </w:rPr>
        <w:t xml:space="preserve">Армения. </w:t>
      </w:r>
    </w:p>
    <w:p w14:paraId="73374DEF" w14:textId="77777777" w:rsidR="005B5B3E" w:rsidRDefault="005B5B3E" w:rsidP="005B5B3E">
      <w:pPr>
        <w:widowControl w:val="0"/>
        <w:tabs>
          <w:tab w:val="left" w:pos="1276"/>
        </w:tabs>
        <w:ind w:firstLine="567"/>
        <w:jc w:val="both"/>
        <w:rPr>
          <w:rFonts w:ascii="GHEA Grapalat" w:hAnsi="GHEA Grapalat"/>
          <w:spacing w:val="-6"/>
        </w:rPr>
      </w:pPr>
      <w:r>
        <w:rPr>
          <w:rFonts w:ascii="GHEA Grapalat" w:hAnsi="GHEA Grapalat"/>
        </w:rPr>
        <w:t>8.11.</w:t>
      </w:r>
      <w:r>
        <w:rPr>
          <w:rFonts w:ascii="GHEA Grapalat" w:hAnsi="GHEA Grapalat"/>
        </w:rPr>
        <w:tab/>
      </w:r>
      <w:r>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spacing w:val="-6"/>
          <w:lang w:val="en-US"/>
        </w:rPr>
        <w:t> </w:t>
      </w:r>
      <w:r>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Pr>
          <w:rFonts w:ascii="Courier New" w:hAnsi="Courier New" w:cs="Courier New"/>
          <w:spacing w:val="-6"/>
          <w:lang w:val="en-US"/>
        </w:rPr>
        <w:t> </w:t>
      </w:r>
      <w:r>
        <w:rPr>
          <w:rFonts w:ascii="GHEA Grapalat" w:hAnsi="GHEA Grapalat"/>
          <w:spacing w:val="-6"/>
        </w:rPr>
        <w:t>следующего за опубликованием уведомления дня, установленного настоящим пунктом.</w:t>
      </w:r>
      <w:r>
        <w:t xml:space="preserve"> </w:t>
      </w:r>
      <w:r>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14:paraId="2BB5C336" w14:textId="77777777" w:rsidR="005B5B3E" w:rsidRDefault="005B5B3E" w:rsidP="005B5B3E">
      <w:pPr>
        <w:rPr>
          <w:rFonts w:ascii="GHEA Grapalat" w:hAnsi="GHEA Grapalat"/>
        </w:rPr>
      </w:pPr>
      <w:r>
        <w:rPr>
          <w:rFonts w:ascii="GHEA Grapalat" w:hAnsi="GHEA Grapalat"/>
        </w:rPr>
        <w:br w:type="page"/>
      </w:r>
    </w:p>
    <w:p w14:paraId="770EABFB" w14:textId="77777777" w:rsidR="005B5B3E" w:rsidRDefault="005B5B3E" w:rsidP="005B5B3E">
      <w:pPr>
        <w:widowControl w:val="0"/>
        <w:tabs>
          <w:tab w:val="left" w:pos="1276"/>
        </w:tabs>
        <w:ind w:firstLine="567"/>
        <w:jc w:val="both"/>
        <w:rPr>
          <w:rFonts w:ascii="GHEA Grapalat" w:hAnsi="GHEA Grapalat"/>
          <w:spacing w:val="-6"/>
        </w:rPr>
      </w:pPr>
      <w:r>
        <w:rPr>
          <w:rFonts w:ascii="GHEA Grapalat" w:hAnsi="GHEA Grapalat"/>
        </w:rPr>
        <w:lastRenderedPageBreak/>
        <w:t>8.12.</w:t>
      </w:r>
      <w:r>
        <w:rPr>
          <w:rFonts w:ascii="GHEA Grapalat" w:hAnsi="GHEA Grapalat"/>
        </w:rPr>
        <w:tab/>
      </w:r>
      <w:r>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14:paraId="08E8B353"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8.13.</w:t>
      </w:r>
      <w:r>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Pr>
          <w:rFonts w:ascii="Courier New" w:hAnsi="Courier New" w:cs="Courier New"/>
          <w:lang w:val="en-US"/>
        </w:rPr>
        <w:t> </w:t>
      </w:r>
      <w:r>
        <w:rPr>
          <w:rFonts w:ascii="GHEA Grapalat" w:hAnsi="GHEA Grapalat"/>
        </w:rPr>
        <w:t>договору считаются неотъемлемой частью договора.</w:t>
      </w:r>
    </w:p>
    <w:p w14:paraId="6234236F"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8.14.</w:t>
      </w:r>
      <w:r>
        <w:rPr>
          <w:rFonts w:ascii="GHEA Grapalat" w:hAnsi="GHEA Grapalat"/>
        </w:rPr>
        <w:tab/>
        <w:t>К отношениям, связанным с договором, применяется право Республики Армения.</w:t>
      </w:r>
    </w:p>
    <w:p w14:paraId="05404094" w14:textId="77777777" w:rsidR="005B5B3E" w:rsidRDefault="005B5B3E" w:rsidP="005B5B3E">
      <w:pPr>
        <w:widowControl w:val="0"/>
        <w:tabs>
          <w:tab w:val="left" w:pos="1276"/>
        </w:tabs>
        <w:ind w:firstLine="567"/>
        <w:jc w:val="both"/>
        <w:rPr>
          <w:rFonts w:ascii="GHEA Grapalat" w:hAnsi="GHEA Grapalat"/>
        </w:rPr>
      </w:pPr>
      <w:r>
        <w:rPr>
          <w:rFonts w:ascii="GHEA Grapalat" w:hAnsi="GHEA Grapalat"/>
        </w:rPr>
        <w:t>8.15.</w:t>
      </w:r>
      <w:r>
        <w:rPr>
          <w:rFonts w:ascii="GHEA Grapalat" w:hAnsi="GHEA Grapalat"/>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color w:val="000000" w:themeColor="text1"/>
        </w:rPr>
        <w:t xml:space="preserve"> </w:t>
      </w:r>
      <w:r>
        <w:rPr>
          <w:rFonts w:ascii="GHEA Grapalat" w:hAnsi="GHEA Grapalat"/>
        </w:rPr>
        <w:t>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абзаца "в" подпункта 1 и абзаца "б" подпункта 17 пункта 32 Приложения № 1</w:t>
      </w:r>
      <w:r>
        <w:rPr>
          <w:rFonts w:ascii="GHEA Grapalat" w:hAnsi="GHEA Grapalat"/>
          <w:lang w:val="hy-AM"/>
        </w:rPr>
        <w:t xml:space="preserve"> </w:t>
      </w:r>
      <w:r>
        <w:rPr>
          <w:rFonts w:ascii="GHEA Grapalat" w:hAnsi="GHEA Grapalat"/>
        </w:rPr>
        <w:t>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Pr>
          <w:rStyle w:val="FootnoteReference"/>
          <w:rFonts w:ascii="GHEA Grapalat" w:hAnsi="GHEA Grapalat"/>
        </w:rPr>
        <w:footnoteReference w:customMarkFollows="1" w:id="33"/>
        <w:t>25</w:t>
      </w:r>
    </w:p>
    <w:p w14:paraId="0CFA2CC9" w14:textId="77777777" w:rsidR="005B5B3E" w:rsidRDefault="005B5B3E" w:rsidP="005B5B3E">
      <w:pPr>
        <w:widowControl w:val="0"/>
        <w:jc w:val="center"/>
        <w:rPr>
          <w:rFonts w:ascii="GHEA Grapalat" w:hAnsi="GHEA Grapalat"/>
          <w:b/>
        </w:rPr>
      </w:pPr>
      <w:r>
        <w:rPr>
          <w:rFonts w:ascii="GHEA Grapalat" w:hAnsi="GHEA Grapalat"/>
          <w:b/>
        </w:rPr>
        <w:t>10. Адреса, банковские реквизиты и подписи Сторон</w:t>
      </w:r>
    </w:p>
    <w:tbl>
      <w:tblPr>
        <w:tblW w:w="9645" w:type="dxa"/>
        <w:tblInd w:w="409" w:type="dxa"/>
        <w:tblLayout w:type="fixed"/>
        <w:tblLook w:val="04A0" w:firstRow="1" w:lastRow="0" w:firstColumn="1" w:lastColumn="0" w:noHBand="0" w:noVBand="1"/>
      </w:tblPr>
      <w:tblGrid>
        <w:gridCol w:w="4539"/>
        <w:gridCol w:w="760"/>
        <w:gridCol w:w="4346"/>
      </w:tblGrid>
      <w:tr w:rsidR="005B5B3E" w14:paraId="122CD682" w14:textId="77777777" w:rsidTr="005B5B3E">
        <w:tc>
          <w:tcPr>
            <w:tcW w:w="4536" w:type="dxa"/>
            <w:hideMark/>
          </w:tcPr>
          <w:p w14:paraId="7494C547" w14:textId="77777777" w:rsidR="005B5B3E" w:rsidRDefault="005B5B3E" w:rsidP="005B5B3E">
            <w:pPr>
              <w:widowControl w:val="0"/>
              <w:jc w:val="center"/>
              <w:rPr>
                <w:rFonts w:ascii="GHEA Grapalat" w:hAnsi="GHEA Grapalat" w:cs="Sylfaen"/>
                <w:b/>
                <w:bCs/>
              </w:rPr>
            </w:pPr>
            <w:r>
              <w:rPr>
                <w:rFonts w:ascii="GHEA Grapalat" w:hAnsi="GHEA Grapalat"/>
                <w:b/>
              </w:rPr>
              <w:t>ПОКУПАТЕЛЬ</w:t>
            </w:r>
          </w:p>
          <w:p w14:paraId="0A611FB8" w14:textId="77777777" w:rsidR="005B5B3E" w:rsidRDefault="005B5B3E" w:rsidP="005B5B3E">
            <w:pPr>
              <w:widowControl w:val="0"/>
              <w:jc w:val="center"/>
              <w:rPr>
                <w:rFonts w:ascii="GHEA Grapalat" w:hAnsi="GHEA Grapalat"/>
                <w:lang w:val="en-US"/>
              </w:rPr>
            </w:pPr>
            <w:r>
              <w:rPr>
                <w:rFonts w:ascii="GHEA Grapalat" w:hAnsi="GHEA Grapalat"/>
                <w:lang w:val="en-US"/>
              </w:rPr>
              <w:t>_______________________</w:t>
            </w:r>
          </w:p>
          <w:p w14:paraId="4B0A911D"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/подпись/</w:t>
            </w:r>
          </w:p>
          <w:p w14:paraId="6F6DD302" w14:textId="77777777" w:rsidR="005B5B3E" w:rsidRDefault="005B5B3E" w:rsidP="005B5B3E">
            <w:pPr>
              <w:widowControl w:val="0"/>
              <w:jc w:val="center"/>
              <w:rPr>
                <w:rFonts w:ascii="GHEA Grapalat" w:hAnsi="GHEA Grapalat"/>
              </w:rPr>
            </w:pPr>
            <w:r>
              <w:rPr>
                <w:rFonts w:ascii="GHEA Grapalat" w:hAnsi="GHEA Grapalat"/>
              </w:rPr>
              <w:t>М. П.</w:t>
            </w:r>
          </w:p>
        </w:tc>
        <w:tc>
          <w:tcPr>
            <w:tcW w:w="760" w:type="dxa"/>
          </w:tcPr>
          <w:p w14:paraId="6344ECE2" w14:textId="77777777" w:rsidR="005B5B3E" w:rsidRDefault="005B5B3E" w:rsidP="005B5B3E">
            <w:pPr>
              <w:widowControl w:val="0"/>
              <w:jc w:val="center"/>
              <w:rPr>
                <w:rFonts w:ascii="GHEA Grapalat" w:hAnsi="GHEA Grapalat"/>
              </w:rPr>
            </w:pPr>
          </w:p>
        </w:tc>
        <w:tc>
          <w:tcPr>
            <w:tcW w:w="4343" w:type="dxa"/>
            <w:hideMark/>
          </w:tcPr>
          <w:p w14:paraId="66408F5D" w14:textId="77777777" w:rsidR="005B5B3E" w:rsidRDefault="005B5B3E" w:rsidP="005B5B3E">
            <w:pPr>
              <w:widowControl w:val="0"/>
              <w:jc w:val="center"/>
              <w:rPr>
                <w:rFonts w:ascii="GHEA Grapalat" w:hAnsi="GHEA Grapalat" w:cs="Sylfaen"/>
                <w:b/>
                <w:bCs/>
              </w:rPr>
            </w:pPr>
            <w:r>
              <w:rPr>
                <w:rFonts w:ascii="GHEA Grapalat" w:hAnsi="GHEA Grapalat"/>
                <w:b/>
              </w:rPr>
              <w:t>ПРОДАВЕЦ</w:t>
            </w:r>
          </w:p>
          <w:p w14:paraId="55C8C6E3" w14:textId="77777777" w:rsidR="005B5B3E" w:rsidRDefault="005B5B3E" w:rsidP="005B5B3E">
            <w:pPr>
              <w:widowControl w:val="0"/>
              <w:jc w:val="center"/>
              <w:rPr>
                <w:rFonts w:ascii="GHEA Grapalat" w:hAnsi="GHEA Grapalat"/>
                <w:lang w:val="en-US"/>
              </w:rPr>
            </w:pPr>
            <w:r>
              <w:rPr>
                <w:rFonts w:ascii="GHEA Grapalat" w:hAnsi="GHEA Grapalat"/>
                <w:lang w:val="en-US"/>
              </w:rPr>
              <w:t>______________________</w:t>
            </w:r>
          </w:p>
          <w:p w14:paraId="1282E615"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/подпись/</w:t>
            </w:r>
          </w:p>
          <w:p w14:paraId="42C17185" w14:textId="77777777" w:rsidR="005B5B3E" w:rsidRDefault="005B5B3E" w:rsidP="005B5B3E">
            <w:pPr>
              <w:widowControl w:val="0"/>
              <w:jc w:val="center"/>
              <w:rPr>
                <w:rFonts w:ascii="GHEA Grapalat" w:hAnsi="GHEA Grapalat"/>
              </w:rPr>
            </w:pPr>
            <w:r>
              <w:rPr>
                <w:rFonts w:ascii="GHEA Grapalat" w:hAnsi="GHEA Grapalat"/>
              </w:rPr>
              <w:t>М. П.</w:t>
            </w:r>
          </w:p>
        </w:tc>
      </w:tr>
    </w:tbl>
    <w:p w14:paraId="5D2DEEE0" w14:textId="77777777" w:rsidR="005B5B3E" w:rsidRDefault="005B5B3E" w:rsidP="005B5B3E">
      <w:pPr>
        <w:widowControl w:val="0"/>
        <w:ind w:firstLine="567"/>
        <w:jc w:val="both"/>
        <w:rPr>
          <w:rFonts w:ascii="GHEA Grapalat" w:hAnsi="GHEA Grapalat"/>
        </w:rPr>
      </w:pPr>
      <w:r>
        <w:rPr>
          <w:rFonts w:ascii="GHEA Grapalat" w:hAnsi="GHEA Grapalat"/>
          <w:i/>
        </w:rPr>
        <w:t>В случае необходимости в договор могут быть включены не</w:t>
      </w:r>
      <w:r>
        <w:rPr>
          <w:rFonts w:ascii="Courier New" w:hAnsi="Courier New" w:cs="Courier New"/>
          <w:i/>
          <w:lang w:val="en-US"/>
        </w:rPr>
        <w:t> </w:t>
      </w:r>
      <w:r>
        <w:rPr>
          <w:rFonts w:ascii="GHEA Grapalat" w:hAnsi="GHEA Grapalat"/>
          <w:i/>
        </w:rPr>
        <w:t>противоречащие законодательству Республики Армения положения.</w:t>
      </w:r>
    </w:p>
    <w:p w14:paraId="4631E350" w14:textId="77777777" w:rsidR="005B5B3E" w:rsidRDefault="005B5B3E" w:rsidP="005B5B3E">
      <w:pPr>
        <w:widowControl w:val="0"/>
        <w:rPr>
          <w:rFonts w:ascii="GHEA Grapalat" w:hAnsi="GHEA Grapalat"/>
        </w:rPr>
      </w:pPr>
    </w:p>
    <w:p w14:paraId="02EA4909" w14:textId="77777777" w:rsidR="005B5B3E" w:rsidRDefault="005B5B3E" w:rsidP="005B5B3E">
      <w:pPr>
        <w:rPr>
          <w:rFonts w:ascii="GHEA Grapalat" w:hAnsi="GHEA Grapalat"/>
        </w:rPr>
        <w:sectPr w:rsidR="005B5B3E">
          <w:footnotePr>
            <w:pos w:val="beneathText"/>
          </w:footnotePr>
          <w:pgSz w:w="11906" w:h="16838"/>
          <w:pgMar w:top="993" w:right="1418" w:bottom="1418" w:left="1418" w:header="561" w:footer="561" w:gutter="0"/>
          <w:cols w:space="720"/>
        </w:sectPr>
      </w:pPr>
    </w:p>
    <w:p w14:paraId="710090FE" w14:textId="77777777" w:rsidR="005B5B3E" w:rsidRDefault="005B5B3E" w:rsidP="005B5B3E">
      <w:pPr>
        <w:widowControl w:val="0"/>
        <w:jc w:val="right"/>
        <w:rPr>
          <w:rFonts w:ascii="GHEA Grapalat" w:hAnsi="GHEA Grapalat"/>
          <w:i/>
        </w:rPr>
      </w:pPr>
      <w:r>
        <w:rPr>
          <w:rFonts w:ascii="GHEA Grapalat" w:hAnsi="GHEA Grapalat"/>
          <w:i/>
        </w:rPr>
        <w:lastRenderedPageBreak/>
        <w:t>Приложение № 1</w:t>
      </w:r>
    </w:p>
    <w:p w14:paraId="3DC75F5B" w14:textId="77777777" w:rsidR="005B5B3E" w:rsidRDefault="005B5B3E" w:rsidP="005B5B3E">
      <w:pPr>
        <w:widowControl w:val="0"/>
        <w:jc w:val="right"/>
        <w:rPr>
          <w:rFonts w:ascii="GHEA Grapalat" w:hAnsi="GHEA Grapalat"/>
          <w:i/>
        </w:rPr>
      </w:pPr>
      <w:r>
        <w:rPr>
          <w:rFonts w:ascii="GHEA Grapalat" w:hAnsi="GHEA Grapalat"/>
          <w:i/>
        </w:rPr>
        <w:t xml:space="preserve">к Договору под кодом </w:t>
      </w:r>
      <w:r>
        <w:rPr>
          <w:rFonts w:ascii="GHEA Grapalat" w:hAnsi="GHEA Grapalat"/>
          <w:i/>
        </w:rPr>
        <w:br/>
        <w:t>заключенному "</w:t>
      </w:r>
      <w:r>
        <w:rPr>
          <w:rFonts w:ascii="GHEA Grapalat" w:hAnsi="GHEA Grapalat"/>
          <w:i/>
        </w:rPr>
        <w:tab/>
        <w:t>"</w:t>
      </w:r>
      <w:r>
        <w:rPr>
          <w:rFonts w:ascii="GHEA Grapalat" w:hAnsi="GHEA Grapalat"/>
          <w:i/>
        </w:rPr>
        <w:tab/>
        <w:t>20</w:t>
      </w:r>
      <w:r>
        <w:rPr>
          <w:rFonts w:ascii="GHEA Grapalat" w:hAnsi="GHEA Grapalat"/>
          <w:i/>
        </w:rPr>
        <w:tab/>
        <w:t>г.</w:t>
      </w:r>
    </w:p>
    <w:p w14:paraId="24A1F303" w14:textId="77777777" w:rsidR="005B5B3E" w:rsidRDefault="005B5B3E" w:rsidP="005B5B3E">
      <w:pPr>
        <w:widowControl w:val="0"/>
        <w:jc w:val="center"/>
        <w:rPr>
          <w:rFonts w:ascii="GHEA Grapalat" w:hAnsi="GHEA Grapalat"/>
        </w:rPr>
      </w:pPr>
      <w:r>
        <w:rPr>
          <w:rFonts w:ascii="GHEA Grapalat" w:hAnsi="GHEA Grapalat"/>
        </w:rPr>
        <w:t>ТЕХНИЧЕСКАЯ ХАРАКТЕРИСТИКА-ГРАФИК ЗАКУПКИ</w:t>
      </w:r>
      <w:r>
        <w:rPr>
          <w:rStyle w:val="FootnoteReference"/>
          <w:rFonts w:ascii="GHEA Grapalat" w:hAnsi="GHEA Grapalat"/>
        </w:rPr>
        <w:footnoteReference w:customMarkFollows="1" w:id="34"/>
        <w:t>*</w:t>
      </w:r>
    </w:p>
    <w:p w14:paraId="73F48278" w14:textId="77777777" w:rsidR="005B5B3E" w:rsidRDefault="005B5B3E" w:rsidP="005B5B3E">
      <w:pPr>
        <w:widowControl w:val="0"/>
        <w:jc w:val="right"/>
        <w:rPr>
          <w:rFonts w:ascii="GHEA Grapalat" w:hAnsi="GHEA Grapalat"/>
        </w:rPr>
      </w:pPr>
      <w:r>
        <w:rPr>
          <w:rFonts w:ascii="GHEA Grapalat" w:hAnsi="GHEA Grapalat"/>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925"/>
        <w:gridCol w:w="1467"/>
        <w:gridCol w:w="1085"/>
        <w:gridCol w:w="1559"/>
        <w:gridCol w:w="1134"/>
        <w:gridCol w:w="850"/>
        <w:gridCol w:w="709"/>
        <w:gridCol w:w="1158"/>
        <w:gridCol w:w="947"/>
      </w:tblGrid>
      <w:tr w:rsidR="005B5B3E" w14:paraId="188F084B" w14:textId="77777777" w:rsidTr="005B5B3E">
        <w:trPr>
          <w:jc w:val="center"/>
        </w:trPr>
        <w:tc>
          <w:tcPr>
            <w:tcW w:w="16350" w:type="dxa"/>
            <w:gridSpan w:val="12"/>
            <w:tcBorders>
              <w:top w:val="single" w:sz="4" w:space="0" w:color="auto"/>
              <w:left w:val="single" w:sz="4" w:space="0" w:color="auto"/>
              <w:bottom w:val="single" w:sz="4" w:space="0" w:color="auto"/>
              <w:right w:val="single" w:sz="4" w:space="0" w:color="auto"/>
            </w:tcBorders>
            <w:hideMark/>
          </w:tcPr>
          <w:p w14:paraId="063E2145"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Товар</w:t>
            </w:r>
          </w:p>
        </w:tc>
      </w:tr>
      <w:tr w:rsidR="005B5B3E" w14:paraId="75A2D8B6" w14:textId="77777777" w:rsidTr="005B5B3E">
        <w:trPr>
          <w:trHeight w:val="219"/>
          <w:jc w:val="center"/>
        </w:trPr>
        <w:tc>
          <w:tcPr>
            <w:tcW w:w="1242" w:type="dxa"/>
            <w:vMerge w:val="restart"/>
            <w:tcBorders>
              <w:top w:val="single" w:sz="4" w:space="0" w:color="auto"/>
              <w:left w:val="single" w:sz="4" w:space="0" w:color="auto"/>
              <w:bottom w:val="single" w:sz="4" w:space="0" w:color="auto"/>
              <w:right w:val="single" w:sz="4" w:space="0" w:color="auto"/>
            </w:tcBorders>
            <w:vAlign w:val="center"/>
            <w:hideMark/>
          </w:tcPr>
          <w:p w14:paraId="423DEFE0"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 xml:space="preserve">номер предусмотренного </w:t>
            </w:r>
            <w:r>
              <w:rPr>
                <w:rFonts w:ascii="GHEA Grapalat" w:hAnsi="GHEA Grapalat"/>
                <w:spacing w:val="-6"/>
                <w:sz w:val="16"/>
                <w:szCs w:val="16"/>
              </w:rPr>
              <w:t>приглашением</w:t>
            </w:r>
            <w:r>
              <w:rPr>
                <w:rFonts w:ascii="GHEA Grapalat" w:hAnsi="GHEA Grapalat"/>
                <w:sz w:val="16"/>
                <w:szCs w:val="16"/>
              </w:rPr>
              <w:t xml:space="preserve"> лота</w:t>
            </w:r>
          </w:p>
        </w:tc>
        <w:tc>
          <w:tcPr>
            <w:tcW w:w="2715" w:type="dxa"/>
            <w:vMerge w:val="restart"/>
            <w:tcBorders>
              <w:top w:val="single" w:sz="4" w:space="0" w:color="auto"/>
              <w:left w:val="single" w:sz="4" w:space="0" w:color="auto"/>
              <w:bottom w:val="single" w:sz="4" w:space="0" w:color="auto"/>
              <w:right w:val="single" w:sz="4" w:space="0" w:color="auto"/>
            </w:tcBorders>
            <w:vAlign w:val="center"/>
            <w:hideMark/>
          </w:tcPr>
          <w:p w14:paraId="5D283AEA"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B691B57" w14:textId="77777777" w:rsidR="005B5B3E" w:rsidRDefault="005B5B3E" w:rsidP="005B5B3E">
            <w:pPr>
              <w:widowControl w:val="0"/>
              <w:jc w:val="center"/>
              <w:rPr>
                <w:rFonts w:ascii="GHEA Grapalat" w:hAnsi="GHEA Grapalat"/>
                <w:sz w:val="16"/>
                <w:szCs w:val="16"/>
                <w:lang w:val="en-US"/>
              </w:rPr>
            </w:pPr>
            <w:r>
              <w:rPr>
                <w:rFonts w:ascii="GHEA Grapalat" w:hAnsi="GHEA Grapalat"/>
                <w:sz w:val="16"/>
                <w:szCs w:val="16"/>
              </w:rPr>
              <w:t xml:space="preserve">наименование </w:t>
            </w:r>
          </w:p>
        </w:tc>
        <w:tc>
          <w:tcPr>
            <w:tcW w:w="1925" w:type="dxa"/>
            <w:vMerge w:val="restart"/>
            <w:tcBorders>
              <w:top w:val="single" w:sz="4" w:space="0" w:color="auto"/>
              <w:left w:val="single" w:sz="4" w:space="0" w:color="auto"/>
              <w:bottom w:val="single" w:sz="4" w:space="0" w:color="auto"/>
              <w:right w:val="single" w:sz="4" w:space="0" w:color="auto"/>
            </w:tcBorders>
            <w:vAlign w:val="center"/>
            <w:hideMark/>
          </w:tcPr>
          <w:p w14:paraId="3A4ACDDE" w14:textId="77777777" w:rsidR="005B5B3E" w:rsidRDefault="005B5B3E" w:rsidP="005B5B3E">
            <w:pPr>
              <w:widowControl w:val="0"/>
              <w:ind w:left="-96" w:right="-108"/>
              <w:jc w:val="center"/>
              <w:rPr>
                <w:rFonts w:ascii="GHEA Grapalat" w:hAnsi="GHEA Grapalat"/>
                <w:sz w:val="16"/>
                <w:szCs w:val="16"/>
              </w:rPr>
            </w:pPr>
            <w:r>
              <w:rPr>
                <w:rFonts w:ascii="GHEA Grapalat" w:hAnsi="GHEA Grapalat"/>
                <w:sz w:val="16"/>
                <w:szCs w:val="16"/>
              </w:rPr>
              <w:t>товарный знак,</w:t>
            </w:r>
            <w:r>
              <w:rPr>
                <w:rFonts w:ascii="GHEA Grapalat" w:hAnsi="GHEA Grapalat"/>
                <w:sz w:val="16"/>
                <w:szCs w:val="16"/>
                <w:lang w:val="hy-AM"/>
              </w:rPr>
              <w:t xml:space="preserve"> </w:t>
            </w:r>
            <w:r>
              <w:rPr>
                <w:rFonts w:ascii="GHEA Grapalat" w:hAnsi="GHEA Grapalat"/>
                <w:sz w:val="16"/>
                <w:szCs w:val="16"/>
              </w:rPr>
              <w:t>фирменное наименование, модель</w:t>
            </w:r>
            <w:r>
              <w:rPr>
                <w:rFonts w:ascii="GHEA Grapalat" w:hAnsi="GHEA Grapalat"/>
                <w:sz w:val="16"/>
                <w:szCs w:val="16"/>
                <w:lang w:val="hy-AM"/>
              </w:rPr>
              <w:t xml:space="preserve"> </w:t>
            </w:r>
            <w:r>
              <w:rPr>
                <w:rFonts w:ascii="GHEA Grapalat" w:hAnsi="GHEA Grapalat"/>
                <w:sz w:val="16"/>
                <w:szCs w:val="16"/>
              </w:rPr>
              <w:t xml:space="preserve">и наименование производителя </w:t>
            </w:r>
            <w:r>
              <w:rPr>
                <w:rStyle w:val="FootnoteReference"/>
                <w:rFonts w:ascii="GHEA Grapalat" w:hAnsi="GHEA Grapalat"/>
                <w:sz w:val="16"/>
                <w:szCs w:val="16"/>
              </w:rPr>
              <w:footnoteReference w:customMarkFollows="1" w:id="35"/>
              <w:t>**</w:t>
            </w:r>
          </w:p>
        </w:tc>
        <w:tc>
          <w:tcPr>
            <w:tcW w:w="1467" w:type="dxa"/>
            <w:vMerge w:val="restart"/>
            <w:tcBorders>
              <w:top w:val="single" w:sz="4" w:space="0" w:color="auto"/>
              <w:left w:val="single" w:sz="4" w:space="0" w:color="auto"/>
              <w:bottom w:val="single" w:sz="4" w:space="0" w:color="auto"/>
              <w:right w:val="single" w:sz="4" w:space="0" w:color="auto"/>
            </w:tcBorders>
            <w:vAlign w:val="center"/>
            <w:hideMark/>
          </w:tcPr>
          <w:p w14:paraId="62C8A1D3" w14:textId="77777777" w:rsidR="005B5B3E" w:rsidRDefault="005B5B3E" w:rsidP="005B5B3E">
            <w:pPr>
              <w:widowControl w:val="0"/>
              <w:ind w:left="-108" w:right="-59"/>
              <w:jc w:val="center"/>
              <w:rPr>
                <w:rFonts w:ascii="GHEA Grapalat" w:hAnsi="GHEA Grapalat"/>
                <w:sz w:val="16"/>
                <w:szCs w:val="16"/>
              </w:rPr>
            </w:pPr>
            <w:r>
              <w:rPr>
                <w:rFonts w:ascii="GHEA Grapalat" w:hAnsi="GHEA Grapalat"/>
                <w:sz w:val="16"/>
                <w:szCs w:val="16"/>
              </w:rPr>
              <w:t>техническая характеристика</w:t>
            </w:r>
          </w:p>
        </w:tc>
        <w:tc>
          <w:tcPr>
            <w:tcW w:w="1085" w:type="dxa"/>
            <w:vMerge w:val="restart"/>
            <w:tcBorders>
              <w:top w:val="single" w:sz="4" w:space="0" w:color="auto"/>
              <w:left w:val="single" w:sz="4" w:space="0" w:color="auto"/>
              <w:bottom w:val="single" w:sz="4" w:space="0" w:color="auto"/>
              <w:right w:val="single" w:sz="4" w:space="0" w:color="auto"/>
            </w:tcBorders>
            <w:vAlign w:val="center"/>
            <w:hideMark/>
          </w:tcPr>
          <w:p w14:paraId="45F5163C" w14:textId="77777777" w:rsidR="005B5B3E" w:rsidRDefault="005B5B3E" w:rsidP="005B5B3E">
            <w:pPr>
              <w:widowControl w:val="0"/>
              <w:ind w:left="-48" w:right="-108"/>
              <w:jc w:val="center"/>
              <w:rPr>
                <w:rFonts w:ascii="GHEA Grapalat" w:hAnsi="GHEA Grapalat"/>
                <w:sz w:val="16"/>
                <w:szCs w:val="16"/>
              </w:rPr>
            </w:pPr>
            <w:r>
              <w:rPr>
                <w:rFonts w:ascii="GHEA Grapalat" w:hAnsi="GHEA Grapalat"/>
                <w:sz w:val="16"/>
                <w:szCs w:val="16"/>
              </w:rPr>
              <w:t>единица измерения</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662DBEE" w14:textId="77777777" w:rsidR="005B5B3E" w:rsidRDefault="005B5B3E" w:rsidP="005B5B3E">
            <w:pPr>
              <w:widowControl w:val="0"/>
              <w:ind w:left="-108" w:right="-108"/>
              <w:jc w:val="center"/>
              <w:rPr>
                <w:rFonts w:ascii="GHEA Grapalat" w:hAnsi="GHEA Grapalat"/>
                <w:sz w:val="16"/>
                <w:szCs w:val="16"/>
              </w:rPr>
            </w:pPr>
            <w:r>
              <w:rPr>
                <w:rFonts w:ascii="GHEA Grapalat" w:hAnsi="GHEA Grapalat"/>
                <w:sz w:val="16"/>
                <w:szCs w:val="16"/>
              </w:rPr>
              <w:t>цена единицы/драмов РА</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99C1505" w14:textId="77777777" w:rsidR="005B5B3E" w:rsidRDefault="005B5B3E" w:rsidP="005B5B3E">
            <w:pPr>
              <w:widowControl w:val="0"/>
              <w:ind w:left="-108" w:right="-108"/>
              <w:jc w:val="center"/>
              <w:rPr>
                <w:rFonts w:ascii="GHEA Grapalat" w:hAnsi="GHEA Grapalat"/>
                <w:sz w:val="16"/>
                <w:szCs w:val="16"/>
              </w:rPr>
            </w:pPr>
            <w:r>
              <w:rPr>
                <w:rFonts w:ascii="GHEA Grapalat" w:hAnsi="GHEA Grapalat"/>
                <w:sz w:val="16"/>
                <w:szCs w:val="16"/>
              </w:rPr>
              <w:t>общая цена/драмов РА</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14:paraId="73DF5FAB" w14:textId="77777777" w:rsidR="005B5B3E" w:rsidRDefault="005B5B3E" w:rsidP="005B5B3E">
            <w:pPr>
              <w:widowControl w:val="0"/>
              <w:ind w:left="-126" w:right="-108"/>
              <w:jc w:val="center"/>
              <w:rPr>
                <w:rFonts w:ascii="GHEA Grapalat" w:hAnsi="GHEA Grapalat"/>
                <w:sz w:val="16"/>
                <w:szCs w:val="16"/>
              </w:rPr>
            </w:pPr>
            <w:r>
              <w:rPr>
                <w:rFonts w:ascii="GHEA Grapalat" w:hAnsi="GHEA Grapalat"/>
                <w:sz w:val="16"/>
                <w:szCs w:val="16"/>
              </w:rPr>
              <w:t>общий объем</w:t>
            </w:r>
          </w:p>
        </w:tc>
        <w:tc>
          <w:tcPr>
            <w:tcW w:w="2814" w:type="dxa"/>
            <w:gridSpan w:val="3"/>
            <w:tcBorders>
              <w:top w:val="single" w:sz="4" w:space="0" w:color="auto"/>
              <w:left w:val="single" w:sz="4" w:space="0" w:color="auto"/>
              <w:bottom w:val="single" w:sz="4" w:space="0" w:color="auto"/>
              <w:right w:val="single" w:sz="4" w:space="0" w:color="auto"/>
            </w:tcBorders>
            <w:vAlign w:val="center"/>
            <w:hideMark/>
          </w:tcPr>
          <w:p w14:paraId="5B6610E4"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поставки</w:t>
            </w:r>
          </w:p>
        </w:tc>
      </w:tr>
      <w:tr w:rsidR="005B5B3E" w14:paraId="1C483A00" w14:textId="77777777" w:rsidTr="00061A49">
        <w:trPr>
          <w:trHeight w:val="445"/>
          <w:jc w:val="center"/>
        </w:trPr>
        <w:tc>
          <w:tcPr>
            <w:tcW w:w="1242" w:type="dxa"/>
            <w:vMerge/>
            <w:tcBorders>
              <w:top w:val="single" w:sz="4" w:space="0" w:color="auto"/>
              <w:left w:val="single" w:sz="4" w:space="0" w:color="auto"/>
              <w:bottom w:val="single" w:sz="4" w:space="0" w:color="auto"/>
              <w:right w:val="single" w:sz="4" w:space="0" w:color="auto"/>
            </w:tcBorders>
            <w:vAlign w:val="center"/>
            <w:hideMark/>
          </w:tcPr>
          <w:p w14:paraId="0360AED0" w14:textId="77777777" w:rsidR="005B5B3E" w:rsidRDefault="005B5B3E" w:rsidP="005B5B3E">
            <w:pPr>
              <w:rPr>
                <w:rFonts w:ascii="GHEA Grapalat" w:hAnsi="GHEA Grapalat"/>
                <w:sz w:val="16"/>
                <w:szCs w:val="16"/>
              </w:rPr>
            </w:pPr>
          </w:p>
        </w:tc>
        <w:tc>
          <w:tcPr>
            <w:tcW w:w="2715" w:type="dxa"/>
            <w:vMerge/>
            <w:tcBorders>
              <w:top w:val="single" w:sz="4" w:space="0" w:color="auto"/>
              <w:left w:val="single" w:sz="4" w:space="0" w:color="auto"/>
              <w:bottom w:val="single" w:sz="4" w:space="0" w:color="auto"/>
              <w:right w:val="single" w:sz="4" w:space="0" w:color="auto"/>
            </w:tcBorders>
            <w:vAlign w:val="center"/>
            <w:hideMark/>
          </w:tcPr>
          <w:p w14:paraId="2F1F1C3C" w14:textId="77777777" w:rsidR="005B5B3E" w:rsidRDefault="005B5B3E" w:rsidP="005B5B3E">
            <w:pPr>
              <w:rPr>
                <w:rFonts w:ascii="GHEA Grapalat" w:hAnsi="GHEA Grapalat"/>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78AE5E3" w14:textId="77777777" w:rsidR="005B5B3E" w:rsidRDefault="005B5B3E" w:rsidP="005B5B3E">
            <w:pPr>
              <w:rPr>
                <w:rFonts w:ascii="GHEA Grapalat" w:hAnsi="GHEA Grapalat"/>
                <w:sz w:val="16"/>
                <w:szCs w:val="16"/>
                <w:lang w:val="en-US"/>
              </w:rPr>
            </w:pPr>
          </w:p>
        </w:tc>
        <w:tc>
          <w:tcPr>
            <w:tcW w:w="1925" w:type="dxa"/>
            <w:vMerge/>
            <w:tcBorders>
              <w:top w:val="single" w:sz="4" w:space="0" w:color="auto"/>
              <w:left w:val="single" w:sz="4" w:space="0" w:color="auto"/>
              <w:bottom w:val="single" w:sz="4" w:space="0" w:color="auto"/>
              <w:right w:val="single" w:sz="4" w:space="0" w:color="auto"/>
            </w:tcBorders>
            <w:vAlign w:val="center"/>
            <w:hideMark/>
          </w:tcPr>
          <w:p w14:paraId="06A2293C" w14:textId="77777777" w:rsidR="005B5B3E" w:rsidRDefault="005B5B3E" w:rsidP="005B5B3E">
            <w:pPr>
              <w:rPr>
                <w:rFonts w:ascii="GHEA Grapalat" w:hAnsi="GHEA Grapalat"/>
                <w:sz w:val="16"/>
                <w:szCs w:val="16"/>
              </w:rPr>
            </w:pPr>
          </w:p>
        </w:tc>
        <w:tc>
          <w:tcPr>
            <w:tcW w:w="1467" w:type="dxa"/>
            <w:vMerge/>
            <w:tcBorders>
              <w:top w:val="single" w:sz="4" w:space="0" w:color="auto"/>
              <w:left w:val="single" w:sz="4" w:space="0" w:color="auto"/>
              <w:bottom w:val="single" w:sz="4" w:space="0" w:color="auto"/>
              <w:right w:val="single" w:sz="4" w:space="0" w:color="auto"/>
            </w:tcBorders>
            <w:vAlign w:val="center"/>
            <w:hideMark/>
          </w:tcPr>
          <w:p w14:paraId="16148844" w14:textId="77777777" w:rsidR="005B5B3E" w:rsidRDefault="005B5B3E" w:rsidP="005B5B3E">
            <w:pPr>
              <w:rPr>
                <w:rFonts w:ascii="GHEA Grapalat" w:hAnsi="GHEA Grapalat"/>
                <w:sz w:val="16"/>
                <w:szCs w:val="16"/>
              </w:rPr>
            </w:pPr>
          </w:p>
        </w:tc>
        <w:tc>
          <w:tcPr>
            <w:tcW w:w="1085" w:type="dxa"/>
            <w:vMerge/>
            <w:tcBorders>
              <w:top w:val="single" w:sz="4" w:space="0" w:color="auto"/>
              <w:left w:val="single" w:sz="4" w:space="0" w:color="auto"/>
              <w:bottom w:val="single" w:sz="4" w:space="0" w:color="auto"/>
              <w:right w:val="single" w:sz="4" w:space="0" w:color="auto"/>
            </w:tcBorders>
            <w:vAlign w:val="center"/>
            <w:hideMark/>
          </w:tcPr>
          <w:p w14:paraId="2CBC4549" w14:textId="77777777" w:rsidR="005B5B3E" w:rsidRDefault="005B5B3E" w:rsidP="005B5B3E">
            <w:pPr>
              <w:rPr>
                <w:rFonts w:ascii="GHEA Grapalat" w:hAnsi="GHEA Grapalat"/>
                <w:sz w:val="16"/>
                <w:szCs w:val="16"/>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DBADE48" w14:textId="77777777" w:rsidR="005B5B3E" w:rsidRDefault="005B5B3E" w:rsidP="005B5B3E">
            <w:pPr>
              <w:rPr>
                <w:rFonts w:ascii="GHEA Grapalat" w:hAnsi="GHEA Grapalat"/>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4EE450E" w14:textId="77777777" w:rsidR="005B5B3E" w:rsidRDefault="005B5B3E" w:rsidP="005B5B3E">
            <w:pPr>
              <w:rPr>
                <w:rFonts w:ascii="GHEA Grapalat" w:hAnsi="GHEA Grapalat"/>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13DBD5D9" w14:textId="77777777" w:rsidR="005B5B3E" w:rsidRDefault="005B5B3E" w:rsidP="005B5B3E">
            <w:pPr>
              <w:rPr>
                <w:rFonts w:ascii="GHEA Grapalat" w:hAnsi="GHEA Grapalat"/>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hideMark/>
          </w:tcPr>
          <w:p w14:paraId="73A79C4D" w14:textId="77777777" w:rsidR="005B5B3E" w:rsidRDefault="005B5B3E" w:rsidP="005B5B3E">
            <w:pPr>
              <w:widowControl w:val="0"/>
              <w:ind w:left="-108" w:right="-108"/>
              <w:jc w:val="center"/>
              <w:rPr>
                <w:rFonts w:ascii="GHEA Grapalat" w:hAnsi="GHEA Grapalat"/>
                <w:sz w:val="16"/>
                <w:szCs w:val="16"/>
              </w:rPr>
            </w:pPr>
            <w:r>
              <w:rPr>
                <w:rFonts w:ascii="GHEA Grapalat" w:hAnsi="GHEA Grapalat"/>
                <w:sz w:val="16"/>
                <w:szCs w:val="16"/>
              </w:rPr>
              <w:t>адрес</w:t>
            </w:r>
          </w:p>
        </w:tc>
        <w:tc>
          <w:tcPr>
            <w:tcW w:w="1158" w:type="dxa"/>
            <w:tcBorders>
              <w:top w:val="single" w:sz="4" w:space="0" w:color="auto"/>
              <w:left w:val="single" w:sz="4" w:space="0" w:color="auto"/>
              <w:bottom w:val="single" w:sz="4" w:space="0" w:color="auto"/>
              <w:right w:val="single" w:sz="4" w:space="0" w:color="auto"/>
            </w:tcBorders>
            <w:vAlign w:val="center"/>
            <w:hideMark/>
          </w:tcPr>
          <w:p w14:paraId="00243834" w14:textId="77777777" w:rsidR="005B5B3E" w:rsidRDefault="005B5B3E" w:rsidP="005B5B3E">
            <w:pPr>
              <w:widowControl w:val="0"/>
              <w:ind w:left="-46" w:right="-84"/>
              <w:jc w:val="center"/>
              <w:rPr>
                <w:rFonts w:ascii="GHEA Grapalat" w:hAnsi="GHEA Grapalat"/>
                <w:sz w:val="16"/>
                <w:szCs w:val="16"/>
              </w:rPr>
            </w:pPr>
            <w:r>
              <w:rPr>
                <w:rFonts w:ascii="GHEA Grapalat" w:hAnsi="GHEA Grapalat"/>
                <w:sz w:val="16"/>
                <w:szCs w:val="16"/>
              </w:rPr>
              <w:t>подлежащее поставке количество товара</w:t>
            </w:r>
          </w:p>
        </w:tc>
        <w:tc>
          <w:tcPr>
            <w:tcW w:w="947" w:type="dxa"/>
            <w:tcBorders>
              <w:top w:val="single" w:sz="4" w:space="0" w:color="auto"/>
              <w:left w:val="single" w:sz="4" w:space="0" w:color="auto"/>
              <w:bottom w:val="single" w:sz="4" w:space="0" w:color="auto"/>
              <w:right w:val="single" w:sz="4" w:space="0" w:color="auto"/>
            </w:tcBorders>
            <w:vAlign w:val="center"/>
            <w:hideMark/>
          </w:tcPr>
          <w:p w14:paraId="088CCAAE" w14:textId="77777777" w:rsidR="005B5B3E" w:rsidRDefault="005B5B3E" w:rsidP="005B5B3E">
            <w:pPr>
              <w:widowControl w:val="0"/>
              <w:ind w:left="-132" w:right="-129"/>
              <w:jc w:val="center"/>
              <w:rPr>
                <w:rFonts w:ascii="GHEA Grapalat" w:hAnsi="GHEA Grapalat"/>
                <w:sz w:val="16"/>
                <w:szCs w:val="16"/>
                <w:lang w:val="en-US"/>
              </w:rPr>
            </w:pPr>
            <w:r>
              <w:rPr>
                <w:rFonts w:ascii="GHEA Grapalat" w:hAnsi="GHEA Grapalat"/>
                <w:sz w:val="16"/>
                <w:szCs w:val="16"/>
              </w:rPr>
              <w:t>срок</w:t>
            </w:r>
            <w:r>
              <w:rPr>
                <w:rStyle w:val="FootnoteReference"/>
                <w:rFonts w:ascii="GHEA Grapalat" w:hAnsi="GHEA Grapalat"/>
                <w:sz w:val="16"/>
                <w:szCs w:val="16"/>
              </w:rPr>
              <w:footnoteReference w:customMarkFollows="1" w:id="36"/>
              <w:t>***</w:t>
            </w:r>
          </w:p>
        </w:tc>
      </w:tr>
      <w:tr w:rsidR="005B5B3E" w14:paraId="1B1D75BA" w14:textId="77777777" w:rsidTr="005B5B3E">
        <w:trPr>
          <w:trHeight w:val="246"/>
          <w:jc w:val="center"/>
        </w:trPr>
        <w:tc>
          <w:tcPr>
            <w:tcW w:w="1242" w:type="dxa"/>
            <w:tcBorders>
              <w:top w:val="single" w:sz="4" w:space="0" w:color="auto"/>
              <w:left w:val="single" w:sz="4" w:space="0" w:color="auto"/>
              <w:bottom w:val="single" w:sz="4" w:space="0" w:color="auto"/>
              <w:right w:val="single" w:sz="4" w:space="0" w:color="auto"/>
            </w:tcBorders>
          </w:tcPr>
          <w:p w14:paraId="19E5CA1D" w14:textId="12DA8A5D" w:rsidR="005B5B3E" w:rsidRDefault="00061A49" w:rsidP="005B5B3E">
            <w:pPr>
              <w:widowControl w:val="0"/>
              <w:jc w:val="center"/>
              <w:rPr>
                <w:rFonts w:ascii="GHEA Grapalat" w:hAnsi="GHEA Grapalat"/>
                <w:sz w:val="16"/>
                <w:szCs w:val="16"/>
              </w:rPr>
            </w:pPr>
            <w:r>
              <w:rPr>
                <w:rFonts w:ascii="GHEA Grapalat" w:hAnsi="GHEA Grapalat"/>
                <w:sz w:val="16"/>
                <w:szCs w:val="16"/>
              </w:rPr>
              <w:t>1</w:t>
            </w:r>
          </w:p>
        </w:tc>
        <w:tc>
          <w:tcPr>
            <w:tcW w:w="2715" w:type="dxa"/>
            <w:tcBorders>
              <w:top w:val="single" w:sz="4" w:space="0" w:color="auto"/>
              <w:left w:val="single" w:sz="4" w:space="0" w:color="auto"/>
              <w:bottom w:val="single" w:sz="4" w:space="0" w:color="auto"/>
              <w:right w:val="single" w:sz="4" w:space="0" w:color="auto"/>
            </w:tcBorders>
          </w:tcPr>
          <w:p w14:paraId="1F878700" w14:textId="0C68819D" w:rsidR="005B5B3E" w:rsidRDefault="00E214FA" w:rsidP="005B5B3E">
            <w:pPr>
              <w:widowControl w:val="0"/>
              <w:jc w:val="center"/>
              <w:rPr>
                <w:rFonts w:ascii="GHEA Grapalat" w:hAnsi="GHEA Grapalat"/>
                <w:sz w:val="16"/>
                <w:szCs w:val="16"/>
              </w:rPr>
            </w:pPr>
            <w:r w:rsidRPr="00BB1E18">
              <w:rPr>
                <w:sz w:val="20"/>
                <w:szCs w:val="20"/>
                <w:lang w:val="hy-AM"/>
              </w:rPr>
              <w:t>42414700/</w:t>
            </w:r>
            <w:r>
              <w:rPr>
                <w:sz w:val="20"/>
                <w:szCs w:val="20"/>
              </w:rPr>
              <w:t>508</w:t>
            </w:r>
          </w:p>
        </w:tc>
        <w:tc>
          <w:tcPr>
            <w:tcW w:w="1559" w:type="dxa"/>
            <w:tcBorders>
              <w:top w:val="single" w:sz="4" w:space="0" w:color="auto"/>
              <w:left w:val="single" w:sz="4" w:space="0" w:color="auto"/>
              <w:bottom w:val="single" w:sz="4" w:space="0" w:color="auto"/>
              <w:right w:val="single" w:sz="4" w:space="0" w:color="auto"/>
            </w:tcBorders>
          </w:tcPr>
          <w:p w14:paraId="7C169FA9" w14:textId="77777777" w:rsidR="00E214FA" w:rsidRPr="00BB1E18" w:rsidRDefault="00E214FA" w:rsidP="00E214FA">
            <w:pPr>
              <w:jc w:val="center"/>
              <w:rPr>
                <w:b/>
                <w:color w:val="000000"/>
                <w:sz w:val="20"/>
                <w:szCs w:val="20"/>
                <w:lang w:val="hy-AM"/>
              </w:rPr>
            </w:pPr>
            <w:r w:rsidRPr="00BB1E18">
              <w:rPr>
                <w:b/>
                <w:color w:val="000000"/>
                <w:sz w:val="20"/>
                <w:szCs w:val="20"/>
              </w:rPr>
              <w:t>П</w:t>
            </w:r>
            <w:r w:rsidRPr="00BB1E18">
              <w:rPr>
                <w:b/>
                <w:color w:val="000000"/>
                <w:sz w:val="20"/>
                <w:szCs w:val="20"/>
                <w:lang w:val="hy-AM"/>
              </w:rPr>
              <w:t>риобретение лифтов (с установкой и обслуживанием)</w:t>
            </w:r>
            <w:r w:rsidRPr="00BB1E18">
              <w:rPr>
                <w:b/>
                <w:color w:val="000000"/>
                <w:sz w:val="20"/>
                <w:szCs w:val="20"/>
              </w:rPr>
              <w:t>,</w:t>
            </w:r>
            <w:r w:rsidRPr="00BB1E18">
              <w:rPr>
                <w:b/>
                <w:color w:val="000000"/>
                <w:sz w:val="20"/>
                <w:szCs w:val="20"/>
                <w:lang w:val="hy-AM"/>
              </w:rPr>
              <w:t xml:space="preserve"> административный район</w:t>
            </w:r>
          </w:p>
          <w:p w14:paraId="0AF80D16" w14:textId="77777777" w:rsidR="00E214FA" w:rsidRPr="00BB1E18" w:rsidRDefault="00E214FA" w:rsidP="00E214FA">
            <w:pPr>
              <w:jc w:val="center"/>
              <w:rPr>
                <w:b/>
                <w:color w:val="000000"/>
                <w:sz w:val="20"/>
                <w:szCs w:val="20"/>
                <w:lang w:val="hy-AM"/>
              </w:rPr>
            </w:pPr>
            <w:r w:rsidRPr="00BB1E18">
              <w:rPr>
                <w:b/>
                <w:color w:val="000000"/>
                <w:sz w:val="20"/>
                <w:szCs w:val="20"/>
              </w:rPr>
              <w:t>Ачапняк, Арабкир,</w:t>
            </w:r>
            <w:r w:rsidRPr="00BB1E18">
              <w:rPr>
                <w:b/>
                <w:color w:val="000000"/>
                <w:sz w:val="20"/>
                <w:szCs w:val="20"/>
                <w:lang w:val="hy-AM"/>
              </w:rPr>
              <w:t xml:space="preserve"> Аван,</w:t>
            </w:r>
            <w:r w:rsidRPr="00BB1E18">
              <w:rPr>
                <w:b/>
                <w:color w:val="000000"/>
                <w:sz w:val="20"/>
                <w:szCs w:val="20"/>
              </w:rPr>
              <w:t xml:space="preserve"> </w:t>
            </w:r>
            <w:r w:rsidRPr="00BB1E18">
              <w:rPr>
                <w:b/>
                <w:color w:val="000000"/>
                <w:sz w:val="20"/>
                <w:szCs w:val="20"/>
                <w:lang w:val="hy-AM"/>
              </w:rPr>
              <w:t>Нор</w:t>
            </w:r>
            <w:r w:rsidRPr="00BB1E18">
              <w:rPr>
                <w:b/>
                <w:color w:val="000000"/>
                <w:sz w:val="20"/>
                <w:szCs w:val="20"/>
              </w:rPr>
              <w:t>-</w:t>
            </w:r>
            <w:r w:rsidRPr="00BB1E18">
              <w:rPr>
                <w:b/>
                <w:color w:val="000000"/>
                <w:sz w:val="20"/>
                <w:szCs w:val="20"/>
                <w:lang w:val="hy-AM"/>
              </w:rPr>
              <w:t xml:space="preserve"> Норк,</w:t>
            </w:r>
            <w:r w:rsidRPr="00BB1E18">
              <w:rPr>
                <w:b/>
                <w:color w:val="000000"/>
                <w:sz w:val="20"/>
                <w:szCs w:val="20"/>
              </w:rPr>
              <w:t xml:space="preserve"> </w:t>
            </w:r>
            <w:r w:rsidRPr="00BB1E18">
              <w:rPr>
                <w:b/>
                <w:color w:val="000000"/>
                <w:sz w:val="20"/>
                <w:szCs w:val="20"/>
                <w:lang w:val="hy-AM"/>
              </w:rPr>
              <w:lastRenderedPageBreak/>
              <w:t>Канакер-Зейтун</w:t>
            </w:r>
          </w:p>
          <w:p w14:paraId="691AADAD" w14:textId="77777777" w:rsidR="00E214FA" w:rsidRPr="00BB1E18" w:rsidRDefault="00E214FA" w:rsidP="00E214FA">
            <w:pPr>
              <w:jc w:val="center"/>
              <w:rPr>
                <w:b/>
                <w:color w:val="000000"/>
                <w:sz w:val="20"/>
                <w:szCs w:val="20"/>
              </w:rPr>
            </w:pPr>
            <w:r w:rsidRPr="00BB1E18">
              <w:rPr>
                <w:b/>
                <w:color w:val="000000"/>
                <w:sz w:val="20"/>
                <w:szCs w:val="20"/>
              </w:rPr>
              <w:t>Давташен,</w:t>
            </w:r>
          </w:p>
          <w:p w14:paraId="3F85B7E4" w14:textId="77777777" w:rsidR="00E214FA" w:rsidRPr="00BB1E18" w:rsidRDefault="00E214FA" w:rsidP="00E214FA">
            <w:pPr>
              <w:jc w:val="center"/>
              <w:rPr>
                <w:b/>
                <w:color w:val="000000"/>
                <w:sz w:val="20"/>
                <w:szCs w:val="20"/>
              </w:rPr>
            </w:pPr>
            <w:r w:rsidRPr="00BB1E18">
              <w:rPr>
                <w:b/>
                <w:color w:val="000000"/>
                <w:sz w:val="20"/>
                <w:szCs w:val="20"/>
              </w:rPr>
              <w:t>Эребуни,</w:t>
            </w:r>
          </w:p>
          <w:p w14:paraId="07EC6AD7" w14:textId="77777777" w:rsidR="00E214FA" w:rsidRPr="00BB1E18" w:rsidRDefault="00E214FA" w:rsidP="00E214FA">
            <w:pPr>
              <w:jc w:val="center"/>
              <w:rPr>
                <w:b/>
                <w:color w:val="000000"/>
                <w:sz w:val="20"/>
                <w:szCs w:val="20"/>
              </w:rPr>
            </w:pPr>
            <w:r w:rsidRPr="00BB1E18">
              <w:rPr>
                <w:b/>
                <w:color w:val="000000"/>
                <w:sz w:val="20"/>
                <w:szCs w:val="20"/>
              </w:rPr>
              <w:t>Шенгавит,</w:t>
            </w:r>
          </w:p>
          <w:p w14:paraId="13CB78C0" w14:textId="77777777" w:rsidR="00E214FA" w:rsidRPr="00BB1E18" w:rsidRDefault="00E214FA" w:rsidP="00E214FA">
            <w:pPr>
              <w:jc w:val="center"/>
              <w:rPr>
                <w:b/>
                <w:color w:val="000000"/>
                <w:sz w:val="20"/>
                <w:szCs w:val="20"/>
              </w:rPr>
            </w:pPr>
            <w:r w:rsidRPr="00BB1E18">
              <w:rPr>
                <w:b/>
                <w:color w:val="000000"/>
                <w:sz w:val="20"/>
                <w:szCs w:val="20"/>
              </w:rPr>
              <w:t>Кентрон,</w:t>
            </w:r>
          </w:p>
          <w:p w14:paraId="7FE40B87" w14:textId="77777777" w:rsidR="00E214FA" w:rsidRPr="00BB1E18" w:rsidRDefault="00E214FA" w:rsidP="00E214FA">
            <w:pPr>
              <w:jc w:val="center"/>
              <w:rPr>
                <w:b/>
                <w:color w:val="000000"/>
                <w:sz w:val="20"/>
                <w:szCs w:val="20"/>
              </w:rPr>
            </w:pPr>
            <w:r w:rsidRPr="00BB1E18">
              <w:rPr>
                <w:b/>
                <w:color w:val="000000"/>
                <w:sz w:val="20"/>
                <w:szCs w:val="20"/>
              </w:rPr>
              <w:t>Малатиа-Себастиа</w:t>
            </w:r>
          </w:p>
          <w:p w14:paraId="2D52DFA2" w14:textId="77777777" w:rsidR="005B5B3E" w:rsidRDefault="005B5B3E" w:rsidP="005B5B3E">
            <w:pPr>
              <w:widowControl w:val="0"/>
              <w:jc w:val="center"/>
              <w:rPr>
                <w:rFonts w:ascii="GHEA Grapalat" w:hAnsi="GHEA Grapalat"/>
                <w:sz w:val="16"/>
                <w:szCs w:val="16"/>
              </w:rPr>
            </w:pPr>
          </w:p>
        </w:tc>
        <w:tc>
          <w:tcPr>
            <w:tcW w:w="1925" w:type="dxa"/>
            <w:tcBorders>
              <w:top w:val="single" w:sz="4" w:space="0" w:color="auto"/>
              <w:left w:val="single" w:sz="4" w:space="0" w:color="auto"/>
              <w:bottom w:val="single" w:sz="4" w:space="0" w:color="auto"/>
              <w:right w:val="single" w:sz="4" w:space="0" w:color="auto"/>
            </w:tcBorders>
          </w:tcPr>
          <w:p w14:paraId="5F5A16C4" w14:textId="77777777" w:rsidR="005B5B3E" w:rsidRDefault="005B5B3E" w:rsidP="005B5B3E">
            <w:pPr>
              <w:widowControl w:val="0"/>
              <w:jc w:val="center"/>
              <w:rPr>
                <w:rFonts w:ascii="GHEA Grapalat" w:hAnsi="GHEA Grapalat"/>
                <w:sz w:val="16"/>
                <w:szCs w:val="16"/>
              </w:rPr>
            </w:pPr>
          </w:p>
        </w:tc>
        <w:tc>
          <w:tcPr>
            <w:tcW w:w="1467" w:type="dxa"/>
            <w:tcBorders>
              <w:top w:val="single" w:sz="4" w:space="0" w:color="auto"/>
              <w:left w:val="single" w:sz="4" w:space="0" w:color="auto"/>
              <w:bottom w:val="single" w:sz="4" w:space="0" w:color="auto"/>
              <w:right w:val="single" w:sz="4" w:space="0" w:color="auto"/>
            </w:tcBorders>
          </w:tcPr>
          <w:p w14:paraId="1E283549" w14:textId="0CBBA64C" w:rsidR="005B5B3E" w:rsidRPr="00061A49" w:rsidRDefault="00061A49" w:rsidP="005B5B3E">
            <w:pPr>
              <w:widowControl w:val="0"/>
              <w:jc w:val="center"/>
              <w:rPr>
                <w:rFonts w:ascii="GHEA Grapalat" w:hAnsi="GHEA Grapalat"/>
                <w:sz w:val="16"/>
                <w:szCs w:val="16"/>
              </w:rPr>
            </w:pPr>
            <w:r>
              <w:rPr>
                <w:rFonts w:ascii="GHEA Grapalat" w:hAnsi="GHEA Grapalat"/>
                <w:sz w:val="16"/>
                <w:szCs w:val="16"/>
              </w:rPr>
              <w:t>Представлена ниже</w:t>
            </w:r>
          </w:p>
        </w:tc>
        <w:tc>
          <w:tcPr>
            <w:tcW w:w="1085" w:type="dxa"/>
            <w:tcBorders>
              <w:top w:val="single" w:sz="4" w:space="0" w:color="auto"/>
              <w:left w:val="single" w:sz="4" w:space="0" w:color="auto"/>
              <w:bottom w:val="single" w:sz="4" w:space="0" w:color="auto"/>
              <w:right w:val="single" w:sz="4" w:space="0" w:color="auto"/>
            </w:tcBorders>
          </w:tcPr>
          <w:p w14:paraId="0790E5AC" w14:textId="7B9ACA7B" w:rsidR="005B5B3E" w:rsidRDefault="00061A49" w:rsidP="005B5B3E">
            <w:pPr>
              <w:widowControl w:val="0"/>
              <w:jc w:val="center"/>
              <w:rPr>
                <w:rFonts w:ascii="GHEA Grapalat" w:hAnsi="GHEA Grapalat"/>
                <w:sz w:val="16"/>
                <w:szCs w:val="16"/>
              </w:rPr>
            </w:pPr>
            <w:r>
              <w:rPr>
                <w:rFonts w:ascii="GHEA Grapalat" w:hAnsi="GHEA Grapalat"/>
                <w:sz w:val="16"/>
                <w:szCs w:val="16"/>
              </w:rPr>
              <w:t>Шт.</w:t>
            </w:r>
          </w:p>
        </w:tc>
        <w:tc>
          <w:tcPr>
            <w:tcW w:w="1559" w:type="dxa"/>
            <w:tcBorders>
              <w:top w:val="single" w:sz="4" w:space="0" w:color="auto"/>
              <w:left w:val="single" w:sz="4" w:space="0" w:color="auto"/>
              <w:bottom w:val="single" w:sz="4" w:space="0" w:color="auto"/>
              <w:right w:val="single" w:sz="4" w:space="0" w:color="auto"/>
            </w:tcBorders>
          </w:tcPr>
          <w:p w14:paraId="5CC7BB25" w14:textId="77777777" w:rsidR="005B5B3E" w:rsidRDefault="005B5B3E" w:rsidP="005B5B3E">
            <w:pPr>
              <w:widowControl w:val="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tcPr>
          <w:p w14:paraId="7563551A" w14:textId="77777777" w:rsidR="005B5B3E" w:rsidRDefault="005B5B3E" w:rsidP="005B5B3E">
            <w:pPr>
              <w:widowControl w:val="0"/>
              <w:jc w:val="center"/>
              <w:rPr>
                <w:rFonts w:ascii="GHEA Grapalat" w:hAnsi="GHEA Grapalat"/>
                <w:sz w:val="16"/>
                <w:szCs w:val="16"/>
              </w:rPr>
            </w:pPr>
          </w:p>
        </w:tc>
        <w:tc>
          <w:tcPr>
            <w:tcW w:w="850" w:type="dxa"/>
            <w:tcBorders>
              <w:top w:val="single" w:sz="4" w:space="0" w:color="auto"/>
              <w:left w:val="single" w:sz="4" w:space="0" w:color="auto"/>
              <w:bottom w:val="single" w:sz="4" w:space="0" w:color="auto"/>
              <w:right w:val="single" w:sz="4" w:space="0" w:color="auto"/>
            </w:tcBorders>
          </w:tcPr>
          <w:p w14:paraId="7EC4BE67" w14:textId="1FBDBA01" w:rsidR="005B5B3E" w:rsidRDefault="00061A49" w:rsidP="005B5B3E">
            <w:pPr>
              <w:widowControl w:val="0"/>
              <w:jc w:val="center"/>
              <w:rPr>
                <w:rFonts w:ascii="GHEA Grapalat" w:hAnsi="GHEA Grapalat"/>
                <w:sz w:val="16"/>
                <w:szCs w:val="16"/>
              </w:rPr>
            </w:pPr>
            <w:r>
              <w:rPr>
                <w:rFonts w:ascii="GHEA Grapalat" w:hAnsi="GHEA Grapalat"/>
                <w:sz w:val="16"/>
                <w:szCs w:val="16"/>
              </w:rPr>
              <w:t>100</w:t>
            </w:r>
          </w:p>
        </w:tc>
        <w:tc>
          <w:tcPr>
            <w:tcW w:w="709" w:type="dxa"/>
            <w:tcBorders>
              <w:top w:val="single" w:sz="4" w:space="0" w:color="auto"/>
              <w:left w:val="single" w:sz="4" w:space="0" w:color="auto"/>
              <w:bottom w:val="single" w:sz="4" w:space="0" w:color="auto"/>
              <w:right w:val="single" w:sz="4" w:space="0" w:color="auto"/>
            </w:tcBorders>
          </w:tcPr>
          <w:p w14:paraId="5CC96E47" w14:textId="6C5F5C9B" w:rsidR="005B5B3E" w:rsidRDefault="00061A49" w:rsidP="005B5B3E">
            <w:pPr>
              <w:widowControl w:val="0"/>
              <w:jc w:val="center"/>
              <w:rPr>
                <w:rFonts w:ascii="GHEA Grapalat" w:hAnsi="GHEA Grapalat"/>
                <w:sz w:val="16"/>
                <w:szCs w:val="16"/>
              </w:rPr>
            </w:pPr>
            <w:r w:rsidRPr="00BB1E18">
              <w:rPr>
                <w:sz w:val="20"/>
                <w:szCs w:val="20"/>
              </w:rPr>
              <w:t>г. Ереван Аргишти 1</w:t>
            </w:r>
          </w:p>
        </w:tc>
        <w:tc>
          <w:tcPr>
            <w:tcW w:w="1158" w:type="dxa"/>
            <w:tcBorders>
              <w:top w:val="single" w:sz="4" w:space="0" w:color="auto"/>
              <w:left w:val="single" w:sz="4" w:space="0" w:color="auto"/>
              <w:bottom w:val="single" w:sz="4" w:space="0" w:color="auto"/>
              <w:right w:val="single" w:sz="4" w:space="0" w:color="auto"/>
            </w:tcBorders>
          </w:tcPr>
          <w:p w14:paraId="3698732F" w14:textId="4AFC7BDF" w:rsidR="005B5B3E" w:rsidRDefault="000F591A" w:rsidP="005B5B3E">
            <w:pPr>
              <w:widowControl w:val="0"/>
              <w:jc w:val="center"/>
              <w:rPr>
                <w:rFonts w:ascii="GHEA Grapalat" w:hAnsi="GHEA Grapalat"/>
                <w:sz w:val="16"/>
                <w:szCs w:val="16"/>
              </w:rPr>
            </w:pPr>
            <w:r>
              <w:rPr>
                <w:rFonts w:ascii="GHEA Grapalat" w:hAnsi="GHEA Grapalat"/>
                <w:sz w:val="16"/>
                <w:szCs w:val="16"/>
              </w:rPr>
              <w:t>100</w:t>
            </w:r>
          </w:p>
        </w:tc>
        <w:tc>
          <w:tcPr>
            <w:tcW w:w="947" w:type="dxa"/>
            <w:tcBorders>
              <w:top w:val="single" w:sz="4" w:space="0" w:color="auto"/>
              <w:left w:val="single" w:sz="4" w:space="0" w:color="auto"/>
              <w:bottom w:val="single" w:sz="4" w:space="0" w:color="auto"/>
              <w:right w:val="single" w:sz="4" w:space="0" w:color="auto"/>
            </w:tcBorders>
          </w:tcPr>
          <w:p w14:paraId="72BDFBC1" w14:textId="77777777" w:rsidR="000F591A" w:rsidRPr="00BB1E18" w:rsidRDefault="000F591A" w:rsidP="000F591A">
            <w:pPr>
              <w:jc w:val="center"/>
              <w:rPr>
                <w:sz w:val="20"/>
                <w:szCs w:val="20"/>
              </w:rPr>
            </w:pPr>
            <w:r w:rsidRPr="00BB1E18">
              <w:rPr>
                <w:sz w:val="20"/>
                <w:szCs w:val="20"/>
              </w:rPr>
              <w:t>Со дня вступления в</w:t>
            </w:r>
          </w:p>
          <w:p w14:paraId="7D70055C" w14:textId="77777777" w:rsidR="000F591A" w:rsidRPr="00BB1E18" w:rsidRDefault="000F591A" w:rsidP="000F591A">
            <w:pPr>
              <w:jc w:val="center"/>
              <w:rPr>
                <w:sz w:val="20"/>
                <w:szCs w:val="20"/>
              </w:rPr>
            </w:pPr>
            <w:r w:rsidRPr="00BB1E18">
              <w:rPr>
                <w:sz w:val="20"/>
                <w:szCs w:val="20"/>
              </w:rPr>
              <w:t>силу договора/соглашения</w:t>
            </w:r>
          </w:p>
          <w:p w14:paraId="1187A04D" w14:textId="4D8A8A24" w:rsidR="005B5B3E" w:rsidRDefault="000F591A" w:rsidP="000F591A">
            <w:pPr>
              <w:widowControl w:val="0"/>
              <w:jc w:val="center"/>
              <w:rPr>
                <w:rFonts w:ascii="GHEA Grapalat" w:hAnsi="GHEA Grapalat"/>
                <w:sz w:val="16"/>
                <w:szCs w:val="16"/>
              </w:rPr>
            </w:pPr>
            <w:r w:rsidRPr="00BB1E18">
              <w:rPr>
                <w:sz w:val="20"/>
                <w:szCs w:val="20"/>
              </w:rPr>
              <w:t xml:space="preserve">до </w:t>
            </w:r>
            <w:r w:rsidRPr="00BB1E18">
              <w:rPr>
                <w:sz w:val="20"/>
                <w:szCs w:val="20"/>
                <w:lang w:val="hy-AM"/>
              </w:rPr>
              <w:t>150</w:t>
            </w:r>
            <w:r w:rsidRPr="00BB1E18">
              <w:rPr>
                <w:sz w:val="20"/>
                <w:szCs w:val="20"/>
              </w:rPr>
              <w:t xml:space="preserve"> календарных дней</w:t>
            </w:r>
          </w:p>
        </w:tc>
      </w:tr>
    </w:tbl>
    <w:p w14:paraId="34A46E7B" w14:textId="77777777" w:rsidR="005B5B3E" w:rsidRDefault="005B5B3E" w:rsidP="005B5B3E">
      <w:pPr>
        <w:widowControl w:val="0"/>
        <w:jc w:val="both"/>
        <w:rPr>
          <w:rFonts w:ascii="GHEA Grapalat" w:hAnsi="GHEA Grapalat"/>
        </w:rPr>
      </w:pPr>
    </w:p>
    <w:p w14:paraId="133B9F00" w14:textId="77777777" w:rsidR="00E214FA" w:rsidRPr="00BB1E18" w:rsidRDefault="00E214FA" w:rsidP="00E214FA">
      <w:pPr>
        <w:jc w:val="center"/>
        <w:rPr>
          <w:sz w:val="20"/>
          <w:szCs w:val="20"/>
        </w:rPr>
      </w:pPr>
      <w:r w:rsidRPr="00BB1E18">
        <w:rPr>
          <w:b/>
          <w:sz w:val="20"/>
          <w:szCs w:val="20"/>
          <w:u w:val="single"/>
        </w:rPr>
        <w:t>Лифт с верхним машинным отделением</w:t>
      </w:r>
      <w:r w:rsidRPr="00BB1E18">
        <w:rPr>
          <w:sz w:val="20"/>
          <w:szCs w:val="20"/>
        </w:rPr>
        <w:br/>
      </w:r>
      <w:r w:rsidRPr="00BB1E18">
        <w:rPr>
          <w:sz w:val="20"/>
          <w:szCs w:val="20"/>
        </w:rPr>
        <w:br/>
        <w:t>Тип - пассажирский</w:t>
      </w:r>
      <w:r w:rsidRPr="00BB1E18">
        <w:rPr>
          <w:sz w:val="20"/>
          <w:szCs w:val="20"/>
        </w:rPr>
        <w:br/>
        <w:t>Дверной проём обязательно должен быть 800 мм, предназначенный для людей с ограниченной подвижностью</w:t>
      </w:r>
      <w:r w:rsidRPr="00BB1E18">
        <w:rPr>
          <w:sz w:val="20"/>
          <w:szCs w:val="20"/>
        </w:rPr>
        <w:br/>
        <w:t>а) по замерам может быть более 800 мм.</w:t>
      </w:r>
      <w:r w:rsidRPr="00BB1E18">
        <w:rPr>
          <w:sz w:val="20"/>
          <w:szCs w:val="20"/>
        </w:rPr>
        <w:br/>
        <w:t>б) в случае если невозможно обеспечить проем 800 мм, то в каждом отдельном случае с проемом меньше 800 мм.  осуществлять замер совместно с заказчиком и государственным уполномоченным органом. Дверной проём в зависимости от размера шахты, но не должен быть меньше 700 мм.</w:t>
      </w:r>
      <w:r w:rsidRPr="00BB1E18">
        <w:rPr>
          <w:sz w:val="20"/>
          <w:szCs w:val="20"/>
        </w:rPr>
        <w:br/>
        <w:t>Высота дверей - 2000 мм</w:t>
      </w:r>
      <w:r w:rsidRPr="00BB1E18">
        <w:rPr>
          <w:sz w:val="20"/>
          <w:szCs w:val="20"/>
        </w:rPr>
        <w:br/>
        <w:t>Главный электродвигатель - система VVVF</w:t>
      </w:r>
      <w:r w:rsidRPr="00BB1E18">
        <w:rPr>
          <w:sz w:val="20"/>
          <w:szCs w:val="20"/>
        </w:rPr>
        <w:br/>
        <w:t>Скорость              1м/с</w:t>
      </w:r>
      <w:r w:rsidRPr="00BB1E18">
        <w:rPr>
          <w:sz w:val="20"/>
          <w:szCs w:val="20"/>
        </w:rPr>
        <w:br/>
        <w:t>Двери этажей - металлические, с аэрозольным напылением.</w:t>
      </w:r>
      <w:r w:rsidRPr="00BB1E18">
        <w:rPr>
          <w:sz w:val="20"/>
          <w:szCs w:val="20"/>
        </w:rPr>
        <w:br/>
        <w:t>Вызывной аппарат - металлический, кнопки антивандальные, с подсветкой</w:t>
      </w:r>
      <w:r w:rsidRPr="00BB1E18">
        <w:rPr>
          <w:sz w:val="20"/>
          <w:szCs w:val="20"/>
        </w:rPr>
        <w:br/>
        <w:t>Этажный индикатор  (на всех этажах)  световой</w:t>
      </w:r>
      <w:r w:rsidRPr="00BB1E18">
        <w:rPr>
          <w:sz w:val="20"/>
          <w:szCs w:val="20"/>
        </w:rPr>
        <w:br/>
      </w:r>
      <w:r w:rsidRPr="00BB1E18">
        <w:rPr>
          <w:sz w:val="20"/>
          <w:szCs w:val="20"/>
        </w:rPr>
        <w:br/>
      </w:r>
      <w:r w:rsidRPr="00BB1E18">
        <w:rPr>
          <w:b/>
          <w:sz w:val="20"/>
          <w:szCs w:val="20"/>
          <w:u w:val="single"/>
        </w:rPr>
        <w:t>Электронная панель управления</w:t>
      </w:r>
      <w:r w:rsidRPr="00BB1E18">
        <w:rPr>
          <w:sz w:val="20"/>
          <w:szCs w:val="20"/>
        </w:rPr>
        <w:br/>
      </w:r>
      <w:r w:rsidRPr="00BB1E18">
        <w:rPr>
          <w:sz w:val="20"/>
          <w:szCs w:val="20"/>
        </w:rPr>
        <w:br/>
        <w:t>Обязательно должна иметь узел передачи информации, который будет иметь возможность установки модуля передачи данных.</w:t>
      </w:r>
      <w:r w:rsidRPr="00BB1E18">
        <w:rPr>
          <w:sz w:val="20"/>
          <w:szCs w:val="20"/>
        </w:rPr>
        <w:br/>
      </w:r>
      <w:r w:rsidRPr="00BB1E18">
        <w:rPr>
          <w:sz w:val="20"/>
          <w:szCs w:val="20"/>
        </w:rPr>
        <w:br/>
      </w:r>
      <w:r w:rsidRPr="00BB1E18">
        <w:rPr>
          <w:b/>
          <w:sz w:val="20"/>
          <w:szCs w:val="20"/>
          <w:u w:val="single"/>
        </w:rPr>
        <w:t>Кабина лифта</w:t>
      </w:r>
      <w:r w:rsidRPr="00BB1E18">
        <w:rPr>
          <w:sz w:val="20"/>
          <w:szCs w:val="20"/>
        </w:rPr>
        <w:br/>
      </w:r>
      <w:r w:rsidRPr="00BB1E18">
        <w:rPr>
          <w:sz w:val="20"/>
          <w:szCs w:val="20"/>
        </w:rPr>
        <w:br/>
        <w:t>Стены и двери - металлические, с аэрозольным напылением. Кабина и этажные двери  выкрашены в один и тот же цвет (светло-серый)</w:t>
      </w:r>
      <w:r w:rsidRPr="00BB1E18">
        <w:rPr>
          <w:sz w:val="20"/>
          <w:szCs w:val="20"/>
        </w:rPr>
        <w:br/>
        <w:t>Панель команд - из нержавеющей стали, доступ к кнопкам вызова от пола / 900-1200мм / для людей с ограниченными возможностями</w:t>
      </w:r>
      <w:r w:rsidRPr="00BB1E18">
        <w:rPr>
          <w:sz w:val="20"/>
          <w:szCs w:val="20"/>
        </w:rPr>
        <w:br/>
        <w:t>Кнопки - металлические, антивандальные, с подсветкой, предусмотренные так же для лиц с ограниченным зрением /шрифт Брайля/</w:t>
      </w:r>
      <w:r w:rsidRPr="00BB1E18">
        <w:rPr>
          <w:sz w:val="20"/>
          <w:szCs w:val="20"/>
        </w:rPr>
        <w:br/>
        <w:t>Этажный индикатор со звуковым сигналом</w:t>
      </w:r>
      <w:r w:rsidRPr="00BB1E18">
        <w:rPr>
          <w:sz w:val="20"/>
          <w:szCs w:val="20"/>
        </w:rPr>
        <w:br/>
        <w:t xml:space="preserve">Пол - виниловый </w:t>
      </w:r>
      <w:r w:rsidRPr="00BB1E18">
        <w:rPr>
          <w:sz w:val="20"/>
          <w:szCs w:val="20"/>
        </w:rPr>
        <w:br/>
      </w:r>
      <w:r w:rsidRPr="00BB1E18">
        <w:rPr>
          <w:sz w:val="20"/>
          <w:szCs w:val="20"/>
        </w:rPr>
        <w:br/>
        <w:t>Должна иметь:</w:t>
      </w:r>
      <w:r w:rsidRPr="00BB1E18">
        <w:rPr>
          <w:sz w:val="20"/>
          <w:szCs w:val="20"/>
        </w:rPr>
        <w:br/>
        <w:t>- зеркало</w:t>
      </w:r>
      <w:r w:rsidRPr="00BB1E18">
        <w:rPr>
          <w:sz w:val="20"/>
          <w:szCs w:val="20"/>
        </w:rPr>
        <w:br/>
        <w:t>- ручка из нержавеющей стали</w:t>
      </w:r>
      <w:r w:rsidRPr="00BB1E18">
        <w:rPr>
          <w:sz w:val="20"/>
          <w:szCs w:val="20"/>
        </w:rPr>
        <w:br/>
      </w:r>
      <w:r w:rsidRPr="00BB1E18">
        <w:rPr>
          <w:sz w:val="20"/>
          <w:szCs w:val="20"/>
        </w:rPr>
        <w:lastRenderedPageBreak/>
        <w:t>- фотошторы, по всей высоте дверей</w:t>
      </w:r>
      <w:r w:rsidRPr="00BB1E18">
        <w:rPr>
          <w:sz w:val="20"/>
          <w:szCs w:val="20"/>
        </w:rPr>
        <w:br/>
        <w:t>- система дверей кабины VVVF,</w:t>
      </w:r>
      <w:r w:rsidRPr="00BB1E18">
        <w:rPr>
          <w:sz w:val="20"/>
          <w:szCs w:val="20"/>
        </w:rPr>
        <w:br/>
        <w:t>- светодиодное освещение</w:t>
      </w:r>
      <w:r w:rsidRPr="00BB1E18">
        <w:rPr>
          <w:sz w:val="20"/>
          <w:szCs w:val="20"/>
        </w:rPr>
        <w:br/>
        <w:t>-система вентиляции</w:t>
      </w:r>
      <w:r w:rsidRPr="00BB1E18">
        <w:rPr>
          <w:sz w:val="20"/>
          <w:szCs w:val="20"/>
        </w:rPr>
        <w:br/>
        <w:t>-система эвакуации пассажиров включая установку снабжения дополнительного источника питания для обеспечения плавной остановки лифта и эвакуации пассажиров (вверх/вниз) в случае отключения от основного источника питания лифта.</w:t>
      </w:r>
      <w:r w:rsidRPr="00BB1E18">
        <w:rPr>
          <w:sz w:val="20"/>
          <w:szCs w:val="20"/>
        </w:rPr>
        <w:br/>
        <w:t>- голосовой датчик контроля загрузки кабины на армянском языке</w:t>
      </w:r>
      <w:r w:rsidRPr="00BB1E18">
        <w:rPr>
          <w:sz w:val="20"/>
          <w:szCs w:val="20"/>
        </w:rPr>
        <w:br/>
        <w:t>- правила пользования лифтом на армянском языке</w:t>
      </w:r>
      <w:r w:rsidRPr="00BB1E18">
        <w:rPr>
          <w:sz w:val="20"/>
          <w:szCs w:val="20"/>
        </w:rPr>
        <w:br/>
        <w:t>- примечание о дате производства</w:t>
      </w:r>
      <w:r w:rsidRPr="00BB1E18">
        <w:rPr>
          <w:sz w:val="20"/>
          <w:szCs w:val="20"/>
        </w:rPr>
        <w:br/>
      </w:r>
      <w:r w:rsidRPr="00BB1E18">
        <w:rPr>
          <w:sz w:val="20"/>
          <w:szCs w:val="20"/>
        </w:rPr>
        <w:br/>
      </w:r>
      <w:r w:rsidRPr="00BB1E18">
        <w:rPr>
          <w:b/>
          <w:sz w:val="20"/>
          <w:szCs w:val="20"/>
          <w:u w:val="single"/>
        </w:rPr>
        <w:t>Замена старого лифта</w:t>
      </w:r>
      <w:r w:rsidRPr="00BB1E18">
        <w:rPr>
          <w:sz w:val="20"/>
          <w:szCs w:val="20"/>
        </w:rPr>
        <w:br/>
      </w:r>
      <w:r w:rsidRPr="00BB1E18">
        <w:rPr>
          <w:sz w:val="20"/>
          <w:szCs w:val="20"/>
        </w:rPr>
        <w:br/>
        <w:t>- демонтаж старого лифта, погрузка и перевозка/транспортировка демонтированных отходов по адресу, указанному заказчиком на административной территории Еревана.</w:t>
      </w:r>
      <w:r w:rsidRPr="00BB1E18">
        <w:rPr>
          <w:sz w:val="20"/>
          <w:szCs w:val="20"/>
        </w:rPr>
        <w:br/>
        <w:t>Перевозка строительного мусора, образовавшегося в результате демонтажа старого лифта и установки нового лифта, на мусорную свалку, примыкающую к Нубарашенскому шоссе.</w:t>
      </w:r>
      <w:r w:rsidRPr="00BB1E18">
        <w:rPr>
          <w:sz w:val="20"/>
          <w:szCs w:val="20"/>
        </w:rPr>
        <w:br/>
        <w:t>-комплексная замена и закрепление противовеса лифта на расстоянии максимум 1.5м</w:t>
      </w:r>
      <w:r w:rsidRPr="00BB1E18">
        <w:rPr>
          <w:sz w:val="20"/>
          <w:szCs w:val="20"/>
        </w:rPr>
        <w:br/>
        <w:t>- исправление и закрепление направляющих кабины лифта на расстоянии не более 1.5м</w:t>
      </w:r>
      <w:r w:rsidRPr="00BB1E18">
        <w:rPr>
          <w:sz w:val="20"/>
          <w:szCs w:val="20"/>
        </w:rPr>
        <w:br/>
        <w:t>- монтаж лифта-  под лебедкой установить двутавр (не менее N16 профиля). Двутавры должны бить поставлены параллельно друг друга так, чтобы оперлись на балках пола машинного отделения, а при невозможности, двутавры должны опираться на наружные стены шахты лифта</w:t>
      </w:r>
      <w:r w:rsidRPr="00BB1E18">
        <w:rPr>
          <w:sz w:val="20"/>
          <w:szCs w:val="20"/>
        </w:rPr>
        <w:br/>
        <w:t>- увеличение дверного проема: при демонтаже старого лифта, обеспечение размеров дверного проема должно быть выполнено путем пропила пилой, сглаживая образовавшиеся неровности и полости штукатуркой</w:t>
      </w:r>
      <w:r w:rsidRPr="00BB1E18">
        <w:rPr>
          <w:sz w:val="20"/>
          <w:szCs w:val="20"/>
        </w:rPr>
        <w:br/>
        <w:t>- демонтаж старых наличников этажных дверей лифта  и установка новых  на каждом этаже (металлическая пластина –толщиной не менее 1.0 мм)</w:t>
      </w:r>
      <w:r w:rsidRPr="00BB1E18">
        <w:rPr>
          <w:sz w:val="20"/>
          <w:szCs w:val="20"/>
        </w:rPr>
        <w:br/>
        <w:t>- ремонт порога лифта (по локальной необходимости: замазка или металлическая пластина - не менее 5 мм). В случае ремонта порога путем установки металлического листа покрасить его в соответствии с обрамлением дверей лифта.</w:t>
      </w:r>
      <w:r w:rsidRPr="00BB1E18">
        <w:rPr>
          <w:sz w:val="20"/>
          <w:szCs w:val="20"/>
        </w:rPr>
        <w:br/>
        <w:t>-  монтаж освещения внешней стороны потолка кабины лифта и каждого этажа шахты</w:t>
      </w:r>
      <w:r w:rsidRPr="00BB1E18">
        <w:rPr>
          <w:sz w:val="20"/>
          <w:szCs w:val="20"/>
        </w:rPr>
        <w:br/>
        <w:t>- проведение нового кабеля питания от  установленного пункта питания электроэнергии нового лифта до машинного помещения лифта, в соответствии с техническими нормам, согласованными с поставщиком (оператором).</w:t>
      </w:r>
    </w:p>
    <w:p w14:paraId="714F7546" w14:textId="77777777" w:rsidR="00E214FA" w:rsidRDefault="00E214FA" w:rsidP="00E214FA">
      <w:pPr>
        <w:jc w:val="center"/>
        <w:rPr>
          <w:sz w:val="20"/>
          <w:szCs w:val="20"/>
        </w:rPr>
      </w:pPr>
      <w:r w:rsidRPr="00BB1E18">
        <w:rPr>
          <w:color w:val="000000"/>
          <w:sz w:val="20"/>
          <w:szCs w:val="20"/>
        </w:rPr>
        <w:t>- Если в здании имеется два лифта, работающих с одним вызывным устройством, то необходимо сохранить всю разводку электроцепи в шахте,а так же аппараты вызова не заменяемого лифта на каждом этаже .</w:t>
      </w:r>
      <w:r w:rsidRPr="00BB1E18">
        <w:rPr>
          <w:sz w:val="20"/>
          <w:szCs w:val="20"/>
        </w:rPr>
        <w:t xml:space="preserve"> </w:t>
      </w:r>
      <w:r w:rsidRPr="00BB1E18">
        <w:rPr>
          <w:color w:val="000000"/>
          <w:sz w:val="20"/>
          <w:szCs w:val="20"/>
        </w:rPr>
        <w:t>При необходимости аппараты вызова замнеяемого лифта переместить и установить  вместо аппаратов вызова не заменяемого лифта, а также другие дополнительные работы, необходимые для  обеспечения бесперебойной работы не заменяемых лифтов.</w:t>
      </w:r>
      <w:r w:rsidRPr="00BB1E18">
        <w:rPr>
          <w:sz w:val="20"/>
          <w:szCs w:val="20"/>
        </w:rPr>
        <w:br/>
        <w:t>- участник , выбранный в результате тендера обязан осуществить все текущие и возникшие при установке нового лифта (при необходимости) работы, включая резку и выравнивание стен шахты, демонтаж основных направляющих, очистку от ржавчины, исправление, покрытие защитными материалами, перемещение и повторный монтаж специальными крепежами, замену направляющих противовесов, замену бетонных камней противовесов новыми и т.д.</w:t>
      </w:r>
      <w:r w:rsidRPr="00BB1E18">
        <w:rPr>
          <w:sz w:val="20"/>
          <w:szCs w:val="20"/>
        </w:rPr>
        <w:br/>
      </w:r>
      <w:r w:rsidRPr="00BB1E18">
        <w:rPr>
          <w:b/>
          <w:sz w:val="20"/>
          <w:szCs w:val="20"/>
          <w:u w:val="single"/>
        </w:rPr>
        <w:t>Необходимые условия для замены и обслуживания лифтов</w:t>
      </w:r>
      <w:r w:rsidRPr="00BB1E18">
        <w:rPr>
          <w:sz w:val="20"/>
          <w:szCs w:val="20"/>
        </w:rPr>
        <w:br/>
        <w:t>- Компания  обязана руководствоваться техническим регламентом Таможенного Союза «Безопасность лифтов ММ ТК 011/2011», утвержденным решением Комиссии Таможенного союза от 18 октября 2011 г. No 824.</w:t>
      </w:r>
      <w:r w:rsidRPr="00BB1E18">
        <w:rPr>
          <w:sz w:val="20"/>
          <w:szCs w:val="20"/>
        </w:rPr>
        <w:br/>
        <w:t>- Компания должна иметь соответствующую лицензию (энергетической отрасли) и квалифицированных сотрудников, осуществляющих безопасное обслуживание лифтов</w:t>
      </w:r>
      <w:r w:rsidRPr="00BB1E18">
        <w:rPr>
          <w:sz w:val="20"/>
          <w:szCs w:val="20"/>
        </w:rPr>
        <w:br/>
      </w:r>
      <w:r w:rsidRPr="00BB1E18">
        <w:rPr>
          <w:sz w:val="20"/>
          <w:szCs w:val="20"/>
        </w:rPr>
        <w:lastRenderedPageBreak/>
        <w:t>Желающий принять участие в тендере, обязан до подачи заявки на участие в тендере собственными средствами по адресам, указанным в тендерном пакете провести все необходимые ему исследования в соответствии с  технической характеристикой  и в случае выявления недостатков и/или несоответствий письменно уведомить Заказчика.</w:t>
      </w:r>
      <w:r w:rsidRPr="00BB1E18">
        <w:rPr>
          <w:sz w:val="20"/>
          <w:szCs w:val="20"/>
        </w:rPr>
        <w:br/>
        <w:t>Участник, выбранный в результате тендера обязан своими средствами по адресам указанным в тендерном пакете измерить все параметры лифта (размер шахты, проем дверей, высота дверей, высота верхнего этажа, высота подъема и другие дополнительные измерения по мере необходимости).</w:t>
      </w:r>
      <w:r w:rsidRPr="00BB1E18">
        <w:rPr>
          <w:sz w:val="20"/>
          <w:szCs w:val="20"/>
        </w:rPr>
        <w:br/>
        <w:t>Участник, выбранный в результате тендера несет полную ответственность за точность результатов указанных измерений и за соответствие устанавливаемого по ним лифта.</w:t>
      </w:r>
      <w:r w:rsidRPr="00BB1E18">
        <w:rPr>
          <w:sz w:val="20"/>
          <w:szCs w:val="20"/>
        </w:rPr>
        <w:br/>
        <w:t xml:space="preserve">• Участник, выбранный в результате тендера, обязан произвести оплату электроэнергии, потребленной в течение всего периода демонтажа каждого старого </w:t>
      </w:r>
      <w:r>
        <w:rPr>
          <w:sz w:val="20"/>
          <w:szCs w:val="20"/>
        </w:rPr>
        <w:t>лифта и установки нового лифта</w:t>
      </w:r>
    </w:p>
    <w:p w14:paraId="4204DC03" w14:textId="1052FA11" w:rsidR="00061A49" w:rsidRDefault="00E214FA" w:rsidP="00E214FA">
      <w:pPr>
        <w:widowControl w:val="0"/>
        <w:jc w:val="center"/>
        <w:rPr>
          <w:sz w:val="20"/>
          <w:szCs w:val="20"/>
        </w:rPr>
      </w:pPr>
      <w:r w:rsidRPr="00BB1E18">
        <w:rPr>
          <w:sz w:val="20"/>
          <w:szCs w:val="20"/>
        </w:rPr>
        <w:t>• Максимальный срок установки каждого лифта (демонтажа старого, установки нового, регулировки и эксплуатации нового лифта) установлен в 40 рабочих дней,  за исключением наличия случаев обоснованных препятствий, подтвержденных заказчиком.</w:t>
      </w:r>
      <w:r w:rsidRPr="00BB1E18">
        <w:rPr>
          <w:sz w:val="20"/>
          <w:szCs w:val="20"/>
        </w:rPr>
        <w:br/>
        <w:t>• Протокол о начале работ по замене каждого лифта составляется совместно со стороной договора и заказчиком.</w:t>
      </w:r>
      <w:r w:rsidRPr="00BB1E18">
        <w:rPr>
          <w:sz w:val="20"/>
          <w:szCs w:val="20"/>
        </w:rPr>
        <w:br/>
        <w:t>- Участник, выбранный в результате тендера по  завершении замены лифта обязан  предоставить положительное заключение экспертизы о безопасности лифта, а также паспорт нового лифта.</w:t>
      </w:r>
      <w:r w:rsidRPr="00BB1E18">
        <w:rPr>
          <w:sz w:val="20"/>
          <w:szCs w:val="20"/>
        </w:rPr>
        <w:br/>
        <w:t>-  Выполненные работы могут быть приняты только при наличии положительного заключения, выданного органом, уполномоченным государством.</w:t>
      </w:r>
      <w:r w:rsidRPr="00BB1E18">
        <w:rPr>
          <w:sz w:val="20"/>
          <w:szCs w:val="20"/>
        </w:rPr>
        <w:br/>
        <w:t>Гарантия: месяц                      24 (после установки)</w:t>
      </w:r>
      <w:r w:rsidRPr="00BB1E18">
        <w:rPr>
          <w:sz w:val="20"/>
          <w:szCs w:val="20"/>
        </w:rPr>
        <w:br/>
        <w:t>Обслуживание: месяц            12 (после установки)</w:t>
      </w:r>
      <w:r w:rsidRPr="00BB1E18">
        <w:rPr>
          <w:sz w:val="20"/>
          <w:szCs w:val="20"/>
        </w:rPr>
        <w:br/>
      </w:r>
      <w:r w:rsidRPr="00BB1E18">
        <w:rPr>
          <w:sz w:val="20"/>
          <w:szCs w:val="20"/>
        </w:rPr>
        <w:br/>
        <w:t>Работы по техническому обслуживанию</w:t>
      </w:r>
      <w:r w:rsidRPr="00BB1E18">
        <w:rPr>
          <w:sz w:val="20"/>
          <w:szCs w:val="20"/>
        </w:rPr>
        <w:br/>
      </w:r>
      <w:r w:rsidRPr="00BB1E18">
        <w:rPr>
          <w:sz w:val="20"/>
          <w:szCs w:val="20"/>
        </w:rPr>
        <w:br/>
        <w:t>-вывоз мусора, образовавшегося на шахтовом оборудовании (раз в месяц)</w:t>
      </w:r>
      <w:r w:rsidRPr="00BB1E18">
        <w:rPr>
          <w:sz w:val="20"/>
          <w:szCs w:val="20"/>
        </w:rPr>
        <w:br/>
        <w:t>- проверка работы лифта этажными вызовами и внутренними кнопками кабины, регулировка (раз в месяц)</w:t>
      </w:r>
      <w:r w:rsidRPr="00BB1E18">
        <w:rPr>
          <w:sz w:val="20"/>
          <w:szCs w:val="20"/>
        </w:rPr>
        <w:br/>
        <w:t>- мониторинг электрооборудования, очистка от пыли и загрязнения (раз в месяц)</w:t>
      </w:r>
      <w:r w:rsidRPr="00BB1E18">
        <w:rPr>
          <w:sz w:val="20"/>
          <w:szCs w:val="20"/>
        </w:rPr>
        <w:br/>
        <w:t>-проверка системы реле и электрических пускателей (раз в месяц);</w:t>
      </w:r>
      <w:r w:rsidRPr="00BB1E18">
        <w:rPr>
          <w:sz w:val="20"/>
          <w:szCs w:val="20"/>
        </w:rPr>
        <w:br/>
        <w:t>- проверка, регулирование механической системы работоспособности шахтных дверей и их клапанов (раз в месяц)</w:t>
      </w:r>
      <w:r w:rsidRPr="00BB1E18">
        <w:rPr>
          <w:sz w:val="20"/>
          <w:szCs w:val="20"/>
        </w:rPr>
        <w:br/>
        <w:t>- проверка электрических конечных выключателей, входящих в систему шахтных дверей ( раз в месяц)</w:t>
      </w:r>
      <w:r w:rsidRPr="00BB1E18">
        <w:rPr>
          <w:sz w:val="20"/>
          <w:szCs w:val="20"/>
        </w:rPr>
        <w:br/>
        <w:t>- проверка и регулировка механико-электрической системы дверей кабины (раз в месяц)</w:t>
      </w:r>
      <w:r w:rsidRPr="00BB1E18">
        <w:rPr>
          <w:sz w:val="20"/>
          <w:szCs w:val="20"/>
        </w:rPr>
        <w:br/>
        <w:t>- проверка работы дверей кабины и шахты в унифицированном режиме, регулировка (раз в месяц)</w:t>
      </w:r>
      <w:r w:rsidRPr="00BB1E18">
        <w:rPr>
          <w:sz w:val="20"/>
          <w:szCs w:val="20"/>
        </w:rPr>
        <w:br/>
        <w:t>- проверка датчиков и флажков при работе лифта в объединенном режиме (раз в месяц)</w:t>
      </w:r>
      <w:r w:rsidRPr="00BB1E18">
        <w:rPr>
          <w:sz w:val="20"/>
          <w:szCs w:val="20"/>
        </w:rPr>
        <w:br/>
        <w:t>- мониторинг дверей кабины во время работы, регулировка (раз в месяц)</w:t>
      </w:r>
      <w:r w:rsidRPr="00BB1E18">
        <w:rPr>
          <w:sz w:val="20"/>
          <w:szCs w:val="20"/>
        </w:rPr>
        <w:br/>
        <w:t>- проверка освещения шахты лифта (раз в 3 месяца)</w:t>
      </w:r>
      <w:r w:rsidRPr="00BB1E18">
        <w:rPr>
          <w:sz w:val="20"/>
          <w:szCs w:val="20"/>
        </w:rPr>
        <w:br/>
      </w:r>
      <w:r w:rsidRPr="00BB1E18">
        <w:rPr>
          <w:sz w:val="20"/>
          <w:szCs w:val="20"/>
        </w:rPr>
        <w:br/>
        <w:t>-проверка лебедки и электрического</w:t>
      </w:r>
      <w:r w:rsidRPr="00BB1E18">
        <w:rPr>
          <w:sz w:val="20"/>
          <w:szCs w:val="20"/>
        </w:rPr>
        <w:br/>
        <w:t>оборудования во время работы, при необходимости регулировка (раз в 3 месяца)</w:t>
      </w:r>
      <w:r w:rsidRPr="00BB1E18">
        <w:rPr>
          <w:sz w:val="20"/>
          <w:szCs w:val="20"/>
        </w:rPr>
        <w:br/>
        <w:t>- проверка тормозов (целостность пружин, соединение шарниров, рычаги, степень износа вкладышей), регулировка при необходимости (раз в 3 месяца)</w:t>
      </w:r>
      <w:r w:rsidRPr="00BB1E18">
        <w:rPr>
          <w:sz w:val="20"/>
          <w:szCs w:val="20"/>
        </w:rPr>
        <w:br/>
        <w:t>- проверка состояния шахтных электрических кабелей (раз в 3 месяца)</w:t>
      </w:r>
      <w:r w:rsidRPr="00BB1E18">
        <w:rPr>
          <w:sz w:val="20"/>
          <w:szCs w:val="20"/>
        </w:rPr>
        <w:br/>
        <w:t>- проверка целостности пружин, входящих в систему пунктов крепления стальных канатов и регулирование баланса (раз в 3 месяца)</w:t>
      </w:r>
      <w:r w:rsidRPr="00BB1E18">
        <w:rPr>
          <w:sz w:val="20"/>
          <w:szCs w:val="20"/>
        </w:rPr>
        <w:br/>
        <w:t>-проверка, регулировка устройства, находящегося в шахте затягивания каната ограничения скорости (раз в 3 месяца)</w:t>
      </w:r>
      <w:r w:rsidRPr="00BB1E18">
        <w:rPr>
          <w:sz w:val="20"/>
          <w:szCs w:val="20"/>
        </w:rPr>
        <w:br/>
        <w:t>- проверка смазочной системы кабины и направляющей противовеса, уровня масла коробки передач (раз в 3 месяца)</w:t>
      </w:r>
      <w:r w:rsidRPr="00BB1E18">
        <w:rPr>
          <w:sz w:val="20"/>
          <w:szCs w:val="20"/>
        </w:rPr>
        <w:br/>
      </w:r>
      <w:r w:rsidRPr="00BB1E18">
        <w:rPr>
          <w:sz w:val="20"/>
          <w:szCs w:val="20"/>
        </w:rPr>
        <w:lastRenderedPageBreak/>
        <w:t>- проверка аварийного выключателя на нарушение на первом и последнем этажах кабины, регулировка (раз в 3 месяца)</w:t>
      </w:r>
      <w:r w:rsidRPr="00BB1E18">
        <w:rPr>
          <w:sz w:val="20"/>
          <w:szCs w:val="20"/>
        </w:rPr>
        <w:br/>
        <w:t>- проверка системы соединения металлических канатов (раз в 3 месяца)</w:t>
      </w:r>
      <w:r w:rsidRPr="00BB1E18">
        <w:rPr>
          <w:sz w:val="20"/>
          <w:szCs w:val="20"/>
        </w:rPr>
        <w:br/>
        <w:t>- мониторинг плавности работы кабины, регулировка (раз в 3 месяца)</w:t>
      </w:r>
      <w:r w:rsidRPr="00BB1E18">
        <w:rPr>
          <w:sz w:val="20"/>
          <w:szCs w:val="20"/>
        </w:rPr>
        <w:br/>
        <w:t>- полный мониторинг всего электрооборудования механического салона, проверка подключения проводов мобильного оборудования (раз в 3 месяца)</w:t>
      </w:r>
      <w:r w:rsidRPr="00BB1E18">
        <w:rPr>
          <w:sz w:val="20"/>
          <w:szCs w:val="20"/>
        </w:rPr>
        <w:br/>
        <w:t>- проверка износа шин главного канатного колеса (раз в 6 месяцев)</w:t>
      </w:r>
      <w:r w:rsidRPr="00BB1E18">
        <w:rPr>
          <w:sz w:val="20"/>
          <w:szCs w:val="20"/>
        </w:rPr>
        <w:br/>
        <w:t>- проверка износа канавки колеса ограничения скорости (раз в 6 месяцев)</w:t>
      </w:r>
      <w:r w:rsidRPr="00BB1E18">
        <w:rPr>
          <w:sz w:val="20"/>
          <w:szCs w:val="20"/>
        </w:rPr>
        <w:br/>
        <w:t>- проверка износа канатов (раз в 6 месяцев)</w:t>
      </w:r>
      <w:r w:rsidRPr="00BB1E18">
        <w:rPr>
          <w:sz w:val="20"/>
          <w:szCs w:val="20"/>
        </w:rPr>
        <w:br/>
        <w:t>- проверка фиксации направляющих кабины и противовеса, крепление (раз в 6 месяцев)</w:t>
      </w:r>
      <w:r w:rsidRPr="00BB1E18">
        <w:rPr>
          <w:sz w:val="20"/>
          <w:szCs w:val="20"/>
        </w:rPr>
        <w:br/>
        <w:t>- мониторинг, регулировка резьбовых соединений (раз в 6 месяцев)</w:t>
      </w:r>
      <w:r w:rsidRPr="00BB1E18">
        <w:rPr>
          <w:sz w:val="20"/>
          <w:szCs w:val="20"/>
        </w:rPr>
        <w:br/>
        <w:t>- проверка, регулирование работы необходимого</w:t>
      </w:r>
      <w:r w:rsidRPr="00BB1E18">
        <w:rPr>
          <w:sz w:val="20"/>
          <w:szCs w:val="20"/>
        </w:rPr>
        <w:br/>
      </w:r>
      <w:r w:rsidRPr="00BB1E18">
        <w:rPr>
          <w:sz w:val="20"/>
          <w:szCs w:val="20"/>
        </w:rPr>
        <w:br/>
        <w:t>оборудования безопасности при нахождении в аварийной ситуации подъемного каната (раз в 6 месяцев)</w:t>
      </w:r>
      <w:r w:rsidRPr="00BB1E18">
        <w:rPr>
          <w:sz w:val="20"/>
          <w:szCs w:val="20"/>
        </w:rPr>
        <w:br/>
        <w:t>- мониторинг и частичная проверка перехватчика на падение кабины, регулировка (раз в 6 месяцев)</w:t>
      </w:r>
      <w:r w:rsidRPr="00BB1E18">
        <w:rPr>
          <w:sz w:val="20"/>
          <w:szCs w:val="20"/>
        </w:rPr>
        <w:br/>
        <w:t>- мониторинг подъёмная лебедка лифта (раз в 6 месяцев)</w:t>
      </w:r>
      <w:r w:rsidRPr="00BB1E18">
        <w:rPr>
          <w:sz w:val="20"/>
          <w:szCs w:val="20"/>
        </w:rPr>
        <w:br/>
        <w:t>- эвакуация пассажиров по мере необходимости и сложившейся ситуации</w:t>
      </w:r>
      <w:r w:rsidRPr="00BB1E18">
        <w:rPr>
          <w:sz w:val="20"/>
          <w:szCs w:val="20"/>
        </w:rPr>
        <w:br/>
        <w:t>- после завершения работ ,в соответствии со сроками и требованиями технического обслуживания  по каждому лифту составляется протокол с совместной подписью представителя обслуживающей организации и специалиста, осуществляющего текущее обслуживание.</w:t>
      </w:r>
      <w:r w:rsidRPr="00BB1E18">
        <w:rPr>
          <w:sz w:val="20"/>
          <w:szCs w:val="20"/>
        </w:rPr>
        <w:br/>
        <w:t>- организация, выбранная в результате тендера, после установки нового лифта обязана ознакомить специалистов организаций, осуществляющих текущее обслуживание лифта, в соответствии с техническим паспортом,  со всей структурой, механизмом эксплуатации нового лифта и организовать профессиональное обучение по соблюдению требований текущей эксплуатации и обслуживания нового лифта.</w:t>
      </w:r>
    </w:p>
    <w:p w14:paraId="5BEAD258" w14:textId="77777777" w:rsidR="00E214FA" w:rsidRDefault="00E214FA" w:rsidP="00E214FA">
      <w:pPr>
        <w:widowControl w:val="0"/>
        <w:jc w:val="center"/>
        <w:rPr>
          <w:sz w:val="20"/>
          <w:szCs w:val="20"/>
        </w:rPr>
      </w:pPr>
    </w:p>
    <w:p w14:paraId="263A9053" w14:textId="77777777" w:rsidR="00E214FA" w:rsidRPr="00BB1E18" w:rsidRDefault="00E214FA" w:rsidP="00E214FA">
      <w:pPr>
        <w:pStyle w:val="ListParagraph"/>
        <w:numPr>
          <w:ilvl w:val="0"/>
          <w:numId w:val="40"/>
        </w:numPr>
        <w:rPr>
          <w:rFonts w:ascii="Times New Roman" w:hAnsi="Times New Roman"/>
          <w:sz w:val="20"/>
          <w:szCs w:val="20"/>
          <w:lang w:val="ru-RU"/>
        </w:rPr>
      </w:pPr>
      <w:r w:rsidRPr="00BB1E18">
        <w:rPr>
          <w:rFonts w:ascii="Times New Roman" w:hAnsi="Times New Roman"/>
          <w:sz w:val="20"/>
          <w:szCs w:val="20"/>
          <w:lang w:val="ru-RU"/>
        </w:rPr>
        <w:t xml:space="preserve">Товар должен соответствовать тем  требованиям,  предъявляемым к качеству,  которые установлены Техническим регламентом, документами в  области стандартизации и  государственными стандартами, применяемыми  к данным видам товаров. </w:t>
      </w:r>
    </w:p>
    <w:p w14:paraId="2FBF7D85" w14:textId="77777777" w:rsidR="00E214FA" w:rsidRPr="00BB1E18" w:rsidRDefault="00E214FA" w:rsidP="00E214FA">
      <w:pPr>
        <w:pStyle w:val="ListParagraph"/>
        <w:numPr>
          <w:ilvl w:val="0"/>
          <w:numId w:val="40"/>
        </w:numPr>
        <w:rPr>
          <w:rFonts w:ascii="Times New Roman" w:hAnsi="Times New Roman"/>
          <w:sz w:val="20"/>
          <w:szCs w:val="20"/>
          <w:lang w:val="ru-RU"/>
        </w:rPr>
      </w:pPr>
      <w:r w:rsidRPr="00BB1E18">
        <w:rPr>
          <w:rFonts w:ascii="Times New Roman" w:hAnsi="Times New Roman"/>
          <w:sz w:val="20"/>
          <w:szCs w:val="20"/>
          <w:lang w:val="ru-RU"/>
        </w:rPr>
        <w:t>Товар не должен быть прежде использованным Поставщиком и/или какими бы то ни было третьими лицами, не должен быть прежде подвергнутым ремонту, обновлению или восстановлению,  не должен находиться в залоге, под арестом или обременен каким бы то ни было иным образом.</w:t>
      </w:r>
    </w:p>
    <w:p w14:paraId="603F2816" w14:textId="77777777" w:rsidR="00E214FA" w:rsidRPr="00BB1E18" w:rsidRDefault="00E214FA" w:rsidP="00E214FA">
      <w:pPr>
        <w:pStyle w:val="ListParagraph"/>
        <w:numPr>
          <w:ilvl w:val="0"/>
          <w:numId w:val="40"/>
        </w:numPr>
        <w:rPr>
          <w:rFonts w:ascii="Times New Roman" w:hAnsi="Times New Roman"/>
          <w:sz w:val="20"/>
          <w:szCs w:val="20"/>
          <w:lang w:val="ru-RU"/>
        </w:rPr>
      </w:pPr>
      <w:r w:rsidRPr="00BB1E18">
        <w:rPr>
          <w:rFonts w:ascii="Times New Roman" w:hAnsi="Times New Roman"/>
          <w:sz w:val="20"/>
          <w:szCs w:val="20"/>
          <w:lang w:val="ru-RU"/>
        </w:rPr>
        <w:t xml:space="preserve">На товаре не должно быть следов механического повреждения, а также каких-либо несоответствий официальному описанию поставляемого Товара. </w:t>
      </w:r>
    </w:p>
    <w:p w14:paraId="71F1CCD9" w14:textId="77777777" w:rsidR="00E214FA" w:rsidRPr="00BB1E18" w:rsidRDefault="00E214FA" w:rsidP="00E214FA">
      <w:pPr>
        <w:pStyle w:val="ListParagraph"/>
        <w:numPr>
          <w:ilvl w:val="0"/>
          <w:numId w:val="40"/>
        </w:numPr>
        <w:rPr>
          <w:rFonts w:ascii="Times New Roman" w:hAnsi="Times New Roman"/>
          <w:sz w:val="20"/>
          <w:szCs w:val="20"/>
          <w:lang w:val="ru-RU"/>
        </w:rPr>
      </w:pPr>
      <w:r w:rsidRPr="00BB1E18">
        <w:rPr>
          <w:rFonts w:ascii="Times New Roman" w:hAnsi="Times New Roman"/>
          <w:sz w:val="20"/>
          <w:szCs w:val="20"/>
          <w:lang w:val="ru-RU"/>
        </w:rPr>
        <w:t>В соответствии со спецификацией процедуры закупки стандарты предмета закупки представлены по адресам.</w:t>
      </w:r>
    </w:p>
    <w:p w14:paraId="644CA082" w14:textId="77777777" w:rsidR="00E214FA" w:rsidRPr="00BB1E18" w:rsidRDefault="00E214FA" w:rsidP="00E214FA">
      <w:pPr>
        <w:pStyle w:val="ListParagraph"/>
        <w:numPr>
          <w:ilvl w:val="0"/>
          <w:numId w:val="40"/>
        </w:numPr>
        <w:rPr>
          <w:rFonts w:ascii="Times New Roman" w:hAnsi="Times New Roman"/>
          <w:sz w:val="20"/>
          <w:szCs w:val="20"/>
          <w:lang w:val="ru-RU"/>
        </w:rPr>
      </w:pPr>
      <w:r w:rsidRPr="00BB1E18">
        <w:rPr>
          <w:rFonts w:ascii="Times New Roman" w:hAnsi="Times New Roman"/>
          <w:sz w:val="20"/>
          <w:szCs w:val="20"/>
          <w:lang w:val="ru-RU"/>
        </w:rPr>
        <w:t xml:space="preserve">Выбранный по результатам тендера участник обязан представить  комплексный сертификат происхождения лифтов </w:t>
      </w:r>
    </w:p>
    <w:p w14:paraId="06DEA3B2" w14:textId="77777777" w:rsidR="00E214FA" w:rsidRDefault="00E214FA" w:rsidP="00E214FA">
      <w:pPr>
        <w:widowControl w:val="0"/>
        <w:jc w:val="center"/>
        <w:rPr>
          <w:rFonts w:ascii="GHEA Grapalat" w:hAnsi="GHEA Grapalat"/>
        </w:rPr>
      </w:pPr>
    </w:p>
    <w:p w14:paraId="75A4357F" w14:textId="77777777" w:rsidR="00061A49" w:rsidRDefault="00061A49" w:rsidP="005B5B3E">
      <w:pPr>
        <w:widowControl w:val="0"/>
        <w:jc w:val="both"/>
        <w:rPr>
          <w:rFonts w:ascii="GHEA Grapalat" w:hAnsi="GHEA Grapalat"/>
        </w:rPr>
      </w:pPr>
    </w:p>
    <w:p w14:paraId="0D5F6D5F" w14:textId="3D3AFE44" w:rsidR="00061A49" w:rsidRDefault="00061A49" w:rsidP="00E214FA">
      <w:pPr>
        <w:jc w:val="center"/>
        <w:rPr>
          <w:rFonts w:ascii="GHEA Grapalat" w:hAnsi="GHEA Grapalat"/>
        </w:rPr>
      </w:pPr>
      <w:r w:rsidRPr="00BB1E18">
        <w:rPr>
          <w:b/>
          <w:sz w:val="20"/>
          <w:szCs w:val="20"/>
          <w:u w:val="single"/>
        </w:rPr>
        <w:t>Лифт с верхним машинным отделением</w:t>
      </w:r>
      <w:r w:rsidRPr="00BB1E18">
        <w:rPr>
          <w:sz w:val="20"/>
          <w:szCs w:val="20"/>
        </w:rPr>
        <w:br/>
      </w:r>
      <w:r w:rsidRPr="00BB1E18">
        <w:rPr>
          <w:sz w:val="20"/>
          <w:szCs w:val="20"/>
        </w:rPr>
        <w:br/>
      </w:r>
    </w:p>
    <w:tbl>
      <w:tblPr>
        <w:tblpPr w:leftFromText="180" w:rightFromText="180" w:horzAnchor="margin" w:tblpY="-636"/>
        <w:tblW w:w="14585" w:type="dxa"/>
        <w:tblLayout w:type="fixed"/>
        <w:tblLook w:val="04A0" w:firstRow="1" w:lastRow="0" w:firstColumn="1" w:lastColumn="0" w:noHBand="0" w:noVBand="1"/>
      </w:tblPr>
      <w:tblGrid>
        <w:gridCol w:w="625"/>
        <w:gridCol w:w="5310"/>
        <w:gridCol w:w="2970"/>
        <w:gridCol w:w="2790"/>
        <w:gridCol w:w="2880"/>
        <w:gridCol w:w="10"/>
      </w:tblGrid>
      <w:tr w:rsidR="00A075C4" w:rsidRPr="00BB1E18" w14:paraId="2B317391" w14:textId="77777777" w:rsidTr="00A075C4">
        <w:trPr>
          <w:gridAfter w:val="1"/>
          <w:wAfter w:w="10" w:type="dxa"/>
          <w:trHeight w:val="825"/>
        </w:trPr>
        <w:tc>
          <w:tcPr>
            <w:tcW w:w="6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3836E8" w14:textId="77777777" w:rsidR="00A075C4" w:rsidRPr="00BB1E18" w:rsidRDefault="00A075C4" w:rsidP="00F559FD">
            <w:pPr>
              <w:jc w:val="center"/>
              <w:rPr>
                <w:sz w:val="20"/>
                <w:szCs w:val="20"/>
              </w:rPr>
            </w:pPr>
            <w:r w:rsidRPr="00BB1E18">
              <w:rPr>
                <w:sz w:val="20"/>
                <w:szCs w:val="20"/>
              </w:rPr>
              <w:lastRenderedPageBreak/>
              <w:t>П/Н</w:t>
            </w:r>
          </w:p>
        </w:tc>
        <w:tc>
          <w:tcPr>
            <w:tcW w:w="5310" w:type="dxa"/>
            <w:vMerge w:val="restart"/>
            <w:tcBorders>
              <w:top w:val="single" w:sz="4" w:space="0" w:color="auto"/>
              <w:left w:val="nil"/>
              <w:bottom w:val="single" w:sz="4" w:space="0" w:color="auto"/>
              <w:right w:val="single" w:sz="4" w:space="0" w:color="auto"/>
            </w:tcBorders>
            <w:shd w:val="clear" w:color="auto" w:fill="auto"/>
            <w:vAlign w:val="center"/>
            <w:hideMark/>
          </w:tcPr>
          <w:p w14:paraId="0D9F4018" w14:textId="77777777" w:rsidR="00A075C4" w:rsidRPr="00BB1E18" w:rsidRDefault="00A075C4" w:rsidP="00F559FD">
            <w:pPr>
              <w:jc w:val="center"/>
              <w:rPr>
                <w:sz w:val="20"/>
                <w:szCs w:val="20"/>
              </w:rPr>
            </w:pPr>
            <w:r w:rsidRPr="00BB1E18">
              <w:rPr>
                <w:sz w:val="20"/>
                <w:szCs w:val="20"/>
              </w:rPr>
              <w:t>Адресс/подъезд</w:t>
            </w:r>
          </w:p>
        </w:tc>
        <w:tc>
          <w:tcPr>
            <w:tcW w:w="2970" w:type="dxa"/>
            <w:vMerge w:val="restart"/>
            <w:tcBorders>
              <w:top w:val="single" w:sz="4" w:space="0" w:color="auto"/>
              <w:left w:val="nil"/>
              <w:bottom w:val="single" w:sz="4" w:space="0" w:color="auto"/>
              <w:right w:val="single" w:sz="4" w:space="0" w:color="auto"/>
            </w:tcBorders>
            <w:shd w:val="clear" w:color="auto" w:fill="auto"/>
            <w:vAlign w:val="center"/>
            <w:hideMark/>
          </w:tcPr>
          <w:p w14:paraId="316A9C15" w14:textId="77777777" w:rsidR="00A075C4" w:rsidRPr="00BB1E18" w:rsidRDefault="00A075C4" w:rsidP="00F559FD">
            <w:pPr>
              <w:jc w:val="center"/>
              <w:rPr>
                <w:sz w:val="20"/>
                <w:szCs w:val="20"/>
              </w:rPr>
            </w:pPr>
            <w:r w:rsidRPr="00BB1E18">
              <w:rPr>
                <w:sz w:val="20"/>
                <w:szCs w:val="20"/>
              </w:rPr>
              <w:t>Грузоподъемность /кг/</w:t>
            </w:r>
          </w:p>
        </w:tc>
        <w:tc>
          <w:tcPr>
            <w:tcW w:w="2790" w:type="dxa"/>
            <w:vMerge w:val="restart"/>
            <w:tcBorders>
              <w:top w:val="single" w:sz="4" w:space="0" w:color="auto"/>
              <w:left w:val="nil"/>
              <w:bottom w:val="single" w:sz="4" w:space="0" w:color="auto"/>
              <w:right w:val="single" w:sz="4" w:space="0" w:color="auto"/>
            </w:tcBorders>
            <w:shd w:val="clear" w:color="auto" w:fill="auto"/>
            <w:vAlign w:val="center"/>
            <w:hideMark/>
          </w:tcPr>
          <w:p w14:paraId="61F2906B" w14:textId="77777777" w:rsidR="00A075C4" w:rsidRPr="00BB1E18" w:rsidRDefault="00A075C4" w:rsidP="00F559FD">
            <w:pPr>
              <w:jc w:val="center"/>
              <w:rPr>
                <w:sz w:val="20"/>
                <w:szCs w:val="20"/>
              </w:rPr>
            </w:pPr>
            <w:r w:rsidRPr="00BB1E18">
              <w:rPr>
                <w:sz w:val="20"/>
                <w:szCs w:val="20"/>
              </w:rPr>
              <w:t>Этажность /этаж/</w:t>
            </w:r>
          </w:p>
        </w:tc>
        <w:tc>
          <w:tcPr>
            <w:tcW w:w="2880" w:type="dxa"/>
            <w:vMerge w:val="restart"/>
            <w:tcBorders>
              <w:top w:val="single" w:sz="4" w:space="0" w:color="auto"/>
              <w:left w:val="nil"/>
              <w:bottom w:val="single" w:sz="4" w:space="0" w:color="auto"/>
              <w:right w:val="single" w:sz="4" w:space="0" w:color="auto"/>
            </w:tcBorders>
            <w:shd w:val="clear" w:color="auto" w:fill="auto"/>
            <w:vAlign w:val="center"/>
            <w:hideMark/>
          </w:tcPr>
          <w:p w14:paraId="319B3AF4" w14:textId="77777777" w:rsidR="00A075C4" w:rsidRPr="00BB1E18" w:rsidRDefault="00A075C4" w:rsidP="00F559FD">
            <w:pPr>
              <w:jc w:val="center"/>
              <w:rPr>
                <w:sz w:val="20"/>
                <w:szCs w:val="20"/>
              </w:rPr>
            </w:pPr>
            <w:r w:rsidRPr="00BB1E18">
              <w:rPr>
                <w:sz w:val="20"/>
                <w:szCs w:val="20"/>
              </w:rPr>
              <w:t>Колличество остановок</w:t>
            </w:r>
          </w:p>
        </w:tc>
      </w:tr>
      <w:tr w:rsidR="00A075C4" w:rsidRPr="00BB1E18" w14:paraId="120DCDE1" w14:textId="77777777" w:rsidTr="00A075C4">
        <w:trPr>
          <w:gridAfter w:val="1"/>
          <w:wAfter w:w="10" w:type="dxa"/>
          <w:trHeight w:val="458"/>
        </w:trPr>
        <w:tc>
          <w:tcPr>
            <w:tcW w:w="625" w:type="dxa"/>
            <w:vMerge/>
            <w:tcBorders>
              <w:top w:val="nil"/>
              <w:left w:val="single" w:sz="4" w:space="0" w:color="auto"/>
              <w:bottom w:val="single" w:sz="4" w:space="0" w:color="auto"/>
              <w:right w:val="single" w:sz="4" w:space="0" w:color="auto"/>
            </w:tcBorders>
            <w:vAlign w:val="center"/>
            <w:hideMark/>
          </w:tcPr>
          <w:p w14:paraId="232B3BBF" w14:textId="77777777" w:rsidR="00A075C4" w:rsidRPr="00BB1E18" w:rsidRDefault="00A075C4" w:rsidP="00F559FD">
            <w:pPr>
              <w:rPr>
                <w:sz w:val="20"/>
                <w:szCs w:val="20"/>
              </w:rPr>
            </w:pPr>
          </w:p>
        </w:tc>
        <w:tc>
          <w:tcPr>
            <w:tcW w:w="5310" w:type="dxa"/>
            <w:vMerge/>
            <w:tcBorders>
              <w:top w:val="nil"/>
              <w:left w:val="single" w:sz="4" w:space="0" w:color="auto"/>
              <w:bottom w:val="single" w:sz="4" w:space="0" w:color="auto"/>
              <w:right w:val="single" w:sz="4" w:space="0" w:color="auto"/>
            </w:tcBorders>
            <w:vAlign w:val="center"/>
            <w:hideMark/>
          </w:tcPr>
          <w:p w14:paraId="4C9FDF75" w14:textId="77777777" w:rsidR="00A075C4" w:rsidRPr="00BB1E18" w:rsidRDefault="00A075C4" w:rsidP="00F559FD">
            <w:pPr>
              <w:rPr>
                <w:sz w:val="20"/>
                <w:szCs w:val="20"/>
              </w:rPr>
            </w:pPr>
          </w:p>
        </w:tc>
        <w:tc>
          <w:tcPr>
            <w:tcW w:w="2970" w:type="dxa"/>
            <w:vMerge/>
            <w:tcBorders>
              <w:top w:val="nil"/>
              <w:left w:val="single" w:sz="4" w:space="0" w:color="auto"/>
              <w:bottom w:val="single" w:sz="4" w:space="0" w:color="auto"/>
              <w:right w:val="single" w:sz="4" w:space="0" w:color="auto"/>
            </w:tcBorders>
            <w:vAlign w:val="center"/>
            <w:hideMark/>
          </w:tcPr>
          <w:p w14:paraId="2C4C79E0" w14:textId="77777777" w:rsidR="00A075C4" w:rsidRPr="00BB1E18" w:rsidRDefault="00A075C4" w:rsidP="00F559FD">
            <w:pPr>
              <w:rPr>
                <w:sz w:val="20"/>
                <w:szCs w:val="20"/>
              </w:rPr>
            </w:pPr>
          </w:p>
        </w:tc>
        <w:tc>
          <w:tcPr>
            <w:tcW w:w="2790" w:type="dxa"/>
            <w:vMerge/>
            <w:tcBorders>
              <w:top w:val="nil"/>
              <w:left w:val="single" w:sz="4" w:space="0" w:color="auto"/>
              <w:bottom w:val="single" w:sz="4" w:space="0" w:color="auto"/>
              <w:right w:val="single" w:sz="4" w:space="0" w:color="auto"/>
            </w:tcBorders>
            <w:vAlign w:val="center"/>
            <w:hideMark/>
          </w:tcPr>
          <w:p w14:paraId="0CEC4F35" w14:textId="77777777" w:rsidR="00A075C4" w:rsidRPr="00BB1E18" w:rsidRDefault="00A075C4" w:rsidP="00F559FD">
            <w:pPr>
              <w:rPr>
                <w:sz w:val="20"/>
                <w:szCs w:val="20"/>
              </w:rPr>
            </w:pPr>
          </w:p>
        </w:tc>
        <w:tc>
          <w:tcPr>
            <w:tcW w:w="2880" w:type="dxa"/>
            <w:vMerge/>
            <w:tcBorders>
              <w:top w:val="nil"/>
              <w:left w:val="single" w:sz="4" w:space="0" w:color="auto"/>
              <w:bottom w:val="single" w:sz="4" w:space="0" w:color="auto"/>
              <w:right w:val="single" w:sz="4" w:space="0" w:color="auto"/>
            </w:tcBorders>
            <w:vAlign w:val="center"/>
            <w:hideMark/>
          </w:tcPr>
          <w:p w14:paraId="60A76D02" w14:textId="77777777" w:rsidR="00A075C4" w:rsidRPr="00BB1E18" w:rsidRDefault="00A075C4" w:rsidP="00F559FD">
            <w:pPr>
              <w:rPr>
                <w:sz w:val="20"/>
                <w:szCs w:val="20"/>
              </w:rPr>
            </w:pPr>
          </w:p>
        </w:tc>
      </w:tr>
      <w:tr w:rsidR="00A075C4" w:rsidRPr="00BB1E18" w14:paraId="01A0EAE9" w14:textId="77777777" w:rsidTr="00A075C4">
        <w:trPr>
          <w:gridAfter w:val="1"/>
          <w:wAfter w:w="10" w:type="dxa"/>
          <w:trHeight w:val="323"/>
        </w:trPr>
        <w:tc>
          <w:tcPr>
            <w:tcW w:w="625" w:type="dxa"/>
            <w:tcBorders>
              <w:top w:val="nil"/>
              <w:left w:val="single" w:sz="4" w:space="0" w:color="auto"/>
              <w:bottom w:val="single" w:sz="4" w:space="0" w:color="auto"/>
              <w:right w:val="single" w:sz="4" w:space="0" w:color="auto"/>
            </w:tcBorders>
            <w:shd w:val="clear" w:color="000000" w:fill="BFBFBF"/>
            <w:noWrap/>
            <w:vAlign w:val="center"/>
            <w:hideMark/>
          </w:tcPr>
          <w:p w14:paraId="369FF6A6" w14:textId="77777777" w:rsidR="00A075C4" w:rsidRPr="00BB1E18" w:rsidRDefault="00A075C4" w:rsidP="00F559FD">
            <w:pPr>
              <w:jc w:val="center"/>
              <w:rPr>
                <w:sz w:val="20"/>
                <w:szCs w:val="20"/>
              </w:rPr>
            </w:pPr>
            <w:r w:rsidRPr="00BB1E18">
              <w:rPr>
                <w:sz w:val="20"/>
                <w:szCs w:val="20"/>
              </w:rPr>
              <w:t>1</w:t>
            </w:r>
          </w:p>
        </w:tc>
        <w:tc>
          <w:tcPr>
            <w:tcW w:w="5310" w:type="dxa"/>
            <w:tcBorders>
              <w:top w:val="nil"/>
              <w:left w:val="nil"/>
              <w:bottom w:val="single" w:sz="4" w:space="0" w:color="auto"/>
              <w:right w:val="single" w:sz="4" w:space="0" w:color="auto"/>
            </w:tcBorders>
            <w:shd w:val="clear" w:color="000000" w:fill="BFBFBF"/>
            <w:noWrap/>
            <w:vAlign w:val="center"/>
            <w:hideMark/>
          </w:tcPr>
          <w:p w14:paraId="31C603D7" w14:textId="77777777" w:rsidR="00A075C4" w:rsidRPr="00BB1E18" w:rsidRDefault="00A075C4" w:rsidP="00F559FD">
            <w:pPr>
              <w:jc w:val="center"/>
              <w:rPr>
                <w:sz w:val="20"/>
                <w:szCs w:val="20"/>
              </w:rPr>
            </w:pPr>
            <w:r w:rsidRPr="00BB1E18">
              <w:rPr>
                <w:sz w:val="20"/>
                <w:szCs w:val="20"/>
              </w:rPr>
              <w:t>2</w:t>
            </w:r>
          </w:p>
        </w:tc>
        <w:tc>
          <w:tcPr>
            <w:tcW w:w="2970" w:type="dxa"/>
            <w:tcBorders>
              <w:top w:val="nil"/>
              <w:left w:val="nil"/>
              <w:bottom w:val="single" w:sz="4" w:space="0" w:color="auto"/>
              <w:right w:val="single" w:sz="4" w:space="0" w:color="auto"/>
            </w:tcBorders>
            <w:shd w:val="clear" w:color="000000" w:fill="BFBFBF"/>
            <w:noWrap/>
            <w:vAlign w:val="center"/>
            <w:hideMark/>
          </w:tcPr>
          <w:p w14:paraId="148E182A" w14:textId="77777777" w:rsidR="00A075C4" w:rsidRPr="00BB1E18" w:rsidRDefault="00A075C4" w:rsidP="00F559FD">
            <w:pPr>
              <w:jc w:val="center"/>
              <w:rPr>
                <w:sz w:val="20"/>
                <w:szCs w:val="20"/>
              </w:rPr>
            </w:pPr>
            <w:r w:rsidRPr="00BB1E18">
              <w:rPr>
                <w:sz w:val="20"/>
                <w:szCs w:val="20"/>
              </w:rPr>
              <w:t>3</w:t>
            </w:r>
          </w:p>
        </w:tc>
        <w:tc>
          <w:tcPr>
            <w:tcW w:w="2790" w:type="dxa"/>
            <w:tcBorders>
              <w:top w:val="nil"/>
              <w:left w:val="nil"/>
              <w:bottom w:val="single" w:sz="4" w:space="0" w:color="auto"/>
              <w:right w:val="single" w:sz="4" w:space="0" w:color="auto"/>
            </w:tcBorders>
            <w:shd w:val="clear" w:color="000000" w:fill="BFBFBF"/>
            <w:noWrap/>
            <w:vAlign w:val="center"/>
            <w:hideMark/>
          </w:tcPr>
          <w:p w14:paraId="2A41BA8E" w14:textId="77777777" w:rsidR="00A075C4" w:rsidRPr="00BB1E18" w:rsidRDefault="00A075C4" w:rsidP="00F559FD">
            <w:pPr>
              <w:jc w:val="center"/>
              <w:rPr>
                <w:sz w:val="20"/>
                <w:szCs w:val="20"/>
              </w:rPr>
            </w:pPr>
            <w:r w:rsidRPr="00BB1E18">
              <w:rPr>
                <w:sz w:val="20"/>
                <w:szCs w:val="20"/>
              </w:rPr>
              <w:t>4</w:t>
            </w:r>
          </w:p>
        </w:tc>
        <w:tc>
          <w:tcPr>
            <w:tcW w:w="2880" w:type="dxa"/>
            <w:tcBorders>
              <w:top w:val="nil"/>
              <w:left w:val="nil"/>
              <w:bottom w:val="single" w:sz="4" w:space="0" w:color="auto"/>
              <w:right w:val="single" w:sz="4" w:space="0" w:color="auto"/>
            </w:tcBorders>
            <w:shd w:val="clear" w:color="000000" w:fill="BFBFBF"/>
            <w:noWrap/>
            <w:vAlign w:val="center"/>
            <w:hideMark/>
          </w:tcPr>
          <w:p w14:paraId="369EB560" w14:textId="77777777" w:rsidR="00A075C4" w:rsidRPr="00BB1E18" w:rsidRDefault="00A075C4" w:rsidP="00F559FD">
            <w:pPr>
              <w:jc w:val="center"/>
              <w:rPr>
                <w:sz w:val="20"/>
                <w:szCs w:val="20"/>
              </w:rPr>
            </w:pPr>
            <w:r w:rsidRPr="00BB1E18">
              <w:rPr>
                <w:sz w:val="20"/>
                <w:szCs w:val="20"/>
              </w:rPr>
              <w:t>5</w:t>
            </w:r>
          </w:p>
        </w:tc>
      </w:tr>
      <w:tr w:rsidR="00A075C4" w:rsidRPr="00BB1E18" w14:paraId="2611900F" w14:textId="77777777" w:rsidTr="00A075C4">
        <w:trPr>
          <w:gridAfter w:val="1"/>
          <w:wAfter w:w="10" w:type="dxa"/>
          <w:trHeight w:val="323"/>
        </w:trPr>
        <w:tc>
          <w:tcPr>
            <w:tcW w:w="5935" w:type="dxa"/>
            <w:gridSpan w:val="2"/>
            <w:tcBorders>
              <w:top w:val="nil"/>
              <w:left w:val="nil"/>
              <w:bottom w:val="nil"/>
              <w:right w:val="nil"/>
            </w:tcBorders>
            <w:shd w:val="clear" w:color="000000" w:fill="D9D9D9"/>
            <w:noWrap/>
            <w:vAlign w:val="center"/>
            <w:hideMark/>
          </w:tcPr>
          <w:p w14:paraId="1560A79E" w14:textId="77777777" w:rsidR="00A075C4" w:rsidRPr="00BB1E18" w:rsidRDefault="00A075C4" w:rsidP="00F559FD">
            <w:pPr>
              <w:jc w:val="center"/>
              <w:rPr>
                <w:b/>
                <w:sz w:val="20"/>
                <w:szCs w:val="20"/>
              </w:rPr>
            </w:pPr>
            <w:r w:rsidRPr="00BB1E18">
              <w:rPr>
                <w:b/>
                <w:sz w:val="20"/>
                <w:szCs w:val="20"/>
              </w:rPr>
              <w:t>Ачапняк</w:t>
            </w:r>
          </w:p>
        </w:tc>
        <w:tc>
          <w:tcPr>
            <w:tcW w:w="2970" w:type="dxa"/>
            <w:tcBorders>
              <w:top w:val="nil"/>
              <w:left w:val="nil"/>
              <w:bottom w:val="nil"/>
              <w:right w:val="nil"/>
            </w:tcBorders>
            <w:shd w:val="clear" w:color="000000" w:fill="D9D9D9"/>
            <w:noWrap/>
            <w:vAlign w:val="center"/>
            <w:hideMark/>
          </w:tcPr>
          <w:p w14:paraId="380B0A01" w14:textId="77777777" w:rsidR="00A075C4" w:rsidRPr="00BB1E18" w:rsidRDefault="00A075C4" w:rsidP="00F559FD">
            <w:pPr>
              <w:rPr>
                <w:sz w:val="20"/>
                <w:szCs w:val="20"/>
              </w:rPr>
            </w:pPr>
            <w:r w:rsidRPr="00BB1E18">
              <w:rPr>
                <w:sz w:val="20"/>
                <w:szCs w:val="20"/>
              </w:rPr>
              <w:t> </w:t>
            </w:r>
          </w:p>
        </w:tc>
        <w:tc>
          <w:tcPr>
            <w:tcW w:w="2790" w:type="dxa"/>
            <w:tcBorders>
              <w:top w:val="nil"/>
              <w:left w:val="nil"/>
              <w:bottom w:val="nil"/>
              <w:right w:val="nil"/>
            </w:tcBorders>
            <w:shd w:val="clear" w:color="000000" w:fill="D9D9D9"/>
            <w:noWrap/>
            <w:vAlign w:val="center"/>
            <w:hideMark/>
          </w:tcPr>
          <w:p w14:paraId="1A8B90C9" w14:textId="77777777" w:rsidR="00A075C4" w:rsidRPr="00BB1E18" w:rsidRDefault="00A075C4" w:rsidP="00F559FD">
            <w:pPr>
              <w:rPr>
                <w:sz w:val="20"/>
                <w:szCs w:val="20"/>
              </w:rPr>
            </w:pPr>
            <w:r w:rsidRPr="00BB1E18">
              <w:rPr>
                <w:sz w:val="20"/>
                <w:szCs w:val="20"/>
              </w:rPr>
              <w:t> </w:t>
            </w:r>
          </w:p>
        </w:tc>
        <w:tc>
          <w:tcPr>
            <w:tcW w:w="2880" w:type="dxa"/>
            <w:tcBorders>
              <w:top w:val="nil"/>
              <w:left w:val="nil"/>
              <w:bottom w:val="nil"/>
              <w:right w:val="nil"/>
            </w:tcBorders>
            <w:shd w:val="clear" w:color="000000" w:fill="D9D9D9"/>
            <w:noWrap/>
            <w:vAlign w:val="center"/>
            <w:hideMark/>
          </w:tcPr>
          <w:p w14:paraId="773E24AA" w14:textId="77777777" w:rsidR="00A075C4" w:rsidRPr="00BB1E18" w:rsidRDefault="00A075C4" w:rsidP="00F559FD">
            <w:pPr>
              <w:rPr>
                <w:sz w:val="20"/>
                <w:szCs w:val="20"/>
              </w:rPr>
            </w:pPr>
            <w:r w:rsidRPr="00BB1E18">
              <w:rPr>
                <w:sz w:val="20"/>
                <w:szCs w:val="20"/>
              </w:rPr>
              <w:t> </w:t>
            </w:r>
          </w:p>
        </w:tc>
      </w:tr>
      <w:tr w:rsidR="00A075C4" w:rsidRPr="00873860" w14:paraId="1CA17665" w14:textId="77777777" w:rsidTr="00A075C4">
        <w:trPr>
          <w:gridAfter w:val="1"/>
          <w:wAfter w:w="10" w:type="dxa"/>
          <w:trHeight w:val="323"/>
        </w:trPr>
        <w:tc>
          <w:tcPr>
            <w:tcW w:w="625" w:type="dxa"/>
            <w:tcBorders>
              <w:top w:val="single" w:sz="4" w:space="0" w:color="auto"/>
              <w:left w:val="single" w:sz="4" w:space="0" w:color="auto"/>
              <w:bottom w:val="single" w:sz="4" w:space="0" w:color="auto"/>
              <w:right w:val="nil"/>
            </w:tcBorders>
            <w:shd w:val="clear" w:color="auto" w:fill="auto"/>
            <w:noWrap/>
            <w:vAlign w:val="center"/>
            <w:hideMark/>
          </w:tcPr>
          <w:p w14:paraId="0AD0647F" w14:textId="77777777" w:rsidR="00A075C4" w:rsidRPr="00BB1E18" w:rsidRDefault="00A075C4" w:rsidP="00F559FD">
            <w:pPr>
              <w:jc w:val="center"/>
              <w:rPr>
                <w:sz w:val="20"/>
                <w:szCs w:val="20"/>
              </w:rPr>
            </w:pPr>
            <w:r w:rsidRPr="00BB1E18">
              <w:rPr>
                <w:sz w:val="20"/>
                <w:szCs w:val="20"/>
              </w:rPr>
              <w:t>1</w:t>
            </w:r>
          </w:p>
        </w:tc>
        <w:tc>
          <w:tcPr>
            <w:tcW w:w="531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7AC15D4" w14:textId="77777777" w:rsidR="00A075C4" w:rsidRPr="00873860" w:rsidRDefault="00A075C4" w:rsidP="00F559FD">
            <w:pPr>
              <w:rPr>
                <w:sz w:val="20"/>
                <w:szCs w:val="20"/>
              </w:rPr>
            </w:pPr>
            <w:r>
              <w:rPr>
                <w:sz w:val="20"/>
                <w:szCs w:val="20"/>
              </w:rPr>
              <w:t>Ул. Мазманян дом 5 под. 1</w:t>
            </w:r>
          </w:p>
        </w:tc>
        <w:tc>
          <w:tcPr>
            <w:tcW w:w="2970" w:type="dxa"/>
            <w:tcBorders>
              <w:top w:val="single" w:sz="4" w:space="0" w:color="auto"/>
              <w:left w:val="nil"/>
              <w:bottom w:val="single" w:sz="4" w:space="0" w:color="auto"/>
              <w:right w:val="single" w:sz="4" w:space="0" w:color="auto"/>
            </w:tcBorders>
            <w:shd w:val="clear" w:color="000000" w:fill="FFFFFF"/>
            <w:noWrap/>
            <w:vAlign w:val="center"/>
            <w:hideMark/>
          </w:tcPr>
          <w:p w14:paraId="1FCE60FA" w14:textId="77777777" w:rsidR="00A075C4" w:rsidRPr="00873860" w:rsidRDefault="00A075C4" w:rsidP="00F559FD">
            <w:pPr>
              <w:jc w:val="center"/>
              <w:rPr>
                <w:sz w:val="20"/>
                <w:szCs w:val="20"/>
              </w:rPr>
            </w:pPr>
            <w:r>
              <w:rPr>
                <w:sz w:val="20"/>
                <w:szCs w:val="20"/>
              </w:rPr>
              <w:t>400</w:t>
            </w:r>
          </w:p>
        </w:tc>
        <w:tc>
          <w:tcPr>
            <w:tcW w:w="2790" w:type="dxa"/>
            <w:tcBorders>
              <w:top w:val="single" w:sz="4" w:space="0" w:color="auto"/>
              <w:left w:val="nil"/>
              <w:bottom w:val="single" w:sz="4" w:space="0" w:color="auto"/>
              <w:right w:val="single" w:sz="4" w:space="0" w:color="auto"/>
            </w:tcBorders>
            <w:shd w:val="clear" w:color="000000" w:fill="FFFFFF"/>
            <w:noWrap/>
            <w:hideMark/>
          </w:tcPr>
          <w:p w14:paraId="4B6B0D25" w14:textId="77777777" w:rsidR="00A075C4" w:rsidRPr="00873860" w:rsidRDefault="00A075C4" w:rsidP="00F559FD">
            <w:pPr>
              <w:jc w:val="center"/>
              <w:rPr>
                <w:sz w:val="20"/>
                <w:szCs w:val="20"/>
              </w:rPr>
            </w:pPr>
            <w:r>
              <w:rPr>
                <w:sz w:val="20"/>
                <w:szCs w:val="20"/>
              </w:rPr>
              <w:t>9</w:t>
            </w:r>
          </w:p>
        </w:tc>
        <w:tc>
          <w:tcPr>
            <w:tcW w:w="2880" w:type="dxa"/>
            <w:tcBorders>
              <w:top w:val="single" w:sz="4" w:space="0" w:color="auto"/>
              <w:left w:val="nil"/>
              <w:bottom w:val="single" w:sz="4" w:space="0" w:color="auto"/>
              <w:right w:val="single" w:sz="4" w:space="0" w:color="auto"/>
            </w:tcBorders>
            <w:shd w:val="clear" w:color="000000" w:fill="FFFFFF"/>
            <w:noWrap/>
            <w:hideMark/>
          </w:tcPr>
          <w:p w14:paraId="64E4125D" w14:textId="77777777" w:rsidR="00A075C4" w:rsidRPr="00873860" w:rsidRDefault="00A075C4" w:rsidP="00F559FD">
            <w:pPr>
              <w:jc w:val="center"/>
              <w:rPr>
                <w:sz w:val="20"/>
                <w:szCs w:val="20"/>
              </w:rPr>
            </w:pPr>
            <w:r>
              <w:rPr>
                <w:sz w:val="20"/>
                <w:szCs w:val="20"/>
              </w:rPr>
              <w:t>9</w:t>
            </w:r>
          </w:p>
        </w:tc>
      </w:tr>
      <w:tr w:rsidR="00A075C4" w:rsidRPr="00873860" w14:paraId="168ECABF" w14:textId="77777777" w:rsidTr="00A075C4">
        <w:trPr>
          <w:gridAfter w:val="1"/>
          <w:wAfter w:w="10" w:type="dxa"/>
          <w:trHeight w:val="323"/>
        </w:trPr>
        <w:tc>
          <w:tcPr>
            <w:tcW w:w="625" w:type="dxa"/>
            <w:tcBorders>
              <w:top w:val="nil"/>
              <w:left w:val="single" w:sz="4" w:space="0" w:color="auto"/>
              <w:bottom w:val="single" w:sz="4" w:space="0" w:color="auto"/>
              <w:right w:val="nil"/>
            </w:tcBorders>
            <w:shd w:val="clear" w:color="auto" w:fill="auto"/>
            <w:noWrap/>
            <w:vAlign w:val="center"/>
            <w:hideMark/>
          </w:tcPr>
          <w:p w14:paraId="7947B6C9" w14:textId="77777777" w:rsidR="00A075C4" w:rsidRPr="00873860" w:rsidRDefault="00A075C4" w:rsidP="00F559FD">
            <w:pPr>
              <w:jc w:val="center"/>
              <w:rPr>
                <w:sz w:val="20"/>
                <w:szCs w:val="20"/>
              </w:rPr>
            </w:pPr>
            <w:r w:rsidRPr="00873860">
              <w:rPr>
                <w:sz w:val="20"/>
                <w:szCs w:val="20"/>
              </w:rPr>
              <w:t>2</w:t>
            </w:r>
          </w:p>
        </w:tc>
        <w:tc>
          <w:tcPr>
            <w:tcW w:w="5310" w:type="dxa"/>
            <w:tcBorders>
              <w:top w:val="nil"/>
              <w:left w:val="single" w:sz="4" w:space="0" w:color="auto"/>
              <w:bottom w:val="single" w:sz="4" w:space="0" w:color="auto"/>
              <w:right w:val="single" w:sz="4" w:space="0" w:color="auto"/>
            </w:tcBorders>
            <w:shd w:val="clear" w:color="000000" w:fill="FFFFFF"/>
            <w:noWrap/>
            <w:vAlign w:val="center"/>
          </w:tcPr>
          <w:p w14:paraId="4F3C42C4" w14:textId="77777777" w:rsidR="00A075C4" w:rsidRPr="00873860" w:rsidRDefault="00A075C4" w:rsidP="00F559FD">
            <w:pPr>
              <w:rPr>
                <w:sz w:val="20"/>
                <w:szCs w:val="20"/>
              </w:rPr>
            </w:pPr>
            <w:r>
              <w:rPr>
                <w:sz w:val="20"/>
                <w:szCs w:val="20"/>
              </w:rPr>
              <w:t>Ул. Мазманян дом 5 под. 2</w:t>
            </w:r>
          </w:p>
        </w:tc>
        <w:tc>
          <w:tcPr>
            <w:tcW w:w="2970" w:type="dxa"/>
            <w:tcBorders>
              <w:top w:val="nil"/>
              <w:left w:val="nil"/>
              <w:bottom w:val="single" w:sz="4" w:space="0" w:color="auto"/>
              <w:right w:val="single" w:sz="4" w:space="0" w:color="auto"/>
            </w:tcBorders>
            <w:shd w:val="clear" w:color="000000" w:fill="FFFFFF"/>
            <w:noWrap/>
            <w:vAlign w:val="center"/>
            <w:hideMark/>
          </w:tcPr>
          <w:p w14:paraId="55DA3BE2" w14:textId="77777777" w:rsidR="00A075C4" w:rsidRPr="00873860" w:rsidRDefault="00A075C4" w:rsidP="00F559FD">
            <w:pPr>
              <w:jc w:val="center"/>
              <w:rPr>
                <w:sz w:val="20"/>
                <w:szCs w:val="20"/>
              </w:rPr>
            </w:pPr>
            <w:r>
              <w:rPr>
                <w:sz w:val="20"/>
                <w:szCs w:val="20"/>
              </w:rPr>
              <w:t>400</w:t>
            </w:r>
          </w:p>
        </w:tc>
        <w:tc>
          <w:tcPr>
            <w:tcW w:w="2790" w:type="dxa"/>
            <w:tcBorders>
              <w:top w:val="nil"/>
              <w:left w:val="nil"/>
              <w:bottom w:val="single" w:sz="4" w:space="0" w:color="auto"/>
              <w:right w:val="single" w:sz="4" w:space="0" w:color="auto"/>
            </w:tcBorders>
            <w:shd w:val="clear" w:color="000000" w:fill="FFFFFF"/>
            <w:noWrap/>
            <w:hideMark/>
          </w:tcPr>
          <w:p w14:paraId="30382F69" w14:textId="77777777" w:rsidR="00A075C4" w:rsidRPr="00873860" w:rsidRDefault="00A075C4" w:rsidP="00F559FD">
            <w:pPr>
              <w:jc w:val="center"/>
              <w:rPr>
                <w:sz w:val="20"/>
                <w:szCs w:val="20"/>
              </w:rPr>
            </w:pPr>
            <w:r>
              <w:rPr>
                <w:sz w:val="20"/>
                <w:szCs w:val="20"/>
              </w:rPr>
              <w:t>9</w:t>
            </w:r>
          </w:p>
        </w:tc>
        <w:tc>
          <w:tcPr>
            <w:tcW w:w="2880" w:type="dxa"/>
            <w:tcBorders>
              <w:top w:val="nil"/>
              <w:left w:val="nil"/>
              <w:bottom w:val="single" w:sz="4" w:space="0" w:color="auto"/>
              <w:right w:val="single" w:sz="4" w:space="0" w:color="auto"/>
            </w:tcBorders>
            <w:shd w:val="clear" w:color="000000" w:fill="FFFFFF"/>
            <w:noWrap/>
            <w:hideMark/>
          </w:tcPr>
          <w:p w14:paraId="767F8E9B" w14:textId="77777777" w:rsidR="00A075C4" w:rsidRPr="00873860" w:rsidRDefault="00A075C4" w:rsidP="00F559FD">
            <w:pPr>
              <w:jc w:val="center"/>
              <w:rPr>
                <w:sz w:val="20"/>
                <w:szCs w:val="20"/>
              </w:rPr>
            </w:pPr>
            <w:r>
              <w:rPr>
                <w:sz w:val="20"/>
                <w:szCs w:val="20"/>
              </w:rPr>
              <w:t>9</w:t>
            </w:r>
          </w:p>
        </w:tc>
      </w:tr>
      <w:tr w:rsidR="00A075C4" w:rsidRPr="00873860" w14:paraId="21AC9942" w14:textId="77777777" w:rsidTr="00A075C4">
        <w:trPr>
          <w:gridAfter w:val="1"/>
          <w:wAfter w:w="10" w:type="dxa"/>
          <w:trHeight w:val="323"/>
        </w:trPr>
        <w:tc>
          <w:tcPr>
            <w:tcW w:w="625" w:type="dxa"/>
            <w:tcBorders>
              <w:top w:val="nil"/>
              <w:left w:val="single" w:sz="4" w:space="0" w:color="auto"/>
              <w:bottom w:val="single" w:sz="4" w:space="0" w:color="auto"/>
              <w:right w:val="nil"/>
            </w:tcBorders>
            <w:shd w:val="clear" w:color="auto" w:fill="auto"/>
            <w:noWrap/>
            <w:vAlign w:val="center"/>
            <w:hideMark/>
          </w:tcPr>
          <w:p w14:paraId="7F04AD5E" w14:textId="77777777" w:rsidR="00A075C4" w:rsidRPr="00873860" w:rsidRDefault="00A075C4" w:rsidP="00F559FD">
            <w:pPr>
              <w:jc w:val="center"/>
              <w:rPr>
                <w:sz w:val="20"/>
                <w:szCs w:val="20"/>
              </w:rPr>
            </w:pPr>
            <w:r w:rsidRPr="00873860">
              <w:rPr>
                <w:sz w:val="20"/>
                <w:szCs w:val="20"/>
              </w:rPr>
              <w:t>3</w:t>
            </w:r>
          </w:p>
        </w:tc>
        <w:tc>
          <w:tcPr>
            <w:tcW w:w="5310" w:type="dxa"/>
            <w:tcBorders>
              <w:top w:val="nil"/>
              <w:left w:val="single" w:sz="4" w:space="0" w:color="auto"/>
              <w:bottom w:val="single" w:sz="4" w:space="0" w:color="auto"/>
              <w:right w:val="single" w:sz="4" w:space="0" w:color="auto"/>
            </w:tcBorders>
            <w:shd w:val="clear" w:color="000000" w:fill="FFFFFF"/>
            <w:noWrap/>
            <w:vAlign w:val="center"/>
          </w:tcPr>
          <w:p w14:paraId="717BE0E3" w14:textId="77777777" w:rsidR="00A075C4" w:rsidRPr="00873860" w:rsidRDefault="00A075C4" w:rsidP="00F559FD">
            <w:pPr>
              <w:rPr>
                <w:sz w:val="20"/>
                <w:szCs w:val="20"/>
              </w:rPr>
            </w:pPr>
            <w:r>
              <w:rPr>
                <w:sz w:val="20"/>
                <w:szCs w:val="20"/>
              </w:rPr>
              <w:t>Ул. Мазманян дом 5 под. 3</w:t>
            </w:r>
          </w:p>
        </w:tc>
        <w:tc>
          <w:tcPr>
            <w:tcW w:w="2970" w:type="dxa"/>
            <w:tcBorders>
              <w:top w:val="nil"/>
              <w:left w:val="nil"/>
              <w:bottom w:val="single" w:sz="4" w:space="0" w:color="auto"/>
              <w:right w:val="single" w:sz="4" w:space="0" w:color="auto"/>
            </w:tcBorders>
            <w:shd w:val="clear" w:color="000000" w:fill="FFFFFF"/>
            <w:noWrap/>
            <w:vAlign w:val="center"/>
            <w:hideMark/>
          </w:tcPr>
          <w:p w14:paraId="386F5A7A" w14:textId="77777777" w:rsidR="00A075C4" w:rsidRPr="00873860" w:rsidRDefault="00A075C4" w:rsidP="00F559FD">
            <w:pPr>
              <w:jc w:val="center"/>
              <w:rPr>
                <w:sz w:val="20"/>
                <w:szCs w:val="20"/>
              </w:rPr>
            </w:pPr>
            <w:r>
              <w:rPr>
                <w:sz w:val="20"/>
                <w:szCs w:val="20"/>
              </w:rPr>
              <w:t>400</w:t>
            </w:r>
          </w:p>
        </w:tc>
        <w:tc>
          <w:tcPr>
            <w:tcW w:w="2790" w:type="dxa"/>
            <w:tcBorders>
              <w:top w:val="nil"/>
              <w:left w:val="nil"/>
              <w:bottom w:val="single" w:sz="4" w:space="0" w:color="auto"/>
              <w:right w:val="single" w:sz="4" w:space="0" w:color="auto"/>
            </w:tcBorders>
            <w:shd w:val="clear" w:color="000000" w:fill="FFFFFF"/>
            <w:noWrap/>
            <w:hideMark/>
          </w:tcPr>
          <w:p w14:paraId="22EED775" w14:textId="77777777" w:rsidR="00A075C4" w:rsidRPr="00873860" w:rsidRDefault="00A075C4" w:rsidP="00F559FD">
            <w:pPr>
              <w:jc w:val="center"/>
              <w:rPr>
                <w:sz w:val="20"/>
                <w:szCs w:val="20"/>
              </w:rPr>
            </w:pPr>
            <w:r>
              <w:rPr>
                <w:sz w:val="20"/>
                <w:szCs w:val="20"/>
              </w:rPr>
              <w:t>9</w:t>
            </w:r>
          </w:p>
        </w:tc>
        <w:tc>
          <w:tcPr>
            <w:tcW w:w="2880" w:type="dxa"/>
            <w:tcBorders>
              <w:top w:val="nil"/>
              <w:left w:val="nil"/>
              <w:bottom w:val="single" w:sz="4" w:space="0" w:color="auto"/>
              <w:right w:val="single" w:sz="4" w:space="0" w:color="auto"/>
            </w:tcBorders>
            <w:shd w:val="clear" w:color="000000" w:fill="FFFFFF"/>
            <w:noWrap/>
            <w:hideMark/>
          </w:tcPr>
          <w:p w14:paraId="3FCC74E0" w14:textId="77777777" w:rsidR="00A075C4" w:rsidRPr="00873860" w:rsidRDefault="00A075C4" w:rsidP="00F559FD">
            <w:pPr>
              <w:jc w:val="center"/>
              <w:rPr>
                <w:sz w:val="20"/>
                <w:szCs w:val="20"/>
              </w:rPr>
            </w:pPr>
            <w:r>
              <w:rPr>
                <w:sz w:val="20"/>
                <w:szCs w:val="20"/>
              </w:rPr>
              <w:t>9</w:t>
            </w:r>
          </w:p>
        </w:tc>
      </w:tr>
      <w:tr w:rsidR="00A075C4" w:rsidRPr="00873860" w14:paraId="55C59984" w14:textId="77777777" w:rsidTr="00A075C4">
        <w:trPr>
          <w:gridAfter w:val="1"/>
          <w:wAfter w:w="10" w:type="dxa"/>
          <w:trHeight w:val="323"/>
        </w:trPr>
        <w:tc>
          <w:tcPr>
            <w:tcW w:w="625" w:type="dxa"/>
            <w:tcBorders>
              <w:top w:val="nil"/>
              <w:left w:val="single" w:sz="4" w:space="0" w:color="auto"/>
              <w:bottom w:val="single" w:sz="4" w:space="0" w:color="auto"/>
              <w:right w:val="nil"/>
            </w:tcBorders>
            <w:shd w:val="clear" w:color="auto" w:fill="auto"/>
            <w:noWrap/>
            <w:vAlign w:val="center"/>
            <w:hideMark/>
          </w:tcPr>
          <w:p w14:paraId="75803152" w14:textId="77777777" w:rsidR="00A075C4" w:rsidRPr="00BB1E18" w:rsidRDefault="00A075C4" w:rsidP="00F559FD">
            <w:pPr>
              <w:jc w:val="center"/>
              <w:rPr>
                <w:sz w:val="20"/>
                <w:szCs w:val="20"/>
              </w:rPr>
            </w:pPr>
            <w:r w:rsidRPr="00BB1E18">
              <w:rPr>
                <w:sz w:val="20"/>
                <w:szCs w:val="20"/>
              </w:rPr>
              <w:t>4</w:t>
            </w:r>
          </w:p>
        </w:tc>
        <w:tc>
          <w:tcPr>
            <w:tcW w:w="5310" w:type="dxa"/>
            <w:tcBorders>
              <w:top w:val="nil"/>
              <w:left w:val="single" w:sz="4" w:space="0" w:color="auto"/>
              <w:bottom w:val="single" w:sz="4" w:space="0" w:color="auto"/>
              <w:right w:val="single" w:sz="4" w:space="0" w:color="auto"/>
            </w:tcBorders>
            <w:shd w:val="clear" w:color="000000" w:fill="FFFFFF"/>
            <w:noWrap/>
            <w:vAlign w:val="center"/>
          </w:tcPr>
          <w:p w14:paraId="51F10768" w14:textId="77777777" w:rsidR="00A075C4" w:rsidRPr="00873860" w:rsidRDefault="00A075C4" w:rsidP="00F559FD">
            <w:pPr>
              <w:rPr>
                <w:sz w:val="20"/>
                <w:szCs w:val="20"/>
              </w:rPr>
            </w:pPr>
            <w:r>
              <w:rPr>
                <w:sz w:val="20"/>
                <w:szCs w:val="20"/>
              </w:rPr>
              <w:t>Ул. Мазманян дом 5 под. 4</w:t>
            </w:r>
          </w:p>
        </w:tc>
        <w:tc>
          <w:tcPr>
            <w:tcW w:w="2970" w:type="dxa"/>
            <w:tcBorders>
              <w:top w:val="nil"/>
              <w:left w:val="nil"/>
              <w:bottom w:val="single" w:sz="4" w:space="0" w:color="auto"/>
              <w:right w:val="single" w:sz="4" w:space="0" w:color="auto"/>
            </w:tcBorders>
            <w:shd w:val="clear" w:color="000000" w:fill="FFFFFF"/>
            <w:noWrap/>
            <w:vAlign w:val="center"/>
          </w:tcPr>
          <w:p w14:paraId="26B5FAEC" w14:textId="77777777" w:rsidR="00A075C4" w:rsidRPr="00873860" w:rsidRDefault="00A075C4" w:rsidP="00F559FD">
            <w:pPr>
              <w:jc w:val="center"/>
              <w:rPr>
                <w:sz w:val="20"/>
                <w:szCs w:val="20"/>
              </w:rPr>
            </w:pPr>
            <w:r>
              <w:rPr>
                <w:sz w:val="20"/>
                <w:szCs w:val="20"/>
              </w:rPr>
              <w:t>400</w:t>
            </w:r>
          </w:p>
        </w:tc>
        <w:tc>
          <w:tcPr>
            <w:tcW w:w="2790" w:type="dxa"/>
            <w:tcBorders>
              <w:top w:val="nil"/>
              <w:left w:val="nil"/>
              <w:bottom w:val="single" w:sz="4" w:space="0" w:color="auto"/>
              <w:right w:val="single" w:sz="4" w:space="0" w:color="auto"/>
            </w:tcBorders>
            <w:shd w:val="clear" w:color="auto" w:fill="auto"/>
            <w:hideMark/>
          </w:tcPr>
          <w:p w14:paraId="2E67F6EB" w14:textId="77777777" w:rsidR="00A075C4" w:rsidRPr="00873860" w:rsidRDefault="00A075C4" w:rsidP="00F559FD">
            <w:pPr>
              <w:jc w:val="center"/>
              <w:rPr>
                <w:sz w:val="20"/>
                <w:szCs w:val="20"/>
              </w:rPr>
            </w:pPr>
            <w:r>
              <w:rPr>
                <w:sz w:val="20"/>
                <w:szCs w:val="20"/>
              </w:rPr>
              <w:t>9</w:t>
            </w:r>
          </w:p>
        </w:tc>
        <w:tc>
          <w:tcPr>
            <w:tcW w:w="2880" w:type="dxa"/>
            <w:tcBorders>
              <w:top w:val="nil"/>
              <w:left w:val="nil"/>
              <w:bottom w:val="single" w:sz="4" w:space="0" w:color="auto"/>
              <w:right w:val="single" w:sz="4" w:space="0" w:color="auto"/>
            </w:tcBorders>
            <w:shd w:val="clear" w:color="auto" w:fill="auto"/>
            <w:hideMark/>
          </w:tcPr>
          <w:p w14:paraId="65785E46" w14:textId="77777777" w:rsidR="00A075C4" w:rsidRPr="00873860" w:rsidRDefault="00A075C4" w:rsidP="00F559FD">
            <w:pPr>
              <w:jc w:val="center"/>
              <w:rPr>
                <w:sz w:val="20"/>
                <w:szCs w:val="20"/>
              </w:rPr>
            </w:pPr>
            <w:r>
              <w:rPr>
                <w:sz w:val="20"/>
                <w:szCs w:val="20"/>
              </w:rPr>
              <w:t>9</w:t>
            </w:r>
          </w:p>
        </w:tc>
      </w:tr>
      <w:tr w:rsidR="00A075C4" w:rsidRPr="00873860" w14:paraId="544C4E37" w14:textId="77777777" w:rsidTr="00A075C4">
        <w:trPr>
          <w:gridAfter w:val="1"/>
          <w:wAfter w:w="10" w:type="dxa"/>
          <w:trHeight w:val="323"/>
        </w:trPr>
        <w:tc>
          <w:tcPr>
            <w:tcW w:w="625" w:type="dxa"/>
            <w:tcBorders>
              <w:top w:val="nil"/>
              <w:left w:val="single" w:sz="4" w:space="0" w:color="auto"/>
              <w:bottom w:val="single" w:sz="4" w:space="0" w:color="auto"/>
              <w:right w:val="nil"/>
            </w:tcBorders>
            <w:shd w:val="clear" w:color="auto" w:fill="auto"/>
            <w:noWrap/>
            <w:vAlign w:val="center"/>
            <w:hideMark/>
          </w:tcPr>
          <w:p w14:paraId="189F40FC" w14:textId="77777777" w:rsidR="00A075C4" w:rsidRPr="00BB1E18" w:rsidRDefault="00A075C4" w:rsidP="00F559FD">
            <w:pPr>
              <w:jc w:val="center"/>
              <w:rPr>
                <w:sz w:val="20"/>
                <w:szCs w:val="20"/>
              </w:rPr>
            </w:pPr>
            <w:r w:rsidRPr="00BB1E18">
              <w:rPr>
                <w:sz w:val="20"/>
                <w:szCs w:val="20"/>
              </w:rPr>
              <w:t>5</w:t>
            </w:r>
          </w:p>
        </w:tc>
        <w:tc>
          <w:tcPr>
            <w:tcW w:w="5310" w:type="dxa"/>
            <w:tcBorders>
              <w:top w:val="nil"/>
              <w:left w:val="single" w:sz="4" w:space="0" w:color="auto"/>
              <w:bottom w:val="single" w:sz="4" w:space="0" w:color="auto"/>
              <w:right w:val="single" w:sz="4" w:space="0" w:color="auto"/>
            </w:tcBorders>
            <w:shd w:val="clear" w:color="000000" w:fill="FFFFFF"/>
            <w:noWrap/>
            <w:vAlign w:val="center"/>
          </w:tcPr>
          <w:p w14:paraId="308CC9D5" w14:textId="77777777" w:rsidR="00A075C4" w:rsidRPr="00BB1E18" w:rsidRDefault="00A075C4" w:rsidP="00F559FD">
            <w:pPr>
              <w:rPr>
                <w:sz w:val="20"/>
                <w:szCs w:val="20"/>
              </w:rPr>
            </w:pPr>
            <w:r w:rsidRPr="00BB1E18">
              <w:rPr>
                <w:sz w:val="20"/>
                <w:szCs w:val="20"/>
              </w:rPr>
              <w:t xml:space="preserve">Ул. </w:t>
            </w:r>
            <w:r>
              <w:rPr>
                <w:sz w:val="20"/>
                <w:szCs w:val="20"/>
              </w:rPr>
              <w:t>Шираз</w:t>
            </w:r>
            <w:r w:rsidRPr="00BB1E18">
              <w:rPr>
                <w:sz w:val="20"/>
                <w:szCs w:val="20"/>
              </w:rPr>
              <w:t xml:space="preserve"> дом </w:t>
            </w:r>
            <w:r>
              <w:rPr>
                <w:sz w:val="20"/>
                <w:szCs w:val="20"/>
              </w:rPr>
              <w:t>14 под. 1</w:t>
            </w:r>
          </w:p>
        </w:tc>
        <w:tc>
          <w:tcPr>
            <w:tcW w:w="2970" w:type="dxa"/>
            <w:tcBorders>
              <w:top w:val="nil"/>
              <w:left w:val="nil"/>
              <w:bottom w:val="single" w:sz="4" w:space="0" w:color="auto"/>
              <w:right w:val="single" w:sz="4" w:space="0" w:color="auto"/>
            </w:tcBorders>
            <w:shd w:val="clear" w:color="000000" w:fill="FFFFFF"/>
            <w:noWrap/>
          </w:tcPr>
          <w:p w14:paraId="2427B265" w14:textId="77777777" w:rsidR="00A075C4" w:rsidRPr="00BB1E18" w:rsidRDefault="00A075C4" w:rsidP="00F559FD">
            <w:pPr>
              <w:jc w:val="center"/>
              <w:rPr>
                <w:sz w:val="20"/>
                <w:szCs w:val="20"/>
              </w:rPr>
            </w:pPr>
            <w:r w:rsidRPr="00BB1E18">
              <w:rPr>
                <w:sz w:val="20"/>
                <w:szCs w:val="20"/>
                <w:lang w:val="hy-AM"/>
              </w:rPr>
              <w:t>400</w:t>
            </w:r>
          </w:p>
        </w:tc>
        <w:tc>
          <w:tcPr>
            <w:tcW w:w="2790" w:type="dxa"/>
            <w:tcBorders>
              <w:top w:val="nil"/>
              <w:left w:val="nil"/>
              <w:bottom w:val="single" w:sz="4" w:space="0" w:color="auto"/>
              <w:right w:val="single" w:sz="4" w:space="0" w:color="auto"/>
            </w:tcBorders>
            <w:shd w:val="clear" w:color="auto" w:fill="auto"/>
            <w:hideMark/>
          </w:tcPr>
          <w:p w14:paraId="21F38125" w14:textId="77777777" w:rsidR="00A075C4" w:rsidRPr="00BB1E18" w:rsidRDefault="00A075C4" w:rsidP="00F559FD">
            <w:pPr>
              <w:jc w:val="center"/>
              <w:rPr>
                <w:sz w:val="20"/>
                <w:szCs w:val="20"/>
              </w:rPr>
            </w:pPr>
            <w:r w:rsidRPr="00BB1E18">
              <w:rPr>
                <w:sz w:val="20"/>
                <w:szCs w:val="20"/>
                <w:lang w:val="hy-AM"/>
              </w:rPr>
              <w:t>9</w:t>
            </w:r>
          </w:p>
        </w:tc>
        <w:tc>
          <w:tcPr>
            <w:tcW w:w="2880" w:type="dxa"/>
            <w:tcBorders>
              <w:top w:val="nil"/>
              <w:left w:val="nil"/>
              <w:bottom w:val="single" w:sz="4" w:space="0" w:color="auto"/>
              <w:right w:val="single" w:sz="4" w:space="0" w:color="auto"/>
            </w:tcBorders>
            <w:shd w:val="clear" w:color="auto" w:fill="auto"/>
            <w:hideMark/>
          </w:tcPr>
          <w:p w14:paraId="15AE219D" w14:textId="77777777" w:rsidR="00A075C4" w:rsidRPr="00BB1E18" w:rsidRDefault="00A075C4" w:rsidP="00F559FD">
            <w:pPr>
              <w:jc w:val="center"/>
              <w:rPr>
                <w:sz w:val="20"/>
                <w:szCs w:val="20"/>
              </w:rPr>
            </w:pPr>
            <w:r>
              <w:rPr>
                <w:sz w:val="20"/>
                <w:szCs w:val="20"/>
                <w:lang w:val="hy-AM"/>
              </w:rPr>
              <w:t>8</w:t>
            </w:r>
          </w:p>
        </w:tc>
      </w:tr>
      <w:tr w:rsidR="00A075C4" w:rsidRPr="00873860" w14:paraId="3CFD52EA" w14:textId="77777777" w:rsidTr="00A075C4">
        <w:trPr>
          <w:gridAfter w:val="1"/>
          <w:wAfter w:w="10" w:type="dxa"/>
          <w:trHeight w:val="323"/>
        </w:trPr>
        <w:tc>
          <w:tcPr>
            <w:tcW w:w="625" w:type="dxa"/>
            <w:tcBorders>
              <w:top w:val="nil"/>
              <w:left w:val="single" w:sz="4" w:space="0" w:color="auto"/>
              <w:bottom w:val="single" w:sz="4" w:space="0" w:color="auto"/>
              <w:right w:val="nil"/>
            </w:tcBorders>
            <w:shd w:val="clear" w:color="auto" w:fill="auto"/>
            <w:noWrap/>
            <w:vAlign w:val="center"/>
            <w:hideMark/>
          </w:tcPr>
          <w:p w14:paraId="0E616714" w14:textId="77777777" w:rsidR="00A075C4" w:rsidRPr="00BB1E18" w:rsidRDefault="00A075C4" w:rsidP="00F559FD">
            <w:pPr>
              <w:jc w:val="center"/>
              <w:rPr>
                <w:sz w:val="20"/>
                <w:szCs w:val="20"/>
              </w:rPr>
            </w:pPr>
            <w:r w:rsidRPr="00BB1E18">
              <w:rPr>
                <w:sz w:val="20"/>
                <w:szCs w:val="20"/>
              </w:rPr>
              <w:t>6</w:t>
            </w:r>
          </w:p>
        </w:tc>
        <w:tc>
          <w:tcPr>
            <w:tcW w:w="5310" w:type="dxa"/>
            <w:tcBorders>
              <w:top w:val="nil"/>
              <w:left w:val="single" w:sz="4" w:space="0" w:color="auto"/>
              <w:bottom w:val="single" w:sz="4" w:space="0" w:color="auto"/>
              <w:right w:val="single" w:sz="4" w:space="0" w:color="auto"/>
            </w:tcBorders>
            <w:shd w:val="clear" w:color="000000" w:fill="FFFFFF"/>
            <w:noWrap/>
            <w:vAlign w:val="center"/>
          </w:tcPr>
          <w:p w14:paraId="49BC2E9A" w14:textId="77777777" w:rsidR="00A075C4" w:rsidRPr="00BB1E18" w:rsidRDefault="00A075C4" w:rsidP="00F559FD">
            <w:pPr>
              <w:rPr>
                <w:sz w:val="20"/>
                <w:szCs w:val="20"/>
              </w:rPr>
            </w:pPr>
            <w:r w:rsidRPr="00BB1E18">
              <w:rPr>
                <w:sz w:val="20"/>
                <w:szCs w:val="20"/>
              </w:rPr>
              <w:t xml:space="preserve">Ул. </w:t>
            </w:r>
            <w:r>
              <w:rPr>
                <w:sz w:val="20"/>
                <w:szCs w:val="20"/>
              </w:rPr>
              <w:t>Шираз</w:t>
            </w:r>
            <w:r w:rsidRPr="00BB1E18">
              <w:rPr>
                <w:sz w:val="20"/>
                <w:szCs w:val="20"/>
              </w:rPr>
              <w:t xml:space="preserve"> дом </w:t>
            </w:r>
            <w:r>
              <w:rPr>
                <w:sz w:val="20"/>
                <w:szCs w:val="20"/>
              </w:rPr>
              <w:t>14 под. 2</w:t>
            </w:r>
          </w:p>
        </w:tc>
        <w:tc>
          <w:tcPr>
            <w:tcW w:w="2970" w:type="dxa"/>
            <w:tcBorders>
              <w:top w:val="nil"/>
              <w:left w:val="nil"/>
              <w:bottom w:val="single" w:sz="4" w:space="0" w:color="auto"/>
              <w:right w:val="single" w:sz="4" w:space="0" w:color="auto"/>
            </w:tcBorders>
            <w:shd w:val="clear" w:color="000000" w:fill="FFFFFF"/>
            <w:noWrap/>
          </w:tcPr>
          <w:p w14:paraId="53549699" w14:textId="77777777" w:rsidR="00A075C4" w:rsidRPr="00BB1E18" w:rsidRDefault="00A075C4" w:rsidP="00F559FD">
            <w:pPr>
              <w:jc w:val="center"/>
              <w:rPr>
                <w:sz w:val="20"/>
                <w:szCs w:val="20"/>
              </w:rPr>
            </w:pPr>
            <w:r w:rsidRPr="00BB1E18">
              <w:rPr>
                <w:sz w:val="20"/>
                <w:szCs w:val="20"/>
                <w:lang w:val="hy-AM"/>
              </w:rPr>
              <w:t>400</w:t>
            </w:r>
          </w:p>
        </w:tc>
        <w:tc>
          <w:tcPr>
            <w:tcW w:w="2790" w:type="dxa"/>
            <w:tcBorders>
              <w:top w:val="nil"/>
              <w:left w:val="nil"/>
              <w:bottom w:val="single" w:sz="4" w:space="0" w:color="auto"/>
              <w:right w:val="single" w:sz="4" w:space="0" w:color="auto"/>
            </w:tcBorders>
            <w:shd w:val="clear" w:color="auto" w:fill="auto"/>
            <w:hideMark/>
          </w:tcPr>
          <w:p w14:paraId="6F223E73" w14:textId="77777777" w:rsidR="00A075C4" w:rsidRPr="00BB1E18" w:rsidRDefault="00A075C4" w:rsidP="00F559FD">
            <w:pPr>
              <w:jc w:val="center"/>
              <w:rPr>
                <w:sz w:val="20"/>
                <w:szCs w:val="20"/>
              </w:rPr>
            </w:pPr>
            <w:r w:rsidRPr="00BB1E18">
              <w:rPr>
                <w:sz w:val="20"/>
                <w:szCs w:val="20"/>
                <w:lang w:val="hy-AM"/>
              </w:rPr>
              <w:t>9</w:t>
            </w:r>
          </w:p>
        </w:tc>
        <w:tc>
          <w:tcPr>
            <w:tcW w:w="2880" w:type="dxa"/>
            <w:tcBorders>
              <w:top w:val="nil"/>
              <w:left w:val="nil"/>
              <w:bottom w:val="single" w:sz="4" w:space="0" w:color="auto"/>
              <w:right w:val="single" w:sz="4" w:space="0" w:color="auto"/>
            </w:tcBorders>
            <w:shd w:val="clear" w:color="auto" w:fill="auto"/>
            <w:hideMark/>
          </w:tcPr>
          <w:p w14:paraId="0FC2BDF0" w14:textId="77777777" w:rsidR="00A075C4" w:rsidRPr="00BB1E18" w:rsidRDefault="00A075C4" w:rsidP="00F559FD">
            <w:pPr>
              <w:jc w:val="center"/>
              <w:rPr>
                <w:sz w:val="20"/>
                <w:szCs w:val="20"/>
              </w:rPr>
            </w:pPr>
            <w:r>
              <w:rPr>
                <w:sz w:val="20"/>
                <w:szCs w:val="20"/>
                <w:lang w:val="hy-AM"/>
              </w:rPr>
              <w:t>8</w:t>
            </w:r>
          </w:p>
        </w:tc>
      </w:tr>
      <w:tr w:rsidR="00A075C4" w:rsidRPr="00873860" w14:paraId="150CD24E" w14:textId="77777777" w:rsidTr="00A075C4">
        <w:trPr>
          <w:gridAfter w:val="1"/>
          <w:wAfter w:w="10" w:type="dxa"/>
          <w:trHeight w:val="323"/>
        </w:trPr>
        <w:tc>
          <w:tcPr>
            <w:tcW w:w="625" w:type="dxa"/>
            <w:tcBorders>
              <w:top w:val="nil"/>
              <w:left w:val="single" w:sz="4" w:space="0" w:color="auto"/>
              <w:bottom w:val="single" w:sz="4" w:space="0" w:color="auto"/>
              <w:right w:val="nil"/>
            </w:tcBorders>
            <w:shd w:val="clear" w:color="auto" w:fill="auto"/>
            <w:noWrap/>
            <w:vAlign w:val="center"/>
            <w:hideMark/>
          </w:tcPr>
          <w:p w14:paraId="5D62B3B9" w14:textId="77777777" w:rsidR="00A075C4" w:rsidRPr="00BB1E18" w:rsidRDefault="00A075C4" w:rsidP="00F559FD">
            <w:pPr>
              <w:jc w:val="center"/>
              <w:rPr>
                <w:sz w:val="20"/>
                <w:szCs w:val="20"/>
              </w:rPr>
            </w:pPr>
            <w:r w:rsidRPr="00BB1E18">
              <w:rPr>
                <w:sz w:val="20"/>
                <w:szCs w:val="20"/>
              </w:rPr>
              <w:t>7</w:t>
            </w:r>
          </w:p>
        </w:tc>
        <w:tc>
          <w:tcPr>
            <w:tcW w:w="5310" w:type="dxa"/>
            <w:tcBorders>
              <w:top w:val="nil"/>
              <w:left w:val="single" w:sz="4" w:space="0" w:color="auto"/>
              <w:bottom w:val="nil"/>
              <w:right w:val="single" w:sz="4" w:space="0" w:color="auto"/>
            </w:tcBorders>
            <w:shd w:val="clear" w:color="000000" w:fill="FFFFFF"/>
            <w:noWrap/>
            <w:vAlign w:val="center"/>
          </w:tcPr>
          <w:p w14:paraId="2E959C72" w14:textId="77777777" w:rsidR="00A075C4" w:rsidRPr="00BB1E18" w:rsidRDefault="00A075C4" w:rsidP="00F559FD">
            <w:pPr>
              <w:rPr>
                <w:sz w:val="20"/>
                <w:szCs w:val="20"/>
              </w:rPr>
            </w:pPr>
            <w:r w:rsidRPr="00BB1E18">
              <w:rPr>
                <w:sz w:val="20"/>
                <w:szCs w:val="20"/>
              </w:rPr>
              <w:t xml:space="preserve">Ул. </w:t>
            </w:r>
            <w:r>
              <w:rPr>
                <w:sz w:val="20"/>
                <w:szCs w:val="20"/>
              </w:rPr>
              <w:t>Шираз</w:t>
            </w:r>
            <w:r w:rsidRPr="00BB1E18">
              <w:rPr>
                <w:sz w:val="20"/>
                <w:szCs w:val="20"/>
              </w:rPr>
              <w:t xml:space="preserve"> дом </w:t>
            </w:r>
            <w:r>
              <w:rPr>
                <w:sz w:val="20"/>
                <w:szCs w:val="20"/>
              </w:rPr>
              <w:t>14 под. 3</w:t>
            </w:r>
          </w:p>
        </w:tc>
        <w:tc>
          <w:tcPr>
            <w:tcW w:w="2970" w:type="dxa"/>
            <w:tcBorders>
              <w:top w:val="nil"/>
              <w:left w:val="nil"/>
              <w:bottom w:val="single" w:sz="4" w:space="0" w:color="auto"/>
              <w:right w:val="single" w:sz="4" w:space="0" w:color="auto"/>
            </w:tcBorders>
            <w:shd w:val="clear" w:color="000000" w:fill="FFFFFF"/>
            <w:noWrap/>
          </w:tcPr>
          <w:p w14:paraId="3C9F8BE5" w14:textId="77777777" w:rsidR="00A075C4" w:rsidRPr="00BB1E18" w:rsidRDefault="00A075C4" w:rsidP="00F559FD">
            <w:pPr>
              <w:jc w:val="center"/>
              <w:rPr>
                <w:sz w:val="20"/>
                <w:szCs w:val="20"/>
              </w:rPr>
            </w:pPr>
            <w:r w:rsidRPr="00BB1E18">
              <w:rPr>
                <w:sz w:val="20"/>
                <w:szCs w:val="20"/>
                <w:lang w:val="hy-AM"/>
              </w:rPr>
              <w:t>400</w:t>
            </w:r>
          </w:p>
        </w:tc>
        <w:tc>
          <w:tcPr>
            <w:tcW w:w="2790" w:type="dxa"/>
            <w:tcBorders>
              <w:top w:val="nil"/>
              <w:left w:val="nil"/>
              <w:bottom w:val="single" w:sz="4" w:space="0" w:color="auto"/>
              <w:right w:val="single" w:sz="4" w:space="0" w:color="auto"/>
            </w:tcBorders>
            <w:shd w:val="clear" w:color="auto" w:fill="auto"/>
            <w:hideMark/>
          </w:tcPr>
          <w:p w14:paraId="4FC698CC" w14:textId="77777777" w:rsidR="00A075C4" w:rsidRPr="00BB1E18" w:rsidRDefault="00A075C4" w:rsidP="00F559FD">
            <w:pPr>
              <w:jc w:val="center"/>
              <w:rPr>
                <w:sz w:val="20"/>
                <w:szCs w:val="20"/>
              </w:rPr>
            </w:pPr>
            <w:r w:rsidRPr="00BB1E18">
              <w:rPr>
                <w:sz w:val="20"/>
                <w:szCs w:val="20"/>
                <w:lang w:val="hy-AM"/>
              </w:rPr>
              <w:t>9</w:t>
            </w:r>
          </w:p>
        </w:tc>
        <w:tc>
          <w:tcPr>
            <w:tcW w:w="2880" w:type="dxa"/>
            <w:tcBorders>
              <w:top w:val="nil"/>
              <w:left w:val="nil"/>
              <w:bottom w:val="single" w:sz="4" w:space="0" w:color="auto"/>
              <w:right w:val="single" w:sz="4" w:space="0" w:color="auto"/>
            </w:tcBorders>
            <w:shd w:val="clear" w:color="auto" w:fill="auto"/>
            <w:hideMark/>
          </w:tcPr>
          <w:p w14:paraId="10E0A454" w14:textId="77777777" w:rsidR="00A075C4" w:rsidRPr="00BB1E18" w:rsidRDefault="00A075C4" w:rsidP="00F559FD">
            <w:pPr>
              <w:jc w:val="center"/>
              <w:rPr>
                <w:sz w:val="20"/>
                <w:szCs w:val="20"/>
              </w:rPr>
            </w:pPr>
            <w:r>
              <w:rPr>
                <w:sz w:val="20"/>
                <w:szCs w:val="20"/>
                <w:lang w:val="hy-AM"/>
              </w:rPr>
              <w:t>8</w:t>
            </w:r>
          </w:p>
        </w:tc>
      </w:tr>
      <w:tr w:rsidR="00A075C4" w:rsidRPr="00873860" w14:paraId="0F9F3BC0" w14:textId="77777777" w:rsidTr="00A075C4">
        <w:trPr>
          <w:gridAfter w:val="1"/>
          <w:wAfter w:w="10" w:type="dxa"/>
          <w:trHeight w:val="323"/>
        </w:trPr>
        <w:tc>
          <w:tcPr>
            <w:tcW w:w="59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ECBF1F" w14:textId="77777777" w:rsidR="00A075C4" w:rsidRPr="00BB1E18" w:rsidRDefault="00A075C4" w:rsidP="00F559FD">
            <w:pPr>
              <w:rPr>
                <w:sz w:val="20"/>
                <w:szCs w:val="20"/>
              </w:rPr>
            </w:pPr>
            <w:r w:rsidRPr="00BB1E18">
              <w:rPr>
                <w:b/>
                <w:sz w:val="20"/>
                <w:szCs w:val="20"/>
              </w:rPr>
              <w:t xml:space="preserve">Всего </w:t>
            </w:r>
            <w:r w:rsidRPr="00BB1E18">
              <w:rPr>
                <w:sz w:val="20"/>
                <w:szCs w:val="20"/>
              </w:rPr>
              <w:t xml:space="preserve">  </w:t>
            </w:r>
            <w:r w:rsidRPr="00BB1E18">
              <w:rPr>
                <w:b/>
                <w:sz w:val="20"/>
                <w:szCs w:val="20"/>
              </w:rPr>
              <w:t>7</w:t>
            </w:r>
          </w:p>
        </w:tc>
        <w:tc>
          <w:tcPr>
            <w:tcW w:w="2970" w:type="dxa"/>
            <w:tcBorders>
              <w:top w:val="nil"/>
              <w:left w:val="nil"/>
              <w:bottom w:val="single" w:sz="4" w:space="0" w:color="auto"/>
              <w:right w:val="single" w:sz="4" w:space="0" w:color="auto"/>
            </w:tcBorders>
            <w:shd w:val="clear" w:color="auto" w:fill="auto"/>
            <w:noWrap/>
            <w:vAlign w:val="center"/>
            <w:hideMark/>
          </w:tcPr>
          <w:p w14:paraId="406CD85C" w14:textId="77777777" w:rsidR="00A075C4" w:rsidRPr="00BB1E18" w:rsidRDefault="00A075C4" w:rsidP="00F559FD">
            <w:pPr>
              <w:rPr>
                <w:sz w:val="20"/>
                <w:szCs w:val="20"/>
              </w:rPr>
            </w:pPr>
            <w:r w:rsidRPr="00BB1E18">
              <w:rPr>
                <w:sz w:val="20"/>
                <w:szCs w:val="20"/>
              </w:rPr>
              <w:t> </w:t>
            </w:r>
          </w:p>
        </w:tc>
        <w:tc>
          <w:tcPr>
            <w:tcW w:w="2790" w:type="dxa"/>
            <w:tcBorders>
              <w:top w:val="nil"/>
              <w:left w:val="nil"/>
              <w:bottom w:val="single" w:sz="4" w:space="0" w:color="auto"/>
              <w:right w:val="single" w:sz="4" w:space="0" w:color="auto"/>
            </w:tcBorders>
            <w:shd w:val="clear" w:color="auto" w:fill="auto"/>
            <w:noWrap/>
            <w:vAlign w:val="center"/>
            <w:hideMark/>
          </w:tcPr>
          <w:p w14:paraId="2AB521EE" w14:textId="77777777" w:rsidR="00A075C4" w:rsidRPr="00BB1E18" w:rsidRDefault="00A075C4" w:rsidP="00F559FD">
            <w:pPr>
              <w:rPr>
                <w:sz w:val="20"/>
                <w:szCs w:val="20"/>
              </w:rPr>
            </w:pPr>
            <w:r w:rsidRPr="00BB1E18">
              <w:rPr>
                <w:sz w:val="20"/>
                <w:szCs w:val="20"/>
              </w:rPr>
              <w:t> </w:t>
            </w:r>
          </w:p>
        </w:tc>
        <w:tc>
          <w:tcPr>
            <w:tcW w:w="2880" w:type="dxa"/>
            <w:tcBorders>
              <w:top w:val="nil"/>
              <w:left w:val="nil"/>
              <w:bottom w:val="single" w:sz="4" w:space="0" w:color="auto"/>
              <w:right w:val="single" w:sz="4" w:space="0" w:color="auto"/>
            </w:tcBorders>
            <w:shd w:val="clear" w:color="auto" w:fill="auto"/>
            <w:noWrap/>
            <w:vAlign w:val="center"/>
            <w:hideMark/>
          </w:tcPr>
          <w:p w14:paraId="01E37F81" w14:textId="77777777" w:rsidR="00A075C4" w:rsidRPr="00BB1E18" w:rsidRDefault="00A075C4" w:rsidP="00F559FD">
            <w:pPr>
              <w:rPr>
                <w:sz w:val="20"/>
                <w:szCs w:val="20"/>
              </w:rPr>
            </w:pPr>
            <w:r w:rsidRPr="00BB1E18">
              <w:rPr>
                <w:sz w:val="20"/>
                <w:szCs w:val="20"/>
              </w:rPr>
              <w:t> </w:t>
            </w:r>
          </w:p>
        </w:tc>
      </w:tr>
      <w:tr w:rsidR="00A075C4" w:rsidRPr="00873860" w14:paraId="6A825F62" w14:textId="77777777" w:rsidTr="00A075C4">
        <w:trPr>
          <w:gridAfter w:val="1"/>
          <w:wAfter w:w="10" w:type="dxa"/>
          <w:trHeight w:val="349"/>
        </w:trPr>
        <w:tc>
          <w:tcPr>
            <w:tcW w:w="625" w:type="dxa"/>
            <w:tcBorders>
              <w:top w:val="nil"/>
              <w:left w:val="nil"/>
              <w:bottom w:val="nil"/>
              <w:right w:val="nil"/>
            </w:tcBorders>
            <w:shd w:val="clear" w:color="auto" w:fill="auto"/>
            <w:noWrap/>
            <w:vAlign w:val="center"/>
            <w:hideMark/>
          </w:tcPr>
          <w:p w14:paraId="6AC3FDF4" w14:textId="77777777" w:rsidR="00A075C4" w:rsidRPr="00BB1E18" w:rsidRDefault="00A075C4" w:rsidP="00F559FD">
            <w:pPr>
              <w:rPr>
                <w:sz w:val="20"/>
                <w:szCs w:val="20"/>
              </w:rPr>
            </w:pPr>
          </w:p>
        </w:tc>
        <w:tc>
          <w:tcPr>
            <w:tcW w:w="5310" w:type="dxa"/>
            <w:tcBorders>
              <w:top w:val="nil"/>
              <w:left w:val="nil"/>
              <w:bottom w:val="nil"/>
              <w:right w:val="nil"/>
            </w:tcBorders>
            <w:shd w:val="clear" w:color="auto" w:fill="auto"/>
            <w:noWrap/>
            <w:vAlign w:val="center"/>
            <w:hideMark/>
          </w:tcPr>
          <w:p w14:paraId="7BF27C3D" w14:textId="77777777" w:rsidR="00A075C4" w:rsidRPr="00BB1E18" w:rsidRDefault="00A075C4" w:rsidP="00F559FD">
            <w:pPr>
              <w:rPr>
                <w:sz w:val="20"/>
                <w:szCs w:val="20"/>
              </w:rPr>
            </w:pPr>
          </w:p>
        </w:tc>
        <w:tc>
          <w:tcPr>
            <w:tcW w:w="2970" w:type="dxa"/>
            <w:tcBorders>
              <w:top w:val="nil"/>
              <w:left w:val="nil"/>
              <w:bottom w:val="nil"/>
              <w:right w:val="nil"/>
            </w:tcBorders>
            <w:shd w:val="clear" w:color="auto" w:fill="auto"/>
            <w:noWrap/>
            <w:vAlign w:val="center"/>
            <w:hideMark/>
          </w:tcPr>
          <w:p w14:paraId="20952101" w14:textId="77777777" w:rsidR="00A075C4" w:rsidRDefault="00A075C4" w:rsidP="00F559FD">
            <w:pPr>
              <w:rPr>
                <w:sz w:val="20"/>
                <w:szCs w:val="20"/>
              </w:rPr>
            </w:pPr>
          </w:p>
          <w:p w14:paraId="141FEC1F" w14:textId="77777777" w:rsidR="00A075C4" w:rsidRPr="00BB1E18" w:rsidRDefault="00A075C4" w:rsidP="00F559FD">
            <w:pPr>
              <w:rPr>
                <w:sz w:val="20"/>
                <w:szCs w:val="20"/>
              </w:rPr>
            </w:pPr>
          </w:p>
        </w:tc>
        <w:tc>
          <w:tcPr>
            <w:tcW w:w="2790" w:type="dxa"/>
            <w:tcBorders>
              <w:top w:val="nil"/>
              <w:left w:val="nil"/>
              <w:bottom w:val="nil"/>
              <w:right w:val="nil"/>
            </w:tcBorders>
            <w:shd w:val="clear" w:color="auto" w:fill="auto"/>
            <w:noWrap/>
            <w:vAlign w:val="center"/>
            <w:hideMark/>
          </w:tcPr>
          <w:p w14:paraId="27B2230D" w14:textId="77777777" w:rsidR="00A075C4" w:rsidRPr="00BB1E18" w:rsidRDefault="00A075C4" w:rsidP="00F559FD">
            <w:pPr>
              <w:rPr>
                <w:sz w:val="20"/>
                <w:szCs w:val="20"/>
              </w:rPr>
            </w:pPr>
          </w:p>
        </w:tc>
        <w:tc>
          <w:tcPr>
            <w:tcW w:w="2880" w:type="dxa"/>
            <w:tcBorders>
              <w:top w:val="nil"/>
              <w:left w:val="nil"/>
              <w:bottom w:val="nil"/>
              <w:right w:val="nil"/>
            </w:tcBorders>
            <w:shd w:val="clear" w:color="auto" w:fill="auto"/>
            <w:noWrap/>
            <w:vAlign w:val="center"/>
            <w:hideMark/>
          </w:tcPr>
          <w:p w14:paraId="77F76FA1" w14:textId="77777777" w:rsidR="00A075C4" w:rsidRPr="00BB1E18" w:rsidRDefault="00A075C4" w:rsidP="00F559FD">
            <w:pPr>
              <w:rPr>
                <w:sz w:val="20"/>
                <w:szCs w:val="20"/>
              </w:rPr>
            </w:pPr>
          </w:p>
        </w:tc>
      </w:tr>
      <w:tr w:rsidR="00A075C4" w:rsidRPr="00BB1E18" w14:paraId="6C8DBABF" w14:textId="77777777" w:rsidTr="00A075C4">
        <w:trPr>
          <w:gridAfter w:val="1"/>
          <w:wAfter w:w="10" w:type="dxa"/>
          <w:trHeight w:val="825"/>
        </w:trPr>
        <w:tc>
          <w:tcPr>
            <w:tcW w:w="6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922206" w14:textId="77777777" w:rsidR="00A075C4" w:rsidRPr="00BB1E18" w:rsidRDefault="00A075C4" w:rsidP="00F559FD">
            <w:pPr>
              <w:jc w:val="center"/>
              <w:rPr>
                <w:sz w:val="20"/>
                <w:szCs w:val="20"/>
              </w:rPr>
            </w:pPr>
            <w:r w:rsidRPr="00BB1E18">
              <w:rPr>
                <w:sz w:val="20"/>
                <w:szCs w:val="20"/>
              </w:rPr>
              <w:t>П/Н</w:t>
            </w:r>
          </w:p>
        </w:tc>
        <w:tc>
          <w:tcPr>
            <w:tcW w:w="5310" w:type="dxa"/>
            <w:vMerge w:val="restart"/>
            <w:tcBorders>
              <w:top w:val="single" w:sz="4" w:space="0" w:color="auto"/>
              <w:left w:val="nil"/>
              <w:bottom w:val="single" w:sz="4" w:space="0" w:color="auto"/>
              <w:right w:val="single" w:sz="4" w:space="0" w:color="auto"/>
            </w:tcBorders>
            <w:shd w:val="clear" w:color="auto" w:fill="auto"/>
            <w:vAlign w:val="center"/>
            <w:hideMark/>
          </w:tcPr>
          <w:p w14:paraId="4F2FF77A" w14:textId="77777777" w:rsidR="00A075C4" w:rsidRPr="00BB1E18" w:rsidRDefault="00A075C4" w:rsidP="00F559FD">
            <w:pPr>
              <w:jc w:val="center"/>
              <w:rPr>
                <w:sz w:val="20"/>
                <w:szCs w:val="20"/>
              </w:rPr>
            </w:pPr>
            <w:r w:rsidRPr="00BB1E18">
              <w:rPr>
                <w:sz w:val="20"/>
                <w:szCs w:val="20"/>
              </w:rPr>
              <w:t>Адресс/подъезд</w:t>
            </w:r>
          </w:p>
        </w:tc>
        <w:tc>
          <w:tcPr>
            <w:tcW w:w="2970" w:type="dxa"/>
            <w:vMerge w:val="restart"/>
            <w:tcBorders>
              <w:top w:val="single" w:sz="4" w:space="0" w:color="auto"/>
              <w:left w:val="nil"/>
              <w:bottom w:val="single" w:sz="4" w:space="0" w:color="auto"/>
              <w:right w:val="single" w:sz="4" w:space="0" w:color="auto"/>
            </w:tcBorders>
            <w:shd w:val="clear" w:color="auto" w:fill="auto"/>
            <w:vAlign w:val="center"/>
            <w:hideMark/>
          </w:tcPr>
          <w:p w14:paraId="7E35DF1B" w14:textId="77777777" w:rsidR="00A075C4" w:rsidRPr="00BB1E18" w:rsidRDefault="00A075C4" w:rsidP="00F559FD">
            <w:pPr>
              <w:jc w:val="center"/>
              <w:rPr>
                <w:sz w:val="20"/>
                <w:szCs w:val="20"/>
              </w:rPr>
            </w:pPr>
            <w:r w:rsidRPr="00BB1E18">
              <w:rPr>
                <w:sz w:val="20"/>
                <w:szCs w:val="20"/>
              </w:rPr>
              <w:t>Грузоподъемность /кг/</w:t>
            </w:r>
          </w:p>
        </w:tc>
        <w:tc>
          <w:tcPr>
            <w:tcW w:w="2790" w:type="dxa"/>
            <w:vMerge w:val="restart"/>
            <w:tcBorders>
              <w:top w:val="single" w:sz="4" w:space="0" w:color="auto"/>
              <w:left w:val="nil"/>
              <w:bottom w:val="single" w:sz="4" w:space="0" w:color="auto"/>
              <w:right w:val="single" w:sz="4" w:space="0" w:color="auto"/>
            </w:tcBorders>
            <w:shd w:val="clear" w:color="auto" w:fill="auto"/>
            <w:vAlign w:val="center"/>
            <w:hideMark/>
          </w:tcPr>
          <w:p w14:paraId="73BCFC33" w14:textId="77777777" w:rsidR="00A075C4" w:rsidRPr="00873860" w:rsidRDefault="00A075C4" w:rsidP="00F559FD">
            <w:pPr>
              <w:jc w:val="center"/>
              <w:rPr>
                <w:sz w:val="20"/>
                <w:szCs w:val="20"/>
              </w:rPr>
            </w:pPr>
            <w:r w:rsidRPr="00BB1E18">
              <w:rPr>
                <w:sz w:val="20"/>
                <w:szCs w:val="20"/>
              </w:rPr>
              <w:t>Эта</w:t>
            </w:r>
            <w:r w:rsidRPr="00873860">
              <w:rPr>
                <w:sz w:val="20"/>
                <w:szCs w:val="20"/>
              </w:rPr>
              <w:t>жность /этаж/</w:t>
            </w:r>
          </w:p>
        </w:tc>
        <w:tc>
          <w:tcPr>
            <w:tcW w:w="2880" w:type="dxa"/>
            <w:vMerge w:val="restart"/>
            <w:tcBorders>
              <w:top w:val="single" w:sz="4" w:space="0" w:color="auto"/>
              <w:left w:val="nil"/>
              <w:bottom w:val="single" w:sz="4" w:space="0" w:color="auto"/>
              <w:right w:val="single" w:sz="4" w:space="0" w:color="auto"/>
            </w:tcBorders>
            <w:shd w:val="clear" w:color="auto" w:fill="auto"/>
            <w:vAlign w:val="center"/>
            <w:hideMark/>
          </w:tcPr>
          <w:p w14:paraId="34243839" w14:textId="77777777" w:rsidR="00A075C4" w:rsidRPr="00BB1E18" w:rsidRDefault="00A075C4" w:rsidP="00F559FD">
            <w:pPr>
              <w:jc w:val="center"/>
              <w:rPr>
                <w:sz w:val="20"/>
                <w:szCs w:val="20"/>
              </w:rPr>
            </w:pPr>
            <w:r w:rsidRPr="00873860">
              <w:rPr>
                <w:sz w:val="20"/>
                <w:szCs w:val="20"/>
              </w:rPr>
              <w:t>К</w:t>
            </w:r>
            <w:r w:rsidRPr="00BB1E18">
              <w:rPr>
                <w:sz w:val="20"/>
                <w:szCs w:val="20"/>
              </w:rPr>
              <w:t>олличество остановок</w:t>
            </w:r>
          </w:p>
        </w:tc>
      </w:tr>
      <w:tr w:rsidR="00A075C4" w:rsidRPr="00BB1E18" w14:paraId="76E7DCF2" w14:textId="77777777" w:rsidTr="00A075C4">
        <w:trPr>
          <w:gridAfter w:val="1"/>
          <w:wAfter w:w="10" w:type="dxa"/>
          <w:trHeight w:val="458"/>
        </w:trPr>
        <w:tc>
          <w:tcPr>
            <w:tcW w:w="625" w:type="dxa"/>
            <w:vMerge/>
            <w:tcBorders>
              <w:top w:val="single" w:sz="4" w:space="0" w:color="auto"/>
              <w:left w:val="single" w:sz="4" w:space="0" w:color="auto"/>
              <w:bottom w:val="single" w:sz="4" w:space="0" w:color="auto"/>
              <w:right w:val="single" w:sz="4" w:space="0" w:color="auto"/>
            </w:tcBorders>
            <w:vAlign w:val="center"/>
            <w:hideMark/>
          </w:tcPr>
          <w:p w14:paraId="14421BA3" w14:textId="77777777" w:rsidR="00A075C4" w:rsidRPr="00BB1E18" w:rsidRDefault="00A075C4" w:rsidP="00F559FD">
            <w:pPr>
              <w:rPr>
                <w:sz w:val="20"/>
                <w:szCs w:val="20"/>
              </w:rPr>
            </w:pPr>
          </w:p>
        </w:tc>
        <w:tc>
          <w:tcPr>
            <w:tcW w:w="5310" w:type="dxa"/>
            <w:vMerge/>
            <w:tcBorders>
              <w:top w:val="single" w:sz="4" w:space="0" w:color="auto"/>
              <w:left w:val="single" w:sz="4" w:space="0" w:color="auto"/>
              <w:bottom w:val="single" w:sz="4" w:space="0" w:color="auto"/>
              <w:right w:val="single" w:sz="4" w:space="0" w:color="auto"/>
            </w:tcBorders>
            <w:vAlign w:val="center"/>
            <w:hideMark/>
          </w:tcPr>
          <w:p w14:paraId="472B0592" w14:textId="77777777" w:rsidR="00A075C4" w:rsidRPr="00BB1E18" w:rsidRDefault="00A075C4" w:rsidP="00F559FD">
            <w:pPr>
              <w:rPr>
                <w:sz w:val="20"/>
                <w:szCs w:val="20"/>
              </w:rPr>
            </w:pPr>
          </w:p>
        </w:tc>
        <w:tc>
          <w:tcPr>
            <w:tcW w:w="2970" w:type="dxa"/>
            <w:vMerge/>
            <w:tcBorders>
              <w:top w:val="single" w:sz="4" w:space="0" w:color="auto"/>
              <w:left w:val="single" w:sz="4" w:space="0" w:color="auto"/>
              <w:bottom w:val="single" w:sz="4" w:space="0" w:color="auto"/>
              <w:right w:val="single" w:sz="4" w:space="0" w:color="auto"/>
            </w:tcBorders>
            <w:vAlign w:val="center"/>
            <w:hideMark/>
          </w:tcPr>
          <w:p w14:paraId="58818535" w14:textId="77777777" w:rsidR="00A075C4" w:rsidRPr="00BB1E18" w:rsidRDefault="00A075C4" w:rsidP="00F559FD">
            <w:pPr>
              <w:rPr>
                <w:sz w:val="20"/>
                <w:szCs w:val="20"/>
              </w:rPr>
            </w:pPr>
          </w:p>
        </w:tc>
        <w:tc>
          <w:tcPr>
            <w:tcW w:w="2790" w:type="dxa"/>
            <w:vMerge/>
            <w:tcBorders>
              <w:top w:val="single" w:sz="4" w:space="0" w:color="auto"/>
              <w:left w:val="single" w:sz="4" w:space="0" w:color="auto"/>
              <w:bottom w:val="single" w:sz="4" w:space="0" w:color="auto"/>
              <w:right w:val="single" w:sz="4" w:space="0" w:color="auto"/>
            </w:tcBorders>
            <w:vAlign w:val="center"/>
            <w:hideMark/>
          </w:tcPr>
          <w:p w14:paraId="7BE033EB" w14:textId="77777777" w:rsidR="00A075C4" w:rsidRPr="00BB1E18" w:rsidRDefault="00A075C4" w:rsidP="00F559FD">
            <w:pPr>
              <w:rPr>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6334AD43" w14:textId="77777777" w:rsidR="00A075C4" w:rsidRPr="00BB1E18" w:rsidRDefault="00A075C4" w:rsidP="00F559FD">
            <w:pPr>
              <w:rPr>
                <w:sz w:val="20"/>
                <w:szCs w:val="20"/>
              </w:rPr>
            </w:pPr>
          </w:p>
        </w:tc>
      </w:tr>
      <w:tr w:rsidR="00A075C4" w:rsidRPr="00BB1E18" w14:paraId="473CA5BF"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000000" w:fill="BFBFBF"/>
            <w:noWrap/>
            <w:vAlign w:val="center"/>
            <w:hideMark/>
          </w:tcPr>
          <w:p w14:paraId="3814288D" w14:textId="77777777" w:rsidR="00A075C4" w:rsidRPr="00BB1E18" w:rsidRDefault="00A075C4" w:rsidP="00F559FD">
            <w:pPr>
              <w:jc w:val="center"/>
              <w:rPr>
                <w:sz w:val="20"/>
                <w:szCs w:val="20"/>
              </w:rPr>
            </w:pPr>
            <w:r w:rsidRPr="00BB1E18">
              <w:rPr>
                <w:sz w:val="20"/>
                <w:szCs w:val="20"/>
              </w:rPr>
              <w:t>1</w:t>
            </w:r>
          </w:p>
        </w:tc>
        <w:tc>
          <w:tcPr>
            <w:tcW w:w="5310" w:type="dxa"/>
            <w:tcBorders>
              <w:top w:val="nil"/>
              <w:left w:val="nil"/>
              <w:bottom w:val="single" w:sz="4" w:space="0" w:color="auto"/>
              <w:right w:val="single" w:sz="4" w:space="0" w:color="auto"/>
            </w:tcBorders>
            <w:shd w:val="clear" w:color="000000" w:fill="BFBFBF"/>
            <w:noWrap/>
            <w:vAlign w:val="center"/>
            <w:hideMark/>
          </w:tcPr>
          <w:p w14:paraId="78646DC7" w14:textId="77777777" w:rsidR="00A075C4" w:rsidRPr="00BB1E18" w:rsidRDefault="00A075C4" w:rsidP="00F559FD">
            <w:pPr>
              <w:jc w:val="center"/>
              <w:rPr>
                <w:sz w:val="20"/>
                <w:szCs w:val="20"/>
              </w:rPr>
            </w:pPr>
            <w:r w:rsidRPr="00BB1E18">
              <w:rPr>
                <w:sz w:val="20"/>
                <w:szCs w:val="20"/>
              </w:rPr>
              <w:t>2</w:t>
            </w:r>
          </w:p>
        </w:tc>
        <w:tc>
          <w:tcPr>
            <w:tcW w:w="2970" w:type="dxa"/>
            <w:tcBorders>
              <w:top w:val="nil"/>
              <w:left w:val="nil"/>
              <w:bottom w:val="single" w:sz="4" w:space="0" w:color="auto"/>
              <w:right w:val="single" w:sz="4" w:space="0" w:color="auto"/>
            </w:tcBorders>
            <w:shd w:val="clear" w:color="000000" w:fill="BFBFBF"/>
            <w:noWrap/>
            <w:vAlign w:val="center"/>
            <w:hideMark/>
          </w:tcPr>
          <w:p w14:paraId="3FD47337" w14:textId="77777777" w:rsidR="00A075C4" w:rsidRPr="00BB1E18" w:rsidRDefault="00A075C4" w:rsidP="00F559FD">
            <w:pPr>
              <w:jc w:val="center"/>
              <w:rPr>
                <w:sz w:val="20"/>
                <w:szCs w:val="20"/>
              </w:rPr>
            </w:pPr>
            <w:r w:rsidRPr="00BB1E18">
              <w:rPr>
                <w:sz w:val="20"/>
                <w:szCs w:val="20"/>
              </w:rPr>
              <w:t>3</w:t>
            </w:r>
          </w:p>
        </w:tc>
        <w:tc>
          <w:tcPr>
            <w:tcW w:w="2790" w:type="dxa"/>
            <w:tcBorders>
              <w:top w:val="nil"/>
              <w:left w:val="nil"/>
              <w:bottom w:val="single" w:sz="4" w:space="0" w:color="auto"/>
              <w:right w:val="single" w:sz="4" w:space="0" w:color="auto"/>
            </w:tcBorders>
            <w:shd w:val="clear" w:color="000000" w:fill="BFBFBF"/>
            <w:noWrap/>
            <w:vAlign w:val="center"/>
            <w:hideMark/>
          </w:tcPr>
          <w:p w14:paraId="5454CBA3" w14:textId="77777777" w:rsidR="00A075C4" w:rsidRPr="00BB1E18" w:rsidRDefault="00A075C4" w:rsidP="00F559FD">
            <w:pPr>
              <w:jc w:val="center"/>
              <w:rPr>
                <w:sz w:val="20"/>
                <w:szCs w:val="20"/>
              </w:rPr>
            </w:pPr>
            <w:r w:rsidRPr="00BB1E18">
              <w:rPr>
                <w:sz w:val="20"/>
                <w:szCs w:val="20"/>
              </w:rPr>
              <w:t>4</w:t>
            </w:r>
          </w:p>
        </w:tc>
        <w:tc>
          <w:tcPr>
            <w:tcW w:w="2880" w:type="dxa"/>
            <w:tcBorders>
              <w:top w:val="nil"/>
              <w:left w:val="nil"/>
              <w:bottom w:val="single" w:sz="4" w:space="0" w:color="auto"/>
              <w:right w:val="single" w:sz="4" w:space="0" w:color="auto"/>
            </w:tcBorders>
            <w:shd w:val="clear" w:color="000000" w:fill="BFBFBF"/>
            <w:noWrap/>
            <w:vAlign w:val="center"/>
            <w:hideMark/>
          </w:tcPr>
          <w:p w14:paraId="54151111" w14:textId="77777777" w:rsidR="00A075C4" w:rsidRPr="00BB1E18" w:rsidRDefault="00A075C4" w:rsidP="00F559FD">
            <w:pPr>
              <w:jc w:val="center"/>
              <w:rPr>
                <w:sz w:val="20"/>
                <w:szCs w:val="20"/>
              </w:rPr>
            </w:pPr>
            <w:r w:rsidRPr="00BB1E18">
              <w:rPr>
                <w:sz w:val="20"/>
                <w:szCs w:val="20"/>
              </w:rPr>
              <w:t>5</w:t>
            </w:r>
          </w:p>
        </w:tc>
      </w:tr>
      <w:tr w:rsidR="00A075C4" w:rsidRPr="00BB1E18" w14:paraId="5F45A014" w14:textId="77777777" w:rsidTr="00A075C4">
        <w:trPr>
          <w:gridAfter w:val="1"/>
          <w:wAfter w:w="10" w:type="dxa"/>
          <w:trHeight w:val="330"/>
        </w:trPr>
        <w:tc>
          <w:tcPr>
            <w:tcW w:w="5935" w:type="dxa"/>
            <w:gridSpan w:val="2"/>
            <w:tcBorders>
              <w:top w:val="nil"/>
              <w:left w:val="nil"/>
              <w:bottom w:val="nil"/>
              <w:right w:val="nil"/>
            </w:tcBorders>
            <w:shd w:val="clear" w:color="000000" w:fill="D9D9D9"/>
            <w:noWrap/>
            <w:vAlign w:val="center"/>
            <w:hideMark/>
          </w:tcPr>
          <w:p w14:paraId="7CAF71CA" w14:textId="77777777" w:rsidR="00A075C4" w:rsidRPr="00BB1E18" w:rsidRDefault="00A075C4" w:rsidP="00F559FD">
            <w:pPr>
              <w:jc w:val="center"/>
              <w:rPr>
                <w:b/>
                <w:sz w:val="20"/>
                <w:szCs w:val="20"/>
              </w:rPr>
            </w:pPr>
            <w:r w:rsidRPr="00BB1E18">
              <w:rPr>
                <w:b/>
                <w:sz w:val="20"/>
                <w:szCs w:val="20"/>
              </w:rPr>
              <w:t>Аван</w:t>
            </w:r>
          </w:p>
        </w:tc>
        <w:tc>
          <w:tcPr>
            <w:tcW w:w="2970" w:type="dxa"/>
            <w:tcBorders>
              <w:top w:val="nil"/>
              <w:left w:val="nil"/>
              <w:bottom w:val="nil"/>
              <w:right w:val="nil"/>
            </w:tcBorders>
            <w:shd w:val="clear" w:color="000000" w:fill="D9D9D9"/>
            <w:noWrap/>
            <w:vAlign w:val="center"/>
            <w:hideMark/>
          </w:tcPr>
          <w:p w14:paraId="71AD57AD" w14:textId="77777777" w:rsidR="00A075C4" w:rsidRPr="00BB1E18" w:rsidRDefault="00A075C4" w:rsidP="00F559FD">
            <w:pPr>
              <w:rPr>
                <w:sz w:val="20"/>
                <w:szCs w:val="20"/>
              </w:rPr>
            </w:pPr>
            <w:r w:rsidRPr="00BB1E18">
              <w:rPr>
                <w:sz w:val="20"/>
                <w:szCs w:val="20"/>
              </w:rPr>
              <w:t> </w:t>
            </w:r>
          </w:p>
        </w:tc>
        <w:tc>
          <w:tcPr>
            <w:tcW w:w="2790" w:type="dxa"/>
            <w:tcBorders>
              <w:top w:val="nil"/>
              <w:left w:val="nil"/>
              <w:bottom w:val="nil"/>
              <w:right w:val="nil"/>
            </w:tcBorders>
            <w:shd w:val="clear" w:color="000000" w:fill="D9D9D9"/>
            <w:noWrap/>
            <w:vAlign w:val="center"/>
            <w:hideMark/>
          </w:tcPr>
          <w:p w14:paraId="22098D72" w14:textId="77777777" w:rsidR="00A075C4" w:rsidRPr="00BB1E18" w:rsidRDefault="00A075C4" w:rsidP="00F559FD">
            <w:pPr>
              <w:rPr>
                <w:sz w:val="20"/>
                <w:szCs w:val="20"/>
              </w:rPr>
            </w:pPr>
            <w:r w:rsidRPr="00BB1E18">
              <w:rPr>
                <w:sz w:val="20"/>
                <w:szCs w:val="20"/>
              </w:rPr>
              <w:t> </w:t>
            </w:r>
          </w:p>
        </w:tc>
        <w:tc>
          <w:tcPr>
            <w:tcW w:w="2880" w:type="dxa"/>
            <w:tcBorders>
              <w:top w:val="nil"/>
              <w:left w:val="nil"/>
              <w:bottom w:val="nil"/>
              <w:right w:val="nil"/>
            </w:tcBorders>
            <w:shd w:val="clear" w:color="000000" w:fill="D9D9D9"/>
            <w:noWrap/>
            <w:vAlign w:val="center"/>
            <w:hideMark/>
          </w:tcPr>
          <w:p w14:paraId="63842328" w14:textId="77777777" w:rsidR="00A075C4" w:rsidRPr="00BB1E18" w:rsidRDefault="00A075C4" w:rsidP="00F559FD">
            <w:pPr>
              <w:rPr>
                <w:sz w:val="20"/>
                <w:szCs w:val="20"/>
              </w:rPr>
            </w:pPr>
            <w:r w:rsidRPr="00BB1E18">
              <w:rPr>
                <w:sz w:val="20"/>
                <w:szCs w:val="20"/>
              </w:rPr>
              <w:t> </w:t>
            </w:r>
          </w:p>
        </w:tc>
      </w:tr>
      <w:tr w:rsidR="00A075C4" w:rsidRPr="00BB1E18" w14:paraId="65899AF7" w14:textId="77777777" w:rsidTr="00A075C4">
        <w:trPr>
          <w:gridAfter w:val="1"/>
          <w:wAfter w:w="10" w:type="dxa"/>
          <w:trHeight w:val="323"/>
        </w:trPr>
        <w:tc>
          <w:tcPr>
            <w:tcW w:w="6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1B0459" w14:textId="77777777" w:rsidR="00A075C4" w:rsidRPr="00BB1E18" w:rsidRDefault="00A075C4" w:rsidP="00F559FD">
            <w:pPr>
              <w:jc w:val="center"/>
              <w:rPr>
                <w:sz w:val="20"/>
                <w:szCs w:val="20"/>
              </w:rPr>
            </w:pPr>
            <w:r w:rsidRPr="00BB1E18">
              <w:rPr>
                <w:sz w:val="20"/>
                <w:szCs w:val="20"/>
              </w:rPr>
              <w:t>1</w:t>
            </w:r>
          </w:p>
        </w:tc>
        <w:tc>
          <w:tcPr>
            <w:tcW w:w="5310" w:type="dxa"/>
            <w:tcBorders>
              <w:top w:val="single" w:sz="4" w:space="0" w:color="auto"/>
              <w:left w:val="nil"/>
              <w:bottom w:val="single" w:sz="4" w:space="0" w:color="auto"/>
              <w:right w:val="single" w:sz="4" w:space="0" w:color="auto"/>
            </w:tcBorders>
            <w:shd w:val="clear" w:color="auto" w:fill="auto"/>
            <w:noWrap/>
            <w:vAlign w:val="center"/>
            <w:hideMark/>
          </w:tcPr>
          <w:p w14:paraId="60827F14" w14:textId="77777777" w:rsidR="00A075C4" w:rsidRPr="0095057C" w:rsidRDefault="00A075C4" w:rsidP="00F559FD">
            <w:pPr>
              <w:rPr>
                <w:sz w:val="20"/>
                <w:szCs w:val="20"/>
              </w:rPr>
            </w:pPr>
            <w:r w:rsidRPr="0095057C">
              <w:rPr>
                <w:sz w:val="20"/>
                <w:szCs w:val="20"/>
              </w:rPr>
              <w:t>Ул. Ачаряна дом 36</w:t>
            </w:r>
          </w:p>
        </w:tc>
        <w:tc>
          <w:tcPr>
            <w:tcW w:w="2970" w:type="dxa"/>
            <w:tcBorders>
              <w:top w:val="single" w:sz="4" w:space="0" w:color="auto"/>
              <w:left w:val="nil"/>
              <w:bottom w:val="single" w:sz="4" w:space="0" w:color="auto"/>
              <w:right w:val="single" w:sz="4" w:space="0" w:color="auto"/>
            </w:tcBorders>
            <w:shd w:val="clear" w:color="auto" w:fill="auto"/>
            <w:noWrap/>
            <w:vAlign w:val="center"/>
            <w:hideMark/>
          </w:tcPr>
          <w:p w14:paraId="09521DAD" w14:textId="77777777" w:rsidR="00A075C4" w:rsidRPr="00BB1E18" w:rsidRDefault="00A075C4" w:rsidP="00F559FD">
            <w:pPr>
              <w:jc w:val="center"/>
              <w:rPr>
                <w:sz w:val="20"/>
                <w:szCs w:val="20"/>
              </w:rPr>
            </w:pPr>
            <w:r w:rsidRPr="00BB1E18">
              <w:rPr>
                <w:sz w:val="20"/>
                <w:szCs w:val="20"/>
              </w:rPr>
              <w:t>400</w:t>
            </w:r>
          </w:p>
        </w:tc>
        <w:tc>
          <w:tcPr>
            <w:tcW w:w="2790" w:type="dxa"/>
            <w:tcBorders>
              <w:top w:val="single" w:sz="4" w:space="0" w:color="auto"/>
              <w:left w:val="nil"/>
              <w:bottom w:val="single" w:sz="4" w:space="0" w:color="auto"/>
              <w:right w:val="single" w:sz="4" w:space="0" w:color="auto"/>
            </w:tcBorders>
            <w:shd w:val="clear" w:color="auto" w:fill="auto"/>
            <w:noWrap/>
            <w:vAlign w:val="center"/>
            <w:hideMark/>
          </w:tcPr>
          <w:p w14:paraId="2E492F8B" w14:textId="77777777" w:rsidR="00A075C4" w:rsidRPr="00BB1E18" w:rsidRDefault="00A075C4" w:rsidP="00F559FD">
            <w:pPr>
              <w:jc w:val="center"/>
              <w:rPr>
                <w:sz w:val="20"/>
                <w:szCs w:val="20"/>
              </w:rPr>
            </w:pPr>
            <w:r w:rsidRPr="00BB1E18">
              <w:rPr>
                <w:sz w:val="20"/>
                <w:szCs w:val="20"/>
              </w:rPr>
              <w:t>9</w:t>
            </w:r>
          </w:p>
        </w:tc>
        <w:tc>
          <w:tcPr>
            <w:tcW w:w="2880" w:type="dxa"/>
            <w:tcBorders>
              <w:top w:val="single" w:sz="4" w:space="0" w:color="auto"/>
              <w:left w:val="nil"/>
              <w:bottom w:val="single" w:sz="4" w:space="0" w:color="auto"/>
              <w:right w:val="single" w:sz="4" w:space="0" w:color="auto"/>
            </w:tcBorders>
            <w:shd w:val="clear" w:color="auto" w:fill="auto"/>
            <w:vAlign w:val="center"/>
            <w:hideMark/>
          </w:tcPr>
          <w:p w14:paraId="48B1BC17" w14:textId="77777777" w:rsidR="00A075C4" w:rsidRPr="00BB1E18" w:rsidRDefault="00A075C4" w:rsidP="00F559FD">
            <w:pPr>
              <w:jc w:val="center"/>
              <w:rPr>
                <w:sz w:val="20"/>
                <w:szCs w:val="20"/>
              </w:rPr>
            </w:pPr>
            <w:r w:rsidRPr="00BB1E18">
              <w:rPr>
                <w:sz w:val="20"/>
                <w:szCs w:val="20"/>
              </w:rPr>
              <w:t>9</w:t>
            </w:r>
          </w:p>
        </w:tc>
      </w:tr>
      <w:tr w:rsidR="00A075C4" w:rsidRPr="00BB1E18" w14:paraId="1C7DEB40" w14:textId="77777777" w:rsidTr="00A075C4">
        <w:trPr>
          <w:gridAfter w:val="1"/>
          <w:wAfter w:w="10" w:type="dxa"/>
          <w:trHeight w:val="323"/>
        </w:trPr>
        <w:tc>
          <w:tcPr>
            <w:tcW w:w="625" w:type="dxa"/>
            <w:tcBorders>
              <w:top w:val="nil"/>
              <w:left w:val="single" w:sz="4" w:space="0" w:color="auto"/>
              <w:bottom w:val="single" w:sz="4" w:space="0" w:color="auto"/>
              <w:right w:val="single" w:sz="4" w:space="0" w:color="auto"/>
            </w:tcBorders>
            <w:shd w:val="clear" w:color="auto" w:fill="auto"/>
            <w:vAlign w:val="center"/>
            <w:hideMark/>
          </w:tcPr>
          <w:p w14:paraId="6B0AE30C" w14:textId="77777777" w:rsidR="00A075C4" w:rsidRPr="00BB1E18" w:rsidRDefault="00A075C4" w:rsidP="00F559FD">
            <w:pPr>
              <w:jc w:val="center"/>
              <w:rPr>
                <w:sz w:val="20"/>
                <w:szCs w:val="20"/>
              </w:rPr>
            </w:pPr>
            <w:r w:rsidRPr="00BB1E18">
              <w:rPr>
                <w:sz w:val="20"/>
                <w:szCs w:val="20"/>
              </w:rPr>
              <w:t>2</w:t>
            </w:r>
          </w:p>
        </w:tc>
        <w:tc>
          <w:tcPr>
            <w:tcW w:w="5310" w:type="dxa"/>
            <w:tcBorders>
              <w:top w:val="nil"/>
              <w:left w:val="nil"/>
              <w:bottom w:val="single" w:sz="4" w:space="0" w:color="auto"/>
              <w:right w:val="single" w:sz="4" w:space="0" w:color="auto"/>
            </w:tcBorders>
            <w:shd w:val="clear" w:color="auto" w:fill="auto"/>
            <w:noWrap/>
            <w:vAlign w:val="center"/>
            <w:hideMark/>
          </w:tcPr>
          <w:p w14:paraId="1BB54417" w14:textId="77777777" w:rsidR="00A075C4" w:rsidRPr="0095057C" w:rsidRDefault="00A075C4" w:rsidP="00F559FD">
            <w:pPr>
              <w:rPr>
                <w:sz w:val="20"/>
                <w:szCs w:val="20"/>
              </w:rPr>
            </w:pPr>
            <w:r w:rsidRPr="0095057C">
              <w:rPr>
                <w:sz w:val="20"/>
                <w:szCs w:val="20"/>
              </w:rPr>
              <w:t>1-й микрорайон Аван-Аринджа дом 3/3</w:t>
            </w:r>
          </w:p>
        </w:tc>
        <w:tc>
          <w:tcPr>
            <w:tcW w:w="2970" w:type="dxa"/>
            <w:tcBorders>
              <w:top w:val="nil"/>
              <w:left w:val="nil"/>
              <w:bottom w:val="single" w:sz="4" w:space="0" w:color="auto"/>
              <w:right w:val="single" w:sz="4" w:space="0" w:color="auto"/>
            </w:tcBorders>
            <w:shd w:val="clear" w:color="auto" w:fill="auto"/>
            <w:noWrap/>
            <w:vAlign w:val="center"/>
            <w:hideMark/>
          </w:tcPr>
          <w:p w14:paraId="1401DC3B" w14:textId="77777777" w:rsidR="00A075C4" w:rsidRPr="00BB1E18" w:rsidRDefault="00A075C4" w:rsidP="00F559FD">
            <w:pPr>
              <w:jc w:val="center"/>
              <w:rPr>
                <w:sz w:val="20"/>
                <w:szCs w:val="20"/>
              </w:rPr>
            </w:pPr>
            <w:r w:rsidRPr="00BB1E18">
              <w:rPr>
                <w:sz w:val="20"/>
                <w:szCs w:val="20"/>
              </w:rPr>
              <w:t>400</w:t>
            </w:r>
          </w:p>
        </w:tc>
        <w:tc>
          <w:tcPr>
            <w:tcW w:w="2790" w:type="dxa"/>
            <w:tcBorders>
              <w:top w:val="nil"/>
              <w:left w:val="nil"/>
              <w:bottom w:val="single" w:sz="4" w:space="0" w:color="auto"/>
              <w:right w:val="single" w:sz="4" w:space="0" w:color="auto"/>
            </w:tcBorders>
            <w:shd w:val="clear" w:color="auto" w:fill="auto"/>
            <w:noWrap/>
            <w:vAlign w:val="center"/>
            <w:hideMark/>
          </w:tcPr>
          <w:p w14:paraId="266A8DEA" w14:textId="77777777" w:rsidR="00A075C4" w:rsidRPr="00BB1E18" w:rsidRDefault="00A075C4" w:rsidP="00F559FD">
            <w:pPr>
              <w:jc w:val="center"/>
              <w:rPr>
                <w:sz w:val="20"/>
                <w:szCs w:val="20"/>
              </w:rPr>
            </w:pPr>
            <w:r w:rsidRPr="00BB1E18">
              <w:rPr>
                <w:sz w:val="20"/>
                <w:szCs w:val="20"/>
              </w:rPr>
              <w:t>9</w:t>
            </w:r>
          </w:p>
        </w:tc>
        <w:tc>
          <w:tcPr>
            <w:tcW w:w="2880" w:type="dxa"/>
            <w:tcBorders>
              <w:top w:val="nil"/>
              <w:left w:val="nil"/>
              <w:bottom w:val="single" w:sz="4" w:space="0" w:color="auto"/>
              <w:right w:val="single" w:sz="4" w:space="0" w:color="auto"/>
            </w:tcBorders>
            <w:shd w:val="clear" w:color="auto" w:fill="auto"/>
            <w:vAlign w:val="center"/>
            <w:hideMark/>
          </w:tcPr>
          <w:p w14:paraId="60D3129D" w14:textId="77777777" w:rsidR="00A075C4" w:rsidRPr="00BB1E18" w:rsidRDefault="00A075C4" w:rsidP="00F559FD">
            <w:pPr>
              <w:jc w:val="center"/>
              <w:rPr>
                <w:sz w:val="20"/>
                <w:szCs w:val="20"/>
              </w:rPr>
            </w:pPr>
            <w:r w:rsidRPr="00BB1E18">
              <w:rPr>
                <w:sz w:val="20"/>
                <w:szCs w:val="20"/>
              </w:rPr>
              <w:t>9</w:t>
            </w:r>
          </w:p>
        </w:tc>
      </w:tr>
      <w:tr w:rsidR="00A075C4" w:rsidRPr="00BB1E18" w14:paraId="1F0602BB" w14:textId="77777777" w:rsidTr="00A075C4">
        <w:trPr>
          <w:gridAfter w:val="1"/>
          <w:wAfter w:w="10" w:type="dxa"/>
          <w:trHeight w:val="323"/>
        </w:trPr>
        <w:tc>
          <w:tcPr>
            <w:tcW w:w="625" w:type="dxa"/>
            <w:tcBorders>
              <w:top w:val="nil"/>
              <w:left w:val="single" w:sz="4" w:space="0" w:color="auto"/>
              <w:bottom w:val="single" w:sz="4" w:space="0" w:color="auto"/>
              <w:right w:val="single" w:sz="4" w:space="0" w:color="auto"/>
            </w:tcBorders>
            <w:shd w:val="clear" w:color="auto" w:fill="auto"/>
            <w:vAlign w:val="center"/>
            <w:hideMark/>
          </w:tcPr>
          <w:p w14:paraId="25B6C467" w14:textId="77777777" w:rsidR="00A075C4" w:rsidRPr="00BB1E18" w:rsidRDefault="00A075C4" w:rsidP="00F559FD">
            <w:pPr>
              <w:jc w:val="center"/>
              <w:rPr>
                <w:sz w:val="20"/>
                <w:szCs w:val="20"/>
              </w:rPr>
            </w:pPr>
            <w:r w:rsidRPr="00BB1E18">
              <w:rPr>
                <w:sz w:val="20"/>
                <w:szCs w:val="20"/>
              </w:rPr>
              <w:t>3</w:t>
            </w:r>
          </w:p>
        </w:tc>
        <w:tc>
          <w:tcPr>
            <w:tcW w:w="5310" w:type="dxa"/>
            <w:tcBorders>
              <w:top w:val="nil"/>
              <w:left w:val="nil"/>
              <w:bottom w:val="single" w:sz="4" w:space="0" w:color="auto"/>
              <w:right w:val="single" w:sz="4" w:space="0" w:color="auto"/>
            </w:tcBorders>
            <w:shd w:val="clear" w:color="auto" w:fill="auto"/>
            <w:noWrap/>
            <w:vAlign w:val="center"/>
            <w:hideMark/>
          </w:tcPr>
          <w:p w14:paraId="6F996833" w14:textId="77777777" w:rsidR="00A075C4" w:rsidRPr="0095057C" w:rsidRDefault="00A075C4" w:rsidP="00F559FD">
            <w:pPr>
              <w:rPr>
                <w:sz w:val="20"/>
                <w:szCs w:val="20"/>
              </w:rPr>
            </w:pPr>
            <w:r w:rsidRPr="0095057C">
              <w:rPr>
                <w:sz w:val="20"/>
                <w:szCs w:val="20"/>
              </w:rPr>
              <w:t>2-й микрорайон Аван-Аринджа дом 1/11</w:t>
            </w:r>
          </w:p>
        </w:tc>
        <w:tc>
          <w:tcPr>
            <w:tcW w:w="2970" w:type="dxa"/>
            <w:tcBorders>
              <w:top w:val="nil"/>
              <w:left w:val="nil"/>
              <w:bottom w:val="single" w:sz="4" w:space="0" w:color="auto"/>
              <w:right w:val="single" w:sz="4" w:space="0" w:color="auto"/>
            </w:tcBorders>
            <w:shd w:val="clear" w:color="auto" w:fill="auto"/>
            <w:noWrap/>
            <w:vAlign w:val="center"/>
            <w:hideMark/>
          </w:tcPr>
          <w:p w14:paraId="6B3F62FD" w14:textId="77777777" w:rsidR="00A075C4" w:rsidRPr="00BB1E18" w:rsidRDefault="00A075C4" w:rsidP="00F559FD">
            <w:pPr>
              <w:jc w:val="center"/>
              <w:rPr>
                <w:sz w:val="20"/>
                <w:szCs w:val="20"/>
              </w:rPr>
            </w:pPr>
            <w:r w:rsidRPr="00BB1E18">
              <w:rPr>
                <w:sz w:val="20"/>
                <w:szCs w:val="20"/>
              </w:rPr>
              <w:t>400</w:t>
            </w:r>
          </w:p>
        </w:tc>
        <w:tc>
          <w:tcPr>
            <w:tcW w:w="2790" w:type="dxa"/>
            <w:tcBorders>
              <w:top w:val="nil"/>
              <w:left w:val="nil"/>
              <w:bottom w:val="single" w:sz="4" w:space="0" w:color="auto"/>
              <w:right w:val="single" w:sz="4" w:space="0" w:color="auto"/>
            </w:tcBorders>
            <w:shd w:val="clear" w:color="auto" w:fill="auto"/>
            <w:noWrap/>
            <w:vAlign w:val="center"/>
            <w:hideMark/>
          </w:tcPr>
          <w:p w14:paraId="79C5647D" w14:textId="77777777" w:rsidR="00A075C4" w:rsidRPr="00BB1E18" w:rsidRDefault="00A075C4" w:rsidP="00F559FD">
            <w:pPr>
              <w:jc w:val="center"/>
              <w:rPr>
                <w:sz w:val="20"/>
                <w:szCs w:val="20"/>
              </w:rPr>
            </w:pPr>
            <w:r w:rsidRPr="00BB1E18">
              <w:rPr>
                <w:sz w:val="20"/>
                <w:szCs w:val="20"/>
              </w:rPr>
              <w:t>9</w:t>
            </w:r>
          </w:p>
        </w:tc>
        <w:tc>
          <w:tcPr>
            <w:tcW w:w="2880" w:type="dxa"/>
            <w:tcBorders>
              <w:top w:val="nil"/>
              <w:left w:val="nil"/>
              <w:bottom w:val="single" w:sz="4" w:space="0" w:color="auto"/>
              <w:right w:val="single" w:sz="4" w:space="0" w:color="auto"/>
            </w:tcBorders>
            <w:shd w:val="clear" w:color="auto" w:fill="auto"/>
            <w:vAlign w:val="center"/>
            <w:hideMark/>
          </w:tcPr>
          <w:p w14:paraId="24AD14DC" w14:textId="77777777" w:rsidR="00A075C4" w:rsidRPr="00BB1E18" w:rsidRDefault="00A075C4" w:rsidP="00F559FD">
            <w:pPr>
              <w:jc w:val="center"/>
              <w:rPr>
                <w:sz w:val="20"/>
                <w:szCs w:val="20"/>
              </w:rPr>
            </w:pPr>
            <w:r w:rsidRPr="00BB1E18">
              <w:rPr>
                <w:sz w:val="20"/>
                <w:szCs w:val="20"/>
              </w:rPr>
              <w:t>9</w:t>
            </w:r>
          </w:p>
        </w:tc>
      </w:tr>
      <w:tr w:rsidR="00A075C4" w:rsidRPr="00BB1E18" w14:paraId="38D1FF72" w14:textId="77777777" w:rsidTr="00A075C4">
        <w:trPr>
          <w:gridAfter w:val="1"/>
          <w:wAfter w:w="10" w:type="dxa"/>
          <w:trHeight w:val="305"/>
        </w:trPr>
        <w:tc>
          <w:tcPr>
            <w:tcW w:w="625" w:type="dxa"/>
            <w:tcBorders>
              <w:top w:val="nil"/>
              <w:left w:val="single" w:sz="4" w:space="0" w:color="auto"/>
              <w:bottom w:val="single" w:sz="4" w:space="0" w:color="auto"/>
              <w:right w:val="single" w:sz="4" w:space="0" w:color="auto"/>
            </w:tcBorders>
            <w:shd w:val="clear" w:color="auto" w:fill="auto"/>
            <w:vAlign w:val="center"/>
            <w:hideMark/>
          </w:tcPr>
          <w:p w14:paraId="44A38C5C" w14:textId="77777777" w:rsidR="00A075C4" w:rsidRPr="00BB1E18" w:rsidRDefault="00A075C4" w:rsidP="00F559FD">
            <w:pPr>
              <w:jc w:val="center"/>
              <w:rPr>
                <w:sz w:val="20"/>
                <w:szCs w:val="20"/>
              </w:rPr>
            </w:pPr>
            <w:r w:rsidRPr="00BB1E18">
              <w:rPr>
                <w:sz w:val="20"/>
                <w:szCs w:val="20"/>
              </w:rPr>
              <w:t>4</w:t>
            </w:r>
          </w:p>
        </w:tc>
        <w:tc>
          <w:tcPr>
            <w:tcW w:w="5310" w:type="dxa"/>
            <w:tcBorders>
              <w:top w:val="nil"/>
              <w:left w:val="nil"/>
              <w:bottom w:val="single" w:sz="4" w:space="0" w:color="auto"/>
              <w:right w:val="single" w:sz="4" w:space="0" w:color="auto"/>
            </w:tcBorders>
            <w:shd w:val="clear" w:color="auto" w:fill="auto"/>
            <w:noWrap/>
            <w:vAlign w:val="center"/>
            <w:hideMark/>
          </w:tcPr>
          <w:p w14:paraId="514C89C0" w14:textId="77777777" w:rsidR="00A075C4" w:rsidRPr="0095057C" w:rsidRDefault="00A075C4" w:rsidP="00F559FD">
            <w:pPr>
              <w:rPr>
                <w:sz w:val="20"/>
                <w:szCs w:val="20"/>
              </w:rPr>
            </w:pPr>
            <w:r w:rsidRPr="0095057C">
              <w:rPr>
                <w:sz w:val="20"/>
                <w:szCs w:val="20"/>
              </w:rPr>
              <w:t>Квартал Брюсов дом 66</w:t>
            </w:r>
          </w:p>
        </w:tc>
        <w:tc>
          <w:tcPr>
            <w:tcW w:w="2970" w:type="dxa"/>
            <w:tcBorders>
              <w:top w:val="nil"/>
              <w:left w:val="nil"/>
              <w:bottom w:val="single" w:sz="4" w:space="0" w:color="auto"/>
              <w:right w:val="single" w:sz="4" w:space="0" w:color="auto"/>
            </w:tcBorders>
            <w:shd w:val="clear" w:color="auto" w:fill="auto"/>
            <w:noWrap/>
            <w:vAlign w:val="center"/>
            <w:hideMark/>
          </w:tcPr>
          <w:p w14:paraId="004D6CE9" w14:textId="77777777" w:rsidR="00A075C4" w:rsidRPr="00BB1E18" w:rsidRDefault="00A075C4" w:rsidP="00F559FD">
            <w:pPr>
              <w:jc w:val="center"/>
              <w:rPr>
                <w:sz w:val="20"/>
                <w:szCs w:val="20"/>
              </w:rPr>
            </w:pPr>
            <w:r w:rsidRPr="00BB1E18">
              <w:rPr>
                <w:sz w:val="20"/>
                <w:szCs w:val="20"/>
              </w:rPr>
              <w:t>400</w:t>
            </w:r>
          </w:p>
        </w:tc>
        <w:tc>
          <w:tcPr>
            <w:tcW w:w="2790" w:type="dxa"/>
            <w:tcBorders>
              <w:top w:val="nil"/>
              <w:left w:val="nil"/>
              <w:bottom w:val="single" w:sz="4" w:space="0" w:color="auto"/>
              <w:right w:val="single" w:sz="4" w:space="0" w:color="auto"/>
            </w:tcBorders>
            <w:shd w:val="clear" w:color="auto" w:fill="auto"/>
            <w:noWrap/>
            <w:vAlign w:val="center"/>
            <w:hideMark/>
          </w:tcPr>
          <w:p w14:paraId="3557D82C" w14:textId="77777777" w:rsidR="00A075C4" w:rsidRPr="00BB1E18" w:rsidRDefault="00A075C4" w:rsidP="00F559FD">
            <w:pPr>
              <w:jc w:val="center"/>
              <w:rPr>
                <w:sz w:val="20"/>
                <w:szCs w:val="20"/>
              </w:rPr>
            </w:pPr>
            <w:r w:rsidRPr="00BB1E18">
              <w:rPr>
                <w:sz w:val="20"/>
                <w:szCs w:val="20"/>
              </w:rPr>
              <w:t>9</w:t>
            </w:r>
          </w:p>
        </w:tc>
        <w:tc>
          <w:tcPr>
            <w:tcW w:w="2880" w:type="dxa"/>
            <w:tcBorders>
              <w:top w:val="nil"/>
              <w:left w:val="nil"/>
              <w:bottom w:val="single" w:sz="4" w:space="0" w:color="auto"/>
              <w:right w:val="single" w:sz="4" w:space="0" w:color="auto"/>
            </w:tcBorders>
            <w:shd w:val="clear" w:color="auto" w:fill="auto"/>
            <w:vAlign w:val="center"/>
            <w:hideMark/>
          </w:tcPr>
          <w:p w14:paraId="060CEC4D" w14:textId="77777777" w:rsidR="00A075C4" w:rsidRPr="00BB1E18" w:rsidRDefault="00A075C4" w:rsidP="00F559FD">
            <w:pPr>
              <w:jc w:val="center"/>
              <w:rPr>
                <w:sz w:val="20"/>
                <w:szCs w:val="20"/>
              </w:rPr>
            </w:pPr>
            <w:r w:rsidRPr="00BB1E18">
              <w:rPr>
                <w:sz w:val="20"/>
                <w:szCs w:val="20"/>
              </w:rPr>
              <w:t>9</w:t>
            </w:r>
          </w:p>
        </w:tc>
      </w:tr>
      <w:tr w:rsidR="00A075C4" w:rsidRPr="001854A2" w14:paraId="0989480B" w14:textId="77777777" w:rsidTr="00A075C4">
        <w:trPr>
          <w:gridAfter w:val="1"/>
          <w:wAfter w:w="10" w:type="dxa"/>
          <w:trHeight w:val="323"/>
        </w:trPr>
        <w:tc>
          <w:tcPr>
            <w:tcW w:w="625" w:type="dxa"/>
            <w:tcBorders>
              <w:top w:val="nil"/>
              <w:left w:val="single" w:sz="4" w:space="0" w:color="auto"/>
              <w:bottom w:val="single" w:sz="4" w:space="0" w:color="auto"/>
              <w:right w:val="single" w:sz="4" w:space="0" w:color="auto"/>
            </w:tcBorders>
            <w:shd w:val="clear" w:color="auto" w:fill="auto"/>
            <w:vAlign w:val="center"/>
            <w:hideMark/>
          </w:tcPr>
          <w:p w14:paraId="6B41781A" w14:textId="77777777" w:rsidR="00A075C4" w:rsidRPr="00BB1E18" w:rsidRDefault="00A075C4" w:rsidP="00F559FD">
            <w:pPr>
              <w:jc w:val="center"/>
              <w:rPr>
                <w:sz w:val="20"/>
                <w:szCs w:val="20"/>
              </w:rPr>
            </w:pPr>
            <w:r w:rsidRPr="00BB1E18">
              <w:rPr>
                <w:sz w:val="20"/>
                <w:szCs w:val="20"/>
              </w:rPr>
              <w:t>5</w:t>
            </w:r>
          </w:p>
        </w:tc>
        <w:tc>
          <w:tcPr>
            <w:tcW w:w="5310" w:type="dxa"/>
            <w:tcBorders>
              <w:top w:val="nil"/>
              <w:left w:val="nil"/>
              <w:bottom w:val="single" w:sz="4" w:space="0" w:color="auto"/>
              <w:right w:val="single" w:sz="4" w:space="0" w:color="auto"/>
            </w:tcBorders>
            <w:shd w:val="clear" w:color="000000" w:fill="FFFFFF"/>
            <w:vAlign w:val="center"/>
            <w:hideMark/>
          </w:tcPr>
          <w:p w14:paraId="49A9666B" w14:textId="77777777" w:rsidR="00A075C4" w:rsidRPr="001854A2" w:rsidRDefault="00A075C4" w:rsidP="00F559FD">
            <w:pPr>
              <w:rPr>
                <w:sz w:val="20"/>
                <w:szCs w:val="20"/>
              </w:rPr>
            </w:pPr>
            <w:r w:rsidRPr="001854A2">
              <w:rPr>
                <w:sz w:val="20"/>
                <w:szCs w:val="20"/>
              </w:rPr>
              <w:t xml:space="preserve">Квартал </w:t>
            </w:r>
            <w:r w:rsidRPr="0095057C">
              <w:rPr>
                <w:sz w:val="20"/>
                <w:szCs w:val="20"/>
              </w:rPr>
              <w:t xml:space="preserve"> Дурян дом 33 под</w:t>
            </w:r>
            <w:r>
              <w:rPr>
                <w:sz w:val="20"/>
                <w:szCs w:val="20"/>
                <w:lang w:val="hy-AM"/>
              </w:rPr>
              <w:t>.</w:t>
            </w:r>
            <w:r w:rsidRPr="0095057C">
              <w:rPr>
                <w:sz w:val="20"/>
                <w:szCs w:val="20"/>
              </w:rPr>
              <w:t xml:space="preserve"> 2</w:t>
            </w:r>
          </w:p>
        </w:tc>
        <w:tc>
          <w:tcPr>
            <w:tcW w:w="2970" w:type="dxa"/>
            <w:tcBorders>
              <w:top w:val="nil"/>
              <w:left w:val="nil"/>
              <w:bottom w:val="single" w:sz="4" w:space="0" w:color="auto"/>
              <w:right w:val="single" w:sz="4" w:space="0" w:color="auto"/>
            </w:tcBorders>
            <w:shd w:val="clear" w:color="000000" w:fill="FFFFFF"/>
            <w:vAlign w:val="center"/>
            <w:hideMark/>
          </w:tcPr>
          <w:p w14:paraId="02CB0326" w14:textId="77777777" w:rsidR="00A075C4" w:rsidRPr="001854A2" w:rsidRDefault="00A075C4" w:rsidP="00F559FD">
            <w:pPr>
              <w:jc w:val="center"/>
              <w:rPr>
                <w:sz w:val="20"/>
                <w:szCs w:val="20"/>
              </w:rPr>
            </w:pPr>
            <w:r w:rsidRPr="001854A2">
              <w:rPr>
                <w:sz w:val="20"/>
                <w:szCs w:val="20"/>
              </w:rPr>
              <w:t>400</w:t>
            </w:r>
          </w:p>
        </w:tc>
        <w:tc>
          <w:tcPr>
            <w:tcW w:w="2790" w:type="dxa"/>
            <w:tcBorders>
              <w:top w:val="nil"/>
              <w:left w:val="nil"/>
              <w:bottom w:val="single" w:sz="4" w:space="0" w:color="auto"/>
              <w:right w:val="single" w:sz="4" w:space="0" w:color="auto"/>
            </w:tcBorders>
            <w:shd w:val="clear" w:color="000000" w:fill="FFFFFF"/>
            <w:vAlign w:val="center"/>
            <w:hideMark/>
          </w:tcPr>
          <w:p w14:paraId="414467FA" w14:textId="77777777" w:rsidR="00A075C4" w:rsidRPr="001854A2" w:rsidRDefault="00A075C4" w:rsidP="00F559FD">
            <w:pPr>
              <w:jc w:val="center"/>
              <w:rPr>
                <w:sz w:val="20"/>
                <w:szCs w:val="20"/>
              </w:rPr>
            </w:pPr>
            <w:r w:rsidRPr="001854A2">
              <w:rPr>
                <w:sz w:val="20"/>
                <w:szCs w:val="20"/>
              </w:rPr>
              <w:t>9</w:t>
            </w:r>
          </w:p>
        </w:tc>
        <w:tc>
          <w:tcPr>
            <w:tcW w:w="2880" w:type="dxa"/>
            <w:tcBorders>
              <w:top w:val="nil"/>
              <w:left w:val="nil"/>
              <w:bottom w:val="single" w:sz="4" w:space="0" w:color="auto"/>
              <w:right w:val="single" w:sz="4" w:space="0" w:color="auto"/>
            </w:tcBorders>
            <w:shd w:val="clear" w:color="000000" w:fill="FFFFFF"/>
            <w:vAlign w:val="center"/>
            <w:hideMark/>
          </w:tcPr>
          <w:p w14:paraId="7855AAE0" w14:textId="77777777" w:rsidR="00A075C4" w:rsidRPr="001854A2" w:rsidRDefault="00A075C4" w:rsidP="00F559FD">
            <w:pPr>
              <w:jc w:val="center"/>
              <w:rPr>
                <w:sz w:val="20"/>
                <w:szCs w:val="20"/>
              </w:rPr>
            </w:pPr>
            <w:r w:rsidRPr="001854A2">
              <w:rPr>
                <w:sz w:val="20"/>
                <w:szCs w:val="20"/>
              </w:rPr>
              <w:t>9</w:t>
            </w:r>
          </w:p>
        </w:tc>
      </w:tr>
      <w:tr w:rsidR="00A075C4" w:rsidRPr="001854A2" w14:paraId="47F31CD2" w14:textId="77777777" w:rsidTr="00A075C4">
        <w:trPr>
          <w:gridAfter w:val="1"/>
          <w:wAfter w:w="10" w:type="dxa"/>
          <w:trHeight w:val="323"/>
        </w:trPr>
        <w:tc>
          <w:tcPr>
            <w:tcW w:w="625" w:type="dxa"/>
            <w:tcBorders>
              <w:top w:val="nil"/>
              <w:left w:val="single" w:sz="4" w:space="0" w:color="auto"/>
              <w:bottom w:val="single" w:sz="4" w:space="0" w:color="auto"/>
              <w:right w:val="single" w:sz="4" w:space="0" w:color="auto"/>
            </w:tcBorders>
            <w:shd w:val="clear" w:color="auto" w:fill="auto"/>
            <w:vAlign w:val="center"/>
            <w:hideMark/>
          </w:tcPr>
          <w:p w14:paraId="729D7A6D" w14:textId="77777777" w:rsidR="00A075C4" w:rsidRPr="001854A2" w:rsidRDefault="00A075C4" w:rsidP="00F559FD">
            <w:pPr>
              <w:jc w:val="center"/>
              <w:rPr>
                <w:sz w:val="20"/>
                <w:szCs w:val="20"/>
              </w:rPr>
            </w:pPr>
            <w:r w:rsidRPr="001854A2">
              <w:rPr>
                <w:sz w:val="20"/>
                <w:szCs w:val="20"/>
              </w:rPr>
              <w:lastRenderedPageBreak/>
              <w:t>6</w:t>
            </w:r>
          </w:p>
        </w:tc>
        <w:tc>
          <w:tcPr>
            <w:tcW w:w="5310" w:type="dxa"/>
            <w:tcBorders>
              <w:top w:val="nil"/>
              <w:left w:val="nil"/>
              <w:bottom w:val="single" w:sz="4" w:space="0" w:color="auto"/>
              <w:right w:val="single" w:sz="4" w:space="0" w:color="auto"/>
            </w:tcBorders>
            <w:shd w:val="clear" w:color="000000" w:fill="FFFFFF"/>
            <w:vAlign w:val="center"/>
            <w:hideMark/>
          </w:tcPr>
          <w:p w14:paraId="1E6E9CCA" w14:textId="77777777" w:rsidR="00A075C4" w:rsidRPr="00BB1E18" w:rsidRDefault="00A075C4" w:rsidP="00F559FD">
            <w:pPr>
              <w:rPr>
                <w:sz w:val="20"/>
                <w:szCs w:val="20"/>
              </w:rPr>
            </w:pPr>
            <w:r w:rsidRPr="001854A2">
              <w:rPr>
                <w:sz w:val="20"/>
                <w:szCs w:val="20"/>
              </w:rPr>
              <w:t xml:space="preserve">Квартал </w:t>
            </w:r>
            <w:r w:rsidRPr="00BB1E18">
              <w:rPr>
                <w:sz w:val="20"/>
                <w:szCs w:val="20"/>
              </w:rPr>
              <w:t xml:space="preserve"> Дурян дом </w:t>
            </w:r>
            <w:r>
              <w:rPr>
                <w:sz w:val="20"/>
                <w:szCs w:val="20"/>
              </w:rPr>
              <w:t>47 под</w:t>
            </w:r>
            <w:r>
              <w:rPr>
                <w:sz w:val="20"/>
                <w:szCs w:val="20"/>
                <w:lang w:val="hy-AM"/>
              </w:rPr>
              <w:t>.</w:t>
            </w:r>
            <w:r>
              <w:rPr>
                <w:sz w:val="20"/>
                <w:szCs w:val="20"/>
              </w:rPr>
              <w:t xml:space="preserve"> 1</w:t>
            </w:r>
          </w:p>
        </w:tc>
        <w:tc>
          <w:tcPr>
            <w:tcW w:w="2970" w:type="dxa"/>
            <w:tcBorders>
              <w:top w:val="nil"/>
              <w:left w:val="nil"/>
              <w:bottom w:val="single" w:sz="4" w:space="0" w:color="auto"/>
              <w:right w:val="single" w:sz="4" w:space="0" w:color="auto"/>
            </w:tcBorders>
            <w:shd w:val="clear" w:color="000000" w:fill="FFFFFF"/>
            <w:vAlign w:val="center"/>
            <w:hideMark/>
          </w:tcPr>
          <w:p w14:paraId="1481A829" w14:textId="77777777" w:rsidR="00A075C4" w:rsidRPr="00BB1E18" w:rsidRDefault="00A075C4" w:rsidP="00F559FD">
            <w:pPr>
              <w:jc w:val="center"/>
              <w:rPr>
                <w:sz w:val="20"/>
                <w:szCs w:val="20"/>
              </w:rPr>
            </w:pPr>
            <w:r w:rsidRPr="00BB1E18">
              <w:rPr>
                <w:sz w:val="20"/>
                <w:szCs w:val="20"/>
              </w:rPr>
              <w:t>400</w:t>
            </w:r>
          </w:p>
        </w:tc>
        <w:tc>
          <w:tcPr>
            <w:tcW w:w="2790" w:type="dxa"/>
            <w:tcBorders>
              <w:top w:val="nil"/>
              <w:left w:val="nil"/>
              <w:bottom w:val="single" w:sz="4" w:space="0" w:color="auto"/>
              <w:right w:val="single" w:sz="4" w:space="0" w:color="auto"/>
            </w:tcBorders>
            <w:shd w:val="clear" w:color="000000" w:fill="FFFFFF"/>
            <w:vAlign w:val="center"/>
            <w:hideMark/>
          </w:tcPr>
          <w:p w14:paraId="4D1CD7E7" w14:textId="77777777" w:rsidR="00A075C4" w:rsidRPr="00BB1E18" w:rsidRDefault="00A075C4" w:rsidP="00F559FD">
            <w:pPr>
              <w:jc w:val="center"/>
              <w:rPr>
                <w:sz w:val="20"/>
                <w:szCs w:val="20"/>
              </w:rPr>
            </w:pPr>
            <w:r w:rsidRPr="00BB1E18">
              <w:rPr>
                <w:sz w:val="20"/>
                <w:szCs w:val="20"/>
              </w:rPr>
              <w:t>9</w:t>
            </w:r>
          </w:p>
        </w:tc>
        <w:tc>
          <w:tcPr>
            <w:tcW w:w="2880" w:type="dxa"/>
            <w:tcBorders>
              <w:top w:val="nil"/>
              <w:left w:val="nil"/>
              <w:bottom w:val="single" w:sz="4" w:space="0" w:color="auto"/>
              <w:right w:val="single" w:sz="4" w:space="0" w:color="auto"/>
            </w:tcBorders>
            <w:shd w:val="clear" w:color="000000" w:fill="FFFFFF"/>
            <w:vAlign w:val="center"/>
            <w:hideMark/>
          </w:tcPr>
          <w:p w14:paraId="66939CCC" w14:textId="77777777" w:rsidR="00A075C4" w:rsidRPr="00BB1E18" w:rsidRDefault="00A075C4" w:rsidP="00F559FD">
            <w:pPr>
              <w:jc w:val="center"/>
              <w:rPr>
                <w:sz w:val="20"/>
                <w:szCs w:val="20"/>
              </w:rPr>
            </w:pPr>
            <w:r w:rsidRPr="00BB1E18">
              <w:rPr>
                <w:sz w:val="20"/>
                <w:szCs w:val="20"/>
              </w:rPr>
              <w:t>9</w:t>
            </w:r>
          </w:p>
        </w:tc>
      </w:tr>
      <w:tr w:rsidR="00A075C4" w:rsidRPr="001854A2" w14:paraId="0B899905" w14:textId="77777777" w:rsidTr="00A075C4">
        <w:trPr>
          <w:gridAfter w:val="1"/>
          <w:wAfter w:w="10" w:type="dxa"/>
          <w:trHeight w:val="323"/>
        </w:trPr>
        <w:tc>
          <w:tcPr>
            <w:tcW w:w="625" w:type="dxa"/>
            <w:tcBorders>
              <w:top w:val="nil"/>
              <w:left w:val="single" w:sz="4" w:space="0" w:color="auto"/>
              <w:bottom w:val="single" w:sz="4" w:space="0" w:color="auto"/>
              <w:right w:val="single" w:sz="4" w:space="0" w:color="auto"/>
            </w:tcBorders>
            <w:shd w:val="clear" w:color="auto" w:fill="auto"/>
            <w:vAlign w:val="center"/>
            <w:hideMark/>
          </w:tcPr>
          <w:p w14:paraId="54A56E8B" w14:textId="77777777" w:rsidR="00A075C4" w:rsidRPr="00BB1E18" w:rsidRDefault="00A075C4" w:rsidP="00F559FD">
            <w:pPr>
              <w:jc w:val="center"/>
              <w:rPr>
                <w:sz w:val="20"/>
                <w:szCs w:val="20"/>
              </w:rPr>
            </w:pPr>
            <w:r w:rsidRPr="00BB1E18">
              <w:rPr>
                <w:sz w:val="20"/>
                <w:szCs w:val="20"/>
              </w:rPr>
              <w:t>7</w:t>
            </w:r>
          </w:p>
        </w:tc>
        <w:tc>
          <w:tcPr>
            <w:tcW w:w="5310" w:type="dxa"/>
            <w:tcBorders>
              <w:top w:val="nil"/>
              <w:left w:val="nil"/>
              <w:bottom w:val="single" w:sz="4" w:space="0" w:color="auto"/>
              <w:right w:val="single" w:sz="4" w:space="0" w:color="auto"/>
            </w:tcBorders>
            <w:shd w:val="clear" w:color="000000" w:fill="FFFFFF"/>
            <w:vAlign w:val="center"/>
            <w:hideMark/>
          </w:tcPr>
          <w:p w14:paraId="698EA48F" w14:textId="77777777" w:rsidR="00A075C4" w:rsidRPr="00BB1E18" w:rsidRDefault="00A075C4" w:rsidP="00F559FD">
            <w:pPr>
              <w:rPr>
                <w:sz w:val="20"/>
                <w:szCs w:val="20"/>
              </w:rPr>
            </w:pPr>
            <w:r w:rsidRPr="00BB1E18">
              <w:rPr>
                <w:sz w:val="20"/>
                <w:szCs w:val="20"/>
              </w:rPr>
              <w:t xml:space="preserve">Квартал </w:t>
            </w:r>
            <w:r>
              <w:rPr>
                <w:sz w:val="20"/>
                <w:szCs w:val="20"/>
              </w:rPr>
              <w:t>Ованнисян</w:t>
            </w:r>
            <w:r w:rsidRPr="00BB1E18">
              <w:rPr>
                <w:sz w:val="20"/>
                <w:szCs w:val="20"/>
              </w:rPr>
              <w:t xml:space="preserve"> дом </w:t>
            </w:r>
            <w:r>
              <w:rPr>
                <w:sz w:val="20"/>
                <w:szCs w:val="20"/>
              </w:rPr>
              <w:t>27</w:t>
            </w:r>
          </w:p>
        </w:tc>
        <w:tc>
          <w:tcPr>
            <w:tcW w:w="2970" w:type="dxa"/>
            <w:tcBorders>
              <w:top w:val="nil"/>
              <w:left w:val="nil"/>
              <w:bottom w:val="single" w:sz="4" w:space="0" w:color="auto"/>
              <w:right w:val="single" w:sz="4" w:space="0" w:color="auto"/>
            </w:tcBorders>
            <w:shd w:val="clear" w:color="000000" w:fill="FFFFFF"/>
            <w:vAlign w:val="center"/>
            <w:hideMark/>
          </w:tcPr>
          <w:p w14:paraId="204BE887" w14:textId="77777777" w:rsidR="00A075C4" w:rsidRPr="00BB1E18" w:rsidRDefault="00A075C4" w:rsidP="00F559FD">
            <w:pPr>
              <w:jc w:val="center"/>
              <w:rPr>
                <w:sz w:val="20"/>
                <w:szCs w:val="20"/>
              </w:rPr>
            </w:pPr>
            <w:r w:rsidRPr="00BB1E18">
              <w:rPr>
                <w:sz w:val="20"/>
                <w:szCs w:val="20"/>
              </w:rPr>
              <w:t>400</w:t>
            </w:r>
          </w:p>
        </w:tc>
        <w:tc>
          <w:tcPr>
            <w:tcW w:w="2790" w:type="dxa"/>
            <w:tcBorders>
              <w:top w:val="nil"/>
              <w:left w:val="nil"/>
              <w:bottom w:val="single" w:sz="4" w:space="0" w:color="auto"/>
              <w:right w:val="single" w:sz="4" w:space="0" w:color="auto"/>
            </w:tcBorders>
            <w:shd w:val="clear" w:color="000000" w:fill="FFFFFF"/>
            <w:vAlign w:val="center"/>
            <w:hideMark/>
          </w:tcPr>
          <w:p w14:paraId="1B245012" w14:textId="77777777" w:rsidR="00A075C4" w:rsidRPr="00BB1E18" w:rsidRDefault="00A075C4" w:rsidP="00F559FD">
            <w:pPr>
              <w:jc w:val="center"/>
              <w:rPr>
                <w:sz w:val="20"/>
                <w:szCs w:val="20"/>
              </w:rPr>
            </w:pPr>
            <w:r w:rsidRPr="00BB1E18">
              <w:rPr>
                <w:sz w:val="20"/>
                <w:szCs w:val="20"/>
              </w:rPr>
              <w:t>9</w:t>
            </w:r>
          </w:p>
        </w:tc>
        <w:tc>
          <w:tcPr>
            <w:tcW w:w="2880" w:type="dxa"/>
            <w:tcBorders>
              <w:top w:val="nil"/>
              <w:left w:val="nil"/>
              <w:bottom w:val="single" w:sz="4" w:space="0" w:color="auto"/>
              <w:right w:val="single" w:sz="4" w:space="0" w:color="auto"/>
            </w:tcBorders>
            <w:shd w:val="clear" w:color="000000" w:fill="FFFFFF"/>
            <w:vAlign w:val="center"/>
            <w:hideMark/>
          </w:tcPr>
          <w:p w14:paraId="5B2091E3" w14:textId="77777777" w:rsidR="00A075C4" w:rsidRPr="00BB1E18" w:rsidRDefault="00A075C4" w:rsidP="00F559FD">
            <w:pPr>
              <w:jc w:val="center"/>
              <w:rPr>
                <w:sz w:val="20"/>
                <w:szCs w:val="20"/>
              </w:rPr>
            </w:pPr>
            <w:r w:rsidRPr="00BB1E18">
              <w:rPr>
                <w:sz w:val="20"/>
                <w:szCs w:val="20"/>
              </w:rPr>
              <w:t>9</w:t>
            </w:r>
          </w:p>
        </w:tc>
      </w:tr>
      <w:tr w:rsidR="00A075C4" w:rsidRPr="001854A2" w14:paraId="10CC5F22" w14:textId="77777777" w:rsidTr="00A075C4">
        <w:trPr>
          <w:gridAfter w:val="1"/>
          <w:wAfter w:w="10" w:type="dxa"/>
          <w:trHeight w:val="323"/>
        </w:trPr>
        <w:tc>
          <w:tcPr>
            <w:tcW w:w="625" w:type="dxa"/>
            <w:tcBorders>
              <w:top w:val="nil"/>
              <w:left w:val="single" w:sz="4" w:space="0" w:color="auto"/>
              <w:bottom w:val="single" w:sz="4" w:space="0" w:color="auto"/>
              <w:right w:val="single" w:sz="4" w:space="0" w:color="auto"/>
            </w:tcBorders>
            <w:shd w:val="clear" w:color="auto" w:fill="auto"/>
            <w:vAlign w:val="center"/>
            <w:hideMark/>
          </w:tcPr>
          <w:p w14:paraId="38C00958" w14:textId="77777777" w:rsidR="00A075C4" w:rsidRPr="00BB1E18" w:rsidRDefault="00A075C4" w:rsidP="00F559FD">
            <w:pPr>
              <w:jc w:val="center"/>
              <w:rPr>
                <w:sz w:val="20"/>
                <w:szCs w:val="20"/>
              </w:rPr>
            </w:pPr>
            <w:r w:rsidRPr="00BB1E18">
              <w:rPr>
                <w:sz w:val="20"/>
                <w:szCs w:val="20"/>
              </w:rPr>
              <w:t>8</w:t>
            </w:r>
          </w:p>
        </w:tc>
        <w:tc>
          <w:tcPr>
            <w:tcW w:w="5310" w:type="dxa"/>
            <w:tcBorders>
              <w:top w:val="nil"/>
              <w:left w:val="nil"/>
              <w:bottom w:val="single" w:sz="4" w:space="0" w:color="auto"/>
              <w:right w:val="single" w:sz="4" w:space="0" w:color="auto"/>
            </w:tcBorders>
            <w:shd w:val="clear" w:color="000000" w:fill="FFFFFF"/>
            <w:noWrap/>
            <w:vAlign w:val="center"/>
            <w:hideMark/>
          </w:tcPr>
          <w:p w14:paraId="3A33351C" w14:textId="77777777" w:rsidR="00A075C4" w:rsidRPr="00BB1E18" w:rsidRDefault="00A075C4" w:rsidP="00F559FD">
            <w:pPr>
              <w:rPr>
                <w:sz w:val="20"/>
                <w:szCs w:val="20"/>
              </w:rPr>
            </w:pPr>
            <w:r w:rsidRPr="00BB1E18">
              <w:rPr>
                <w:sz w:val="20"/>
                <w:szCs w:val="20"/>
              </w:rPr>
              <w:t xml:space="preserve">Квартал </w:t>
            </w:r>
            <w:r>
              <w:rPr>
                <w:sz w:val="20"/>
                <w:szCs w:val="20"/>
              </w:rPr>
              <w:t>Нарекаци</w:t>
            </w:r>
            <w:r w:rsidRPr="00BB1E18">
              <w:rPr>
                <w:sz w:val="20"/>
                <w:szCs w:val="20"/>
              </w:rPr>
              <w:t xml:space="preserve"> дом </w:t>
            </w:r>
            <w:r>
              <w:rPr>
                <w:sz w:val="20"/>
                <w:szCs w:val="20"/>
              </w:rPr>
              <w:t>33</w:t>
            </w:r>
          </w:p>
        </w:tc>
        <w:tc>
          <w:tcPr>
            <w:tcW w:w="2970" w:type="dxa"/>
            <w:tcBorders>
              <w:top w:val="nil"/>
              <w:left w:val="nil"/>
              <w:bottom w:val="single" w:sz="4" w:space="0" w:color="auto"/>
              <w:right w:val="single" w:sz="4" w:space="0" w:color="auto"/>
            </w:tcBorders>
            <w:shd w:val="clear" w:color="auto" w:fill="auto"/>
            <w:noWrap/>
            <w:vAlign w:val="center"/>
            <w:hideMark/>
          </w:tcPr>
          <w:p w14:paraId="5989393B" w14:textId="77777777" w:rsidR="00A075C4" w:rsidRPr="00BB1E18" w:rsidRDefault="00A075C4" w:rsidP="00F559FD">
            <w:pPr>
              <w:jc w:val="center"/>
              <w:rPr>
                <w:sz w:val="20"/>
                <w:szCs w:val="20"/>
              </w:rPr>
            </w:pPr>
            <w:r w:rsidRPr="00BB1E18">
              <w:rPr>
                <w:sz w:val="20"/>
                <w:szCs w:val="20"/>
              </w:rPr>
              <w:t>400</w:t>
            </w:r>
          </w:p>
        </w:tc>
        <w:tc>
          <w:tcPr>
            <w:tcW w:w="2790" w:type="dxa"/>
            <w:tcBorders>
              <w:top w:val="nil"/>
              <w:left w:val="nil"/>
              <w:bottom w:val="single" w:sz="4" w:space="0" w:color="auto"/>
              <w:right w:val="single" w:sz="4" w:space="0" w:color="auto"/>
            </w:tcBorders>
            <w:shd w:val="clear" w:color="auto" w:fill="auto"/>
            <w:noWrap/>
            <w:vAlign w:val="center"/>
            <w:hideMark/>
          </w:tcPr>
          <w:p w14:paraId="00655FE8" w14:textId="77777777" w:rsidR="00A075C4" w:rsidRPr="00BB1E18" w:rsidRDefault="00A075C4" w:rsidP="00F559FD">
            <w:pPr>
              <w:jc w:val="center"/>
              <w:rPr>
                <w:sz w:val="20"/>
                <w:szCs w:val="20"/>
              </w:rPr>
            </w:pPr>
            <w:r w:rsidRPr="00BB1E18">
              <w:rPr>
                <w:sz w:val="20"/>
                <w:szCs w:val="20"/>
              </w:rPr>
              <w:t>9</w:t>
            </w:r>
          </w:p>
        </w:tc>
        <w:tc>
          <w:tcPr>
            <w:tcW w:w="2880" w:type="dxa"/>
            <w:tcBorders>
              <w:top w:val="nil"/>
              <w:left w:val="nil"/>
              <w:bottom w:val="single" w:sz="4" w:space="0" w:color="auto"/>
              <w:right w:val="single" w:sz="4" w:space="0" w:color="auto"/>
            </w:tcBorders>
            <w:shd w:val="clear" w:color="auto" w:fill="auto"/>
            <w:vAlign w:val="center"/>
            <w:hideMark/>
          </w:tcPr>
          <w:p w14:paraId="4C1D0818" w14:textId="77777777" w:rsidR="00A075C4" w:rsidRPr="00BB1E18" w:rsidRDefault="00A075C4" w:rsidP="00F559FD">
            <w:pPr>
              <w:jc w:val="center"/>
              <w:rPr>
                <w:sz w:val="20"/>
                <w:szCs w:val="20"/>
              </w:rPr>
            </w:pPr>
            <w:r w:rsidRPr="00BB1E18">
              <w:rPr>
                <w:sz w:val="20"/>
                <w:szCs w:val="20"/>
              </w:rPr>
              <w:t>9</w:t>
            </w:r>
          </w:p>
        </w:tc>
      </w:tr>
      <w:tr w:rsidR="00A075C4" w:rsidRPr="001854A2" w14:paraId="123E4789" w14:textId="77777777" w:rsidTr="00A075C4">
        <w:trPr>
          <w:gridAfter w:val="1"/>
          <w:wAfter w:w="10" w:type="dxa"/>
          <w:trHeight w:val="323"/>
        </w:trPr>
        <w:tc>
          <w:tcPr>
            <w:tcW w:w="59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A581F" w14:textId="77777777" w:rsidR="00A075C4" w:rsidRPr="00BB1E18" w:rsidRDefault="00A075C4" w:rsidP="00F559FD">
            <w:pPr>
              <w:rPr>
                <w:b/>
                <w:bCs/>
                <w:sz w:val="20"/>
                <w:szCs w:val="20"/>
              </w:rPr>
            </w:pPr>
            <w:r w:rsidRPr="00BB1E18">
              <w:rPr>
                <w:b/>
                <w:sz w:val="20"/>
                <w:szCs w:val="20"/>
              </w:rPr>
              <w:t>Всего</w:t>
            </w:r>
            <w:r w:rsidRPr="00BB1E18">
              <w:rPr>
                <w:sz w:val="20"/>
                <w:szCs w:val="20"/>
              </w:rPr>
              <w:t xml:space="preserve"> </w:t>
            </w:r>
            <w:r w:rsidRPr="00BB1E18">
              <w:rPr>
                <w:b/>
                <w:bCs/>
                <w:sz w:val="20"/>
                <w:szCs w:val="20"/>
              </w:rPr>
              <w:t>8</w:t>
            </w:r>
          </w:p>
        </w:tc>
        <w:tc>
          <w:tcPr>
            <w:tcW w:w="2970" w:type="dxa"/>
            <w:tcBorders>
              <w:top w:val="nil"/>
              <w:left w:val="nil"/>
              <w:bottom w:val="single" w:sz="4" w:space="0" w:color="auto"/>
              <w:right w:val="single" w:sz="4" w:space="0" w:color="auto"/>
            </w:tcBorders>
            <w:shd w:val="clear" w:color="auto" w:fill="auto"/>
            <w:noWrap/>
            <w:vAlign w:val="bottom"/>
            <w:hideMark/>
          </w:tcPr>
          <w:p w14:paraId="09C35CA8" w14:textId="77777777" w:rsidR="00A075C4" w:rsidRPr="00BB1E18" w:rsidRDefault="00A075C4" w:rsidP="00F559FD">
            <w:pPr>
              <w:rPr>
                <w:sz w:val="20"/>
                <w:szCs w:val="20"/>
              </w:rPr>
            </w:pPr>
            <w:r w:rsidRPr="00BB1E18">
              <w:rPr>
                <w:sz w:val="20"/>
                <w:szCs w:val="20"/>
              </w:rPr>
              <w:t> </w:t>
            </w:r>
          </w:p>
        </w:tc>
        <w:tc>
          <w:tcPr>
            <w:tcW w:w="2790" w:type="dxa"/>
            <w:tcBorders>
              <w:top w:val="nil"/>
              <w:left w:val="nil"/>
              <w:bottom w:val="single" w:sz="4" w:space="0" w:color="auto"/>
              <w:right w:val="single" w:sz="4" w:space="0" w:color="auto"/>
            </w:tcBorders>
            <w:shd w:val="clear" w:color="auto" w:fill="auto"/>
            <w:noWrap/>
            <w:vAlign w:val="bottom"/>
            <w:hideMark/>
          </w:tcPr>
          <w:p w14:paraId="26C63FC5" w14:textId="77777777" w:rsidR="00A075C4" w:rsidRPr="00BB1E18" w:rsidRDefault="00A075C4" w:rsidP="00F559FD">
            <w:pPr>
              <w:rPr>
                <w:sz w:val="20"/>
                <w:szCs w:val="20"/>
              </w:rPr>
            </w:pPr>
            <w:r w:rsidRPr="00BB1E18">
              <w:rPr>
                <w:sz w:val="20"/>
                <w:szCs w:val="20"/>
              </w:rPr>
              <w:t> </w:t>
            </w:r>
          </w:p>
        </w:tc>
        <w:tc>
          <w:tcPr>
            <w:tcW w:w="2880" w:type="dxa"/>
            <w:tcBorders>
              <w:top w:val="nil"/>
              <w:left w:val="nil"/>
              <w:bottom w:val="single" w:sz="4" w:space="0" w:color="auto"/>
              <w:right w:val="single" w:sz="4" w:space="0" w:color="auto"/>
            </w:tcBorders>
            <w:shd w:val="clear" w:color="auto" w:fill="auto"/>
            <w:noWrap/>
            <w:vAlign w:val="bottom"/>
            <w:hideMark/>
          </w:tcPr>
          <w:p w14:paraId="1E893EE3" w14:textId="77777777" w:rsidR="00A075C4" w:rsidRPr="00BB1E18" w:rsidRDefault="00A075C4" w:rsidP="00F559FD">
            <w:pPr>
              <w:rPr>
                <w:sz w:val="20"/>
                <w:szCs w:val="20"/>
              </w:rPr>
            </w:pPr>
            <w:r w:rsidRPr="00BB1E18">
              <w:rPr>
                <w:sz w:val="20"/>
                <w:szCs w:val="20"/>
              </w:rPr>
              <w:t> </w:t>
            </w:r>
          </w:p>
        </w:tc>
      </w:tr>
      <w:tr w:rsidR="00A075C4" w:rsidRPr="001854A2" w14:paraId="4E1C48C1" w14:textId="77777777" w:rsidTr="00A075C4">
        <w:trPr>
          <w:gridAfter w:val="1"/>
          <w:wAfter w:w="10" w:type="dxa"/>
          <w:trHeight w:val="300"/>
        </w:trPr>
        <w:tc>
          <w:tcPr>
            <w:tcW w:w="625" w:type="dxa"/>
            <w:tcBorders>
              <w:top w:val="nil"/>
              <w:left w:val="nil"/>
              <w:bottom w:val="nil"/>
              <w:right w:val="nil"/>
            </w:tcBorders>
            <w:shd w:val="clear" w:color="auto" w:fill="auto"/>
            <w:noWrap/>
            <w:vAlign w:val="center"/>
            <w:hideMark/>
          </w:tcPr>
          <w:p w14:paraId="7A4B07AA" w14:textId="77777777" w:rsidR="00A075C4" w:rsidRPr="00BB1E18" w:rsidRDefault="00A075C4" w:rsidP="00F559FD">
            <w:pPr>
              <w:rPr>
                <w:sz w:val="20"/>
                <w:szCs w:val="20"/>
              </w:rPr>
            </w:pPr>
          </w:p>
        </w:tc>
        <w:tc>
          <w:tcPr>
            <w:tcW w:w="5310" w:type="dxa"/>
            <w:tcBorders>
              <w:top w:val="nil"/>
              <w:left w:val="nil"/>
              <w:bottom w:val="nil"/>
              <w:right w:val="nil"/>
            </w:tcBorders>
            <w:shd w:val="clear" w:color="auto" w:fill="auto"/>
            <w:noWrap/>
            <w:vAlign w:val="center"/>
            <w:hideMark/>
          </w:tcPr>
          <w:p w14:paraId="2B720E1A" w14:textId="77777777" w:rsidR="00A075C4" w:rsidRPr="00BB1E18" w:rsidRDefault="00A075C4" w:rsidP="00F559FD">
            <w:pPr>
              <w:jc w:val="center"/>
              <w:rPr>
                <w:sz w:val="20"/>
                <w:szCs w:val="20"/>
              </w:rPr>
            </w:pPr>
          </w:p>
        </w:tc>
        <w:tc>
          <w:tcPr>
            <w:tcW w:w="2970" w:type="dxa"/>
            <w:tcBorders>
              <w:top w:val="nil"/>
              <w:left w:val="nil"/>
              <w:bottom w:val="nil"/>
              <w:right w:val="nil"/>
            </w:tcBorders>
            <w:shd w:val="clear" w:color="auto" w:fill="auto"/>
            <w:noWrap/>
            <w:vAlign w:val="center"/>
            <w:hideMark/>
          </w:tcPr>
          <w:p w14:paraId="5193D356" w14:textId="77777777" w:rsidR="00A075C4" w:rsidRPr="00BB1E18" w:rsidRDefault="00A075C4" w:rsidP="00F559FD">
            <w:pPr>
              <w:rPr>
                <w:sz w:val="20"/>
                <w:szCs w:val="20"/>
              </w:rPr>
            </w:pPr>
          </w:p>
        </w:tc>
        <w:tc>
          <w:tcPr>
            <w:tcW w:w="2790" w:type="dxa"/>
            <w:tcBorders>
              <w:top w:val="nil"/>
              <w:left w:val="nil"/>
              <w:bottom w:val="nil"/>
              <w:right w:val="nil"/>
            </w:tcBorders>
            <w:shd w:val="clear" w:color="auto" w:fill="auto"/>
            <w:noWrap/>
            <w:vAlign w:val="center"/>
            <w:hideMark/>
          </w:tcPr>
          <w:p w14:paraId="2F1F668E" w14:textId="77777777" w:rsidR="00A075C4" w:rsidRPr="00BB1E18" w:rsidRDefault="00A075C4" w:rsidP="00F559FD">
            <w:pPr>
              <w:rPr>
                <w:sz w:val="20"/>
                <w:szCs w:val="20"/>
              </w:rPr>
            </w:pPr>
          </w:p>
        </w:tc>
        <w:tc>
          <w:tcPr>
            <w:tcW w:w="2880" w:type="dxa"/>
            <w:tcBorders>
              <w:top w:val="nil"/>
              <w:left w:val="nil"/>
              <w:bottom w:val="nil"/>
              <w:right w:val="nil"/>
            </w:tcBorders>
            <w:shd w:val="clear" w:color="auto" w:fill="auto"/>
            <w:noWrap/>
            <w:vAlign w:val="center"/>
            <w:hideMark/>
          </w:tcPr>
          <w:p w14:paraId="62AE2708" w14:textId="77777777" w:rsidR="00A075C4" w:rsidRPr="00BB1E18" w:rsidRDefault="00A075C4" w:rsidP="00F559FD">
            <w:pPr>
              <w:rPr>
                <w:sz w:val="20"/>
                <w:szCs w:val="20"/>
              </w:rPr>
            </w:pPr>
          </w:p>
        </w:tc>
      </w:tr>
      <w:tr w:rsidR="00A075C4" w:rsidRPr="001854A2" w14:paraId="07810CF7" w14:textId="77777777" w:rsidTr="00A075C4">
        <w:trPr>
          <w:gridAfter w:val="1"/>
          <w:wAfter w:w="10" w:type="dxa"/>
          <w:trHeight w:val="300"/>
        </w:trPr>
        <w:tc>
          <w:tcPr>
            <w:tcW w:w="625" w:type="dxa"/>
            <w:tcBorders>
              <w:top w:val="nil"/>
              <w:left w:val="nil"/>
              <w:bottom w:val="nil"/>
              <w:right w:val="nil"/>
            </w:tcBorders>
            <w:shd w:val="clear" w:color="auto" w:fill="auto"/>
            <w:noWrap/>
            <w:vAlign w:val="center"/>
            <w:hideMark/>
          </w:tcPr>
          <w:p w14:paraId="2E1FEEB4" w14:textId="77777777" w:rsidR="00A075C4" w:rsidRPr="00BB1E18" w:rsidRDefault="00A075C4" w:rsidP="00F559FD">
            <w:pPr>
              <w:rPr>
                <w:sz w:val="20"/>
                <w:szCs w:val="20"/>
              </w:rPr>
            </w:pPr>
          </w:p>
        </w:tc>
        <w:tc>
          <w:tcPr>
            <w:tcW w:w="5310" w:type="dxa"/>
            <w:tcBorders>
              <w:top w:val="nil"/>
              <w:left w:val="nil"/>
              <w:bottom w:val="nil"/>
              <w:right w:val="nil"/>
            </w:tcBorders>
            <w:shd w:val="clear" w:color="auto" w:fill="auto"/>
            <w:noWrap/>
            <w:vAlign w:val="center"/>
            <w:hideMark/>
          </w:tcPr>
          <w:p w14:paraId="1A153A06" w14:textId="77777777" w:rsidR="00A075C4" w:rsidRPr="00BB1E18" w:rsidRDefault="00A075C4" w:rsidP="00F559FD">
            <w:pPr>
              <w:jc w:val="center"/>
              <w:rPr>
                <w:sz w:val="20"/>
                <w:szCs w:val="20"/>
              </w:rPr>
            </w:pPr>
          </w:p>
        </w:tc>
        <w:tc>
          <w:tcPr>
            <w:tcW w:w="2970" w:type="dxa"/>
            <w:tcBorders>
              <w:top w:val="nil"/>
              <w:left w:val="nil"/>
              <w:bottom w:val="nil"/>
              <w:right w:val="nil"/>
            </w:tcBorders>
            <w:shd w:val="clear" w:color="auto" w:fill="auto"/>
            <w:noWrap/>
            <w:vAlign w:val="center"/>
            <w:hideMark/>
          </w:tcPr>
          <w:p w14:paraId="3B5FA85C" w14:textId="77777777" w:rsidR="00A075C4" w:rsidRPr="00BB1E18" w:rsidRDefault="00A075C4" w:rsidP="00F559FD">
            <w:pPr>
              <w:rPr>
                <w:sz w:val="20"/>
                <w:szCs w:val="20"/>
              </w:rPr>
            </w:pPr>
          </w:p>
        </w:tc>
        <w:tc>
          <w:tcPr>
            <w:tcW w:w="2790" w:type="dxa"/>
            <w:tcBorders>
              <w:top w:val="nil"/>
              <w:left w:val="nil"/>
              <w:bottom w:val="nil"/>
              <w:right w:val="nil"/>
            </w:tcBorders>
            <w:shd w:val="clear" w:color="auto" w:fill="auto"/>
            <w:noWrap/>
            <w:vAlign w:val="center"/>
            <w:hideMark/>
          </w:tcPr>
          <w:p w14:paraId="5FCAA364" w14:textId="77777777" w:rsidR="00A075C4" w:rsidRPr="00BB1E18" w:rsidRDefault="00A075C4" w:rsidP="00F559FD">
            <w:pPr>
              <w:rPr>
                <w:sz w:val="20"/>
                <w:szCs w:val="20"/>
              </w:rPr>
            </w:pPr>
          </w:p>
        </w:tc>
        <w:tc>
          <w:tcPr>
            <w:tcW w:w="2880" w:type="dxa"/>
            <w:tcBorders>
              <w:top w:val="nil"/>
              <w:left w:val="nil"/>
              <w:bottom w:val="nil"/>
              <w:right w:val="nil"/>
            </w:tcBorders>
            <w:shd w:val="clear" w:color="auto" w:fill="auto"/>
            <w:noWrap/>
            <w:vAlign w:val="center"/>
            <w:hideMark/>
          </w:tcPr>
          <w:p w14:paraId="7BEB2896" w14:textId="77777777" w:rsidR="00A075C4" w:rsidRPr="00BB1E18" w:rsidRDefault="00A075C4" w:rsidP="00F559FD">
            <w:pPr>
              <w:rPr>
                <w:sz w:val="20"/>
                <w:szCs w:val="20"/>
              </w:rPr>
            </w:pPr>
          </w:p>
        </w:tc>
      </w:tr>
      <w:tr w:rsidR="00A075C4" w:rsidRPr="001854A2" w14:paraId="4B10CB16" w14:textId="77777777" w:rsidTr="00A075C4">
        <w:trPr>
          <w:gridAfter w:val="1"/>
          <w:wAfter w:w="10" w:type="dxa"/>
          <w:trHeight w:val="68"/>
        </w:trPr>
        <w:tc>
          <w:tcPr>
            <w:tcW w:w="625" w:type="dxa"/>
            <w:tcBorders>
              <w:top w:val="nil"/>
              <w:left w:val="nil"/>
              <w:bottom w:val="nil"/>
              <w:right w:val="nil"/>
            </w:tcBorders>
            <w:shd w:val="clear" w:color="auto" w:fill="auto"/>
            <w:noWrap/>
            <w:vAlign w:val="center"/>
            <w:hideMark/>
          </w:tcPr>
          <w:p w14:paraId="7CDB069D" w14:textId="77777777" w:rsidR="00A075C4" w:rsidRPr="00BB1E18" w:rsidRDefault="00A075C4" w:rsidP="00F559FD">
            <w:pPr>
              <w:rPr>
                <w:sz w:val="20"/>
                <w:szCs w:val="20"/>
              </w:rPr>
            </w:pPr>
          </w:p>
        </w:tc>
        <w:tc>
          <w:tcPr>
            <w:tcW w:w="5310" w:type="dxa"/>
            <w:tcBorders>
              <w:top w:val="nil"/>
              <w:left w:val="nil"/>
              <w:bottom w:val="nil"/>
              <w:right w:val="nil"/>
            </w:tcBorders>
            <w:shd w:val="clear" w:color="auto" w:fill="auto"/>
            <w:noWrap/>
            <w:vAlign w:val="center"/>
            <w:hideMark/>
          </w:tcPr>
          <w:p w14:paraId="7999BFA6" w14:textId="77777777" w:rsidR="00A075C4" w:rsidRPr="00BB1E18" w:rsidRDefault="00A075C4" w:rsidP="00F559FD">
            <w:pPr>
              <w:rPr>
                <w:sz w:val="20"/>
                <w:szCs w:val="20"/>
              </w:rPr>
            </w:pPr>
          </w:p>
        </w:tc>
        <w:tc>
          <w:tcPr>
            <w:tcW w:w="2970" w:type="dxa"/>
            <w:tcBorders>
              <w:top w:val="nil"/>
              <w:left w:val="nil"/>
              <w:bottom w:val="nil"/>
              <w:right w:val="nil"/>
            </w:tcBorders>
            <w:shd w:val="clear" w:color="auto" w:fill="auto"/>
            <w:noWrap/>
            <w:vAlign w:val="center"/>
            <w:hideMark/>
          </w:tcPr>
          <w:p w14:paraId="1A5A4502" w14:textId="77777777" w:rsidR="00A075C4" w:rsidRPr="00BB1E18" w:rsidRDefault="00A075C4" w:rsidP="00F559FD">
            <w:pPr>
              <w:rPr>
                <w:sz w:val="20"/>
                <w:szCs w:val="20"/>
              </w:rPr>
            </w:pPr>
          </w:p>
        </w:tc>
        <w:tc>
          <w:tcPr>
            <w:tcW w:w="2790" w:type="dxa"/>
            <w:tcBorders>
              <w:top w:val="nil"/>
              <w:left w:val="nil"/>
              <w:bottom w:val="nil"/>
              <w:right w:val="nil"/>
            </w:tcBorders>
            <w:shd w:val="clear" w:color="auto" w:fill="auto"/>
            <w:noWrap/>
            <w:vAlign w:val="center"/>
            <w:hideMark/>
          </w:tcPr>
          <w:p w14:paraId="14162164" w14:textId="77777777" w:rsidR="00A075C4" w:rsidRPr="00BB1E18" w:rsidRDefault="00A075C4" w:rsidP="00F559FD">
            <w:pPr>
              <w:rPr>
                <w:sz w:val="20"/>
                <w:szCs w:val="20"/>
              </w:rPr>
            </w:pPr>
          </w:p>
        </w:tc>
        <w:tc>
          <w:tcPr>
            <w:tcW w:w="2880" w:type="dxa"/>
            <w:tcBorders>
              <w:top w:val="nil"/>
              <w:left w:val="nil"/>
              <w:bottom w:val="nil"/>
              <w:right w:val="nil"/>
            </w:tcBorders>
            <w:shd w:val="clear" w:color="auto" w:fill="auto"/>
            <w:noWrap/>
            <w:vAlign w:val="center"/>
            <w:hideMark/>
          </w:tcPr>
          <w:p w14:paraId="300BADA1" w14:textId="77777777" w:rsidR="00A075C4" w:rsidRPr="00BB1E18" w:rsidRDefault="00A075C4" w:rsidP="00F559FD">
            <w:pPr>
              <w:rPr>
                <w:sz w:val="20"/>
                <w:szCs w:val="20"/>
              </w:rPr>
            </w:pPr>
          </w:p>
        </w:tc>
      </w:tr>
      <w:tr w:rsidR="00A075C4" w:rsidRPr="00BB1E18" w14:paraId="03E55A76" w14:textId="77777777" w:rsidTr="00A075C4">
        <w:trPr>
          <w:gridAfter w:val="1"/>
          <w:wAfter w:w="10" w:type="dxa"/>
          <w:trHeight w:val="458"/>
        </w:trPr>
        <w:tc>
          <w:tcPr>
            <w:tcW w:w="6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4BDD69" w14:textId="77777777" w:rsidR="00A075C4" w:rsidRPr="00BB1E18" w:rsidRDefault="00A075C4" w:rsidP="00F559FD">
            <w:pPr>
              <w:jc w:val="center"/>
              <w:rPr>
                <w:sz w:val="20"/>
                <w:szCs w:val="20"/>
              </w:rPr>
            </w:pPr>
            <w:r w:rsidRPr="00BB1E18">
              <w:rPr>
                <w:sz w:val="20"/>
                <w:szCs w:val="20"/>
              </w:rPr>
              <w:t>П/Н</w:t>
            </w:r>
          </w:p>
        </w:tc>
        <w:tc>
          <w:tcPr>
            <w:tcW w:w="5310" w:type="dxa"/>
            <w:vMerge w:val="restart"/>
            <w:tcBorders>
              <w:top w:val="single" w:sz="4" w:space="0" w:color="auto"/>
              <w:left w:val="nil"/>
              <w:bottom w:val="single" w:sz="4" w:space="0" w:color="auto"/>
              <w:right w:val="single" w:sz="4" w:space="0" w:color="auto"/>
            </w:tcBorders>
            <w:shd w:val="clear" w:color="auto" w:fill="auto"/>
            <w:vAlign w:val="center"/>
            <w:hideMark/>
          </w:tcPr>
          <w:p w14:paraId="1F79FDDB" w14:textId="77777777" w:rsidR="00A075C4" w:rsidRPr="00BB1E18" w:rsidRDefault="00A075C4" w:rsidP="00F559FD">
            <w:pPr>
              <w:jc w:val="center"/>
              <w:rPr>
                <w:sz w:val="20"/>
                <w:szCs w:val="20"/>
              </w:rPr>
            </w:pPr>
            <w:r w:rsidRPr="00BB1E18">
              <w:rPr>
                <w:sz w:val="20"/>
                <w:szCs w:val="20"/>
              </w:rPr>
              <w:t>Адресс/подъезд</w:t>
            </w:r>
          </w:p>
        </w:tc>
        <w:tc>
          <w:tcPr>
            <w:tcW w:w="2970" w:type="dxa"/>
            <w:vMerge w:val="restart"/>
            <w:tcBorders>
              <w:top w:val="single" w:sz="4" w:space="0" w:color="auto"/>
              <w:left w:val="nil"/>
              <w:bottom w:val="single" w:sz="4" w:space="0" w:color="auto"/>
              <w:right w:val="single" w:sz="4" w:space="0" w:color="auto"/>
            </w:tcBorders>
            <w:shd w:val="clear" w:color="auto" w:fill="auto"/>
            <w:vAlign w:val="center"/>
            <w:hideMark/>
          </w:tcPr>
          <w:p w14:paraId="260C85F0" w14:textId="77777777" w:rsidR="00A075C4" w:rsidRPr="00BB1E18" w:rsidRDefault="00A075C4" w:rsidP="00F559FD">
            <w:pPr>
              <w:jc w:val="center"/>
              <w:rPr>
                <w:sz w:val="20"/>
                <w:szCs w:val="20"/>
              </w:rPr>
            </w:pPr>
            <w:r w:rsidRPr="00BB1E18">
              <w:rPr>
                <w:sz w:val="20"/>
                <w:szCs w:val="20"/>
              </w:rPr>
              <w:t>Грузоподъемность /кг/</w:t>
            </w:r>
          </w:p>
        </w:tc>
        <w:tc>
          <w:tcPr>
            <w:tcW w:w="2790" w:type="dxa"/>
            <w:vMerge w:val="restart"/>
            <w:tcBorders>
              <w:top w:val="single" w:sz="4" w:space="0" w:color="auto"/>
              <w:left w:val="nil"/>
              <w:bottom w:val="single" w:sz="4" w:space="0" w:color="auto"/>
              <w:right w:val="single" w:sz="4" w:space="0" w:color="auto"/>
            </w:tcBorders>
            <w:shd w:val="clear" w:color="auto" w:fill="auto"/>
            <w:vAlign w:val="center"/>
            <w:hideMark/>
          </w:tcPr>
          <w:p w14:paraId="497B17B0" w14:textId="77777777" w:rsidR="00A075C4" w:rsidRPr="00BB1E18" w:rsidRDefault="00A075C4" w:rsidP="00F559FD">
            <w:pPr>
              <w:jc w:val="center"/>
              <w:rPr>
                <w:sz w:val="20"/>
                <w:szCs w:val="20"/>
              </w:rPr>
            </w:pPr>
            <w:r w:rsidRPr="00BB1E18">
              <w:rPr>
                <w:sz w:val="20"/>
                <w:szCs w:val="20"/>
              </w:rPr>
              <w:t>Этажность /этаж/</w:t>
            </w:r>
          </w:p>
        </w:tc>
        <w:tc>
          <w:tcPr>
            <w:tcW w:w="2880" w:type="dxa"/>
            <w:vMerge w:val="restart"/>
            <w:tcBorders>
              <w:top w:val="single" w:sz="4" w:space="0" w:color="auto"/>
              <w:left w:val="nil"/>
              <w:bottom w:val="single" w:sz="4" w:space="0" w:color="auto"/>
              <w:right w:val="single" w:sz="4" w:space="0" w:color="auto"/>
            </w:tcBorders>
            <w:shd w:val="clear" w:color="auto" w:fill="auto"/>
            <w:vAlign w:val="center"/>
            <w:hideMark/>
          </w:tcPr>
          <w:p w14:paraId="12488A11" w14:textId="77777777" w:rsidR="00A075C4" w:rsidRPr="00BB1E18" w:rsidRDefault="00A075C4" w:rsidP="00F559FD">
            <w:pPr>
              <w:jc w:val="center"/>
              <w:rPr>
                <w:sz w:val="20"/>
                <w:szCs w:val="20"/>
              </w:rPr>
            </w:pPr>
            <w:r w:rsidRPr="00BB1E18">
              <w:rPr>
                <w:sz w:val="20"/>
                <w:szCs w:val="20"/>
              </w:rPr>
              <w:t>Колличество остановок</w:t>
            </w:r>
          </w:p>
        </w:tc>
      </w:tr>
      <w:tr w:rsidR="00A075C4" w:rsidRPr="00BB1E18" w14:paraId="17FEAB07" w14:textId="77777777" w:rsidTr="00A075C4">
        <w:trPr>
          <w:gridAfter w:val="1"/>
          <w:wAfter w:w="10" w:type="dxa"/>
          <w:trHeight w:val="458"/>
        </w:trPr>
        <w:tc>
          <w:tcPr>
            <w:tcW w:w="625" w:type="dxa"/>
            <w:vMerge/>
            <w:tcBorders>
              <w:top w:val="single" w:sz="4" w:space="0" w:color="auto"/>
              <w:left w:val="single" w:sz="4" w:space="0" w:color="auto"/>
              <w:bottom w:val="single" w:sz="4" w:space="0" w:color="auto"/>
              <w:right w:val="single" w:sz="4" w:space="0" w:color="auto"/>
            </w:tcBorders>
            <w:vAlign w:val="center"/>
            <w:hideMark/>
          </w:tcPr>
          <w:p w14:paraId="10CC21C2" w14:textId="77777777" w:rsidR="00A075C4" w:rsidRPr="00BB1E18" w:rsidRDefault="00A075C4" w:rsidP="00F559FD">
            <w:pPr>
              <w:rPr>
                <w:sz w:val="20"/>
                <w:szCs w:val="20"/>
              </w:rPr>
            </w:pPr>
          </w:p>
        </w:tc>
        <w:tc>
          <w:tcPr>
            <w:tcW w:w="5310" w:type="dxa"/>
            <w:vMerge/>
            <w:tcBorders>
              <w:top w:val="single" w:sz="4" w:space="0" w:color="auto"/>
              <w:left w:val="single" w:sz="4" w:space="0" w:color="auto"/>
              <w:bottom w:val="single" w:sz="4" w:space="0" w:color="auto"/>
              <w:right w:val="single" w:sz="4" w:space="0" w:color="auto"/>
            </w:tcBorders>
            <w:vAlign w:val="center"/>
            <w:hideMark/>
          </w:tcPr>
          <w:p w14:paraId="0237CE7F" w14:textId="77777777" w:rsidR="00A075C4" w:rsidRPr="00BB1E18" w:rsidRDefault="00A075C4" w:rsidP="00F559FD">
            <w:pPr>
              <w:rPr>
                <w:sz w:val="20"/>
                <w:szCs w:val="20"/>
              </w:rPr>
            </w:pPr>
          </w:p>
        </w:tc>
        <w:tc>
          <w:tcPr>
            <w:tcW w:w="2970" w:type="dxa"/>
            <w:vMerge/>
            <w:tcBorders>
              <w:top w:val="single" w:sz="4" w:space="0" w:color="auto"/>
              <w:left w:val="single" w:sz="4" w:space="0" w:color="auto"/>
              <w:bottom w:val="single" w:sz="4" w:space="0" w:color="auto"/>
              <w:right w:val="single" w:sz="4" w:space="0" w:color="auto"/>
            </w:tcBorders>
            <w:vAlign w:val="center"/>
            <w:hideMark/>
          </w:tcPr>
          <w:p w14:paraId="31F98866" w14:textId="77777777" w:rsidR="00A075C4" w:rsidRPr="00BB1E18" w:rsidRDefault="00A075C4" w:rsidP="00F559FD">
            <w:pPr>
              <w:rPr>
                <w:sz w:val="20"/>
                <w:szCs w:val="20"/>
              </w:rPr>
            </w:pPr>
          </w:p>
        </w:tc>
        <w:tc>
          <w:tcPr>
            <w:tcW w:w="2790" w:type="dxa"/>
            <w:vMerge/>
            <w:tcBorders>
              <w:top w:val="single" w:sz="4" w:space="0" w:color="auto"/>
              <w:left w:val="single" w:sz="4" w:space="0" w:color="auto"/>
              <w:bottom w:val="single" w:sz="4" w:space="0" w:color="auto"/>
              <w:right w:val="single" w:sz="4" w:space="0" w:color="auto"/>
            </w:tcBorders>
            <w:vAlign w:val="center"/>
            <w:hideMark/>
          </w:tcPr>
          <w:p w14:paraId="4CF2759E" w14:textId="77777777" w:rsidR="00A075C4" w:rsidRPr="00BB1E18" w:rsidRDefault="00A075C4" w:rsidP="00F559FD">
            <w:pPr>
              <w:rPr>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0C970099" w14:textId="77777777" w:rsidR="00A075C4" w:rsidRPr="00BB1E18" w:rsidRDefault="00A075C4" w:rsidP="00F559FD">
            <w:pPr>
              <w:rPr>
                <w:sz w:val="20"/>
                <w:szCs w:val="20"/>
              </w:rPr>
            </w:pPr>
          </w:p>
        </w:tc>
      </w:tr>
      <w:tr w:rsidR="00A075C4" w:rsidRPr="00BB1E18" w14:paraId="791FC740" w14:textId="77777777" w:rsidTr="00A075C4">
        <w:trPr>
          <w:gridAfter w:val="1"/>
          <w:wAfter w:w="10" w:type="dxa"/>
          <w:trHeight w:val="323"/>
        </w:trPr>
        <w:tc>
          <w:tcPr>
            <w:tcW w:w="625" w:type="dxa"/>
            <w:tcBorders>
              <w:top w:val="nil"/>
              <w:left w:val="single" w:sz="4" w:space="0" w:color="auto"/>
              <w:bottom w:val="single" w:sz="4" w:space="0" w:color="auto"/>
              <w:right w:val="single" w:sz="4" w:space="0" w:color="auto"/>
            </w:tcBorders>
            <w:shd w:val="clear" w:color="000000" w:fill="BFBFBF"/>
            <w:noWrap/>
            <w:vAlign w:val="center"/>
            <w:hideMark/>
          </w:tcPr>
          <w:p w14:paraId="1FF3DCEC" w14:textId="77777777" w:rsidR="00A075C4" w:rsidRPr="00BB1E18" w:rsidRDefault="00A075C4" w:rsidP="00F559FD">
            <w:pPr>
              <w:jc w:val="center"/>
              <w:rPr>
                <w:sz w:val="20"/>
                <w:szCs w:val="20"/>
              </w:rPr>
            </w:pPr>
            <w:r w:rsidRPr="00BB1E18">
              <w:rPr>
                <w:sz w:val="20"/>
                <w:szCs w:val="20"/>
              </w:rPr>
              <w:t>1</w:t>
            </w:r>
          </w:p>
        </w:tc>
        <w:tc>
          <w:tcPr>
            <w:tcW w:w="5310" w:type="dxa"/>
            <w:tcBorders>
              <w:top w:val="nil"/>
              <w:left w:val="nil"/>
              <w:bottom w:val="single" w:sz="4" w:space="0" w:color="auto"/>
              <w:right w:val="single" w:sz="4" w:space="0" w:color="auto"/>
            </w:tcBorders>
            <w:shd w:val="clear" w:color="000000" w:fill="BFBFBF"/>
            <w:noWrap/>
            <w:vAlign w:val="center"/>
            <w:hideMark/>
          </w:tcPr>
          <w:p w14:paraId="696F181B" w14:textId="77777777" w:rsidR="00A075C4" w:rsidRPr="00BB1E18" w:rsidRDefault="00A075C4" w:rsidP="00F559FD">
            <w:pPr>
              <w:jc w:val="center"/>
              <w:rPr>
                <w:sz w:val="20"/>
                <w:szCs w:val="20"/>
              </w:rPr>
            </w:pPr>
            <w:r w:rsidRPr="00BB1E18">
              <w:rPr>
                <w:sz w:val="20"/>
                <w:szCs w:val="20"/>
              </w:rPr>
              <w:t>2</w:t>
            </w:r>
          </w:p>
        </w:tc>
        <w:tc>
          <w:tcPr>
            <w:tcW w:w="2970" w:type="dxa"/>
            <w:tcBorders>
              <w:top w:val="nil"/>
              <w:left w:val="nil"/>
              <w:bottom w:val="single" w:sz="4" w:space="0" w:color="auto"/>
              <w:right w:val="single" w:sz="4" w:space="0" w:color="auto"/>
            </w:tcBorders>
            <w:shd w:val="clear" w:color="000000" w:fill="BFBFBF"/>
            <w:noWrap/>
            <w:vAlign w:val="center"/>
            <w:hideMark/>
          </w:tcPr>
          <w:p w14:paraId="65FCC3DC" w14:textId="77777777" w:rsidR="00A075C4" w:rsidRPr="00BB1E18" w:rsidRDefault="00A075C4" w:rsidP="00F559FD">
            <w:pPr>
              <w:jc w:val="center"/>
              <w:rPr>
                <w:sz w:val="20"/>
                <w:szCs w:val="20"/>
              </w:rPr>
            </w:pPr>
            <w:r w:rsidRPr="00BB1E18">
              <w:rPr>
                <w:sz w:val="20"/>
                <w:szCs w:val="20"/>
              </w:rPr>
              <w:t>3</w:t>
            </w:r>
          </w:p>
        </w:tc>
        <w:tc>
          <w:tcPr>
            <w:tcW w:w="2790" w:type="dxa"/>
            <w:tcBorders>
              <w:top w:val="nil"/>
              <w:left w:val="nil"/>
              <w:bottom w:val="single" w:sz="4" w:space="0" w:color="auto"/>
              <w:right w:val="single" w:sz="4" w:space="0" w:color="auto"/>
            </w:tcBorders>
            <w:shd w:val="clear" w:color="000000" w:fill="BFBFBF"/>
            <w:noWrap/>
            <w:vAlign w:val="center"/>
            <w:hideMark/>
          </w:tcPr>
          <w:p w14:paraId="2CF2B906" w14:textId="77777777" w:rsidR="00A075C4" w:rsidRPr="00BB1E18" w:rsidRDefault="00A075C4" w:rsidP="00F559FD">
            <w:pPr>
              <w:jc w:val="center"/>
              <w:rPr>
                <w:sz w:val="20"/>
                <w:szCs w:val="20"/>
              </w:rPr>
            </w:pPr>
            <w:r w:rsidRPr="00BB1E18">
              <w:rPr>
                <w:sz w:val="20"/>
                <w:szCs w:val="20"/>
              </w:rPr>
              <w:t>4</w:t>
            </w:r>
          </w:p>
        </w:tc>
        <w:tc>
          <w:tcPr>
            <w:tcW w:w="2880" w:type="dxa"/>
            <w:tcBorders>
              <w:top w:val="nil"/>
              <w:left w:val="nil"/>
              <w:bottom w:val="single" w:sz="4" w:space="0" w:color="auto"/>
              <w:right w:val="single" w:sz="4" w:space="0" w:color="auto"/>
            </w:tcBorders>
            <w:shd w:val="clear" w:color="000000" w:fill="BFBFBF"/>
            <w:noWrap/>
            <w:vAlign w:val="center"/>
            <w:hideMark/>
          </w:tcPr>
          <w:p w14:paraId="76B0D672" w14:textId="77777777" w:rsidR="00A075C4" w:rsidRPr="00BB1E18" w:rsidRDefault="00A075C4" w:rsidP="00F559FD">
            <w:pPr>
              <w:jc w:val="center"/>
              <w:rPr>
                <w:sz w:val="20"/>
                <w:szCs w:val="20"/>
              </w:rPr>
            </w:pPr>
            <w:r w:rsidRPr="00BB1E18">
              <w:rPr>
                <w:sz w:val="20"/>
                <w:szCs w:val="20"/>
              </w:rPr>
              <w:t>5</w:t>
            </w:r>
          </w:p>
        </w:tc>
      </w:tr>
      <w:tr w:rsidR="00A075C4" w:rsidRPr="00BB1E18" w14:paraId="3943C5A8" w14:textId="77777777" w:rsidTr="00A075C4">
        <w:trPr>
          <w:gridAfter w:val="1"/>
          <w:wAfter w:w="10" w:type="dxa"/>
          <w:trHeight w:val="323"/>
        </w:trPr>
        <w:tc>
          <w:tcPr>
            <w:tcW w:w="5935"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532BDB8F" w14:textId="77777777" w:rsidR="00A075C4" w:rsidRPr="00BB1E18" w:rsidRDefault="00A075C4" w:rsidP="00F559FD">
            <w:pPr>
              <w:jc w:val="center"/>
              <w:rPr>
                <w:b/>
                <w:sz w:val="20"/>
                <w:szCs w:val="20"/>
              </w:rPr>
            </w:pPr>
            <w:r w:rsidRPr="00BB1E18">
              <w:rPr>
                <w:b/>
                <w:sz w:val="20"/>
                <w:szCs w:val="20"/>
              </w:rPr>
              <w:t>Арабкир</w:t>
            </w:r>
          </w:p>
        </w:tc>
        <w:tc>
          <w:tcPr>
            <w:tcW w:w="2970" w:type="dxa"/>
            <w:tcBorders>
              <w:top w:val="nil"/>
              <w:left w:val="nil"/>
              <w:bottom w:val="nil"/>
              <w:right w:val="nil"/>
            </w:tcBorders>
            <w:shd w:val="clear" w:color="000000" w:fill="D9D9D9"/>
            <w:noWrap/>
            <w:vAlign w:val="center"/>
            <w:hideMark/>
          </w:tcPr>
          <w:p w14:paraId="5492D9C9" w14:textId="77777777" w:rsidR="00A075C4" w:rsidRPr="00BB1E18" w:rsidRDefault="00A075C4" w:rsidP="00F559FD">
            <w:pPr>
              <w:rPr>
                <w:sz w:val="20"/>
                <w:szCs w:val="20"/>
              </w:rPr>
            </w:pPr>
            <w:r w:rsidRPr="00BB1E18">
              <w:rPr>
                <w:sz w:val="20"/>
                <w:szCs w:val="20"/>
              </w:rPr>
              <w:t> </w:t>
            </w:r>
          </w:p>
        </w:tc>
        <w:tc>
          <w:tcPr>
            <w:tcW w:w="2790" w:type="dxa"/>
            <w:tcBorders>
              <w:top w:val="nil"/>
              <w:left w:val="nil"/>
              <w:bottom w:val="nil"/>
              <w:right w:val="nil"/>
            </w:tcBorders>
            <w:shd w:val="clear" w:color="000000" w:fill="D9D9D9"/>
            <w:noWrap/>
            <w:vAlign w:val="center"/>
            <w:hideMark/>
          </w:tcPr>
          <w:p w14:paraId="20B9CFE2" w14:textId="77777777" w:rsidR="00A075C4" w:rsidRPr="00BB1E18" w:rsidRDefault="00A075C4" w:rsidP="00F559FD">
            <w:pPr>
              <w:rPr>
                <w:sz w:val="20"/>
                <w:szCs w:val="20"/>
              </w:rPr>
            </w:pPr>
            <w:r w:rsidRPr="00BB1E18">
              <w:rPr>
                <w:sz w:val="20"/>
                <w:szCs w:val="20"/>
              </w:rPr>
              <w:t> </w:t>
            </w:r>
          </w:p>
        </w:tc>
        <w:tc>
          <w:tcPr>
            <w:tcW w:w="2880" w:type="dxa"/>
            <w:tcBorders>
              <w:top w:val="nil"/>
              <w:left w:val="nil"/>
              <w:bottom w:val="nil"/>
              <w:right w:val="nil"/>
            </w:tcBorders>
            <w:shd w:val="clear" w:color="000000" w:fill="D9D9D9"/>
            <w:noWrap/>
            <w:vAlign w:val="center"/>
            <w:hideMark/>
          </w:tcPr>
          <w:p w14:paraId="1368DF1B" w14:textId="77777777" w:rsidR="00A075C4" w:rsidRPr="00BB1E18" w:rsidRDefault="00A075C4" w:rsidP="00F559FD">
            <w:pPr>
              <w:rPr>
                <w:sz w:val="20"/>
                <w:szCs w:val="20"/>
              </w:rPr>
            </w:pPr>
            <w:r w:rsidRPr="00BB1E18">
              <w:rPr>
                <w:sz w:val="20"/>
                <w:szCs w:val="20"/>
              </w:rPr>
              <w:t> </w:t>
            </w:r>
          </w:p>
        </w:tc>
      </w:tr>
      <w:tr w:rsidR="00A075C4" w:rsidRPr="0095057C" w14:paraId="1677B8BC" w14:textId="77777777" w:rsidTr="00A075C4">
        <w:trPr>
          <w:gridAfter w:val="1"/>
          <w:wAfter w:w="10" w:type="dxa"/>
          <w:trHeight w:val="323"/>
        </w:trPr>
        <w:tc>
          <w:tcPr>
            <w:tcW w:w="625" w:type="dxa"/>
            <w:tcBorders>
              <w:top w:val="nil"/>
              <w:left w:val="single" w:sz="4" w:space="0" w:color="auto"/>
              <w:bottom w:val="single" w:sz="4" w:space="0" w:color="auto"/>
              <w:right w:val="single" w:sz="4" w:space="0" w:color="auto"/>
            </w:tcBorders>
            <w:shd w:val="clear" w:color="auto" w:fill="auto"/>
            <w:vAlign w:val="center"/>
            <w:hideMark/>
          </w:tcPr>
          <w:p w14:paraId="7802965E" w14:textId="77777777" w:rsidR="00A075C4" w:rsidRPr="00BB1E18" w:rsidRDefault="00A075C4" w:rsidP="00F559FD">
            <w:pPr>
              <w:jc w:val="center"/>
              <w:rPr>
                <w:sz w:val="20"/>
                <w:szCs w:val="20"/>
              </w:rPr>
            </w:pPr>
            <w:r w:rsidRPr="00BB1E18">
              <w:rPr>
                <w:sz w:val="20"/>
                <w:szCs w:val="20"/>
              </w:rPr>
              <w:t>1</w:t>
            </w:r>
          </w:p>
        </w:tc>
        <w:tc>
          <w:tcPr>
            <w:tcW w:w="5310" w:type="dxa"/>
            <w:tcBorders>
              <w:top w:val="nil"/>
              <w:left w:val="nil"/>
              <w:bottom w:val="single" w:sz="4" w:space="0" w:color="auto"/>
              <w:right w:val="single" w:sz="4" w:space="0" w:color="auto"/>
            </w:tcBorders>
            <w:shd w:val="clear" w:color="auto" w:fill="auto"/>
            <w:vAlign w:val="center"/>
            <w:hideMark/>
          </w:tcPr>
          <w:p w14:paraId="164F9A46" w14:textId="77777777" w:rsidR="00A075C4" w:rsidRPr="00BB1E18" w:rsidRDefault="00A075C4" w:rsidP="00F559FD">
            <w:pPr>
              <w:rPr>
                <w:sz w:val="20"/>
                <w:szCs w:val="20"/>
              </w:rPr>
            </w:pPr>
            <w:r>
              <w:rPr>
                <w:sz w:val="20"/>
                <w:szCs w:val="20"/>
              </w:rPr>
              <w:t>Ул. Аветисян дом 8 род. 2</w:t>
            </w:r>
            <w:r w:rsidRPr="00BB1E18">
              <w:rPr>
                <w:sz w:val="20"/>
                <w:szCs w:val="20"/>
              </w:rPr>
              <w:t xml:space="preserve"> </w:t>
            </w:r>
          </w:p>
        </w:tc>
        <w:tc>
          <w:tcPr>
            <w:tcW w:w="2970" w:type="dxa"/>
            <w:tcBorders>
              <w:top w:val="single" w:sz="4" w:space="0" w:color="auto"/>
              <w:left w:val="nil"/>
              <w:bottom w:val="single" w:sz="4" w:space="0" w:color="auto"/>
              <w:right w:val="single" w:sz="4" w:space="0" w:color="auto"/>
            </w:tcBorders>
            <w:shd w:val="clear" w:color="auto" w:fill="auto"/>
            <w:vAlign w:val="center"/>
            <w:hideMark/>
          </w:tcPr>
          <w:p w14:paraId="06DE284E" w14:textId="77777777" w:rsidR="00A075C4" w:rsidRPr="0095057C" w:rsidRDefault="00A075C4" w:rsidP="00F559FD">
            <w:pPr>
              <w:jc w:val="center"/>
              <w:rPr>
                <w:sz w:val="20"/>
                <w:szCs w:val="20"/>
              </w:rPr>
            </w:pPr>
            <w:r>
              <w:rPr>
                <w:sz w:val="20"/>
                <w:szCs w:val="20"/>
              </w:rPr>
              <w:t>400</w:t>
            </w:r>
          </w:p>
        </w:tc>
        <w:tc>
          <w:tcPr>
            <w:tcW w:w="2790" w:type="dxa"/>
            <w:tcBorders>
              <w:top w:val="single" w:sz="4" w:space="0" w:color="auto"/>
              <w:left w:val="nil"/>
              <w:bottom w:val="single" w:sz="4" w:space="0" w:color="auto"/>
              <w:right w:val="single" w:sz="4" w:space="0" w:color="auto"/>
            </w:tcBorders>
            <w:shd w:val="clear" w:color="auto" w:fill="auto"/>
            <w:vAlign w:val="center"/>
            <w:hideMark/>
          </w:tcPr>
          <w:p w14:paraId="13BCE6A5" w14:textId="77777777" w:rsidR="00A075C4" w:rsidRPr="0095057C" w:rsidRDefault="00A075C4" w:rsidP="00F559FD">
            <w:pPr>
              <w:jc w:val="center"/>
              <w:rPr>
                <w:sz w:val="20"/>
                <w:szCs w:val="20"/>
              </w:rPr>
            </w:pPr>
            <w:r>
              <w:rPr>
                <w:sz w:val="20"/>
                <w:szCs w:val="20"/>
              </w:rPr>
              <w:t>7</w:t>
            </w:r>
          </w:p>
        </w:tc>
        <w:tc>
          <w:tcPr>
            <w:tcW w:w="2880" w:type="dxa"/>
            <w:tcBorders>
              <w:top w:val="single" w:sz="4" w:space="0" w:color="auto"/>
              <w:left w:val="nil"/>
              <w:bottom w:val="single" w:sz="4" w:space="0" w:color="auto"/>
              <w:right w:val="single" w:sz="4" w:space="0" w:color="auto"/>
            </w:tcBorders>
            <w:shd w:val="clear" w:color="auto" w:fill="auto"/>
            <w:vAlign w:val="center"/>
            <w:hideMark/>
          </w:tcPr>
          <w:p w14:paraId="50E90528" w14:textId="77777777" w:rsidR="00A075C4" w:rsidRPr="0095057C" w:rsidRDefault="00A075C4" w:rsidP="00F559FD">
            <w:pPr>
              <w:jc w:val="center"/>
              <w:rPr>
                <w:sz w:val="20"/>
                <w:szCs w:val="20"/>
              </w:rPr>
            </w:pPr>
            <w:r>
              <w:rPr>
                <w:sz w:val="20"/>
                <w:szCs w:val="20"/>
              </w:rPr>
              <w:t>6</w:t>
            </w:r>
          </w:p>
        </w:tc>
      </w:tr>
      <w:tr w:rsidR="00A075C4" w:rsidRPr="0095057C" w14:paraId="5918A22F" w14:textId="77777777" w:rsidTr="00A075C4">
        <w:trPr>
          <w:gridAfter w:val="1"/>
          <w:wAfter w:w="10" w:type="dxa"/>
          <w:trHeight w:val="323"/>
        </w:trPr>
        <w:tc>
          <w:tcPr>
            <w:tcW w:w="625" w:type="dxa"/>
            <w:tcBorders>
              <w:top w:val="nil"/>
              <w:left w:val="single" w:sz="4" w:space="0" w:color="auto"/>
              <w:bottom w:val="single" w:sz="4" w:space="0" w:color="auto"/>
              <w:right w:val="single" w:sz="4" w:space="0" w:color="auto"/>
            </w:tcBorders>
            <w:shd w:val="clear" w:color="auto" w:fill="auto"/>
            <w:vAlign w:val="center"/>
            <w:hideMark/>
          </w:tcPr>
          <w:p w14:paraId="09F6B8AD" w14:textId="77777777" w:rsidR="00A075C4" w:rsidRPr="0095057C" w:rsidRDefault="00A075C4" w:rsidP="00F559FD">
            <w:pPr>
              <w:jc w:val="center"/>
              <w:rPr>
                <w:sz w:val="20"/>
                <w:szCs w:val="20"/>
              </w:rPr>
            </w:pPr>
            <w:r w:rsidRPr="0095057C">
              <w:rPr>
                <w:sz w:val="20"/>
                <w:szCs w:val="20"/>
              </w:rPr>
              <w:t>2</w:t>
            </w:r>
          </w:p>
        </w:tc>
        <w:tc>
          <w:tcPr>
            <w:tcW w:w="5310" w:type="dxa"/>
            <w:tcBorders>
              <w:top w:val="nil"/>
              <w:left w:val="nil"/>
              <w:bottom w:val="single" w:sz="4" w:space="0" w:color="auto"/>
              <w:right w:val="single" w:sz="4" w:space="0" w:color="auto"/>
            </w:tcBorders>
            <w:shd w:val="clear" w:color="auto" w:fill="auto"/>
            <w:vAlign w:val="center"/>
            <w:hideMark/>
          </w:tcPr>
          <w:p w14:paraId="5917770C" w14:textId="77777777" w:rsidR="00A075C4" w:rsidRPr="00BB1E18" w:rsidRDefault="00A075C4" w:rsidP="00F559FD">
            <w:pPr>
              <w:rPr>
                <w:sz w:val="20"/>
                <w:szCs w:val="20"/>
              </w:rPr>
            </w:pPr>
            <w:r w:rsidRPr="00BB1E18">
              <w:rPr>
                <w:sz w:val="20"/>
                <w:szCs w:val="20"/>
              </w:rPr>
              <w:t xml:space="preserve">ул. </w:t>
            </w:r>
            <w:r>
              <w:rPr>
                <w:sz w:val="20"/>
                <w:szCs w:val="20"/>
              </w:rPr>
              <w:t>Грибоедов</w:t>
            </w:r>
            <w:r w:rsidRPr="00BB1E18">
              <w:rPr>
                <w:sz w:val="20"/>
                <w:szCs w:val="20"/>
              </w:rPr>
              <w:t xml:space="preserve"> дом </w:t>
            </w:r>
            <w:r>
              <w:rPr>
                <w:sz w:val="20"/>
                <w:szCs w:val="20"/>
              </w:rPr>
              <w:t xml:space="preserve">4 </w:t>
            </w:r>
            <w:r w:rsidRPr="00BB1E18">
              <w:rPr>
                <w:sz w:val="20"/>
                <w:szCs w:val="20"/>
              </w:rPr>
              <w:t xml:space="preserve">под. </w:t>
            </w:r>
            <w:r>
              <w:rPr>
                <w:sz w:val="20"/>
                <w:szCs w:val="20"/>
              </w:rPr>
              <w:t>1</w:t>
            </w:r>
            <w:r w:rsidRPr="00BB1E18">
              <w:rPr>
                <w:sz w:val="20"/>
                <w:szCs w:val="20"/>
              </w:rPr>
              <w:t xml:space="preserve"> </w:t>
            </w:r>
          </w:p>
        </w:tc>
        <w:tc>
          <w:tcPr>
            <w:tcW w:w="2970" w:type="dxa"/>
            <w:tcBorders>
              <w:top w:val="nil"/>
              <w:left w:val="nil"/>
              <w:bottom w:val="single" w:sz="4" w:space="0" w:color="auto"/>
              <w:right w:val="single" w:sz="4" w:space="0" w:color="auto"/>
            </w:tcBorders>
            <w:shd w:val="clear" w:color="auto" w:fill="auto"/>
            <w:vAlign w:val="bottom"/>
            <w:hideMark/>
          </w:tcPr>
          <w:p w14:paraId="743EFC05" w14:textId="77777777" w:rsidR="00A075C4" w:rsidRPr="0095057C" w:rsidRDefault="00A075C4" w:rsidP="00F559FD">
            <w:pPr>
              <w:jc w:val="center"/>
              <w:rPr>
                <w:color w:val="000000"/>
                <w:sz w:val="20"/>
                <w:szCs w:val="20"/>
              </w:rPr>
            </w:pPr>
            <w:r w:rsidRPr="0095057C">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bottom"/>
            <w:hideMark/>
          </w:tcPr>
          <w:p w14:paraId="2F5744E7" w14:textId="77777777" w:rsidR="00A075C4" w:rsidRPr="0095057C" w:rsidRDefault="00A075C4" w:rsidP="00F559FD">
            <w:pPr>
              <w:jc w:val="center"/>
              <w:rPr>
                <w:color w:val="000000"/>
                <w:sz w:val="20"/>
                <w:szCs w:val="20"/>
              </w:rPr>
            </w:pPr>
            <w:r w:rsidRPr="0095057C">
              <w:rPr>
                <w:color w:val="000000"/>
                <w:sz w:val="20"/>
                <w:szCs w:val="20"/>
              </w:rPr>
              <w:t>9</w:t>
            </w:r>
          </w:p>
        </w:tc>
        <w:tc>
          <w:tcPr>
            <w:tcW w:w="2880" w:type="dxa"/>
            <w:tcBorders>
              <w:top w:val="nil"/>
              <w:left w:val="nil"/>
              <w:bottom w:val="single" w:sz="4" w:space="0" w:color="auto"/>
              <w:right w:val="single" w:sz="4" w:space="0" w:color="auto"/>
            </w:tcBorders>
            <w:shd w:val="clear" w:color="auto" w:fill="auto"/>
            <w:vAlign w:val="bottom"/>
            <w:hideMark/>
          </w:tcPr>
          <w:p w14:paraId="41FB19C6" w14:textId="77777777" w:rsidR="00A075C4" w:rsidRPr="0095057C" w:rsidRDefault="00A075C4" w:rsidP="00F559FD">
            <w:pPr>
              <w:jc w:val="center"/>
              <w:rPr>
                <w:color w:val="000000"/>
                <w:sz w:val="20"/>
                <w:szCs w:val="20"/>
              </w:rPr>
            </w:pPr>
            <w:r w:rsidRPr="0095057C">
              <w:rPr>
                <w:color w:val="000000"/>
                <w:sz w:val="20"/>
                <w:szCs w:val="20"/>
              </w:rPr>
              <w:t>9</w:t>
            </w:r>
          </w:p>
        </w:tc>
      </w:tr>
      <w:tr w:rsidR="00A075C4" w:rsidRPr="0095057C" w14:paraId="489FEEAA" w14:textId="77777777" w:rsidTr="00A075C4">
        <w:trPr>
          <w:gridAfter w:val="1"/>
          <w:wAfter w:w="10" w:type="dxa"/>
          <w:trHeight w:val="323"/>
        </w:trPr>
        <w:tc>
          <w:tcPr>
            <w:tcW w:w="625" w:type="dxa"/>
            <w:tcBorders>
              <w:top w:val="nil"/>
              <w:left w:val="single" w:sz="4" w:space="0" w:color="auto"/>
              <w:bottom w:val="single" w:sz="4" w:space="0" w:color="auto"/>
              <w:right w:val="single" w:sz="4" w:space="0" w:color="auto"/>
            </w:tcBorders>
            <w:shd w:val="clear" w:color="auto" w:fill="auto"/>
            <w:vAlign w:val="center"/>
            <w:hideMark/>
          </w:tcPr>
          <w:p w14:paraId="2112DC70" w14:textId="77777777" w:rsidR="00A075C4" w:rsidRPr="00BB1E18" w:rsidRDefault="00A075C4" w:rsidP="00F559FD">
            <w:pPr>
              <w:jc w:val="center"/>
              <w:rPr>
                <w:sz w:val="20"/>
                <w:szCs w:val="20"/>
              </w:rPr>
            </w:pPr>
            <w:r w:rsidRPr="00BB1E18">
              <w:rPr>
                <w:sz w:val="20"/>
                <w:szCs w:val="20"/>
              </w:rPr>
              <w:t>3</w:t>
            </w:r>
          </w:p>
        </w:tc>
        <w:tc>
          <w:tcPr>
            <w:tcW w:w="5310" w:type="dxa"/>
            <w:tcBorders>
              <w:top w:val="nil"/>
              <w:left w:val="nil"/>
              <w:bottom w:val="single" w:sz="4" w:space="0" w:color="auto"/>
              <w:right w:val="single" w:sz="4" w:space="0" w:color="auto"/>
            </w:tcBorders>
            <w:shd w:val="clear" w:color="auto" w:fill="auto"/>
            <w:vAlign w:val="center"/>
            <w:hideMark/>
          </w:tcPr>
          <w:p w14:paraId="6B9F75B9" w14:textId="77777777" w:rsidR="00A075C4" w:rsidRPr="00BB1E18" w:rsidRDefault="00A075C4" w:rsidP="00F559FD">
            <w:pPr>
              <w:rPr>
                <w:sz w:val="20"/>
                <w:szCs w:val="20"/>
              </w:rPr>
            </w:pPr>
            <w:r w:rsidRPr="00BB1E18">
              <w:rPr>
                <w:sz w:val="20"/>
                <w:szCs w:val="20"/>
              </w:rPr>
              <w:t xml:space="preserve">ул. </w:t>
            </w:r>
            <w:r>
              <w:rPr>
                <w:sz w:val="20"/>
                <w:szCs w:val="20"/>
              </w:rPr>
              <w:t>Грибоедов</w:t>
            </w:r>
            <w:r w:rsidRPr="00BB1E18">
              <w:rPr>
                <w:sz w:val="20"/>
                <w:szCs w:val="20"/>
              </w:rPr>
              <w:t xml:space="preserve"> дом </w:t>
            </w:r>
            <w:r>
              <w:rPr>
                <w:sz w:val="20"/>
                <w:szCs w:val="20"/>
              </w:rPr>
              <w:t xml:space="preserve">4 </w:t>
            </w:r>
            <w:r w:rsidRPr="00BB1E18">
              <w:rPr>
                <w:sz w:val="20"/>
                <w:szCs w:val="20"/>
              </w:rPr>
              <w:t xml:space="preserve">под. </w:t>
            </w:r>
            <w:r>
              <w:rPr>
                <w:sz w:val="20"/>
                <w:szCs w:val="20"/>
              </w:rPr>
              <w:t>2</w:t>
            </w:r>
            <w:r w:rsidRPr="00BB1E18">
              <w:rPr>
                <w:sz w:val="20"/>
                <w:szCs w:val="20"/>
              </w:rPr>
              <w:t xml:space="preserve"> </w:t>
            </w:r>
          </w:p>
        </w:tc>
        <w:tc>
          <w:tcPr>
            <w:tcW w:w="2970" w:type="dxa"/>
            <w:tcBorders>
              <w:top w:val="nil"/>
              <w:left w:val="nil"/>
              <w:bottom w:val="single" w:sz="4" w:space="0" w:color="auto"/>
              <w:right w:val="single" w:sz="4" w:space="0" w:color="auto"/>
            </w:tcBorders>
            <w:shd w:val="clear" w:color="auto" w:fill="auto"/>
            <w:vAlign w:val="bottom"/>
            <w:hideMark/>
          </w:tcPr>
          <w:p w14:paraId="5F742D85" w14:textId="77777777" w:rsidR="00A075C4" w:rsidRPr="0095057C" w:rsidRDefault="00A075C4" w:rsidP="00F559FD">
            <w:pPr>
              <w:jc w:val="center"/>
              <w:rPr>
                <w:color w:val="000000"/>
                <w:sz w:val="20"/>
                <w:szCs w:val="20"/>
              </w:rPr>
            </w:pPr>
            <w:r w:rsidRPr="0095057C">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bottom"/>
            <w:hideMark/>
          </w:tcPr>
          <w:p w14:paraId="07033624" w14:textId="77777777" w:rsidR="00A075C4" w:rsidRPr="0095057C" w:rsidRDefault="00A075C4" w:rsidP="00F559FD">
            <w:pPr>
              <w:jc w:val="center"/>
              <w:rPr>
                <w:color w:val="000000"/>
                <w:sz w:val="20"/>
                <w:szCs w:val="20"/>
              </w:rPr>
            </w:pPr>
            <w:r w:rsidRPr="0095057C">
              <w:rPr>
                <w:color w:val="000000"/>
                <w:sz w:val="20"/>
                <w:szCs w:val="20"/>
              </w:rPr>
              <w:t>9</w:t>
            </w:r>
          </w:p>
        </w:tc>
        <w:tc>
          <w:tcPr>
            <w:tcW w:w="2880" w:type="dxa"/>
            <w:tcBorders>
              <w:top w:val="nil"/>
              <w:left w:val="nil"/>
              <w:bottom w:val="single" w:sz="4" w:space="0" w:color="auto"/>
              <w:right w:val="single" w:sz="4" w:space="0" w:color="auto"/>
            </w:tcBorders>
            <w:shd w:val="clear" w:color="auto" w:fill="auto"/>
            <w:vAlign w:val="bottom"/>
            <w:hideMark/>
          </w:tcPr>
          <w:p w14:paraId="2140A8FE" w14:textId="77777777" w:rsidR="00A075C4" w:rsidRPr="0095057C" w:rsidRDefault="00A075C4" w:rsidP="00F559FD">
            <w:pPr>
              <w:jc w:val="center"/>
              <w:rPr>
                <w:color w:val="000000"/>
                <w:sz w:val="20"/>
                <w:szCs w:val="20"/>
              </w:rPr>
            </w:pPr>
            <w:r w:rsidRPr="0095057C">
              <w:rPr>
                <w:color w:val="000000"/>
                <w:sz w:val="20"/>
                <w:szCs w:val="20"/>
              </w:rPr>
              <w:t>9</w:t>
            </w:r>
          </w:p>
        </w:tc>
      </w:tr>
      <w:tr w:rsidR="00A075C4" w:rsidRPr="0095057C" w14:paraId="7F7FB5F8" w14:textId="77777777" w:rsidTr="00A075C4">
        <w:trPr>
          <w:gridAfter w:val="1"/>
          <w:wAfter w:w="10" w:type="dxa"/>
          <w:trHeight w:val="323"/>
        </w:trPr>
        <w:tc>
          <w:tcPr>
            <w:tcW w:w="625" w:type="dxa"/>
            <w:tcBorders>
              <w:top w:val="nil"/>
              <w:left w:val="single" w:sz="4" w:space="0" w:color="auto"/>
              <w:bottom w:val="single" w:sz="4" w:space="0" w:color="auto"/>
              <w:right w:val="single" w:sz="4" w:space="0" w:color="auto"/>
            </w:tcBorders>
            <w:shd w:val="clear" w:color="auto" w:fill="auto"/>
            <w:vAlign w:val="center"/>
            <w:hideMark/>
          </w:tcPr>
          <w:p w14:paraId="3A93DA28" w14:textId="77777777" w:rsidR="00A075C4" w:rsidRPr="00BB1E18" w:rsidRDefault="00A075C4" w:rsidP="00F559FD">
            <w:pPr>
              <w:jc w:val="center"/>
              <w:rPr>
                <w:sz w:val="20"/>
                <w:szCs w:val="20"/>
              </w:rPr>
            </w:pPr>
            <w:r w:rsidRPr="00BB1E18">
              <w:rPr>
                <w:sz w:val="20"/>
                <w:szCs w:val="20"/>
              </w:rPr>
              <w:t>4</w:t>
            </w:r>
          </w:p>
        </w:tc>
        <w:tc>
          <w:tcPr>
            <w:tcW w:w="5310" w:type="dxa"/>
            <w:tcBorders>
              <w:top w:val="nil"/>
              <w:left w:val="nil"/>
              <w:bottom w:val="single" w:sz="4" w:space="0" w:color="auto"/>
              <w:right w:val="single" w:sz="4" w:space="0" w:color="auto"/>
            </w:tcBorders>
            <w:shd w:val="clear" w:color="auto" w:fill="auto"/>
            <w:vAlign w:val="center"/>
            <w:hideMark/>
          </w:tcPr>
          <w:p w14:paraId="552507AC" w14:textId="77777777" w:rsidR="00A075C4" w:rsidRPr="00BB1E18" w:rsidRDefault="00A075C4" w:rsidP="00F559FD">
            <w:pPr>
              <w:rPr>
                <w:sz w:val="20"/>
                <w:szCs w:val="20"/>
              </w:rPr>
            </w:pPr>
            <w:r>
              <w:rPr>
                <w:sz w:val="20"/>
                <w:szCs w:val="20"/>
              </w:rPr>
              <w:t xml:space="preserve">Ул. Хачатрян дом 27 </w:t>
            </w:r>
          </w:p>
        </w:tc>
        <w:tc>
          <w:tcPr>
            <w:tcW w:w="2970" w:type="dxa"/>
            <w:tcBorders>
              <w:top w:val="nil"/>
              <w:left w:val="nil"/>
              <w:bottom w:val="single" w:sz="4" w:space="0" w:color="auto"/>
              <w:right w:val="single" w:sz="4" w:space="0" w:color="auto"/>
            </w:tcBorders>
            <w:shd w:val="clear" w:color="auto" w:fill="auto"/>
            <w:vAlign w:val="bottom"/>
            <w:hideMark/>
          </w:tcPr>
          <w:p w14:paraId="08A434D8" w14:textId="77777777" w:rsidR="00A075C4" w:rsidRPr="0095057C" w:rsidRDefault="00A075C4" w:rsidP="00F559FD">
            <w:pPr>
              <w:jc w:val="center"/>
              <w:rPr>
                <w:color w:val="000000"/>
                <w:sz w:val="20"/>
                <w:szCs w:val="20"/>
              </w:rPr>
            </w:pPr>
            <w:r w:rsidRPr="0095057C">
              <w:rPr>
                <w:color w:val="000000"/>
                <w:sz w:val="20"/>
                <w:szCs w:val="20"/>
              </w:rPr>
              <w:t>400</w:t>
            </w:r>
          </w:p>
        </w:tc>
        <w:tc>
          <w:tcPr>
            <w:tcW w:w="2790" w:type="dxa"/>
            <w:tcBorders>
              <w:top w:val="nil"/>
              <w:left w:val="nil"/>
              <w:bottom w:val="single" w:sz="4" w:space="0" w:color="auto"/>
              <w:right w:val="single" w:sz="4" w:space="0" w:color="auto"/>
            </w:tcBorders>
            <w:shd w:val="clear" w:color="auto" w:fill="auto"/>
            <w:hideMark/>
          </w:tcPr>
          <w:p w14:paraId="1E8BF067" w14:textId="77777777" w:rsidR="00A075C4" w:rsidRPr="0095057C" w:rsidRDefault="00A075C4" w:rsidP="00F559FD">
            <w:pPr>
              <w:jc w:val="center"/>
              <w:rPr>
                <w:sz w:val="20"/>
                <w:szCs w:val="20"/>
              </w:rPr>
            </w:pPr>
            <w:r w:rsidRPr="0095057C">
              <w:rPr>
                <w:sz w:val="20"/>
                <w:szCs w:val="20"/>
              </w:rPr>
              <w:t>9</w:t>
            </w:r>
          </w:p>
        </w:tc>
        <w:tc>
          <w:tcPr>
            <w:tcW w:w="2880" w:type="dxa"/>
            <w:tcBorders>
              <w:top w:val="nil"/>
              <w:left w:val="nil"/>
              <w:bottom w:val="single" w:sz="4" w:space="0" w:color="auto"/>
              <w:right w:val="single" w:sz="4" w:space="0" w:color="auto"/>
            </w:tcBorders>
            <w:shd w:val="clear" w:color="auto" w:fill="auto"/>
            <w:hideMark/>
          </w:tcPr>
          <w:p w14:paraId="79926027" w14:textId="77777777" w:rsidR="00A075C4" w:rsidRPr="0095057C" w:rsidRDefault="00A075C4" w:rsidP="00F559FD">
            <w:pPr>
              <w:jc w:val="center"/>
              <w:rPr>
                <w:sz w:val="20"/>
                <w:szCs w:val="20"/>
              </w:rPr>
            </w:pPr>
            <w:r>
              <w:rPr>
                <w:sz w:val="20"/>
                <w:szCs w:val="20"/>
              </w:rPr>
              <w:t>9</w:t>
            </w:r>
          </w:p>
        </w:tc>
      </w:tr>
      <w:tr w:rsidR="00A075C4" w:rsidRPr="0095057C" w14:paraId="4EE34EDB" w14:textId="77777777" w:rsidTr="00A075C4">
        <w:trPr>
          <w:gridAfter w:val="1"/>
          <w:wAfter w:w="10" w:type="dxa"/>
          <w:trHeight w:val="323"/>
        </w:trPr>
        <w:tc>
          <w:tcPr>
            <w:tcW w:w="625" w:type="dxa"/>
            <w:tcBorders>
              <w:top w:val="nil"/>
              <w:left w:val="single" w:sz="4" w:space="0" w:color="auto"/>
              <w:bottom w:val="single" w:sz="4" w:space="0" w:color="auto"/>
              <w:right w:val="single" w:sz="4" w:space="0" w:color="auto"/>
            </w:tcBorders>
            <w:shd w:val="clear" w:color="auto" w:fill="auto"/>
            <w:vAlign w:val="center"/>
            <w:hideMark/>
          </w:tcPr>
          <w:p w14:paraId="6174EA65" w14:textId="77777777" w:rsidR="00A075C4" w:rsidRPr="00BB1E18" w:rsidRDefault="00A075C4" w:rsidP="00F559FD">
            <w:pPr>
              <w:jc w:val="center"/>
              <w:rPr>
                <w:sz w:val="20"/>
                <w:szCs w:val="20"/>
              </w:rPr>
            </w:pPr>
            <w:r w:rsidRPr="00BB1E18">
              <w:rPr>
                <w:sz w:val="20"/>
                <w:szCs w:val="20"/>
              </w:rPr>
              <w:t>5</w:t>
            </w:r>
          </w:p>
        </w:tc>
        <w:tc>
          <w:tcPr>
            <w:tcW w:w="5310" w:type="dxa"/>
            <w:tcBorders>
              <w:top w:val="nil"/>
              <w:left w:val="nil"/>
              <w:bottom w:val="single" w:sz="4" w:space="0" w:color="auto"/>
              <w:right w:val="single" w:sz="4" w:space="0" w:color="auto"/>
            </w:tcBorders>
            <w:shd w:val="clear" w:color="auto" w:fill="auto"/>
            <w:vAlign w:val="center"/>
            <w:hideMark/>
          </w:tcPr>
          <w:p w14:paraId="5D5115E8" w14:textId="77777777" w:rsidR="00A075C4" w:rsidRPr="00BB1E18" w:rsidRDefault="00A075C4" w:rsidP="00F559FD">
            <w:pPr>
              <w:rPr>
                <w:sz w:val="20"/>
                <w:szCs w:val="20"/>
              </w:rPr>
            </w:pPr>
            <w:r>
              <w:rPr>
                <w:sz w:val="20"/>
                <w:szCs w:val="20"/>
              </w:rPr>
              <w:t xml:space="preserve">Ул. Хачатрян дом 27/1 </w:t>
            </w:r>
          </w:p>
        </w:tc>
        <w:tc>
          <w:tcPr>
            <w:tcW w:w="2970" w:type="dxa"/>
            <w:tcBorders>
              <w:top w:val="nil"/>
              <w:left w:val="nil"/>
              <w:bottom w:val="single" w:sz="4" w:space="0" w:color="auto"/>
              <w:right w:val="single" w:sz="4" w:space="0" w:color="auto"/>
            </w:tcBorders>
            <w:shd w:val="clear" w:color="auto" w:fill="auto"/>
            <w:vAlign w:val="bottom"/>
            <w:hideMark/>
          </w:tcPr>
          <w:p w14:paraId="0AC250BB" w14:textId="77777777" w:rsidR="00A075C4" w:rsidRPr="0095057C" w:rsidRDefault="00A075C4" w:rsidP="00F559FD">
            <w:pPr>
              <w:jc w:val="center"/>
              <w:rPr>
                <w:color w:val="000000"/>
                <w:sz w:val="20"/>
                <w:szCs w:val="20"/>
              </w:rPr>
            </w:pPr>
            <w:r w:rsidRPr="0095057C">
              <w:rPr>
                <w:color w:val="000000"/>
                <w:sz w:val="20"/>
                <w:szCs w:val="20"/>
              </w:rPr>
              <w:t>400</w:t>
            </w:r>
          </w:p>
        </w:tc>
        <w:tc>
          <w:tcPr>
            <w:tcW w:w="2790" w:type="dxa"/>
            <w:tcBorders>
              <w:top w:val="nil"/>
              <w:left w:val="nil"/>
              <w:bottom w:val="single" w:sz="4" w:space="0" w:color="auto"/>
              <w:right w:val="single" w:sz="4" w:space="0" w:color="auto"/>
            </w:tcBorders>
            <w:shd w:val="clear" w:color="auto" w:fill="auto"/>
            <w:hideMark/>
          </w:tcPr>
          <w:p w14:paraId="5B9FDB8A" w14:textId="77777777" w:rsidR="00A075C4" w:rsidRPr="0095057C" w:rsidRDefault="00A075C4" w:rsidP="00F559FD">
            <w:pPr>
              <w:jc w:val="center"/>
              <w:rPr>
                <w:sz w:val="20"/>
                <w:szCs w:val="20"/>
              </w:rPr>
            </w:pPr>
            <w:r w:rsidRPr="0095057C">
              <w:rPr>
                <w:sz w:val="20"/>
                <w:szCs w:val="20"/>
              </w:rPr>
              <w:t>9</w:t>
            </w:r>
          </w:p>
        </w:tc>
        <w:tc>
          <w:tcPr>
            <w:tcW w:w="2880" w:type="dxa"/>
            <w:tcBorders>
              <w:top w:val="nil"/>
              <w:left w:val="nil"/>
              <w:bottom w:val="single" w:sz="4" w:space="0" w:color="auto"/>
              <w:right w:val="single" w:sz="4" w:space="0" w:color="auto"/>
            </w:tcBorders>
            <w:shd w:val="clear" w:color="auto" w:fill="auto"/>
            <w:hideMark/>
          </w:tcPr>
          <w:p w14:paraId="1EB63386" w14:textId="77777777" w:rsidR="00A075C4" w:rsidRPr="0095057C" w:rsidRDefault="00A075C4" w:rsidP="00F559FD">
            <w:pPr>
              <w:jc w:val="center"/>
              <w:rPr>
                <w:sz w:val="20"/>
                <w:szCs w:val="20"/>
              </w:rPr>
            </w:pPr>
            <w:r>
              <w:rPr>
                <w:sz w:val="20"/>
                <w:szCs w:val="20"/>
              </w:rPr>
              <w:t>9</w:t>
            </w:r>
          </w:p>
        </w:tc>
      </w:tr>
      <w:tr w:rsidR="00A075C4" w:rsidRPr="0095057C" w14:paraId="0BE08BCF" w14:textId="77777777" w:rsidTr="00A075C4">
        <w:trPr>
          <w:gridAfter w:val="1"/>
          <w:wAfter w:w="10" w:type="dxa"/>
          <w:trHeight w:val="323"/>
        </w:trPr>
        <w:tc>
          <w:tcPr>
            <w:tcW w:w="625" w:type="dxa"/>
            <w:tcBorders>
              <w:top w:val="nil"/>
              <w:left w:val="single" w:sz="4" w:space="0" w:color="auto"/>
              <w:bottom w:val="single" w:sz="4" w:space="0" w:color="auto"/>
              <w:right w:val="single" w:sz="4" w:space="0" w:color="auto"/>
            </w:tcBorders>
            <w:shd w:val="clear" w:color="auto" w:fill="auto"/>
            <w:vAlign w:val="center"/>
            <w:hideMark/>
          </w:tcPr>
          <w:p w14:paraId="015503B9" w14:textId="77777777" w:rsidR="00A075C4" w:rsidRPr="00BB1E18" w:rsidRDefault="00A075C4" w:rsidP="00F559FD">
            <w:pPr>
              <w:jc w:val="center"/>
              <w:rPr>
                <w:sz w:val="20"/>
                <w:szCs w:val="20"/>
              </w:rPr>
            </w:pPr>
            <w:r w:rsidRPr="00BB1E18">
              <w:rPr>
                <w:sz w:val="20"/>
                <w:szCs w:val="20"/>
              </w:rPr>
              <w:t>6</w:t>
            </w:r>
          </w:p>
        </w:tc>
        <w:tc>
          <w:tcPr>
            <w:tcW w:w="5310" w:type="dxa"/>
            <w:tcBorders>
              <w:top w:val="nil"/>
              <w:left w:val="nil"/>
              <w:bottom w:val="single" w:sz="4" w:space="0" w:color="auto"/>
              <w:right w:val="single" w:sz="4" w:space="0" w:color="auto"/>
            </w:tcBorders>
            <w:shd w:val="clear" w:color="auto" w:fill="auto"/>
            <w:vAlign w:val="center"/>
            <w:hideMark/>
          </w:tcPr>
          <w:p w14:paraId="357C93B8" w14:textId="77777777" w:rsidR="00A075C4" w:rsidRPr="00BB1E18" w:rsidRDefault="00A075C4" w:rsidP="00F559FD">
            <w:pPr>
              <w:rPr>
                <w:sz w:val="20"/>
                <w:szCs w:val="20"/>
              </w:rPr>
            </w:pPr>
            <w:r>
              <w:rPr>
                <w:sz w:val="20"/>
                <w:szCs w:val="20"/>
              </w:rPr>
              <w:t xml:space="preserve">Ул. Хачатрян дом 33/2 под. 1 </w:t>
            </w:r>
          </w:p>
        </w:tc>
        <w:tc>
          <w:tcPr>
            <w:tcW w:w="2970" w:type="dxa"/>
            <w:tcBorders>
              <w:top w:val="nil"/>
              <w:left w:val="nil"/>
              <w:bottom w:val="single" w:sz="4" w:space="0" w:color="auto"/>
              <w:right w:val="single" w:sz="4" w:space="0" w:color="auto"/>
            </w:tcBorders>
            <w:shd w:val="clear" w:color="auto" w:fill="auto"/>
            <w:vAlign w:val="bottom"/>
            <w:hideMark/>
          </w:tcPr>
          <w:p w14:paraId="073BC693" w14:textId="77777777" w:rsidR="00A075C4" w:rsidRPr="0095057C" w:rsidRDefault="00A075C4" w:rsidP="00F559FD">
            <w:pPr>
              <w:jc w:val="center"/>
              <w:rPr>
                <w:color w:val="000000"/>
                <w:sz w:val="20"/>
                <w:szCs w:val="20"/>
              </w:rPr>
            </w:pPr>
            <w:r w:rsidRPr="0095057C">
              <w:rPr>
                <w:color w:val="000000"/>
                <w:sz w:val="20"/>
                <w:szCs w:val="20"/>
              </w:rPr>
              <w:t>400</w:t>
            </w:r>
          </w:p>
        </w:tc>
        <w:tc>
          <w:tcPr>
            <w:tcW w:w="2790" w:type="dxa"/>
            <w:tcBorders>
              <w:top w:val="nil"/>
              <w:left w:val="nil"/>
              <w:bottom w:val="single" w:sz="4" w:space="0" w:color="auto"/>
              <w:right w:val="single" w:sz="4" w:space="0" w:color="auto"/>
            </w:tcBorders>
            <w:shd w:val="clear" w:color="auto" w:fill="auto"/>
            <w:hideMark/>
          </w:tcPr>
          <w:p w14:paraId="1B3DB458" w14:textId="77777777" w:rsidR="00A075C4" w:rsidRPr="0095057C" w:rsidRDefault="00A075C4" w:rsidP="00F559FD">
            <w:pPr>
              <w:jc w:val="center"/>
              <w:rPr>
                <w:sz w:val="20"/>
                <w:szCs w:val="20"/>
              </w:rPr>
            </w:pPr>
            <w:r w:rsidRPr="0095057C">
              <w:rPr>
                <w:sz w:val="20"/>
                <w:szCs w:val="20"/>
              </w:rPr>
              <w:t>9</w:t>
            </w:r>
          </w:p>
        </w:tc>
        <w:tc>
          <w:tcPr>
            <w:tcW w:w="2880" w:type="dxa"/>
            <w:tcBorders>
              <w:top w:val="nil"/>
              <w:left w:val="nil"/>
              <w:bottom w:val="single" w:sz="4" w:space="0" w:color="auto"/>
              <w:right w:val="single" w:sz="4" w:space="0" w:color="auto"/>
            </w:tcBorders>
            <w:shd w:val="clear" w:color="auto" w:fill="auto"/>
            <w:hideMark/>
          </w:tcPr>
          <w:p w14:paraId="293C5DA0" w14:textId="77777777" w:rsidR="00A075C4" w:rsidRPr="0095057C" w:rsidRDefault="00A075C4" w:rsidP="00F559FD">
            <w:pPr>
              <w:jc w:val="center"/>
              <w:rPr>
                <w:sz w:val="20"/>
                <w:szCs w:val="20"/>
              </w:rPr>
            </w:pPr>
            <w:r>
              <w:rPr>
                <w:sz w:val="20"/>
                <w:szCs w:val="20"/>
              </w:rPr>
              <w:t>9</w:t>
            </w:r>
          </w:p>
        </w:tc>
      </w:tr>
      <w:tr w:rsidR="00A075C4" w:rsidRPr="009A1749" w14:paraId="1B0E2900" w14:textId="77777777" w:rsidTr="00A075C4">
        <w:trPr>
          <w:gridAfter w:val="1"/>
          <w:wAfter w:w="10" w:type="dxa"/>
          <w:trHeight w:val="323"/>
        </w:trPr>
        <w:tc>
          <w:tcPr>
            <w:tcW w:w="625" w:type="dxa"/>
            <w:tcBorders>
              <w:top w:val="nil"/>
              <w:left w:val="single" w:sz="4" w:space="0" w:color="auto"/>
              <w:bottom w:val="single" w:sz="4" w:space="0" w:color="auto"/>
              <w:right w:val="single" w:sz="4" w:space="0" w:color="auto"/>
            </w:tcBorders>
            <w:shd w:val="clear" w:color="auto" w:fill="auto"/>
            <w:vAlign w:val="center"/>
            <w:hideMark/>
          </w:tcPr>
          <w:p w14:paraId="40603F05" w14:textId="77777777" w:rsidR="00A075C4" w:rsidRPr="0095057C" w:rsidRDefault="00A075C4" w:rsidP="00F559FD">
            <w:pPr>
              <w:jc w:val="center"/>
              <w:rPr>
                <w:sz w:val="20"/>
                <w:szCs w:val="20"/>
              </w:rPr>
            </w:pPr>
            <w:r w:rsidRPr="0095057C">
              <w:rPr>
                <w:sz w:val="20"/>
                <w:szCs w:val="20"/>
              </w:rPr>
              <w:t>7</w:t>
            </w:r>
          </w:p>
        </w:tc>
        <w:tc>
          <w:tcPr>
            <w:tcW w:w="5310" w:type="dxa"/>
            <w:tcBorders>
              <w:top w:val="nil"/>
              <w:left w:val="nil"/>
              <w:bottom w:val="single" w:sz="4" w:space="0" w:color="auto"/>
              <w:right w:val="single" w:sz="4" w:space="0" w:color="auto"/>
            </w:tcBorders>
            <w:shd w:val="clear" w:color="auto" w:fill="auto"/>
            <w:vAlign w:val="center"/>
            <w:hideMark/>
          </w:tcPr>
          <w:p w14:paraId="475E6CD8" w14:textId="77777777" w:rsidR="00A075C4" w:rsidRPr="009A1749" w:rsidRDefault="00A075C4" w:rsidP="00F559FD">
            <w:pPr>
              <w:rPr>
                <w:sz w:val="20"/>
                <w:szCs w:val="20"/>
              </w:rPr>
            </w:pPr>
            <w:r w:rsidRPr="00BB1E18">
              <w:rPr>
                <w:sz w:val="20"/>
                <w:szCs w:val="20"/>
              </w:rPr>
              <w:t>ул</w:t>
            </w:r>
            <w:r w:rsidRPr="0095057C">
              <w:rPr>
                <w:sz w:val="20"/>
                <w:szCs w:val="20"/>
              </w:rPr>
              <w:t xml:space="preserve">. </w:t>
            </w:r>
            <w:r>
              <w:rPr>
                <w:sz w:val="20"/>
                <w:szCs w:val="20"/>
              </w:rPr>
              <w:t>Мамиконянц</w:t>
            </w:r>
            <w:r w:rsidRPr="00BB1E18">
              <w:rPr>
                <w:sz w:val="20"/>
                <w:szCs w:val="20"/>
              </w:rPr>
              <w:t xml:space="preserve"> дом </w:t>
            </w:r>
            <w:r>
              <w:rPr>
                <w:sz w:val="20"/>
                <w:szCs w:val="20"/>
              </w:rPr>
              <w:t>26а</w:t>
            </w:r>
          </w:p>
        </w:tc>
        <w:tc>
          <w:tcPr>
            <w:tcW w:w="2970" w:type="dxa"/>
            <w:tcBorders>
              <w:top w:val="nil"/>
              <w:left w:val="nil"/>
              <w:bottom w:val="single" w:sz="4" w:space="0" w:color="auto"/>
              <w:right w:val="single" w:sz="4" w:space="0" w:color="auto"/>
            </w:tcBorders>
            <w:shd w:val="clear" w:color="auto" w:fill="auto"/>
            <w:vAlign w:val="center"/>
            <w:hideMark/>
          </w:tcPr>
          <w:p w14:paraId="0C8285FF" w14:textId="77777777" w:rsidR="00A075C4" w:rsidRPr="009A1749" w:rsidRDefault="00A075C4" w:rsidP="00F559FD">
            <w:pPr>
              <w:jc w:val="center"/>
              <w:rPr>
                <w:sz w:val="20"/>
                <w:szCs w:val="20"/>
              </w:rPr>
            </w:pPr>
            <w:r w:rsidRPr="009A1749">
              <w:rPr>
                <w:sz w:val="20"/>
                <w:szCs w:val="20"/>
              </w:rPr>
              <w:t>400</w:t>
            </w:r>
          </w:p>
        </w:tc>
        <w:tc>
          <w:tcPr>
            <w:tcW w:w="2790" w:type="dxa"/>
            <w:tcBorders>
              <w:top w:val="nil"/>
              <w:left w:val="nil"/>
              <w:bottom w:val="single" w:sz="4" w:space="0" w:color="auto"/>
              <w:right w:val="single" w:sz="4" w:space="0" w:color="auto"/>
            </w:tcBorders>
            <w:shd w:val="clear" w:color="auto" w:fill="auto"/>
            <w:vAlign w:val="bottom"/>
            <w:hideMark/>
          </w:tcPr>
          <w:p w14:paraId="065B2DDB" w14:textId="77777777" w:rsidR="00A075C4" w:rsidRPr="009A1749" w:rsidRDefault="00A075C4" w:rsidP="00F559FD">
            <w:pPr>
              <w:jc w:val="center"/>
              <w:rPr>
                <w:color w:val="000000"/>
                <w:sz w:val="20"/>
                <w:szCs w:val="20"/>
              </w:rPr>
            </w:pPr>
            <w:r>
              <w:rPr>
                <w:color w:val="000000"/>
                <w:sz w:val="20"/>
                <w:szCs w:val="20"/>
              </w:rPr>
              <w:t>9</w:t>
            </w:r>
          </w:p>
        </w:tc>
        <w:tc>
          <w:tcPr>
            <w:tcW w:w="2880" w:type="dxa"/>
            <w:tcBorders>
              <w:top w:val="nil"/>
              <w:left w:val="nil"/>
              <w:bottom w:val="single" w:sz="4" w:space="0" w:color="auto"/>
              <w:right w:val="single" w:sz="4" w:space="0" w:color="auto"/>
            </w:tcBorders>
            <w:shd w:val="clear" w:color="auto" w:fill="auto"/>
            <w:vAlign w:val="center"/>
            <w:hideMark/>
          </w:tcPr>
          <w:p w14:paraId="72FAD018" w14:textId="77777777" w:rsidR="00A075C4" w:rsidRPr="009A1749" w:rsidRDefault="00A075C4" w:rsidP="00F559FD">
            <w:pPr>
              <w:jc w:val="center"/>
              <w:rPr>
                <w:color w:val="000000"/>
                <w:sz w:val="20"/>
                <w:szCs w:val="20"/>
              </w:rPr>
            </w:pPr>
            <w:r>
              <w:rPr>
                <w:color w:val="000000"/>
                <w:sz w:val="20"/>
                <w:szCs w:val="20"/>
              </w:rPr>
              <w:t>9</w:t>
            </w:r>
          </w:p>
        </w:tc>
      </w:tr>
      <w:tr w:rsidR="00A075C4" w:rsidRPr="009A1749" w14:paraId="1F258773" w14:textId="77777777" w:rsidTr="00A075C4">
        <w:trPr>
          <w:gridAfter w:val="1"/>
          <w:wAfter w:w="10" w:type="dxa"/>
          <w:trHeight w:val="323"/>
        </w:trPr>
        <w:tc>
          <w:tcPr>
            <w:tcW w:w="625" w:type="dxa"/>
            <w:tcBorders>
              <w:top w:val="nil"/>
              <w:left w:val="single" w:sz="4" w:space="0" w:color="auto"/>
              <w:bottom w:val="single" w:sz="4" w:space="0" w:color="auto"/>
              <w:right w:val="single" w:sz="4" w:space="0" w:color="auto"/>
            </w:tcBorders>
            <w:shd w:val="clear" w:color="auto" w:fill="auto"/>
            <w:vAlign w:val="center"/>
            <w:hideMark/>
          </w:tcPr>
          <w:p w14:paraId="09479748" w14:textId="77777777" w:rsidR="00A075C4" w:rsidRPr="009A1749" w:rsidRDefault="00A075C4" w:rsidP="00F559FD">
            <w:pPr>
              <w:jc w:val="center"/>
              <w:rPr>
                <w:sz w:val="20"/>
                <w:szCs w:val="20"/>
              </w:rPr>
            </w:pPr>
            <w:r w:rsidRPr="009A1749">
              <w:rPr>
                <w:sz w:val="20"/>
                <w:szCs w:val="20"/>
              </w:rPr>
              <w:t>8</w:t>
            </w:r>
          </w:p>
        </w:tc>
        <w:tc>
          <w:tcPr>
            <w:tcW w:w="5310" w:type="dxa"/>
            <w:tcBorders>
              <w:top w:val="nil"/>
              <w:left w:val="nil"/>
              <w:bottom w:val="single" w:sz="4" w:space="0" w:color="auto"/>
              <w:right w:val="single" w:sz="4" w:space="0" w:color="auto"/>
            </w:tcBorders>
            <w:shd w:val="clear" w:color="auto" w:fill="auto"/>
            <w:vAlign w:val="center"/>
            <w:hideMark/>
          </w:tcPr>
          <w:p w14:paraId="1A835410" w14:textId="77777777" w:rsidR="00A075C4" w:rsidRPr="009A1749" w:rsidRDefault="00A075C4" w:rsidP="00F559FD">
            <w:pPr>
              <w:rPr>
                <w:sz w:val="20"/>
                <w:szCs w:val="20"/>
              </w:rPr>
            </w:pPr>
            <w:r w:rsidRPr="00BB1E18">
              <w:rPr>
                <w:sz w:val="20"/>
                <w:szCs w:val="20"/>
              </w:rPr>
              <w:t>ул</w:t>
            </w:r>
            <w:r w:rsidRPr="0095057C">
              <w:rPr>
                <w:sz w:val="20"/>
                <w:szCs w:val="20"/>
              </w:rPr>
              <w:t xml:space="preserve">. </w:t>
            </w:r>
            <w:r>
              <w:rPr>
                <w:sz w:val="20"/>
                <w:szCs w:val="20"/>
              </w:rPr>
              <w:t>Мамиконянц</w:t>
            </w:r>
            <w:r w:rsidRPr="00BB1E18">
              <w:rPr>
                <w:sz w:val="20"/>
                <w:szCs w:val="20"/>
              </w:rPr>
              <w:t xml:space="preserve"> дом </w:t>
            </w:r>
            <w:r>
              <w:rPr>
                <w:sz w:val="20"/>
                <w:szCs w:val="20"/>
              </w:rPr>
              <w:t>40/1</w:t>
            </w:r>
          </w:p>
        </w:tc>
        <w:tc>
          <w:tcPr>
            <w:tcW w:w="2970" w:type="dxa"/>
            <w:tcBorders>
              <w:top w:val="nil"/>
              <w:left w:val="nil"/>
              <w:bottom w:val="single" w:sz="4" w:space="0" w:color="auto"/>
              <w:right w:val="single" w:sz="4" w:space="0" w:color="auto"/>
            </w:tcBorders>
            <w:shd w:val="clear" w:color="auto" w:fill="auto"/>
            <w:vAlign w:val="center"/>
            <w:hideMark/>
          </w:tcPr>
          <w:p w14:paraId="3B3CB86A" w14:textId="77777777" w:rsidR="00A075C4" w:rsidRPr="009A1749" w:rsidRDefault="00A075C4" w:rsidP="00F559FD">
            <w:pPr>
              <w:jc w:val="center"/>
              <w:rPr>
                <w:sz w:val="20"/>
                <w:szCs w:val="20"/>
              </w:rPr>
            </w:pPr>
            <w:r w:rsidRPr="009A1749">
              <w:rPr>
                <w:sz w:val="20"/>
                <w:szCs w:val="20"/>
              </w:rPr>
              <w:t>400</w:t>
            </w:r>
          </w:p>
        </w:tc>
        <w:tc>
          <w:tcPr>
            <w:tcW w:w="2790" w:type="dxa"/>
            <w:tcBorders>
              <w:top w:val="nil"/>
              <w:left w:val="nil"/>
              <w:bottom w:val="single" w:sz="4" w:space="0" w:color="auto"/>
              <w:right w:val="single" w:sz="4" w:space="0" w:color="auto"/>
            </w:tcBorders>
            <w:shd w:val="clear" w:color="auto" w:fill="auto"/>
            <w:vAlign w:val="bottom"/>
            <w:hideMark/>
          </w:tcPr>
          <w:p w14:paraId="237B82BE" w14:textId="77777777" w:rsidR="00A075C4" w:rsidRPr="009A1749" w:rsidRDefault="00A075C4" w:rsidP="00F559FD">
            <w:pPr>
              <w:jc w:val="center"/>
              <w:rPr>
                <w:color w:val="000000"/>
                <w:sz w:val="20"/>
                <w:szCs w:val="20"/>
              </w:rPr>
            </w:pPr>
            <w:r>
              <w:rPr>
                <w:color w:val="000000"/>
                <w:sz w:val="20"/>
                <w:szCs w:val="20"/>
              </w:rPr>
              <w:t>9</w:t>
            </w:r>
          </w:p>
        </w:tc>
        <w:tc>
          <w:tcPr>
            <w:tcW w:w="2880" w:type="dxa"/>
            <w:tcBorders>
              <w:top w:val="nil"/>
              <w:left w:val="nil"/>
              <w:bottom w:val="single" w:sz="4" w:space="0" w:color="auto"/>
              <w:right w:val="single" w:sz="4" w:space="0" w:color="auto"/>
            </w:tcBorders>
            <w:shd w:val="clear" w:color="auto" w:fill="auto"/>
            <w:vAlign w:val="center"/>
            <w:hideMark/>
          </w:tcPr>
          <w:p w14:paraId="54536A65" w14:textId="77777777" w:rsidR="00A075C4" w:rsidRPr="009A1749" w:rsidRDefault="00A075C4" w:rsidP="00F559FD">
            <w:pPr>
              <w:jc w:val="center"/>
              <w:rPr>
                <w:color w:val="000000"/>
                <w:sz w:val="20"/>
                <w:szCs w:val="20"/>
              </w:rPr>
            </w:pPr>
            <w:r>
              <w:rPr>
                <w:color w:val="000000"/>
                <w:sz w:val="20"/>
                <w:szCs w:val="20"/>
              </w:rPr>
              <w:t>9</w:t>
            </w:r>
          </w:p>
        </w:tc>
      </w:tr>
      <w:tr w:rsidR="00A075C4" w:rsidRPr="009A1749" w14:paraId="009DF5A7" w14:textId="77777777" w:rsidTr="00A075C4">
        <w:trPr>
          <w:gridAfter w:val="1"/>
          <w:wAfter w:w="10" w:type="dxa"/>
          <w:trHeight w:val="323"/>
        </w:trPr>
        <w:tc>
          <w:tcPr>
            <w:tcW w:w="625" w:type="dxa"/>
            <w:tcBorders>
              <w:top w:val="nil"/>
              <w:left w:val="single" w:sz="4" w:space="0" w:color="auto"/>
              <w:bottom w:val="single" w:sz="4" w:space="0" w:color="auto"/>
              <w:right w:val="single" w:sz="4" w:space="0" w:color="auto"/>
            </w:tcBorders>
            <w:shd w:val="clear" w:color="auto" w:fill="auto"/>
            <w:vAlign w:val="center"/>
            <w:hideMark/>
          </w:tcPr>
          <w:p w14:paraId="7DCA09AF" w14:textId="77777777" w:rsidR="00A075C4" w:rsidRPr="009A1749" w:rsidRDefault="00A075C4" w:rsidP="00F559FD">
            <w:pPr>
              <w:jc w:val="center"/>
              <w:rPr>
                <w:sz w:val="20"/>
                <w:szCs w:val="20"/>
              </w:rPr>
            </w:pPr>
            <w:r w:rsidRPr="009A1749">
              <w:rPr>
                <w:sz w:val="20"/>
                <w:szCs w:val="20"/>
              </w:rPr>
              <w:t>9</w:t>
            </w:r>
          </w:p>
        </w:tc>
        <w:tc>
          <w:tcPr>
            <w:tcW w:w="5310" w:type="dxa"/>
            <w:tcBorders>
              <w:top w:val="nil"/>
              <w:left w:val="nil"/>
              <w:bottom w:val="single" w:sz="4" w:space="0" w:color="auto"/>
              <w:right w:val="single" w:sz="4" w:space="0" w:color="auto"/>
            </w:tcBorders>
            <w:shd w:val="clear" w:color="auto" w:fill="auto"/>
            <w:vAlign w:val="center"/>
            <w:hideMark/>
          </w:tcPr>
          <w:p w14:paraId="4AE286A5" w14:textId="77777777" w:rsidR="00A075C4" w:rsidRPr="009A1749" w:rsidRDefault="00A075C4" w:rsidP="00F559FD">
            <w:pPr>
              <w:rPr>
                <w:sz w:val="20"/>
                <w:szCs w:val="20"/>
              </w:rPr>
            </w:pPr>
            <w:r w:rsidRPr="00BB1E18">
              <w:rPr>
                <w:sz w:val="20"/>
                <w:szCs w:val="20"/>
              </w:rPr>
              <w:t>ул</w:t>
            </w:r>
            <w:r w:rsidRPr="0095057C">
              <w:rPr>
                <w:sz w:val="20"/>
                <w:szCs w:val="20"/>
              </w:rPr>
              <w:t xml:space="preserve">. </w:t>
            </w:r>
            <w:r>
              <w:rPr>
                <w:sz w:val="20"/>
                <w:szCs w:val="20"/>
              </w:rPr>
              <w:t>Мамиконянц</w:t>
            </w:r>
            <w:r w:rsidRPr="00BB1E18">
              <w:rPr>
                <w:sz w:val="20"/>
                <w:szCs w:val="20"/>
              </w:rPr>
              <w:t xml:space="preserve"> дом </w:t>
            </w:r>
            <w:r>
              <w:rPr>
                <w:sz w:val="20"/>
                <w:szCs w:val="20"/>
              </w:rPr>
              <w:t>40/2</w:t>
            </w:r>
          </w:p>
        </w:tc>
        <w:tc>
          <w:tcPr>
            <w:tcW w:w="2970" w:type="dxa"/>
            <w:tcBorders>
              <w:top w:val="nil"/>
              <w:left w:val="nil"/>
              <w:bottom w:val="single" w:sz="4" w:space="0" w:color="auto"/>
              <w:right w:val="single" w:sz="4" w:space="0" w:color="auto"/>
            </w:tcBorders>
            <w:shd w:val="clear" w:color="auto" w:fill="auto"/>
            <w:vAlign w:val="center"/>
            <w:hideMark/>
          </w:tcPr>
          <w:p w14:paraId="6F543C62" w14:textId="77777777" w:rsidR="00A075C4" w:rsidRPr="009A1749" w:rsidRDefault="00A075C4" w:rsidP="00F559FD">
            <w:pPr>
              <w:jc w:val="center"/>
              <w:rPr>
                <w:sz w:val="20"/>
                <w:szCs w:val="20"/>
              </w:rPr>
            </w:pPr>
            <w:r w:rsidRPr="009A1749">
              <w:rPr>
                <w:sz w:val="20"/>
                <w:szCs w:val="20"/>
              </w:rPr>
              <w:t>400</w:t>
            </w:r>
          </w:p>
        </w:tc>
        <w:tc>
          <w:tcPr>
            <w:tcW w:w="2790" w:type="dxa"/>
            <w:tcBorders>
              <w:top w:val="nil"/>
              <w:left w:val="nil"/>
              <w:bottom w:val="single" w:sz="4" w:space="0" w:color="auto"/>
              <w:right w:val="single" w:sz="4" w:space="0" w:color="auto"/>
            </w:tcBorders>
            <w:shd w:val="clear" w:color="auto" w:fill="auto"/>
            <w:vAlign w:val="bottom"/>
            <w:hideMark/>
          </w:tcPr>
          <w:p w14:paraId="0D9D70A5" w14:textId="77777777" w:rsidR="00A075C4" w:rsidRPr="009A1749" w:rsidRDefault="00A075C4" w:rsidP="00F559FD">
            <w:pPr>
              <w:jc w:val="center"/>
              <w:rPr>
                <w:color w:val="000000"/>
                <w:sz w:val="20"/>
                <w:szCs w:val="20"/>
              </w:rPr>
            </w:pPr>
            <w:r>
              <w:rPr>
                <w:color w:val="000000"/>
                <w:sz w:val="20"/>
                <w:szCs w:val="20"/>
              </w:rPr>
              <w:t>9</w:t>
            </w:r>
          </w:p>
        </w:tc>
        <w:tc>
          <w:tcPr>
            <w:tcW w:w="2880" w:type="dxa"/>
            <w:tcBorders>
              <w:top w:val="nil"/>
              <w:left w:val="nil"/>
              <w:bottom w:val="single" w:sz="4" w:space="0" w:color="auto"/>
              <w:right w:val="single" w:sz="4" w:space="0" w:color="auto"/>
            </w:tcBorders>
            <w:shd w:val="clear" w:color="auto" w:fill="auto"/>
            <w:vAlign w:val="center"/>
            <w:hideMark/>
          </w:tcPr>
          <w:p w14:paraId="6BF712ED" w14:textId="77777777" w:rsidR="00A075C4" w:rsidRPr="009A1749" w:rsidRDefault="00A075C4" w:rsidP="00F559FD">
            <w:pPr>
              <w:jc w:val="center"/>
              <w:rPr>
                <w:color w:val="000000"/>
                <w:sz w:val="20"/>
                <w:szCs w:val="20"/>
              </w:rPr>
            </w:pPr>
            <w:r>
              <w:rPr>
                <w:color w:val="000000"/>
                <w:sz w:val="20"/>
                <w:szCs w:val="20"/>
              </w:rPr>
              <w:t>9</w:t>
            </w:r>
          </w:p>
        </w:tc>
      </w:tr>
      <w:tr w:rsidR="00A075C4" w:rsidRPr="00BB1E18" w14:paraId="292C5391" w14:textId="77777777" w:rsidTr="00A075C4">
        <w:trPr>
          <w:gridAfter w:val="1"/>
          <w:wAfter w:w="10" w:type="dxa"/>
          <w:trHeight w:val="323"/>
        </w:trPr>
        <w:tc>
          <w:tcPr>
            <w:tcW w:w="625" w:type="dxa"/>
            <w:tcBorders>
              <w:top w:val="nil"/>
              <w:left w:val="single" w:sz="4" w:space="0" w:color="auto"/>
              <w:bottom w:val="single" w:sz="4" w:space="0" w:color="auto"/>
              <w:right w:val="single" w:sz="4" w:space="0" w:color="auto"/>
            </w:tcBorders>
            <w:shd w:val="clear" w:color="auto" w:fill="auto"/>
            <w:vAlign w:val="center"/>
            <w:hideMark/>
          </w:tcPr>
          <w:p w14:paraId="46E5BC58" w14:textId="77777777" w:rsidR="00A075C4" w:rsidRPr="009A1749" w:rsidRDefault="00A075C4" w:rsidP="00F559FD">
            <w:pPr>
              <w:jc w:val="center"/>
              <w:rPr>
                <w:sz w:val="20"/>
                <w:szCs w:val="20"/>
              </w:rPr>
            </w:pPr>
            <w:r w:rsidRPr="009A1749">
              <w:rPr>
                <w:sz w:val="20"/>
                <w:szCs w:val="20"/>
              </w:rPr>
              <w:t>10</w:t>
            </w:r>
          </w:p>
        </w:tc>
        <w:tc>
          <w:tcPr>
            <w:tcW w:w="5310" w:type="dxa"/>
            <w:tcBorders>
              <w:top w:val="nil"/>
              <w:left w:val="nil"/>
              <w:bottom w:val="single" w:sz="4" w:space="0" w:color="auto"/>
              <w:right w:val="single" w:sz="4" w:space="0" w:color="auto"/>
            </w:tcBorders>
            <w:shd w:val="clear" w:color="auto" w:fill="auto"/>
            <w:vAlign w:val="center"/>
            <w:hideMark/>
          </w:tcPr>
          <w:p w14:paraId="76774A0B" w14:textId="77777777" w:rsidR="00A075C4" w:rsidRPr="009A1749" w:rsidRDefault="00A075C4" w:rsidP="00F559FD">
            <w:pPr>
              <w:rPr>
                <w:sz w:val="20"/>
                <w:szCs w:val="20"/>
              </w:rPr>
            </w:pPr>
            <w:r>
              <w:rPr>
                <w:sz w:val="20"/>
                <w:szCs w:val="20"/>
              </w:rPr>
              <w:t>Ул. Чилоян дом 2/1</w:t>
            </w:r>
          </w:p>
        </w:tc>
        <w:tc>
          <w:tcPr>
            <w:tcW w:w="2970" w:type="dxa"/>
            <w:tcBorders>
              <w:top w:val="nil"/>
              <w:left w:val="nil"/>
              <w:bottom w:val="single" w:sz="4" w:space="0" w:color="auto"/>
              <w:right w:val="single" w:sz="4" w:space="0" w:color="auto"/>
            </w:tcBorders>
            <w:shd w:val="clear" w:color="auto" w:fill="auto"/>
            <w:vAlign w:val="center"/>
            <w:hideMark/>
          </w:tcPr>
          <w:p w14:paraId="596077A3" w14:textId="77777777" w:rsidR="00A075C4" w:rsidRPr="009A1749" w:rsidRDefault="00A075C4" w:rsidP="00F559FD">
            <w:pPr>
              <w:jc w:val="center"/>
              <w:rPr>
                <w:sz w:val="20"/>
                <w:szCs w:val="20"/>
              </w:rPr>
            </w:pPr>
            <w:r w:rsidRPr="009A1749">
              <w:rPr>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64DA9AEE" w14:textId="77777777" w:rsidR="00A075C4" w:rsidRPr="00BB1E18" w:rsidRDefault="00A075C4" w:rsidP="00F559FD">
            <w:pPr>
              <w:jc w:val="center"/>
              <w:rPr>
                <w:sz w:val="20"/>
                <w:szCs w:val="20"/>
              </w:rPr>
            </w:pPr>
            <w:r w:rsidRPr="00BB1E18">
              <w:rPr>
                <w:sz w:val="20"/>
                <w:szCs w:val="20"/>
              </w:rPr>
              <w:t>9</w:t>
            </w:r>
          </w:p>
        </w:tc>
        <w:tc>
          <w:tcPr>
            <w:tcW w:w="2880" w:type="dxa"/>
            <w:tcBorders>
              <w:top w:val="nil"/>
              <w:left w:val="nil"/>
              <w:bottom w:val="single" w:sz="4" w:space="0" w:color="auto"/>
              <w:right w:val="single" w:sz="4" w:space="0" w:color="auto"/>
            </w:tcBorders>
            <w:shd w:val="clear" w:color="auto" w:fill="auto"/>
            <w:vAlign w:val="center"/>
            <w:hideMark/>
          </w:tcPr>
          <w:p w14:paraId="317679D3" w14:textId="77777777" w:rsidR="00A075C4" w:rsidRPr="00BB1E18" w:rsidRDefault="00A075C4" w:rsidP="00F559FD">
            <w:pPr>
              <w:jc w:val="center"/>
              <w:rPr>
                <w:sz w:val="20"/>
                <w:szCs w:val="20"/>
              </w:rPr>
            </w:pPr>
            <w:r w:rsidRPr="00BB1E18">
              <w:rPr>
                <w:sz w:val="20"/>
                <w:szCs w:val="20"/>
              </w:rPr>
              <w:t>9</w:t>
            </w:r>
          </w:p>
        </w:tc>
      </w:tr>
      <w:tr w:rsidR="00A075C4" w:rsidRPr="00BB1E18" w14:paraId="2B536D07" w14:textId="77777777" w:rsidTr="00A075C4">
        <w:trPr>
          <w:gridAfter w:val="1"/>
          <w:wAfter w:w="10" w:type="dxa"/>
          <w:trHeight w:val="323"/>
        </w:trPr>
        <w:tc>
          <w:tcPr>
            <w:tcW w:w="593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48EB932" w14:textId="77777777" w:rsidR="00A075C4" w:rsidRPr="00BB1E18" w:rsidRDefault="00A075C4" w:rsidP="00F559FD">
            <w:pPr>
              <w:rPr>
                <w:b/>
                <w:bCs/>
                <w:sz w:val="20"/>
                <w:szCs w:val="20"/>
              </w:rPr>
            </w:pPr>
            <w:r w:rsidRPr="00BB1E18">
              <w:rPr>
                <w:b/>
                <w:sz w:val="20"/>
                <w:szCs w:val="20"/>
              </w:rPr>
              <w:t>Всего</w:t>
            </w:r>
            <w:r w:rsidRPr="00BB1E18">
              <w:rPr>
                <w:b/>
                <w:bCs/>
                <w:sz w:val="20"/>
                <w:szCs w:val="20"/>
              </w:rPr>
              <w:t xml:space="preserve">  10</w:t>
            </w:r>
          </w:p>
        </w:tc>
        <w:tc>
          <w:tcPr>
            <w:tcW w:w="2970" w:type="dxa"/>
            <w:tcBorders>
              <w:top w:val="nil"/>
              <w:left w:val="nil"/>
              <w:bottom w:val="single" w:sz="4" w:space="0" w:color="auto"/>
              <w:right w:val="single" w:sz="4" w:space="0" w:color="auto"/>
            </w:tcBorders>
            <w:shd w:val="clear" w:color="auto" w:fill="auto"/>
            <w:noWrap/>
            <w:vAlign w:val="bottom"/>
            <w:hideMark/>
          </w:tcPr>
          <w:p w14:paraId="12636CA3" w14:textId="77777777" w:rsidR="00A075C4" w:rsidRPr="00BB1E18" w:rsidRDefault="00A075C4" w:rsidP="00F559FD">
            <w:pPr>
              <w:rPr>
                <w:sz w:val="20"/>
                <w:szCs w:val="20"/>
              </w:rPr>
            </w:pPr>
            <w:r w:rsidRPr="00BB1E18">
              <w:rPr>
                <w:sz w:val="20"/>
                <w:szCs w:val="20"/>
              </w:rPr>
              <w:t> </w:t>
            </w:r>
          </w:p>
        </w:tc>
        <w:tc>
          <w:tcPr>
            <w:tcW w:w="2790" w:type="dxa"/>
            <w:tcBorders>
              <w:top w:val="nil"/>
              <w:left w:val="nil"/>
              <w:bottom w:val="single" w:sz="4" w:space="0" w:color="auto"/>
              <w:right w:val="single" w:sz="4" w:space="0" w:color="auto"/>
            </w:tcBorders>
            <w:shd w:val="clear" w:color="auto" w:fill="auto"/>
            <w:noWrap/>
            <w:vAlign w:val="bottom"/>
            <w:hideMark/>
          </w:tcPr>
          <w:p w14:paraId="0B4B68E8" w14:textId="77777777" w:rsidR="00A075C4" w:rsidRPr="00BB1E18" w:rsidRDefault="00A075C4" w:rsidP="00F559FD">
            <w:pPr>
              <w:rPr>
                <w:sz w:val="20"/>
                <w:szCs w:val="20"/>
              </w:rPr>
            </w:pPr>
            <w:r w:rsidRPr="00BB1E18">
              <w:rPr>
                <w:sz w:val="20"/>
                <w:szCs w:val="20"/>
              </w:rPr>
              <w:t> </w:t>
            </w:r>
          </w:p>
        </w:tc>
        <w:tc>
          <w:tcPr>
            <w:tcW w:w="2880" w:type="dxa"/>
            <w:tcBorders>
              <w:top w:val="nil"/>
              <w:left w:val="nil"/>
              <w:bottom w:val="single" w:sz="4" w:space="0" w:color="auto"/>
              <w:right w:val="single" w:sz="4" w:space="0" w:color="auto"/>
            </w:tcBorders>
            <w:shd w:val="clear" w:color="auto" w:fill="auto"/>
            <w:noWrap/>
            <w:vAlign w:val="bottom"/>
            <w:hideMark/>
          </w:tcPr>
          <w:p w14:paraId="67044EE4" w14:textId="77777777" w:rsidR="00A075C4" w:rsidRPr="00BB1E18" w:rsidRDefault="00A075C4" w:rsidP="00F559FD">
            <w:pPr>
              <w:rPr>
                <w:sz w:val="20"/>
                <w:szCs w:val="20"/>
              </w:rPr>
            </w:pPr>
            <w:r w:rsidRPr="00BB1E18">
              <w:rPr>
                <w:sz w:val="20"/>
                <w:szCs w:val="20"/>
              </w:rPr>
              <w:t> </w:t>
            </w:r>
          </w:p>
        </w:tc>
      </w:tr>
      <w:tr w:rsidR="00A075C4" w:rsidRPr="00BB1E18" w14:paraId="4A54B8C9" w14:textId="77777777" w:rsidTr="00A075C4">
        <w:trPr>
          <w:gridAfter w:val="1"/>
          <w:wAfter w:w="10" w:type="dxa"/>
          <w:trHeight w:val="330"/>
        </w:trPr>
        <w:tc>
          <w:tcPr>
            <w:tcW w:w="625" w:type="dxa"/>
            <w:tcBorders>
              <w:top w:val="nil"/>
              <w:left w:val="nil"/>
              <w:bottom w:val="nil"/>
              <w:right w:val="nil"/>
            </w:tcBorders>
            <w:shd w:val="clear" w:color="auto" w:fill="auto"/>
            <w:noWrap/>
            <w:vAlign w:val="center"/>
            <w:hideMark/>
          </w:tcPr>
          <w:p w14:paraId="3A8A641C" w14:textId="77777777" w:rsidR="00A075C4" w:rsidRPr="00BB1E18" w:rsidRDefault="00A075C4" w:rsidP="00F559FD">
            <w:pPr>
              <w:rPr>
                <w:sz w:val="20"/>
                <w:szCs w:val="20"/>
              </w:rPr>
            </w:pPr>
          </w:p>
        </w:tc>
        <w:tc>
          <w:tcPr>
            <w:tcW w:w="5310" w:type="dxa"/>
            <w:tcBorders>
              <w:top w:val="nil"/>
              <w:left w:val="nil"/>
              <w:bottom w:val="nil"/>
              <w:right w:val="nil"/>
            </w:tcBorders>
            <w:shd w:val="clear" w:color="auto" w:fill="auto"/>
            <w:noWrap/>
            <w:vAlign w:val="center"/>
            <w:hideMark/>
          </w:tcPr>
          <w:p w14:paraId="6A2F5359" w14:textId="77777777" w:rsidR="00A075C4" w:rsidRPr="00BB1E18" w:rsidRDefault="00A075C4" w:rsidP="00F559FD">
            <w:pPr>
              <w:rPr>
                <w:sz w:val="20"/>
                <w:szCs w:val="20"/>
              </w:rPr>
            </w:pPr>
          </w:p>
        </w:tc>
        <w:tc>
          <w:tcPr>
            <w:tcW w:w="2970" w:type="dxa"/>
            <w:tcBorders>
              <w:top w:val="nil"/>
              <w:left w:val="nil"/>
              <w:bottom w:val="nil"/>
              <w:right w:val="nil"/>
            </w:tcBorders>
            <w:shd w:val="clear" w:color="auto" w:fill="auto"/>
            <w:noWrap/>
            <w:vAlign w:val="center"/>
            <w:hideMark/>
          </w:tcPr>
          <w:p w14:paraId="349D5A9E" w14:textId="77777777" w:rsidR="00A075C4" w:rsidRPr="00BB1E18" w:rsidRDefault="00A075C4" w:rsidP="00F559FD">
            <w:pPr>
              <w:rPr>
                <w:sz w:val="20"/>
                <w:szCs w:val="20"/>
              </w:rPr>
            </w:pPr>
          </w:p>
        </w:tc>
        <w:tc>
          <w:tcPr>
            <w:tcW w:w="2790" w:type="dxa"/>
            <w:tcBorders>
              <w:top w:val="nil"/>
              <w:left w:val="nil"/>
              <w:bottom w:val="nil"/>
              <w:right w:val="nil"/>
            </w:tcBorders>
            <w:shd w:val="clear" w:color="auto" w:fill="auto"/>
            <w:noWrap/>
            <w:vAlign w:val="center"/>
            <w:hideMark/>
          </w:tcPr>
          <w:p w14:paraId="13AA3EB6" w14:textId="77777777" w:rsidR="00A075C4" w:rsidRPr="00BB1E18" w:rsidRDefault="00A075C4" w:rsidP="00F559FD">
            <w:pPr>
              <w:rPr>
                <w:sz w:val="20"/>
                <w:szCs w:val="20"/>
              </w:rPr>
            </w:pPr>
          </w:p>
        </w:tc>
        <w:tc>
          <w:tcPr>
            <w:tcW w:w="2880" w:type="dxa"/>
            <w:tcBorders>
              <w:top w:val="nil"/>
              <w:left w:val="nil"/>
              <w:bottom w:val="nil"/>
              <w:right w:val="nil"/>
            </w:tcBorders>
            <w:shd w:val="clear" w:color="auto" w:fill="auto"/>
            <w:noWrap/>
            <w:vAlign w:val="center"/>
            <w:hideMark/>
          </w:tcPr>
          <w:p w14:paraId="05348165" w14:textId="77777777" w:rsidR="00A075C4" w:rsidRPr="00BB1E18" w:rsidRDefault="00A075C4" w:rsidP="00F559FD">
            <w:pPr>
              <w:rPr>
                <w:sz w:val="20"/>
                <w:szCs w:val="20"/>
              </w:rPr>
            </w:pPr>
          </w:p>
        </w:tc>
      </w:tr>
      <w:tr w:rsidR="00A075C4" w:rsidRPr="00BB1E18" w14:paraId="2816C308" w14:textId="77777777" w:rsidTr="00A075C4">
        <w:trPr>
          <w:gridAfter w:val="1"/>
          <w:wAfter w:w="10" w:type="dxa"/>
          <w:trHeight w:val="252"/>
        </w:trPr>
        <w:tc>
          <w:tcPr>
            <w:tcW w:w="625" w:type="dxa"/>
            <w:tcBorders>
              <w:top w:val="nil"/>
              <w:left w:val="nil"/>
              <w:bottom w:val="nil"/>
              <w:right w:val="nil"/>
            </w:tcBorders>
            <w:shd w:val="clear" w:color="auto" w:fill="auto"/>
            <w:noWrap/>
            <w:vAlign w:val="center"/>
            <w:hideMark/>
          </w:tcPr>
          <w:p w14:paraId="2F41E098" w14:textId="77777777" w:rsidR="00A075C4" w:rsidRPr="00BB1E18" w:rsidRDefault="00A075C4" w:rsidP="00F559FD">
            <w:pPr>
              <w:rPr>
                <w:sz w:val="20"/>
                <w:szCs w:val="20"/>
              </w:rPr>
            </w:pPr>
          </w:p>
        </w:tc>
        <w:tc>
          <w:tcPr>
            <w:tcW w:w="5310" w:type="dxa"/>
            <w:tcBorders>
              <w:top w:val="nil"/>
              <w:left w:val="nil"/>
              <w:bottom w:val="nil"/>
              <w:right w:val="nil"/>
            </w:tcBorders>
            <w:shd w:val="clear" w:color="auto" w:fill="auto"/>
            <w:noWrap/>
            <w:vAlign w:val="center"/>
            <w:hideMark/>
          </w:tcPr>
          <w:p w14:paraId="0D51FE70" w14:textId="77777777" w:rsidR="00A075C4" w:rsidRPr="00BB1E18" w:rsidRDefault="00A075C4" w:rsidP="00F559FD">
            <w:pPr>
              <w:jc w:val="center"/>
              <w:rPr>
                <w:sz w:val="20"/>
                <w:szCs w:val="20"/>
              </w:rPr>
            </w:pPr>
          </w:p>
        </w:tc>
        <w:tc>
          <w:tcPr>
            <w:tcW w:w="2970" w:type="dxa"/>
            <w:tcBorders>
              <w:top w:val="nil"/>
              <w:left w:val="nil"/>
              <w:bottom w:val="nil"/>
              <w:right w:val="nil"/>
            </w:tcBorders>
            <w:shd w:val="clear" w:color="auto" w:fill="auto"/>
            <w:noWrap/>
            <w:vAlign w:val="center"/>
            <w:hideMark/>
          </w:tcPr>
          <w:p w14:paraId="1D9AD2A6" w14:textId="77777777" w:rsidR="00A075C4" w:rsidRPr="00BB1E18" w:rsidRDefault="00A075C4" w:rsidP="00F559FD">
            <w:pPr>
              <w:rPr>
                <w:sz w:val="20"/>
                <w:szCs w:val="20"/>
              </w:rPr>
            </w:pPr>
          </w:p>
        </w:tc>
        <w:tc>
          <w:tcPr>
            <w:tcW w:w="2790" w:type="dxa"/>
            <w:tcBorders>
              <w:top w:val="nil"/>
              <w:left w:val="nil"/>
              <w:bottom w:val="nil"/>
              <w:right w:val="nil"/>
            </w:tcBorders>
            <w:shd w:val="clear" w:color="auto" w:fill="auto"/>
            <w:noWrap/>
            <w:vAlign w:val="center"/>
            <w:hideMark/>
          </w:tcPr>
          <w:p w14:paraId="578FFA7A" w14:textId="77777777" w:rsidR="00A075C4" w:rsidRPr="00BB1E18" w:rsidRDefault="00A075C4" w:rsidP="00F559FD">
            <w:pPr>
              <w:rPr>
                <w:sz w:val="20"/>
                <w:szCs w:val="20"/>
              </w:rPr>
            </w:pPr>
          </w:p>
        </w:tc>
        <w:tc>
          <w:tcPr>
            <w:tcW w:w="2880" w:type="dxa"/>
            <w:tcBorders>
              <w:top w:val="nil"/>
              <w:left w:val="nil"/>
              <w:bottom w:val="nil"/>
              <w:right w:val="nil"/>
            </w:tcBorders>
            <w:shd w:val="clear" w:color="auto" w:fill="auto"/>
            <w:noWrap/>
            <w:vAlign w:val="center"/>
            <w:hideMark/>
          </w:tcPr>
          <w:p w14:paraId="498901CC" w14:textId="77777777" w:rsidR="00A075C4" w:rsidRPr="00BB1E18" w:rsidRDefault="00A075C4" w:rsidP="00F559FD">
            <w:pPr>
              <w:rPr>
                <w:sz w:val="20"/>
                <w:szCs w:val="20"/>
              </w:rPr>
            </w:pPr>
          </w:p>
        </w:tc>
      </w:tr>
      <w:tr w:rsidR="00A075C4" w:rsidRPr="00BB1E18" w14:paraId="2829CBC7" w14:textId="77777777" w:rsidTr="00A075C4">
        <w:trPr>
          <w:gridAfter w:val="1"/>
          <w:wAfter w:w="10" w:type="dxa"/>
          <w:trHeight w:val="518"/>
        </w:trPr>
        <w:tc>
          <w:tcPr>
            <w:tcW w:w="6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44CE2B" w14:textId="77777777" w:rsidR="00A075C4" w:rsidRPr="00BB1E18" w:rsidRDefault="00A075C4" w:rsidP="00F559FD">
            <w:pPr>
              <w:jc w:val="center"/>
              <w:rPr>
                <w:sz w:val="20"/>
                <w:szCs w:val="20"/>
              </w:rPr>
            </w:pPr>
            <w:r w:rsidRPr="00BB1E18">
              <w:rPr>
                <w:sz w:val="20"/>
                <w:szCs w:val="20"/>
              </w:rPr>
              <w:t>П/Н</w:t>
            </w:r>
          </w:p>
        </w:tc>
        <w:tc>
          <w:tcPr>
            <w:tcW w:w="5310" w:type="dxa"/>
            <w:vMerge w:val="restart"/>
            <w:tcBorders>
              <w:top w:val="single" w:sz="4" w:space="0" w:color="auto"/>
              <w:left w:val="nil"/>
              <w:bottom w:val="single" w:sz="4" w:space="0" w:color="auto"/>
              <w:right w:val="single" w:sz="4" w:space="0" w:color="auto"/>
            </w:tcBorders>
            <w:shd w:val="clear" w:color="auto" w:fill="auto"/>
            <w:vAlign w:val="center"/>
            <w:hideMark/>
          </w:tcPr>
          <w:p w14:paraId="46A60D4E" w14:textId="77777777" w:rsidR="00A075C4" w:rsidRPr="00BB1E18" w:rsidRDefault="00A075C4" w:rsidP="00F559FD">
            <w:pPr>
              <w:jc w:val="center"/>
              <w:rPr>
                <w:sz w:val="20"/>
                <w:szCs w:val="20"/>
              </w:rPr>
            </w:pPr>
            <w:r w:rsidRPr="00BB1E18">
              <w:rPr>
                <w:sz w:val="20"/>
                <w:szCs w:val="20"/>
              </w:rPr>
              <w:t>Адресс/подъезд</w:t>
            </w:r>
          </w:p>
        </w:tc>
        <w:tc>
          <w:tcPr>
            <w:tcW w:w="2970" w:type="dxa"/>
            <w:vMerge w:val="restart"/>
            <w:tcBorders>
              <w:top w:val="single" w:sz="4" w:space="0" w:color="auto"/>
              <w:left w:val="nil"/>
              <w:bottom w:val="single" w:sz="4" w:space="0" w:color="auto"/>
              <w:right w:val="single" w:sz="4" w:space="0" w:color="auto"/>
            </w:tcBorders>
            <w:shd w:val="clear" w:color="auto" w:fill="auto"/>
            <w:vAlign w:val="center"/>
            <w:hideMark/>
          </w:tcPr>
          <w:p w14:paraId="6B594053" w14:textId="77777777" w:rsidR="00A075C4" w:rsidRPr="00BB1E18" w:rsidRDefault="00A075C4" w:rsidP="00F559FD">
            <w:pPr>
              <w:jc w:val="center"/>
              <w:rPr>
                <w:sz w:val="20"/>
                <w:szCs w:val="20"/>
              </w:rPr>
            </w:pPr>
            <w:r w:rsidRPr="00BB1E18">
              <w:rPr>
                <w:sz w:val="20"/>
                <w:szCs w:val="20"/>
              </w:rPr>
              <w:t>Грузоподъемность /кг/</w:t>
            </w:r>
          </w:p>
        </w:tc>
        <w:tc>
          <w:tcPr>
            <w:tcW w:w="2790" w:type="dxa"/>
            <w:vMerge w:val="restart"/>
            <w:tcBorders>
              <w:top w:val="single" w:sz="4" w:space="0" w:color="auto"/>
              <w:left w:val="nil"/>
              <w:bottom w:val="single" w:sz="4" w:space="0" w:color="auto"/>
              <w:right w:val="single" w:sz="4" w:space="0" w:color="auto"/>
            </w:tcBorders>
            <w:shd w:val="clear" w:color="auto" w:fill="auto"/>
            <w:vAlign w:val="center"/>
            <w:hideMark/>
          </w:tcPr>
          <w:p w14:paraId="5A05ABEF" w14:textId="77777777" w:rsidR="00A075C4" w:rsidRPr="00BB1E18" w:rsidRDefault="00A075C4" w:rsidP="00F559FD">
            <w:pPr>
              <w:jc w:val="center"/>
              <w:rPr>
                <w:sz w:val="20"/>
                <w:szCs w:val="20"/>
              </w:rPr>
            </w:pPr>
            <w:r w:rsidRPr="00BB1E18">
              <w:rPr>
                <w:sz w:val="20"/>
                <w:szCs w:val="20"/>
              </w:rPr>
              <w:t>Этажность /этаж/</w:t>
            </w:r>
          </w:p>
        </w:tc>
        <w:tc>
          <w:tcPr>
            <w:tcW w:w="2880" w:type="dxa"/>
            <w:vMerge w:val="restart"/>
            <w:tcBorders>
              <w:top w:val="single" w:sz="4" w:space="0" w:color="auto"/>
              <w:left w:val="nil"/>
              <w:bottom w:val="single" w:sz="4" w:space="0" w:color="auto"/>
              <w:right w:val="single" w:sz="4" w:space="0" w:color="auto"/>
            </w:tcBorders>
            <w:shd w:val="clear" w:color="auto" w:fill="auto"/>
            <w:vAlign w:val="center"/>
            <w:hideMark/>
          </w:tcPr>
          <w:p w14:paraId="26A1CC5D" w14:textId="77777777" w:rsidR="00A075C4" w:rsidRPr="00BB1E18" w:rsidRDefault="00A075C4" w:rsidP="00F559FD">
            <w:pPr>
              <w:jc w:val="center"/>
              <w:rPr>
                <w:sz w:val="20"/>
                <w:szCs w:val="20"/>
              </w:rPr>
            </w:pPr>
            <w:r w:rsidRPr="00BB1E18">
              <w:rPr>
                <w:sz w:val="20"/>
                <w:szCs w:val="20"/>
              </w:rPr>
              <w:t>Колличество остановок</w:t>
            </w:r>
          </w:p>
        </w:tc>
      </w:tr>
      <w:tr w:rsidR="00A075C4" w:rsidRPr="00BB1E18" w14:paraId="0FA57F96" w14:textId="77777777" w:rsidTr="00A075C4">
        <w:trPr>
          <w:gridAfter w:val="1"/>
          <w:wAfter w:w="10" w:type="dxa"/>
          <w:trHeight w:val="458"/>
        </w:trPr>
        <w:tc>
          <w:tcPr>
            <w:tcW w:w="625" w:type="dxa"/>
            <w:vMerge/>
            <w:tcBorders>
              <w:top w:val="single" w:sz="4" w:space="0" w:color="auto"/>
              <w:left w:val="single" w:sz="4" w:space="0" w:color="auto"/>
              <w:bottom w:val="single" w:sz="4" w:space="0" w:color="auto"/>
              <w:right w:val="single" w:sz="4" w:space="0" w:color="auto"/>
            </w:tcBorders>
            <w:vAlign w:val="center"/>
            <w:hideMark/>
          </w:tcPr>
          <w:p w14:paraId="667B496A" w14:textId="77777777" w:rsidR="00A075C4" w:rsidRPr="00BB1E18" w:rsidRDefault="00A075C4" w:rsidP="00F559FD">
            <w:pPr>
              <w:rPr>
                <w:sz w:val="20"/>
                <w:szCs w:val="20"/>
              </w:rPr>
            </w:pPr>
          </w:p>
        </w:tc>
        <w:tc>
          <w:tcPr>
            <w:tcW w:w="5310" w:type="dxa"/>
            <w:vMerge/>
            <w:tcBorders>
              <w:top w:val="single" w:sz="4" w:space="0" w:color="auto"/>
              <w:left w:val="single" w:sz="4" w:space="0" w:color="auto"/>
              <w:bottom w:val="single" w:sz="4" w:space="0" w:color="auto"/>
              <w:right w:val="single" w:sz="4" w:space="0" w:color="auto"/>
            </w:tcBorders>
            <w:vAlign w:val="center"/>
            <w:hideMark/>
          </w:tcPr>
          <w:p w14:paraId="22BC4339" w14:textId="77777777" w:rsidR="00A075C4" w:rsidRPr="00BB1E18" w:rsidRDefault="00A075C4" w:rsidP="00F559FD">
            <w:pPr>
              <w:rPr>
                <w:sz w:val="20"/>
                <w:szCs w:val="20"/>
              </w:rPr>
            </w:pPr>
          </w:p>
        </w:tc>
        <w:tc>
          <w:tcPr>
            <w:tcW w:w="2970" w:type="dxa"/>
            <w:vMerge/>
            <w:tcBorders>
              <w:top w:val="single" w:sz="4" w:space="0" w:color="auto"/>
              <w:left w:val="single" w:sz="4" w:space="0" w:color="auto"/>
              <w:bottom w:val="single" w:sz="4" w:space="0" w:color="auto"/>
              <w:right w:val="single" w:sz="4" w:space="0" w:color="auto"/>
            </w:tcBorders>
            <w:vAlign w:val="center"/>
            <w:hideMark/>
          </w:tcPr>
          <w:p w14:paraId="2B6BA1C6" w14:textId="77777777" w:rsidR="00A075C4" w:rsidRPr="00BB1E18" w:rsidRDefault="00A075C4" w:rsidP="00F559FD">
            <w:pPr>
              <w:rPr>
                <w:sz w:val="20"/>
                <w:szCs w:val="20"/>
              </w:rPr>
            </w:pPr>
          </w:p>
        </w:tc>
        <w:tc>
          <w:tcPr>
            <w:tcW w:w="2790" w:type="dxa"/>
            <w:vMerge/>
            <w:tcBorders>
              <w:top w:val="single" w:sz="4" w:space="0" w:color="auto"/>
              <w:left w:val="single" w:sz="4" w:space="0" w:color="auto"/>
              <w:bottom w:val="single" w:sz="4" w:space="0" w:color="auto"/>
              <w:right w:val="single" w:sz="4" w:space="0" w:color="auto"/>
            </w:tcBorders>
            <w:vAlign w:val="center"/>
            <w:hideMark/>
          </w:tcPr>
          <w:p w14:paraId="5B29E805" w14:textId="77777777" w:rsidR="00A075C4" w:rsidRPr="00BB1E18" w:rsidRDefault="00A075C4" w:rsidP="00F559FD">
            <w:pPr>
              <w:rPr>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71B6DF68" w14:textId="77777777" w:rsidR="00A075C4" w:rsidRPr="00BB1E18" w:rsidRDefault="00A075C4" w:rsidP="00F559FD">
            <w:pPr>
              <w:rPr>
                <w:sz w:val="20"/>
                <w:szCs w:val="20"/>
              </w:rPr>
            </w:pPr>
          </w:p>
        </w:tc>
      </w:tr>
      <w:tr w:rsidR="00A075C4" w:rsidRPr="00BB1E18" w14:paraId="0DBD4493"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000000" w:fill="BFBFBF"/>
            <w:noWrap/>
            <w:vAlign w:val="center"/>
            <w:hideMark/>
          </w:tcPr>
          <w:p w14:paraId="5B1C590F" w14:textId="77777777" w:rsidR="00A075C4" w:rsidRPr="00BB1E18" w:rsidRDefault="00A075C4" w:rsidP="00F559FD">
            <w:pPr>
              <w:jc w:val="center"/>
              <w:rPr>
                <w:sz w:val="20"/>
                <w:szCs w:val="20"/>
              </w:rPr>
            </w:pPr>
            <w:r w:rsidRPr="00BB1E18">
              <w:rPr>
                <w:sz w:val="20"/>
                <w:szCs w:val="20"/>
              </w:rPr>
              <w:lastRenderedPageBreak/>
              <w:t>1</w:t>
            </w:r>
          </w:p>
        </w:tc>
        <w:tc>
          <w:tcPr>
            <w:tcW w:w="5310" w:type="dxa"/>
            <w:tcBorders>
              <w:top w:val="nil"/>
              <w:left w:val="nil"/>
              <w:bottom w:val="single" w:sz="4" w:space="0" w:color="auto"/>
              <w:right w:val="single" w:sz="4" w:space="0" w:color="auto"/>
            </w:tcBorders>
            <w:shd w:val="clear" w:color="000000" w:fill="BFBFBF"/>
            <w:noWrap/>
            <w:vAlign w:val="center"/>
            <w:hideMark/>
          </w:tcPr>
          <w:p w14:paraId="69917DCC" w14:textId="77777777" w:rsidR="00A075C4" w:rsidRPr="00BB1E18" w:rsidRDefault="00A075C4" w:rsidP="00F559FD">
            <w:pPr>
              <w:jc w:val="center"/>
              <w:rPr>
                <w:sz w:val="20"/>
                <w:szCs w:val="20"/>
              </w:rPr>
            </w:pPr>
            <w:r w:rsidRPr="00BB1E18">
              <w:rPr>
                <w:sz w:val="20"/>
                <w:szCs w:val="20"/>
              </w:rPr>
              <w:t>2</w:t>
            </w:r>
          </w:p>
        </w:tc>
        <w:tc>
          <w:tcPr>
            <w:tcW w:w="2970" w:type="dxa"/>
            <w:tcBorders>
              <w:top w:val="nil"/>
              <w:left w:val="nil"/>
              <w:bottom w:val="single" w:sz="4" w:space="0" w:color="auto"/>
              <w:right w:val="single" w:sz="4" w:space="0" w:color="auto"/>
            </w:tcBorders>
            <w:shd w:val="clear" w:color="000000" w:fill="BFBFBF"/>
            <w:noWrap/>
            <w:vAlign w:val="center"/>
            <w:hideMark/>
          </w:tcPr>
          <w:p w14:paraId="0D93E3CA" w14:textId="77777777" w:rsidR="00A075C4" w:rsidRPr="00BB1E18" w:rsidRDefault="00A075C4" w:rsidP="00F559FD">
            <w:pPr>
              <w:jc w:val="center"/>
              <w:rPr>
                <w:sz w:val="20"/>
                <w:szCs w:val="20"/>
              </w:rPr>
            </w:pPr>
            <w:r w:rsidRPr="00BB1E18">
              <w:rPr>
                <w:sz w:val="20"/>
                <w:szCs w:val="20"/>
              </w:rPr>
              <w:t>3</w:t>
            </w:r>
          </w:p>
        </w:tc>
        <w:tc>
          <w:tcPr>
            <w:tcW w:w="2790" w:type="dxa"/>
            <w:tcBorders>
              <w:top w:val="nil"/>
              <w:left w:val="nil"/>
              <w:bottom w:val="single" w:sz="4" w:space="0" w:color="auto"/>
              <w:right w:val="single" w:sz="4" w:space="0" w:color="auto"/>
            </w:tcBorders>
            <w:shd w:val="clear" w:color="000000" w:fill="BFBFBF"/>
            <w:noWrap/>
            <w:vAlign w:val="center"/>
            <w:hideMark/>
          </w:tcPr>
          <w:p w14:paraId="7D966657" w14:textId="77777777" w:rsidR="00A075C4" w:rsidRPr="00BB1E18" w:rsidRDefault="00A075C4" w:rsidP="00F559FD">
            <w:pPr>
              <w:jc w:val="center"/>
              <w:rPr>
                <w:sz w:val="20"/>
                <w:szCs w:val="20"/>
              </w:rPr>
            </w:pPr>
            <w:r w:rsidRPr="00BB1E18">
              <w:rPr>
                <w:sz w:val="20"/>
                <w:szCs w:val="20"/>
              </w:rPr>
              <w:t>4</w:t>
            </w:r>
          </w:p>
        </w:tc>
        <w:tc>
          <w:tcPr>
            <w:tcW w:w="2880" w:type="dxa"/>
            <w:tcBorders>
              <w:top w:val="nil"/>
              <w:left w:val="nil"/>
              <w:bottom w:val="single" w:sz="4" w:space="0" w:color="auto"/>
              <w:right w:val="single" w:sz="4" w:space="0" w:color="auto"/>
            </w:tcBorders>
            <w:shd w:val="clear" w:color="000000" w:fill="BFBFBF"/>
            <w:noWrap/>
            <w:vAlign w:val="center"/>
            <w:hideMark/>
          </w:tcPr>
          <w:p w14:paraId="0DE10D06" w14:textId="77777777" w:rsidR="00A075C4" w:rsidRPr="00BB1E18" w:rsidRDefault="00A075C4" w:rsidP="00F559FD">
            <w:pPr>
              <w:jc w:val="center"/>
              <w:rPr>
                <w:sz w:val="20"/>
                <w:szCs w:val="20"/>
              </w:rPr>
            </w:pPr>
            <w:r w:rsidRPr="00BB1E18">
              <w:rPr>
                <w:sz w:val="20"/>
                <w:szCs w:val="20"/>
              </w:rPr>
              <w:t>5</w:t>
            </w:r>
          </w:p>
        </w:tc>
      </w:tr>
      <w:tr w:rsidR="00A075C4" w:rsidRPr="00BB1E18" w14:paraId="496BB820" w14:textId="77777777" w:rsidTr="00A075C4">
        <w:trPr>
          <w:gridAfter w:val="1"/>
          <w:wAfter w:w="10" w:type="dxa"/>
          <w:trHeight w:val="330"/>
        </w:trPr>
        <w:tc>
          <w:tcPr>
            <w:tcW w:w="5935"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0FC6105" w14:textId="77777777" w:rsidR="00A075C4" w:rsidRPr="00BB1E18" w:rsidRDefault="00A075C4" w:rsidP="00F559FD">
            <w:pPr>
              <w:jc w:val="center"/>
              <w:rPr>
                <w:b/>
                <w:sz w:val="20"/>
                <w:szCs w:val="20"/>
              </w:rPr>
            </w:pPr>
            <w:r w:rsidRPr="00BB1E18">
              <w:rPr>
                <w:b/>
                <w:sz w:val="20"/>
                <w:szCs w:val="20"/>
              </w:rPr>
              <w:t>Давташен</w:t>
            </w:r>
          </w:p>
        </w:tc>
        <w:tc>
          <w:tcPr>
            <w:tcW w:w="2970" w:type="dxa"/>
            <w:tcBorders>
              <w:top w:val="nil"/>
              <w:left w:val="nil"/>
              <w:bottom w:val="nil"/>
              <w:right w:val="nil"/>
            </w:tcBorders>
            <w:shd w:val="clear" w:color="000000" w:fill="D9D9D9"/>
            <w:noWrap/>
            <w:vAlign w:val="center"/>
            <w:hideMark/>
          </w:tcPr>
          <w:p w14:paraId="5D22B755" w14:textId="77777777" w:rsidR="00A075C4" w:rsidRPr="00BB1E18" w:rsidRDefault="00A075C4" w:rsidP="00F559FD">
            <w:pPr>
              <w:rPr>
                <w:sz w:val="20"/>
                <w:szCs w:val="20"/>
              </w:rPr>
            </w:pPr>
            <w:r w:rsidRPr="00BB1E18">
              <w:rPr>
                <w:sz w:val="20"/>
                <w:szCs w:val="20"/>
              </w:rPr>
              <w:t> </w:t>
            </w:r>
          </w:p>
        </w:tc>
        <w:tc>
          <w:tcPr>
            <w:tcW w:w="2790" w:type="dxa"/>
            <w:tcBorders>
              <w:top w:val="nil"/>
              <w:left w:val="nil"/>
              <w:bottom w:val="nil"/>
              <w:right w:val="nil"/>
            </w:tcBorders>
            <w:shd w:val="clear" w:color="000000" w:fill="D9D9D9"/>
            <w:noWrap/>
            <w:vAlign w:val="center"/>
            <w:hideMark/>
          </w:tcPr>
          <w:p w14:paraId="17E032C4" w14:textId="77777777" w:rsidR="00A075C4" w:rsidRPr="00BB1E18" w:rsidRDefault="00A075C4" w:rsidP="00F559FD">
            <w:pPr>
              <w:rPr>
                <w:sz w:val="20"/>
                <w:szCs w:val="20"/>
              </w:rPr>
            </w:pPr>
            <w:r w:rsidRPr="00BB1E18">
              <w:rPr>
                <w:sz w:val="20"/>
                <w:szCs w:val="20"/>
              </w:rPr>
              <w:t> </w:t>
            </w:r>
          </w:p>
        </w:tc>
        <w:tc>
          <w:tcPr>
            <w:tcW w:w="2880" w:type="dxa"/>
            <w:tcBorders>
              <w:top w:val="nil"/>
              <w:left w:val="single" w:sz="4" w:space="0" w:color="auto"/>
              <w:bottom w:val="single" w:sz="4" w:space="0" w:color="auto"/>
              <w:right w:val="single" w:sz="4" w:space="0" w:color="auto"/>
            </w:tcBorders>
            <w:shd w:val="clear" w:color="000000" w:fill="D9D9D9"/>
            <w:noWrap/>
            <w:vAlign w:val="center"/>
            <w:hideMark/>
          </w:tcPr>
          <w:p w14:paraId="0F08387C" w14:textId="77777777" w:rsidR="00A075C4" w:rsidRPr="00BB1E18" w:rsidRDefault="00A075C4" w:rsidP="00F559FD">
            <w:pPr>
              <w:rPr>
                <w:sz w:val="20"/>
                <w:szCs w:val="20"/>
              </w:rPr>
            </w:pPr>
            <w:r w:rsidRPr="00BB1E18">
              <w:rPr>
                <w:sz w:val="20"/>
                <w:szCs w:val="20"/>
              </w:rPr>
              <w:t> </w:t>
            </w:r>
          </w:p>
        </w:tc>
      </w:tr>
      <w:tr w:rsidR="00A075C4" w:rsidRPr="00BB1E18" w14:paraId="69E9139F" w14:textId="77777777" w:rsidTr="00A075C4">
        <w:trPr>
          <w:gridAfter w:val="1"/>
          <w:wAfter w:w="10" w:type="dxa"/>
          <w:trHeight w:val="251"/>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44837D9D" w14:textId="77777777" w:rsidR="00A075C4" w:rsidRPr="00BB1E18" w:rsidRDefault="00A075C4" w:rsidP="00F559FD">
            <w:pPr>
              <w:jc w:val="center"/>
              <w:rPr>
                <w:sz w:val="20"/>
                <w:szCs w:val="20"/>
              </w:rPr>
            </w:pPr>
            <w:r w:rsidRPr="00BB1E18">
              <w:rPr>
                <w:sz w:val="20"/>
                <w:szCs w:val="20"/>
              </w:rPr>
              <w:t>1</w:t>
            </w:r>
          </w:p>
        </w:tc>
        <w:tc>
          <w:tcPr>
            <w:tcW w:w="5310" w:type="dxa"/>
            <w:tcBorders>
              <w:top w:val="nil"/>
              <w:left w:val="nil"/>
              <w:bottom w:val="single" w:sz="4" w:space="0" w:color="auto"/>
              <w:right w:val="single" w:sz="4" w:space="0" w:color="auto"/>
            </w:tcBorders>
            <w:shd w:val="clear" w:color="auto" w:fill="auto"/>
            <w:noWrap/>
            <w:vAlign w:val="center"/>
            <w:hideMark/>
          </w:tcPr>
          <w:p w14:paraId="0376CFA6" w14:textId="77777777" w:rsidR="00A075C4" w:rsidRPr="00BB1E18" w:rsidRDefault="00A075C4" w:rsidP="00F559FD">
            <w:pPr>
              <w:rPr>
                <w:sz w:val="20"/>
                <w:szCs w:val="20"/>
              </w:rPr>
            </w:pPr>
            <w:r w:rsidRPr="00BB1E18">
              <w:rPr>
                <w:sz w:val="20"/>
                <w:szCs w:val="20"/>
              </w:rPr>
              <w:t xml:space="preserve">Давтавшен 1-ый квартал  дом </w:t>
            </w:r>
            <w:r>
              <w:rPr>
                <w:sz w:val="20"/>
                <w:szCs w:val="20"/>
              </w:rPr>
              <w:t>10а</w:t>
            </w:r>
            <w:r w:rsidRPr="00BB1E18">
              <w:rPr>
                <w:sz w:val="20"/>
                <w:szCs w:val="20"/>
              </w:rPr>
              <w:t xml:space="preserve"> под.</w:t>
            </w:r>
            <w:r>
              <w:rPr>
                <w:sz w:val="20"/>
                <w:szCs w:val="20"/>
              </w:rPr>
              <w:t>3</w:t>
            </w:r>
          </w:p>
        </w:tc>
        <w:tc>
          <w:tcPr>
            <w:tcW w:w="2970" w:type="dxa"/>
            <w:tcBorders>
              <w:top w:val="single" w:sz="4" w:space="0" w:color="auto"/>
              <w:left w:val="nil"/>
              <w:bottom w:val="single" w:sz="4" w:space="0" w:color="auto"/>
              <w:right w:val="single" w:sz="4" w:space="0" w:color="auto"/>
            </w:tcBorders>
            <w:shd w:val="clear" w:color="auto" w:fill="auto"/>
            <w:noWrap/>
            <w:vAlign w:val="center"/>
            <w:hideMark/>
          </w:tcPr>
          <w:p w14:paraId="0008BE18" w14:textId="77777777" w:rsidR="00A075C4" w:rsidRPr="00BB1E18" w:rsidRDefault="00A075C4" w:rsidP="00F559FD">
            <w:pPr>
              <w:jc w:val="center"/>
              <w:rPr>
                <w:sz w:val="20"/>
                <w:szCs w:val="20"/>
              </w:rPr>
            </w:pPr>
            <w:r w:rsidRPr="00BB1E18">
              <w:rPr>
                <w:sz w:val="20"/>
                <w:szCs w:val="20"/>
              </w:rPr>
              <w:t>400</w:t>
            </w:r>
          </w:p>
        </w:tc>
        <w:tc>
          <w:tcPr>
            <w:tcW w:w="2790" w:type="dxa"/>
            <w:tcBorders>
              <w:top w:val="single" w:sz="4" w:space="0" w:color="auto"/>
              <w:left w:val="nil"/>
              <w:bottom w:val="single" w:sz="4" w:space="0" w:color="auto"/>
              <w:right w:val="single" w:sz="4" w:space="0" w:color="auto"/>
            </w:tcBorders>
            <w:shd w:val="clear" w:color="auto" w:fill="auto"/>
            <w:noWrap/>
            <w:vAlign w:val="center"/>
            <w:hideMark/>
          </w:tcPr>
          <w:p w14:paraId="6A714754" w14:textId="77777777" w:rsidR="00A075C4" w:rsidRPr="00BB1E18" w:rsidRDefault="00A075C4" w:rsidP="00F559FD">
            <w:pPr>
              <w:jc w:val="center"/>
              <w:rPr>
                <w:sz w:val="20"/>
                <w:szCs w:val="20"/>
              </w:rPr>
            </w:pPr>
            <w:r w:rsidRPr="00BB1E18">
              <w:rPr>
                <w:sz w:val="20"/>
                <w:szCs w:val="20"/>
              </w:rPr>
              <w:t>9</w:t>
            </w:r>
          </w:p>
        </w:tc>
        <w:tc>
          <w:tcPr>
            <w:tcW w:w="2880" w:type="dxa"/>
            <w:tcBorders>
              <w:top w:val="nil"/>
              <w:left w:val="nil"/>
              <w:bottom w:val="single" w:sz="4" w:space="0" w:color="auto"/>
              <w:right w:val="single" w:sz="4" w:space="0" w:color="auto"/>
            </w:tcBorders>
            <w:shd w:val="clear" w:color="auto" w:fill="auto"/>
            <w:noWrap/>
            <w:vAlign w:val="center"/>
            <w:hideMark/>
          </w:tcPr>
          <w:p w14:paraId="16CA4C98" w14:textId="77777777" w:rsidR="00A075C4" w:rsidRPr="00BB1E18" w:rsidRDefault="00A075C4" w:rsidP="00F559FD">
            <w:pPr>
              <w:jc w:val="center"/>
              <w:rPr>
                <w:sz w:val="20"/>
                <w:szCs w:val="20"/>
              </w:rPr>
            </w:pPr>
            <w:r w:rsidRPr="00BB1E18">
              <w:rPr>
                <w:sz w:val="20"/>
                <w:szCs w:val="20"/>
              </w:rPr>
              <w:t>9</w:t>
            </w:r>
          </w:p>
        </w:tc>
      </w:tr>
      <w:tr w:rsidR="00A075C4" w:rsidRPr="00BB1E18" w14:paraId="522E194B" w14:textId="77777777" w:rsidTr="00A075C4">
        <w:trPr>
          <w:gridAfter w:val="1"/>
          <w:wAfter w:w="10" w:type="dxa"/>
          <w:trHeight w:val="323"/>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2DA2A1A4" w14:textId="77777777" w:rsidR="00A075C4" w:rsidRPr="00BB1E18" w:rsidRDefault="00A075C4" w:rsidP="00F559FD">
            <w:pPr>
              <w:jc w:val="center"/>
              <w:rPr>
                <w:sz w:val="20"/>
                <w:szCs w:val="20"/>
              </w:rPr>
            </w:pPr>
            <w:r w:rsidRPr="00BB1E18">
              <w:rPr>
                <w:sz w:val="20"/>
                <w:szCs w:val="20"/>
              </w:rPr>
              <w:t>2</w:t>
            </w:r>
          </w:p>
        </w:tc>
        <w:tc>
          <w:tcPr>
            <w:tcW w:w="5310" w:type="dxa"/>
            <w:tcBorders>
              <w:top w:val="nil"/>
              <w:left w:val="nil"/>
              <w:bottom w:val="single" w:sz="4" w:space="0" w:color="auto"/>
              <w:right w:val="single" w:sz="4" w:space="0" w:color="auto"/>
            </w:tcBorders>
            <w:shd w:val="clear" w:color="auto" w:fill="auto"/>
            <w:noWrap/>
            <w:vAlign w:val="center"/>
            <w:hideMark/>
          </w:tcPr>
          <w:p w14:paraId="531FD31D" w14:textId="77777777" w:rsidR="00A075C4" w:rsidRPr="00BB1E18" w:rsidRDefault="00A075C4" w:rsidP="00F559FD">
            <w:pPr>
              <w:rPr>
                <w:sz w:val="20"/>
                <w:szCs w:val="20"/>
              </w:rPr>
            </w:pPr>
            <w:r w:rsidRPr="00BB1E18">
              <w:rPr>
                <w:sz w:val="20"/>
                <w:szCs w:val="20"/>
              </w:rPr>
              <w:t>Давтавшен 1-ый квартал  дом 1</w:t>
            </w:r>
            <w:r>
              <w:rPr>
                <w:sz w:val="20"/>
                <w:szCs w:val="20"/>
              </w:rPr>
              <w:t>3</w:t>
            </w:r>
            <w:r w:rsidRPr="00BB1E18">
              <w:rPr>
                <w:sz w:val="20"/>
                <w:szCs w:val="20"/>
              </w:rPr>
              <w:t xml:space="preserve"> под.</w:t>
            </w:r>
            <w:r>
              <w:rPr>
                <w:sz w:val="20"/>
                <w:szCs w:val="20"/>
              </w:rPr>
              <w:t>1</w:t>
            </w:r>
          </w:p>
        </w:tc>
        <w:tc>
          <w:tcPr>
            <w:tcW w:w="2970" w:type="dxa"/>
            <w:tcBorders>
              <w:top w:val="nil"/>
              <w:left w:val="nil"/>
              <w:bottom w:val="single" w:sz="4" w:space="0" w:color="auto"/>
              <w:right w:val="single" w:sz="4" w:space="0" w:color="auto"/>
            </w:tcBorders>
            <w:shd w:val="clear" w:color="auto" w:fill="auto"/>
            <w:noWrap/>
            <w:vAlign w:val="center"/>
            <w:hideMark/>
          </w:tcPr>
          <w:p w14:paraId="06F2E4C4" w14:textId="77777777" w:rsidR="00A075C4" w:rsidRPr="00BB1E18" w:rsidRDefault="00A075C4" w:rsidP="00F559FD">
            <w:pPr>
              <w:jc w:val="center"/>
              <w:rPr>
                <w:sz w:val="20"/>
                <w:szCs w:val="20"/>
              </w:rPr>
            </w:pPr>
            <w:r w:rsidRPr="00BB1E18">
              <w:rPr>
                <w:sz w:val="20"/>
                <w:szCs w:val="20"/>
              </w:rPr>
              <w:t>400</w:t>
            </w:r>
          </w:p>
        </w:tc>
        <w:tc>
          <w:tcPr>
            <w:tcW w:w="2790" w:type="dxa"/>
            <w:tcBorders>
              <w:top w:val="nil"/>
              <w:left w:val="nil"/>
              <w:bottom w:val="single" w:sz="4" w:space="0" w:color="auto"/>
              <w:right w:val="single" w:sz="4" w:space="0" w:color="auto"/>
            </w:tcBorders>
            <w:shd w:val="clear" w:color="auto" w:fill="auto"/>
            <w:noWrap/>
            <w:vAlign w:val="center"/>
            <w:hideMark/>
          </w:tcPr>
          <w:p w14:paraId="2F3EF5E4" w14:textId="77777777" w:rsidR="00A075C4" w:rsidRPr="00BB1E18" w:rsidRDefault="00A075C4" w:rsidP="00F559FD">
            <w:pPr>
              <w:jc w:val="center"/>
              <w:rPr>
                <w:sz w:val="20"/>
                <w:szCs w:val="20"/>
              </w:rPr>
            </w:pPr>
            <w:r w:rsidRPr="00BB1E18">
              <w:rPr>
                <w:sz w:val="20"/>
                <w:szCs w:val="20"/>
              </w:rPr>
              <w:t>9</w:t>
            </w:r>
          </w:p>
        </w:tc>
        <w:tc>
          <w:tcPr>
            <w:tcW w:w="2880" w:type="dxa"/>
            <w:tcBorders>
              <w:top w:val="nil"/>
              <w:left w:val="nil"/>
              <w:bottom w:val="single" w:sz="4" w:space="0" w:color="auto"/>
              <w:right w:val="single" w:sz="4" w:space="0" w:color="auto"/>
            </w:tcBorders>
            <w:shd w:val="clear" w:color="auto" w:fill="auto"/>
            <w:noWrap/>
            <w:vAlign w:val="center"/>
            <w:hideMark/>
          </w:tcPr>
          <w:p w14:paraId="1D6BF8A2" w14:textId="77777777" w:rsidR="00A075C4" w:rsidRPr="00BB1E18" w:rsidRDefault="00A075C4" w:rsidP="00F559FD">
            <w:pPr>
              <w:jc w:val="center"/>
              <w:rPr>
                <w:sz w:val="20"/>
                <w:szCs w:val="20"/>
              </w:rPr>
            </w:pPr>
            <w:r w:rsidRPr="00BB1E18">
              <w:rPr>
                <w:sz w:val="20"/>
                <w:szCs w:val="20"/>
              </w:rPr>
              <w:t>9</w:t>
            </w:r>
          </w:p>
        </w:tc>
      </w:tr>
      <w:tr w:rsidR="00A075C4" w:rsidRPr="00A5574B" w14:paraId="4D64E0E3" w14:textId="77777777" w:rsidTr="00A075C4">
        <w:trPr>
          <w:gridAfter w:val="1"/>
          <w:wAfter w:w="10" w:type="dxa"/>
          <w:trHeight w:val="323"/>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4D8D4629" w14:textId="77777777" w:rsidR="00A075C4" w:rsidRPr="00BB1E18" w:rsidRDefault="00A075C4" w:rsidP="00F559FD">
            <w:pPr>
              <w:jc w:val="center"/>
              <w:rPr>
                <w:sz w:val="20"/>
                <w:szCs w:val="20"/>
              </w:rPr>
            </w:pPr>
            <w:r w:rsidRPr="00BB1E18">
              <w:rPr>
                <w:sz w:val="20"/>
                <w:szCs w:val="20"/>
              </w:rPr>
              <w:t>3</w:t>
            </w:r>
          </w:p>
        </w:tc>
        <w:tc>
          <w:tcPr>
            <w:tcW w:w="5310" w:type="dxa"/>
            <w:tcBorders>
              <w:top w:val="nil"/>
              <w:left w:val="nil"/>
              <w:bottom w:val="single" w:sz="4" w:space="0" w:color="auto"/>
              <w:right w:val="single" w:sz="4" w:space="0" w:color="auto"/>
            </w:tcBorders>
            <w:shd w:val="clear" w:color="auto" w:fill="auto"/>
            <w:noWrap/>
            <w:vAlign w:val="center"/>
            <w:hideMark/>
          </w:tcPr>
          <w:p w14:paraId="3FC96CA9" w14:textId="77777777" w:rsidR="00A075C4" w:rsidRPr="00BB1E18" w:rsidRDefault="00A075C4" w:rsidP="00F559FD">
            <w:pPr>
              <w:rPr>
                <w:sz w:val="20"/>
                <w:szCs w:val="20"/>
              </w:rPr>
            </w:pPr>
            <w:r>
              <w:rPr>
                <w:sz w:val="20"/>
                <w:szCs w:val="20"/>
              </w:rPr>
              <w:t xml:space="preserve">Давтавшен 2-ой квартал </w:t>
            </w:r>
            <w:r w:rsidRPr="00BB1E18">
              <w:rPr>
                <w:sz w:val="20"/>
                <w:szCs w:val="20"/>
              </w:rPr>
              <w:t xml:space="preserve">дом </w:t>
            </w:r>
            <w:r>
              <w:rPr>
                <w:sz w:val="20"/>
                <w:szCs w:val="20"/>
              </w:rPr>
              <w:t>7 под. 3</w:t>
            </w:r>
          </w:p>
        </w:tc>
        <w:tc>
          <w:tcPr>
            <w:tcW w:w="2970" w:type="dxa"/>
            <w:tcBorders>
              <w:top w:val="nil"/>
              <w:left w:val="nil"/>
              <w:bottom w:val="single" w:sz="4" w:space="0" w:color="auto"/>
              <w:right w:val="single" w:sz="4" w:space="0" w:color="auto"/>
            </w:tcBorders>
            <w:shd w:val="clear" w:color="auto" w:fill="auto"/>
            <w:noWrap/>
            <w:vAlign w:val="center"/>
            <w:hideMark/>
          </w:tcPr>
          <w:p w14:paraId="2D5A5A19" w14:textId="77777777" w:rsidR="00A075C4" w:rsidRPr="00A5574B" w:rsidRDefault="00A075C4" w:rsidP="00F559FD">
            <w:pPr>
              <w:jc w:val="center"/>
              <w:rPr>
                <w:sz w:val="20"/>
                <w:szCs w:val="20"/>
              </w:rPr>
            </w:pPr>
            <w:r w:rsidRPr="00A5574B">
              <w:rPr>
                <w:sz w:val="20"/>
                <w:szCs w:val="20"/>
              </w:rPr>
              <w:t>400</w:t>
            </w:r>
          </w:p>
        </w:tc>
        <w:tc>
          <w:tcPr>
            <w:tcW w:w="2790" w:type="dxa"/>
            <w:tcBorders>
              <w:top w:val="nil"/>
              <w:left w:val="nil"/>
              <w:bottom w:val="single" w:sz="4" w:space="0" w:color="auto"/>
              <w:right w:val="single" w:sz="4" w:space="0" w:color="auto"/>
            </w:tcBorders>
            <w:shd w:val="clear" w:color="auto" w:fill="auto"/>
            <w:noWrap/>
            <w:vAlign w:val="center"/>
            <w:hideMark/>
          </w:tcPr>
          <w:p w14:paraId="7E3F4E97" w14:textId="77777777" w:rsidR="00A075C4" w:rsidRPr="00A5574B" w:rsidRDefault="00A075C4" w:rsidP="00F559FD">
            <w:pPr>
              <w:jc w:val="center"/>
              <w:rPr>
                <w:sz w:val="20"/>
                <w:szCs w:val="20"/>
              </w:rPr>
            </w:pPr>
            <w:r w:rsidRPr="00A5574B">
              <w:rPr>
                <w:sz w:val="20"/>
                <w:szCs w:val="20"/>
              </w:rPr>
              <w:t>9</w:t>
            </w:r>
          </w:p>
        </w:tc>
        <w:tc>
          <w:tcPr>
            <w:tcW w:w="2880" w:type="dxa"/>
            <w:tcBorders>
              <w:top w:val="nil"/>
              <w:left w:val="nil"/>
              <w:bottom w:val="single" w:sz="4" w:space="0" w:color="auto"/>
              <w:right w:val="single" w:sz="4" w:space="0" w:color="auto"/>
            </w:tcBorders>
            <w:shd w:val="clear" w:color="auto" w:fill="auto"/>
            <w:noWrap/>
            <w:vAlign w:val="center"/>
            <w:hideMark/>
          </w:tcPr>
          <w:p w14:paraId="5DB6EB11" w14:textId="77777777" w:rsidR="00A075C4" w:rsidRPr="00A5574B" w:rsidRDefault="00A075C4" w:rsidP="00F559FD">
            <w:pPr>
              <w:jc w:val="center"/>
              <w:rPr>
                <w:sz w:val="20"/>
                <w:szCs w:val="20"/>
              </w:rPr>
            </w:pPr>
            <w:r w:rsidRPr="00A5574B">
              <w:rPr>
                <w:sz w:val="20"/>
                <w:szCs w:val="20"/>
              </w:rPr>
              <w:t>9</w:t>
            </w:r>
          </w:p>
        </w:tc>
      </w:tr>
      <w:tr w:rsidR="00A075C4" w:rsidRPr="00A5574B" w14:paraId="7FFB9F09" w14:textId="77777777" w:rsidTr="00A075C4">
        <w:trPr>
          <w:gridAfter w:val="1"/>
          <w:wAfter w:w="10" w:type="dxa"/>
          <w:trHeight w:val="323"/>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32144C04" w14:textId="77777777" w:rsidR="00A075C4" w:rsidRPr="00A5574B" w:rsidRDefault="00A075C4" w:rsidP="00F559FD">
            <w:pPr>
              <w:jc w:val="center"/>
              <w:rPr>
                <w:sz w:val="20"/>
                <w:szCs w:val="20"/>
              </w:rPr>
            </w:pPr>
            <w:r w:rsidRPr="00A5574B">
              <w:rPr>
                <w:sz w:val="20"/>
                <w:szCs w:val="20"/>
              </w:rPr>
              <w:t>4</w:t>
            </w:r>
          </w:p>
        </w:tc>
        <w:tc>
          <w:tcPr>
            <w:tcW w:w="5310" w:type="dxa"/>
            <w:tcBorders>
              <w:top w:val="nil"/>
              <w:left w:val="nil"/>
              <w:bottom w:val="single" w:sz="4" w:space="0" w:color="auto"/>
              <w:right w:val="single" w:sz="4" w:space="0" w:color="auto"/>
            </w:tcBorders>
            <w:shd w:val="clear" w:color="auto" w:fill="auto"/>
            <w:noWrap/>
            <w:hideMark/>
          </w:tcPr>
          <w:p w14:paraId="4FB51057" w14:textId="77777777" w:rsidR="00A075C4" w:rsidRPr="00A5574B" w:rsidRDefault="00A075C4" w:rsidP="00F559FD">
            <w:r w:rsidRPr="002F50BB">
              <w:rPr>
                <w:sz w:val="20"/>
                <w:szCs w:val="20"/>
              </w:rPr>
              <w:t xml:space="preserve">Давтавшен 2-ой квартал дом </w:t>
            </w:r>
            <w:r>
              <w:rPr>
                <w:sz w:val="20"/>
                <w:szCs w:val="20"/>
              </w:rPr>
              <w:t>2</w:t>
            </w:r>
            <w:r w:rsidRPr="002F50BB">
              <w:rPr>
                <w:sz w:val="20"/>
                <w:szCs w:val="20"/>
              </w:rPr>
              <w:t>3</w:t>
            </w:r>
          </w:p>
        </w:tc>
        <w:tc>
          <w:tcPr>
            <w:tcW w:w="2970" w:type="dxa"/>
            <w:tcBorders>
              <w:top w:val="nil"/>
              <w:left w:val="nil"/>
              <w:bottom w:val="single" w:sz="4" w:space="0" w:color="auto"/>
              <w:right w:val="single" w:sz="4" w:space="0" w:color="auto"/>
            </w:tcBorders>
            <w:shd w:val="clear" w:color="auto" w:fill="auto"/>
            <w:noWrap/>
            <w:vAlign w:val="center"/>
            <w:hideMark/>
          </w:tcPr>
          <w:p w14:paraId="7040C01B" w14:textId="77777777" w:rsidR="00A075C4" w:rsidRPr="00BB1E18" w:rsidRDefault="00A075C4" w:rsidP="00F559FD">
            <w:pPr>
              <w:jc w:val="center"/>
              <w:rPr>
                <w:sz w:val="20"/>
                <w:szCs w:val="20"/>
              </w:rPr>
            </w:pPr>
            <w:r w:rsidRPr="00BB1E18">
              <w:rPr>
                <w:sz w:val="20"/>
                <w:szCs w:val="20"/>
              </w:rPr>
              <w:t>400</w:t>
            </w:r>
          </w:p>
        </w:tc>
        <w:tc>
          <w:tcPr>
            <w:tcW w:w="2790" w:type="dxa"/>
            <w:tcBorders>
              <w:top w:val="nil"/>
              <w:left w:val="nil"/>
              <w:bottom w:val="single" w:sz="4" w:space="0" w:color="auto"/>
              <w:right w:val="single" w:sz="4" w:space="0" w:color="auto"/>
            </w:tcBorders>
            <w:shd w:val="clear" w:color="auto" w:fill="auto"/>
            <w:noWrap/>
            <w:vAlign w:val="center"/>
            <w:hideMark/>
          </w:tcPr>
          <w:p w14:paraId="7F16B83A" w14:textId="77777777" w:rsidR="00A075C4" w:rsidRPr="00BB1E18" w:rsidRDefault="00A075C4" w:rsidP="00F559FD">
            <w:pPr>
              <w:jc w:val="center"/>
              <w:rPr>
                <w:sz w:val="20"/>
                <w:szCs w:val="20"/>
              </w:rPr>
            </w:pPr>
            <w:r w:rsidRPr="00BB1E18">
              <w:rPr>
                <w:sz w:val="20"/>
                <w:szCs w:val="20"/>
              </w:rPr>
              <w:t>9</w:t>
            </w:r>
          </w:p>
        </w:tc>
        <w:tc>
          <w:tcPr>
            <w:tcW w:w="2880" w:type="dxa"/>
            <w:tcBorders>
              <w:top w:val="nil"/>
              <w:left w:val="nil"/>
              <w:bottom w:val="single" w:sz="4" w:space="0" w:color="auto"/>
              <w:right w:val="single" w:sz="4" w:space="0" w:color="auto"/>
            </w:tcBorders>
            <w:shd w:val="clear" w:color="auto" w:fill="auto"/>
            <w:noWrap/>
            <w:vAlign w:val="center"/>
            <w:hideMark/>
          </w:tcPr>
          <w:p w14:paraId="25A682FB" w14:textId="77777777" w:rsidR="00A075C4" w:rsidRPr="00BB1E18" w:rsidRDefault="00A075C4" w:rsidP="00F559FD">
            <w:pPr>
              <w:jc w:val="center"/>
              <w:rPr>
                <w:sz w:val="20"/>
                <w:szCs w:val="20"/>
              </w:rPr>
            </w:pPr>
            <w:r w:rsidRPr="00BB1E18">
              <w:rPr>
                <w:sz w:val="20"/>
                <w:szCs w:val="20"/>
              </w:rPr>
              <w:t>9</w:t>
            </w:r>
          </w:p>
        </w:tc>
      </w:tr>
      <w:tr w:rsidR="00A075C4" w:rsidRPr="00A5574B" w14:paraId="06BA7599" w14:textId="77777777" w:rsidTr="00A075C4">
        <w:trPr>
          <w:gridAfter w:val="1"/>
          <w:wAfter w:w="10" w:type="dxa"/>
          <w:trHeight w:val="323"/>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731123E3" w14:textId="77777777" w:rsidR="00A075C4" w:rsidRPr="00BB1E18" w:rsidRDefault="00A075C4" w:rsidP="00F559FD">
            <w:pPr>
              <w:jc w:val="center"/>
              <w:rPr>
                <w:sz w:val="20"/>
                <w:szCs w:val="20"/>
              </w:rPr>
            </w:pPr>
            <w:r w:rsidRPr="00BB1E18">
              <w:rPr>
                <w:sz w:val="20"/>
                <w:szCs w:val="20"/>
              </w:rPr>
              <w:t>5</w:t>
            </w:r>
          </w:p>
        </w:tc>
        <w:tc>
          <w:tcPr>
            <w:tcW w:w="5310" w:type="dxa"/>
            <w:tcBorders>
              <w:top w:val="nil"/>
              <w:left w:val="nil"/>
              <w:bottom w:val="single" w:sz="4" w:space="0" w:color="auto"/>
              <w:right w:val="single" w:sz="4" w:space="0" w:color="auto"/>
            </w:tcBorders>
            <w:shd w:val="clear" w:color="auto" w:fill="auto"/>
            <w:noWrap/>
            <w:hideMark/>
          </w:tcPr>
          <w:p w14:paraId="739AB2F9" w14:textId="77777777" w:rsidR="00A075C4" w:rsidRPr="00A5574B" w:rsidRDefault="00A075C4" w:rsidP="00F559FD">
            <w:r w:rsidRPr="002F50BB">
              <w:rPr>
                <w:sz w:val="20"/>
                <w:szCs w:val="20"/>
              </w:rPr>
              <w:t xml:space="preserve">Давтавшен 2-ой квартал дом </w:t>
            </w:r>
            <w:r>
              <w:rPr>
                <w:sz w:val="20"/>
                <w:szCs w:val="20"/>
              </w:rPr>
              <w:t>34 под. 3</w:t>
            </w:r>
          </w:p>
        </w:tc>
        <w:tc>
          <w:tcPr>
            <w:tcW w:w="2970" w:type="dxa"/>
            <w:tcBorders>
              <w:top w:val="nil"/>
              <w:left w:val="nil"/>
              <w:bottom w:val="single" w:sz="4" w:space="0" w:color="auto"/>
              <w:right w:val="single" w:sz="4" w:space="0" w:color="auto"/>
            </w:tcBorders>
            <w:shd w:val="clear" w:color="auto" w:fill="auto"/>
            <w:noWrap/>
            <w:vAlign w:val="center"/>
            <w:hideMark/>
          </w:tcPr>
          <w:p w14:paraId="10D0EFDF" w14:textId="77777777" w:rsidR="00A075C4" w:rsidRPr="00BB1E18" w:rsidRDefault="00A075C4" w:rsidP="00F559FD">
            <w:pPr>
              <w:jc w:val="center"/>
              <w:rPr>
                <w:sz w:val="20"/>
                <w:szCs w:val="20"/>
              </w:rPr>
            </w:pPr>
            <w:r w:rsidRPr="00BB1E18">
              <w:rPr>
                <w:sz w:val="20"/>
                <w:szCs w:val="20"/>
              </w:rPr>
              <w:t>400</w:t>
            </w:r>
          </w:p>
        </w:tc>
        <w:tc>
          <w:tcPr>
            <w:tcW w:w="2790" w:type="dxa"/>
            <w:tcBorders>
              <w:top w:val="nil"/>
              <w:left w:val="nil"/>
              <w:bottom w:val="single" w:sz="4" w:space="0" w:color="auto"/>
              <w:right w:val="single" w:sz="4" w:space="0" w:color="auto"/>
            </w:tcBorders>
            <w:shd w:val="clear" w:color="auto" w:fill="auto"/>
            <w:noWrap/>
            <w:vAlign w:val="center"/>
            <w:hideMark/>
          </w:tcPr>
          <w:p w14:paraId="3A8F09C4" w14:textId="77777777" w:rsidR="00A075C4" w:rsidRPr="00BB1E18" w:rsidRDefault="00A075C4" w:rsidP="00F559FD">
            <w:pPr>
              <w:jc w:val="center"/>
              <w:rPr>
                <w:sz w:val="20"/>
                <w:szCs w:val="20"/>
              </w:rPr>
            </w:pPr>
            <w:r w:rsidRPr="00BB1E18">
              <w:rPr>
                <w:sz w:val="20"/>
                <w:szCs w:val="20"/>
              </w:rPr>
              <w:t>9</w:t>
            </w:r>
          </w:p>
        </w:tc>
        <w:tc>
          <w:tcPr>
            <w:tcW w:w="2880" w:type="dxa"/>
            <w:tcBorders>
              <w:top w:val="nil"/>
              <w:left w:val="nil"/>
              <w:bottom w:val="single" w:sz="4" w:space="0" w:color="auto"/>
              <w:right w:val="single" w:sz="4" w:space="0" w:color="auto"/>
            </w:tcBorders>
            <w:shd w:val="clear" w:color="auto" w:fill="auto"/>
            <w:noWrap/>
            <w:vAlign w:val="center"/>
            <w:hideMark/>
          </w:tcPr>
          <w:p w14:paraId="1C76702F" w14:textId="77777777" w:rsidR="00A075C4" w:rsidRPr="00BB1E18" w:rsidRDefault="00A075C4" w:rsidP="00F559FD">
            <w:pPr>
              <w:jc w:val="center"/>
              <w:rPr>
                <w:sz w:val="20"/>
                <w:szCs w:val="20"/>
              </w:rPr>
            </w:pPr>
            <w:r w:rsidRPr="00BB1E18">
              <w:rPr>
                <w:sz w:val="20"/>
                <w:szCs w:val="20"/>
              </w:rPr>
              <w:t>9</w:t>
            </w:r>
          </w:p>
        </w:tc>
      </w:tr>
      <w:tr w:rsidR="00A075C4" w:rsidRPr="00A5574B" w14:paraId="2746C651" w14:textId="77777777" w:rsidTr="00A075C4">
        <w:trPr>
          <w:gridAfter w:val="1"/>
          <w:wAfter w:w="10" w:type="dxa"/>
          <w:trHeight w:val="323"/>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3A3E1CBD" w14:textId="77777777" w:rsidR="00A075C4" w:rsidRPr="00BB1E18" w:rsidRDefault="00A075C4" w:rsidP="00F559FD">
            <w:pPr>
              <w:jc w:val="center"/>
              <w:rPr>
                <w:sz w:val="20"/>
                <w:szCs w:val="20"/>
              </w:rPr>
            </w:pPr>
            <w:r w:rsidRPr="00BB1E18">
              <w:rPr>
                <w:sz w:val="20"/>
                <w:szCs w:val="20"/>
              </w:rPr>
              <w:t>6</w:t>
            </w:r>
          </w:p>
        </w:tc>
        <w:tc>
          <w:tcPr>
            <w:tcW w:w="5310" w:type="dxa"/>
            <w:tcBorders>
              <w:top w:val="nil"/>
              <w:left w:val="nil"/>
              <w:bottom w:val="single" w:sz="4" w:space="0" w:color="auto"/>
              <w:right w:val="single" w:sz="4" w:space="0" w:color="auto"/>
            </w:tcBorders>
            <w:shd w:val="clear" w:color="auto" w:fill="auto"/>
            <w:noWrap/>
            <w:vAlign w:val="center"/>
            <w:hideMark/>
          </w:tcPr>
          <w:p w14:paraId="7BE1544D" w14:textId="77777777" w:rsidR="00A075C4" w:rsidRPr="00BB1E18" w:rsidRDefault="00A075C4" w:rsidP="00F559FD">
            <w:pPr>
              <w:rPr>
                <w:sz w:val="20"/>
                <w:szCs w:val="20"/>
              </w:rPr>
            </w:pPr>
            <w:r w:rsidRPr="00BB1E18">
              <w:rPr>
                <w:sz w:val="20"/>
                <w:szCs w:val="20"/>
              </w:rPr>
              <w:t xml:space="preserve">Давтавшен 2-ой квартал  дом </w:t>
            </w:r>
            <w:r>
              <w:rPr>
                <w:sz w:val="20"/>
                <w:szCs w:val="20"/>
              </w:rPr>
              <w:t>40 под. 2</w:t>
            </w:r>
          </w:p>
        </w:tc>
        <w:tc>
          <w:tcPr>
            <w:tcW w:w="2970" w:type="dxa"/>
            <w:tcBorders>
              <w:top w:val="nil"/>
              <w:left w:val="nil"/>
              <w:bottom w:val="single" w:sz="4" w:space="0" w:color="auto"/>
              <w:right w:val="single" w:sz="4" w:space="0" w:color="auto"/>
            </w:tcBorders>
            <w:shd w:val="clear" w:color="auto" w:fill="auto"/>
            <w:noWrap/>
            <w:vAlign w:val="center"/>
            <w:hideMark/>
          </w:tcPr>
          <w:p w14:paraId="0E6BFF6B" w14:textId="77777777" w:rsidR="00A075C4" w:rsidRPr="00BB1E18" w:rsidRDefault="00A075C4" w:rsidP="00F559FD">
            <w:pPr>
              <w:jc w:val="center"/>
              <w:rPr>
                <w:sz w:val="20"/>
                <w:szCs w:val="20"/>
              </w:rPr>
            </w:pPr>
            <w:r w:rsidRPr="00BB1E18">
              <w:rPr>
                <w:sz w:val="20"/>
                <w:szCs w:val="20"/>
              </w:rPr>
              <w:t>400</w:t>
            </w:r>
          </w:p>
        </w:tc>
        <w:tc>
          <w:tcPr>
            <w:tcW w:w="2790" w:type="dxa"/>
            <w:tcBorders>
              <w:top w:val="nil"/>
              <w:left w:val="nil"/>
              <w:bottom w:val="single" w:sz="4" w:space="0" w:color="auto"/>
              <w:right w:val="single" w:sz="4" w:space="0" w:color="auto"/>
            </w:tcBorders>
            <w:shd w:val="clear" w:color="auto" w:fill="auto"/>
            <w:noWrap/>
            <w:vAlign w:val="center"/>
            <w:hideMark/>
          </w:tcPr>
          <w:p w14:paraId="60325FA5" w14:textId="77777777" w:rsidR="00A075C4" w:rsidRPr="00BB1E18" w:rsidRDefault="00A075C4" w:rsidP="00F559FD">
            <w:pPr>
              <w:jc w:val="center"/>
              <w:rPr>
                <w:sz w:val="20"/>
                <w:szCs w:val="20"/>
              </w:rPr>
            </w:pPr>
            <w:r w:rsidRPr="00BB1E18">
              <w:rPr>
                <w:sz w:val="20"/>
                <w:szCs w:val="20"/>
              </w:rPr>
              <w:t>9</w:t>
            </w:r>
          </w:p>
        </w:tc>
        <w:tc>
          <w:tcPr>
            <w:tcW w:w="2880" w:type="dxa"/>
            <w:tcBorders>
              <w:top w:val="nil"/>
              <w:left w:val="nil"/>
              <w:bottom w:val="single" w:sz="4" w:space="0" w:color="auto"/>
              <w:right w:val="single" w:sz="4" w:space="0" w:color="auto"/>
            </w:tcBorders>
            <w:shd w:val="clear" w:color="auto" w:fill="auto"/>
            <w:noWrap/>
            <w:vAlign w:val="center"/>
            <w:hideMark/>
          </w:tcPr>
          <w:p w14:paraId="078C2A7E" w14:textId="77777777" w:rsidR="00A075C4" w:rsidRPr="00BB1E18" w:rsidRDefault="00A075C4" w:rsidP="00F559FD">
            <w:pPr>
              <w:jc w:val="center"/>
              <w:rPr>
                <w:sz w:val="20"/>
                <w:szCs w:val="20"/>
              </w:rPr>
            </w:pPr>
            <w:r w:rsidRPr="00BB1E18">
              <w:rPr>
                <w:sz w:val="20"/>
                <w:szCs w:val="20"/>
              </w:rPr>
              <w:t>9</w:t>
            </w:r>
          </w:p>
        </w:tc>
      </w:tr>
      <w:tr w:rsidR="00A075C4" w:rsidRPr="00A5574B" w14:paraId="19201E3E" w14:textId="77777777" w:rsidTr="00A075C4">
        <w:trPr>
          <w:gridAfter w:val="1"/>
          <w:wAfter w:w="10" w:type="dxa"/>
          <w:trHeight w:val="323"/>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6132E126" w14:textId="77777777" w:rsidR="00A075C4" w:rsidRPr="00BB1E18" w:rsidRDefault="00A075C4" w:rsidP="00F559FD">
            <w:pPr>
              <w:jc w:val="center"/>
              <w:rPr>
                <w:sz w:val="20"/>
                <w:szCs w:val="20"/>
              </w:rPr>
            </w:pPr>
            <w:r w:rsidRPr="00BB1E18">
              <w:rPr>
                <w:sz w:val="20"/>
                <w:szCs w:val="20"/>
              </w:rPr>
              <w:t>7</w:t>
            </w:r>
          </w:p>
        </w:tc>
        <w:tc>
          <w:tcPr>
            <w:tcW w:w="5310" w:type="dxa"/>
            <w:tcBorders>
              <w:top w:val="nil"/>
              <w:left w:val="nil"/>
              <w:bottom w:val="single" w:sz="4" w:space="0" w:color="auto"/>
              <w:right w:val="single" w:sz="4" w:space="0" w:color="auto"/>
            </w:tcBorders>
            <w:shd w:val="clear" w:color="auto" w:fill="auto"/>
            <w:noWrap/>
            <w:vAlign w:val="center"/>
            <w:hideMark/>
          </w:tcPr>
          <w:p w14:paraId="77F452D5" w14:textId="77777777" w:rsidR="00A075C4" w:rsidRPr="00BB1E18" w:rsidRDefault="00A075C4" w:rsidP="00F559FD">
            <w:pPr>
              <w:rPr>
                <w:sz w:val="20"/>
                <w:szCs w:val="20"/>
              </w:rPr>
            </w:pPr>
            <w:r>
              <w:rPr>
                <w:sz w:val="20"/>
                <w:szCs w:val="20"/>
              </w:rPr>
              <w:t>Давтавшен 3</w:t>
            </w:r>
            <w:r w:rsidRPr="00BB1E18">
              <w:rPr>
                <w:sz w:val="20"/>
                <w:szCs w:val="20"/>
              </w:rPr>
              <w:t xml:space="preserve">-й квартал  дом </w:t>
            </w:r>
            <w:r>
              <w:rPr>
                <w:sz w:val="20"/>
                <w:szCs w:val="20"/>
              </w:rPr>
              <w:t>25</w:t>
            </w:r>
            <w:r w:rsidRPr="00BB1E18">
              <w:rPr>
                <w:sz w:val="20"/>
                <w:szCs w:val="20"/>
              </w:rPr>
              <w:t xml:space="preserve"> под. </w:t>
            </w:r>
            <w:r>
              <w:rPr>
                <w:sz w:val="20"/>
                <w:szCs w:val="20"/>
              </w:rPr>
              <w:t>1</w:t>
            </w:r>
          </w:p>
        </w:tc>
        <w:tc>
          <w:tcPr>
            <w:tcW w:w="2970" w:type="dxa"/>
            <w:tcBorders>
              <w:top w:val="nil"/>
              <w:left w:val="nil"/>
              <w:bottom w:val="single" w:sz="4" w:space="0" w:color="auto"/>
              <w:right w:val="single" w:sz="4" w:space="0" w:color="auto"/>
            </w:tcBorders>
            <w:shd w:val="clear" w:color="auto" w:fill="auto"/>
            <w:noWrap/>
            <w:vAlign w:val="center"/>
            <w:hideMark/>
          </w:tcPr>
          <w:p w14:paraId="731AA206" w14:textId="77777777" w:rsidR="00A075C4" w:rsidRPr="00A5574B" w:rsidRDefault="00A075C4" w:rsidP="00F559FD">
            <w:pPr>
              <w:jc w:val="center"/>
              <w:rPr>
                <w:sz w:val="20"/>
                <w:szCs w:val="20"/>
              </w:rPr>
            </w:pPr>
            <w:r w:rsidRPr="00A5574B">
              <w:rPr>
                <w:sz w:val="20"/>
                <w:szCs w:val="20"/>
              </w:rPr>
              <w:t>400</w:t>
            </w:r>
          </w:p>
        </w:tc>
        <w:tc>
          <w:tcPr>
            <w:tcW w:w="2790" w:type="dxa"/>
            <w:tcBorders>
              <w:top w:val="nil"/>
              <w:left w:val="nil"/>
              <w:bottom w:val="single" w:sz="4" w:space="0" w:color="auto"/>
              <w:right w:val="single" w:sz="4" w:space="0" w:color="auto"/>
            </w:tcBorders>
            <w:shd w:val="clear" w:color="auto" w:fill="auto"/>
            <w:noWrap/>
            <w:vAlign w:val="center"/>
            <w:hideMark/>
          </w:tcPr>
          <w:p w14:paraId="5FC6A8B4" w14:textId="77777777" w:rsidR="00A075C4" w:rsidRPr="00A5574B" w:rsidRDefault="00A075C4" w:rsidP="00F559FD">
            <w:pPr>
              <w:jc w:val="center"/>
              <w:rPr>
                <w:sz w:val="20"/>
                <w:szCs w:val="20"/>
              </w:rPr>
            </w:pPr>
            <w:r w:rsidRPr="00A5574B">
              <w:rPr>
                <w:sz w:val="20"/>
                <w:szCs w:val="20"/>
              </w:rPr>
              <w:t>9</w:t>
            </w:r>
          </w:p>
        </w:tc>
        <w:tc>
          <w:tcPr>
            <w:tcW w:w="2880" w:type="dxa"/>
            <w:tcBorders>
              <w:top w:val="nil"/>
              <w:left w:val="nil"/>
              <w:bottom w:val="single" w:sz="4" w:space="0" w:color="auto"/>
              <w:right w:val="single" w:sz="4" w:space="0" w:color="auto"/>
            </w:tcBorders>
            <w:shd w:val="clear" w:color="auto" w:fill="auto"/>
            <w:noWrap/>
            <w:vAlign w:val="center"/>
            <w:hideMark/>
          </w:tcPr>
          <w:p w14:paraId="6342EA37" w14:textId="77777777" w:rsidR="00A075C4" w:rsidRPr="00A5574B" w:rsidRDefault="00A075C4" w:rsidP="00F559FD">
            <w:pPr>
              <w:jc w:val="center"/>
              <w:rPr>
                <w:sz w:val="20"/>
                <w:szCs w:val="20"/>
              </w:rPr>
            </w:pPr>
            <w:r w:rsidRPr="00A5574B">
              <w:rPr>
                <w:sz w:val="20"/>
                <w:szCs w:val="20"/>
              </w:rPr>
              <w:t>9</w:t>
            </w:r>
          </w:p>
        </w:tc>
      </w:tr>
      <w:tr w:rsidR="00A075C4" w:rsidRPr="00BB1E18" w14:paraId="7BD800AF" w14:textId="77777777" w:rsidTr="00A075C4">
        <w:trPr>
          <w:gridAfter w:val="1"/>
          <w:wAfter w:w="10" w:type="dxa"/>
          <w:trHeight w:val="323"/>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0034F756" w14:textId="77777777" w:rsidR="00A075C4" w:rsidRPr="00A5574B" w:rsidRDefault="00A075C4" w:rsidP="00F559FD">
            <w:pPr>
              <w:jc w:val="center"/>
              <w:rPr>
                <w:sz w:val="20"/>
                <w:szCs w:val="20"/>
              </w:rPr>
            </w:pPr>
            <w:r w:rsidRPr="00A5574B">
              <w:rPr>
                <w:sz w:val="20"/>
                <w:szCs w:val="20"/>
              </w:rPr>
              <w:t>8</w:t>
            </w:r>
          </w:p>
        </w:tc>
        <w:tc>
          <w:tcPr>
            <w:tcW w:w="5310" w:type="dxa"/>
            <w:tcBorders>
              <w:top w:val="nil"/>
              <w:left w:val="nil"/>
              <w:bottom w:val="single" w:sz="4" w:space="0" w:color="auto"/>
              <w:right w:val="single" w:sz="4" w:space="0" w:color="auto"/>
            </w:tcBorders>
            <w:shd w:val="clear" w:color="auto" w:fill="auto"/>
            <w:noWrap/>
            <w:vAlign w:val="center"/>
            <w:hideMark/>
          </w:tcPr>
          <w:p w14:paraId="0B01444F" w14:textId="77777777" w:rsidR="00A075C4" w:rsidRPr="00BB1E18" w:rsidRDefault="00A075C4" w:rsidP="00F559FD">
            <w:pPr>
              <w:rPr>
                <w:sz w:val="20"/>
                <w:szCs w:val="20"/>
              </w:rPr>
            </w:pPr>
            <w:r w:rsidRPr="00BB1E18">
              <w:rPr>
                <w:sz w:val="20"/>
                <w:szCs w:val="20"/>
              </w:rPr>
              <w:t xml:space="preserve">Давтавшен </w:t>
            </w:r>
            <w:r>
              <w:rPr>
                <w:sz w:val="20"/>
                <w:szCs w:val="20"/>
              </w:rPr>
              <w:t>4</w:t>
            </w:r>
            <w:r w:rsidRPr="00BB1E18">
              <w:rPr>
                <w:sz w:val="20"/>
                <w:szCs w:val="20"/>
              </w:rPr>
              <w:t xml:space="preserve">-й квартал  дом </w:t>
            </w:r>
            <w:r>
              <w:rPr>
                <w:sz w:val="20"/>
                <w:szCs w:val="20"/>
              </w:rPr>
              <w:t>17</w:t>
            </w:r>
            <w:r w:rsidRPr="00BB1E18">
              <w:rPr>
                <w:sz w:val="20"/>
                <w:szCs w:val="20"/>
              </w:rPr>
              <w:t xml:space="preserve"> под. </w:t>
            </w:r>
            <w:r>
              <w:rPr>
                <w:sz w:val="20"/>
                <w:szCs w:val="20"/>
              </w:rPr>
              <w:t>1</w:t>
            </w:r>
          </w:p>
        </w:tc>
        <w:tc>
          <w:tcPr>
            <w:tcW w:w="2970" w:type="dxa"/>
            <w:tcBorders>
              <w:top w:val="nil"/>
              <w:left w:val="nil"/>
              <w:bottom w:val="single" w:sz="4" w:space="0" w:color="auto"/>
              <w:right w:val="single" w:sz="4" w:space="0" w:color="auto"/>
            </w:tcBorders>
            <w:shd w:val="clear" w:color="auto" w:fill="auto"/>
            <w:noWrap/>
            <w:vAlign w:val="center"/>
            <w:hideMark/>
          </w:tcPr>
          <w:p w14:paraId="4AA648AB" w14:textId="77777777" w:rsidR="00A075C4" w:rsidRPr="00BB1E18" w:rsidRDefault="00A075C4" w:rsidP="00F559FD">
            <w:pPr>
              <w:jc w:val="center"/>
              <w:rPr>
                <w:sz w:val="20"/>
                <w:szCs w:val="20"/>
              </w:rPr>
            </w:pPr>
            <w:r w:rsidRPr="00BB1E18">
              <w:rPr>
                <w:sz w:val="20"/>
                <w:szCs w:val="20"/>
              </w:rPr>
              <w:t>400</w:t>
            </w:r>
          </w:p>
        </w:tc>
        <w:tc>
          <w:tcPr>
            <w:tcW w:w="2790" w:type="dxa"/>
            <w:tcBorders>
              <w:top w:val="nil"/>
              <w:left w:val="nil"/>
              <w:bottom w:val="single" w:sz="4" w:space="0" w:color="auto"/>
              <w:right w:val="single" w:sz="4" w:space="0" w:color="auto"/>
            </w:tcBorders>
            <w:shd w:val="clear" w:color="auto" w:fill="auto"/>
            <w:noWrap/>
            <w:vAlign w:val="center"/>
            <w:hideMark/>
          </w:tcPr>
          <w:p w14:paraId="683E924A" w14:textId="77777777" w:rsidR="00A075C4" w:rsidRPr="00BB1E18" w:rsidRDefault="00A075C4" w:rsidP="00F559FD">
            <w:pPr>
              <w:jc w:val="center"/>
              <w:rPr>
                <w:sz w:val="20"/>
                <w:szCs w:val="20"/>
              </w:rPr>
            </w:pPr>
            <w:r w:rsidRPr="00BB1E18">
              <w:rPr>
                <w:sz w:val="20"/>
                <w:szCs w:val="20"/>
              </w:rPr>
              <w:t>9</w:t>
            </w:r>
          </w:p>
        </w:tc>
        <w:tc>
          <w:tcPr>
            <w:tcW w:w="2880" w:type="dxa"/>
            <w:tcBorders>
              <w:top w:val="nil"/>
              <w:left w:val="nil"/>
              <w:bottom w:val="single" w:sz="4" w:space="0" w:color="auto"/>
              <w:right w:val="single" w:sz="4" w:space="0" w:color="auto"/>
            </w:tcBorders>
            <w:shd w:val="clear" w:color="auto" w:fill="auto"/>
            <w:noWrap/>
            <w:vAlign w:val="center"/>
            <w:hideMark/>
          </w:tcPr>
          <w:p w14:paraId="437F0B0E" w14:textId="77777777" w:rsidR="00A075C4" w:rsidRPr="00BB1E18" w:rsidRDefault="00A075C4" w:rsidP="00F559FD">
            <w:pPr>
              <w:jc w:val="center"/>
              <w:rPr>
                <w:sz w:val="20"/>
                <w:szCs w:val="20"/>
              </w:rPr>
            </w:pPr>
            <w:r w:rsidRPr="00BB1E18">
              <w:rPr>
                <w:sz w:val="20"/>
                <w:szCs w:val="20"/>
              </w:rPr>
              <w:t>9</w:t>
            </w:r>
          </w:p>
        </w:tc>
      </w:tr>
      <w:tr w:rsidR="00A075C4" w:rsidRPr="00BB1E18" w14:paraId="5EC0D8F8" w14:textId="77777777" w:rsidTr="00A075C4">
        <w:trPr>
          <w:gridAfter w:val="1"/>
          <w:wAfter w:w="10" w:type="dxa"/>
          <w:trHeight w:val="323"/>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289F294B" w14:textId="77777777" w:rsidR="00A075C4" w:rsidRPr="00BB1E18" w:rsidRDefault="00A075C4" w:rsidP="00F559FD">
            <w:pPr>
              <w:jc w:val="center"/>
              <w:rPr>
                <w:sz w:val="20"/>
                <w:szCs w:val="20"/>
              </w:rPr>
            </w:pPr>
            <w:r w:rsidRPr="00BB1E18">
              <w:rPr>
                <w:sz w:val="20"/>
                <w:szCs w:val="20"/>
              </w:rPr>
              <w:t>9</w:t>
            </w:r>
          </w:p>
        </w:tc>
        <w:tc>
          <w:tcPr>
            <w:tcW w:w="5310" w:type="dxa"/>
            <w:tcBorders>
              <w:top w:val="nil"/>
              <w:left w:val="nil"/>
              <w:bottom w:val="single" w:sz="4" w:space="0" w:color="auto"/>
              <w:right w:val="single" w:sz="4" w:space="0" w:color="auto"/>
            </w:tcBorders>
            <w:shd w:val="clear" w:color="auto" w:fill="auto"/>
            <w:noWrap/>
            <w:vAlign w:val="center"/>
            <w:hideMark/>
          </w:tcPr>
          <w:p w14:paraId="7CFFF57D" w14:textId="77777777" w:rsidR="00A075C4" w:rsidRPr="00BB1E18" w:rsidRDefault="00A075C4" w:rsidP="00F559FD">
            <w:pPr>
              <w:rPr>
                <w:sz w:val="20"/>
                <w:szCs w:val="20"/>
              </w:rPr>
            </w:pPr>
            <w:r w:rsidRPr="00BB1E18">
              <w:rPr>
                <w:sz w:val="20"/>
                <w:szCs w:val="20"/>
              </w:rPr>
              <w:t xml:space="preserve">Давтавшен 4-й квартал  дом </w:t>
            </w:r>
            <w:r>
              <w:rPr>
                <w:sz w:val="20"/>
                <w:szCs w:val="20"/>
              </w:rPr>
              <w:t>46</w:t>
            </w:r>
            <w:r w:rsidRPr="00BB1E18">
              <w:rPr>
                <w:sz w:val="20"/>
                <w:szCs w:val="20"/>
              </w:rPr>
              <w:t xml:space="preserve"> под. </w:t>
            </w:r>
            <w:r>
              <w:rPr>
                <w:sz w:val="20"/>
                <w:szCs w:val="20"/>
              </w:rPr>
              <w:t>2</w:t>
            </w:r>
          </w:p>
        </w:tc>
        <w:tc>
          <w:tcPr>
            <w:tcW w:w="2970" w:type="dxa"/>
            <w:tcBorders>
              <w:top w:val="nil"/>
              <w:left w:val="nil"/>
              <w:bottom w:val="single" w:sz="4" w:space="0" w:color="auto"/>
              <w:right w:val="single" w:sz="4" w:space="0" w:color="auto"/>
            </w:tcBorders>
            <w:shd w:val="clear" w:color="auto" w:fill="auto"/>
            <w:noWrap/>
            <w:vAlign w:val="center"/>
            <w:hideMark/>
          </w:tcPr>
          <w:p w14:paraId="0279B50C" w14:textId="77777777" w:rsidR="00A075C4" w:rsidRPr="00BB1E18" w:rsidRDefault="00A075C4" w:rsidP="00F559FD">
            <w:pPr>
              <w:jc w:val="center"/>
              <w:rPr>
                <w:sz w:val="20"/>
                <w:szCs w:val="20"/>
              </w:rPr>
            </w:pPr>
            <w:r w:rsidRPr="00BB1E18">
              <w:rPr>
                <w:sz w:val="20"/>
                <w:szCs w:val="20"/>
              </w:rPr>
              <w:t>400</w:t>
            </w:r>
          </w:p>
        </w:tc>
        <w:tc>
          <w:tcPr>
            <w:tcW w:w="2790" w:type="dxa"/>
            <w:tcBorders>
              <w:top w:val="nil"/>
              <w:left w:val="nil"/>
              <w:bottom w:val="single" w:sz="4" w:space="0" w:color="auto"/>
              <w:right w:val="single" w:sz="4" w:space="0" w:color="auto"/>
            </w:tcBorders>
            <w:shd w:val="clear" w:color="auto" w:fill="auto"/>
            <w:noWrap/>
            <w:vAlign w:val="center"/>
            <w:hideMark/>
          </w:tcPr>
          <w:p w14:paraId="122351EC" w14:textId="77777777" w:rsidR="00A075C4" w:rsidRPr="00BB1E18" w:rsidRDefault="00A075C4" w:rsidP="00F559FD">
            <w:pPr>
              <w:jc w:val="center"/>
              <w:rPr>
                <w:sz w:val="20"/>
                <w:szCs w:val="20"/>
              </w:rPr>
            </w:pPr>
            <w:r w:rsidRPr="00BB1E18">
              <w:rPr>
                <w:sz w:val="20"/>
                <w:szCs w:val="20"/>
              </w:rPr>
              <w:t>9</w:t>
            </w:r>
          </w:p>
        </w:tc>
        <w:tc>
          <w:tcPr>
            <w:tcW w:w="2880" w:type="dxa"/>
            <w:tcBorders>
              <w:top w:val="nil"/>
              <w:left w:val="nil"/>
              <w:bottom w:val="single" w:sz="4" w:space="0" w:color="auto"/>
              <w:right w:val="single" w:sz="4" w:space="0" w:color="auto"/>
            </w:tcBorders>
            <w:shd w:val="clear" w:color="auto" w:fill="auto"/>
            <w:noWrap/>
            <w:vAlign w:val="center"/>
            <w:hideMark/>
          </w:tcPr>
          <w:p w14:paraId="700A85ED" w14:textId="77777777" w:rsidR="00A075C4" w:rsidRPr="00BB1E18" w:rsidRDefault="00A075C4" w:rsidP="00F559FD">
            <w:pPr>
              <w:jc w:val="center"/>
              <w:rPr>
                <w:sz w:val="20"/>
                <w:szCs w:val="20"/>
              </w:rPr>
            </w:pPr>
            <w:r w:rsidRPr="00BB1E18">
              <w:rPr>
                <w:sz w:val="20"/>
                <w:szCs w:val="20"/>
              </w:rPr>
              <w:t>9</w:t>
            </w:r>
          </w:p>
        </w:tc>
      </w:tr>
      <w:tr w:rsidR="00A075C4" w:rsidRPr="00BB1E18" w14:paraId="156EC7B5" w14:textId="77777777" w:rsidTr="00A075C4">
        <w:trPr>
          <w:gridAfter w:val="1"/>
          <w:wAfter w:w="10" w:type="dxa"/>
          <w:trHeight w:val="330"/>
        </w:trPr>
        <w:tc>
          <w:tcPr>
            <w:tcW w:w="59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0964F" w14:textId="77777777" w:rsidR="00A075C4" w:rsidRPr="00BB1E18" w:rsidRDefault="00A075C4" w:rsidP="00F559FD">
            <w:pPr>
              <w:rPr>
                <w:b/>
                <w:bCs/>
                <w:sz w:val="20"/>
                <w:szCs w:val="20"/>
              </w:rPr>
            </w:pPr>
            <w:r w:rsidRPr="00BB1E18">
              <w:rPr>
                <w:b/>
                <w:bCs/>
                <w:sz w:val="20"/>
                <w:szCs w:val="20"/>
              </w:rPr>
              <w:t>Всего  9</w:t>
            </w:r>
          </w:p>
        </w:tc>
        <w:tc>
          <w:tcPr>
            <w:tcW w:w="2970" w:type="dxa"/>
            <w:tcBorders>
              <w:top w:val="nil"/>
              <w:left w:val="nil"/>
              <w:bottom w:val="single" w:sz="4" w:space="0" w:color="auto"/>
              <w:right w:val="single" w:sz="4" w:space="0" w:color="auto"/>
            </w:tcBorders>
            <w:shd w:val="clear" w:color="auto" w:fill="auto"/>
            <w:noWrap/>
            <w:vAlign w:val="bottom"/>
            <w:hideMark/>
          </w:tcPr>
          <w:p w14:paraId="59A323F9" w14:textId="77777777" w:rsidR="00A075C4" w:rsidRPr="00BB1E18" w:rsidRDefault="00A075C4" w:rsidP="00F559FD">
            <w:pPr>
              <w:rPr>
                <w:sz w:val="20"/>
                <w:szCs w:val="20"/>
              </w:rPr>
            </w:pPr>
            <w:r w:rsidRPr="00BB1E18">
              <w:rPr>
                <w:sz w:val="20"/>
                <w:szCs w:val="20"/>
              </w:rPr>
              <w:t> </w:t>
            </w:r>
          </w:p>
        </w:tc>
        <w:tc>
          <w:tcPr>
            <w:tcW w:w="2790" w:type="dxa"/>
            <w:tcBorders>
              <w:top w:val="nil"/>
              <w:left w:val="nil"/>
              <w:bottom w:val="single" w:sz="4" w:space="0" w:color="auto"/>
              <w:right w:val="single" w:sz="4" w:space="0" w:color="auto"/>
            </w:tcBorders>
            <w:shd w:val="clear" w:color="auto" w:fill="auto"/>
            <w:noWrap/>
            <w:vAlign w:val="bottom"/>
            <w:hideMark/>
          </w:tcPr>
          <w:p w14:paraId="62A7E80A" w14:textId="77777777" w:rsidR="00A075C4" w:rsidRPr="00BB1E18" w:rsidRDefault="00A075C4" w:rsidP="00F559FD">
            <w:pPr>
              <w:rPr>
                <w:sz w:val="20"/>
                <w:szCs w:val="20"/>
              </w:rPr>
            </w:pPr>
            <w:r w:rsidRPr="00BB1E18">
              <w:rPr>
                <w:sz w:val="20"/>
                <w:szCs w:val="20"/>
              </w:rPr>
              <w:t> </w:t>
            </w:r>
          </w:p>
        </w:tc>
        <w:tc>
          <w:tcPr>
            <w:tcW w:w="2880" w:type="dxa"/>
            <w:tcBorders>
              <w:top w:val="nil"/>
              <w:left w:val="nil"/>
              <w:bottom w:val="single" w:sz="4" w:space="0" w:color="auto"/>
              <w:right w:val="single" w:sz="4" w:space="0" w:color="auto"/>
            </w:tcBorders>
            <w:shd w:val="clear" w:color="auto" w:fill="auto"/>
            <w:noWrap/>
            <w:vAlign w:val="bottom"/>
            <w:hideMark/>
          </w:tcPr>
          <w:p w14:paraId="5E7DA6A4" w14:textId="77777777" w:rsidR="00A075C4" w:rsidRPr="00BB1E18" w:rsidRDefault="00A075C4" w:rsidP="00F559FD">
            <w:pPr>
              <w:rPr>
                <w:sz w:val="20"/>
                <w:szCs w:val="20"/>
              </w:rPr>
            </w:pPr>
            <w:r w:rsidRPr="00BB1E18">
              <w:rPr>
                <w:sz w:val="20"/>
                <w:szCs w:val="20"/>
              </w:rPr>
              <w:t> </w:t>
            </w:r>
          </w:p>
        </w:tc>
      </w:tr>
      <w:tr w:rsidR="00A075C4" w:rsidRPr="00BB1E18" w14:paraId="37CC5F07" w14:textId="77777777" w:rsidTr="00A075C4">
        <w:trPr>
          <w:gridAfter w:val="1"/>
          <w:wAfter w:w="10" w:type="dxa"/>
          <w:trHeight w:val="360"/>
        </w:trPr>
        <w:tc>
          <w:tcPr>
            <w:tcW w:w="625" w:type="dxa"/>
            <w:tcBorders>
              <w:top w:val="nil"/>
              <w:left w:val="nil"/>
              <w:bottom w:val="nil"/>
              <w:right w:val="nil"/>
            </w:tcBorders>
            <w:shd w:val="clear" w:color="auto" w:fill="auto"/>
            <w:noWrap/>
            <w:vAlign w:val="center"/>
            <w:hideMark/>
          </w:tcPr>
          <w:p w14:paraId="55F03455" w14:textId="77777777" w:rsidR="00A075C4" w:rsidRPr="00BB1E18" w:rsidRDefault="00A075C4" w:rsidP="00F559FD">
            <w:pPr>
              <w:rPr>
                <w:sz w:val="20"/>
                <w:szCs w:val="20"/>
              </w:rPr>
            </w:pPr>
          </w:p>
        </w:tc>
        <w:tc>
          <w:tcPr>
            <w:tcW w:w="5310" w:type="dxa"/>
            <w:tcBorders>
              <w:top w:val="nil"/>
              <w:left w:val="nil"/>
              <w:bottom w:val="nil"/>
              <w:right w:val="nil"/>
            </w:tcBorders>
            <w:shd w:val="clear" w:color="auto" w:fill="auto"/>
            <w:noWrap/>
            <w:vAlign w:val="center"/>
            <w:hideMark/>
          </w:tcPr>
          <w:p w14:paraId="7B1488F3" w14:textId="77777777" w:rsidR="00A075C4" w:rsidRPr="00BB1E18" w:rsidRDefault="00A075C4" w:rsidP="00F559FD">
            <w:pPr>
              <w:rPr>
                <w:sz w:val="20"/>
                <w:szCs w:val="20"/>
              </w:rPr>
            </w:pPr>
          </w:p>
        </w:tc>
        <w:tc>
          <w:tcPr>
            <w:tcW w:w="2970" w:type="dxa"/>
            <w:tcBorders>
              <w:top w:val="nil"/>
              <w:left w:val="nil"/>
              <w:bottom w:val="nil"/>
              <w:right w:val="nil"/>
            </w:tcBorders>
            <w:shd w:val="clear" w:color="auto" w:fill="auto"/>
            <w:noWrap/>
            <w:vAlign w:val="bottom"/>
            <w:hideMark/>
          </w:tcPr>
          <w:p w14:paraId="5DD6DDF1" w14:textId="77777777" w:rsidR="00A075C4" w:rsidRPr="00BB1E18" w:rsidRDefault="00A075C4" w:rsidP="00F559FD">
            <w:pPr>
              <w:rPr>
                <w:sz w:val="20"/>
                <w:szCs w:val="20"/>
              </w:rPr>
            </w:pPr>
          </w:p>
        </w:tc>
        <w:tc>
          <w:tcPr>
            <w:tcW w:w="2790" w:type="dxa"/>
            <w:tcBorders>
              <w:top w:val="nil"/>
              <w:left w:val="nil"/>
              <w:bottom w:val="nil"/>
              <w:right w:val="nil"/>
            </w:tcBorders>
            <w:shd w:val="clear" w:color="auto" w:fill="auto"/>
            <w:noWrap/>
            <w:vAlign w:val="bottom"/>
            <w:hideMark/>
          </w:tcPr>
          <w:p w14:paraId="170D5692" w14:textId="77777777" w:rsidR="00A075C4" w:rsidRPr="00BB1E18" w:rsidRDefault="00A075C4" w:rsidP="00F559FD">
            <w:pPr>
              <w:rPr>
                <w:sz w:val="20"/>
                <w:szCs w:val="20"/>
              </w:rPr>
            </w:pPr>
          </w:p>
        </w:tc>
        <w:tc>
          <w:tcPr>
            <w:tcW w:w="2880" w:type="dxa"/>
            <w:tcBorders>
              <w:top w:val="nil"/>
              <w:left w:val="nil"/>
              <w:bottom w:val="nil"/>
              <w:right w:val="nil"/>
            </w:tcBorders>
            <w:shd w:val="clear" w:color="auto" w:fill="auto"/>
            <w:noWrap/>
            <w:vAlign w:val="bottom"/>
            <w:hideMark/>
          </w:tcPr>
          <w:p w14:paraId="75BEE7B7" w14:textId="77777777" w:rsidR="00A075C4" w:rsidRPr="00BB1E18" w:rsidRDefault="00A075C4" w:rsidP="00F559FD">
            <w:pPr>
              <w:rPr>
                <w:sz w:val="20"/>
                <w:szCs w:val="20"/>
              </w:rPr>
            </w:pPr>
          </w:p>
        </w:tc>
      </w:tr>
      <w:tr w:rsidR="00A075C4" w:rsidRPr="00BB1E18" w14:paraId="0E489A62" w14:textId="77777777" w:rsidTr="00A075C4">
        <w:trPr>
          <w:gridAfter w:val="1"/>
          <w:wAfter w:w="10" w:type="dxa"/>
          <w:trHeight w:val="300"/>
        </w:trPr>
        <w:tc>
          <w:tcPr>
            <w:tcW w:w="625" w:type="dxa"/>
            <w:tcBorders>
              <w:top w:val="nil"/>
              <w:left w:val="nil"/>
              <w:bottom w:val="nil"/>
              <w:right w:val="nil"/>
            </w:tcBorders>
            <w:shd w:val="clear" w:color="auto" w:fill="auto"/>
            <w:noWrap/>
            <w:vAlign w:val="center"/>
            <w:hideMark/>
          </w:tcPr>
          <w:p w14:paraId="366659A6" w14:textId="77777777" w:rsidR="00A075C4" w:rsidRPr="00BB1E18" w:rsidRDefault="00A075C4" w:rsidP="00F559FD">
            <w:pPr>
              <w:rPr>
                <w:sz w:val="20"/>
                <w:szCs w:val="20"/>
              </w:rPr>
            </w:pPr>
          </w:p>
        </w:tc>
        <w:tc>
          <w:tcPr>
            <w:tcW w:w="5310" w:type="dxa"/>
            <w:tcBorders>
              <w:top w:val="nil"/>
              <w:left w:val="nil"/>
              <w:bottom w:val="nil"/>
              <w:right w:val="nil"/>
            </w:tcBorders>
            <w:shd w:val="clear" w:color="auto" w:fill="auto"/>
            <w:noWrap/>
            <w:vAlign w:val="center"/>
            <w:hideMark/>
          </w:tcPr>
          <w:p w14:paraId="0F8A016F" w14:textId="77777777" w:rsidR="00A075C4" w:rsidRPr="00BB1E18" w:rsidRDefault="00A075C4" w:rsidP="00F559FD">
            <w:pPr>
              <w:rPr>
                <w:sz w:val="20"/>
                <w:szCs w:val="20"/>
              </w:rPr>
            </w:pPr>
          </w:p>
        </w:tc>
        <w:tc>
          <w:tcPr>
            <w:tcW w:w="2970" w:type="dxa"/>
            <w:tcBorders>
              <w:top w:val="nil"/>
              <w:left w:val="nil"/>
              <w:bottom w:val="nil"/>
              <w:right w:val="nil"/>
            </w:tcBorders>
            <w:shd w:val="clear" w:color="auto" w:fill="auto"/>
            <w:noWrap/>
            <w:vAlign w:val="bottom"/>
            <w:hideMark/>
          </w:tcPr>
          <w:p w14:paraId="3C65C7C8" w14:textId="77777777" w:rsidR="00A075C4" w:rsidRPr="00BB1E18" w:rsidRDefault="00A075C4" w:rsidP="00F559FD">
            <w:pPr>
              <w:rPr>
                <w:sz w:val="20"/>
                <w:szCs w:val="20"/>
              </w:rPr>
            </w:pPr>
          </w:p>
        </w:tc>
        <w:tc>
          <w:tcPr>
            <w:tcW w:w="2790" w:type="dxa"/>
            <w:tcBorders>
              <w:top w:val="nil"/>
              <w:left w:val="nil"/>
              <w:bottom w:val="nil"/>
              <w:right w:val="nil"/>
            </w:tcBorders>
            <w:shd w:val="clear" w:color="auto" w:fill="auto"/>
            <w:noWrap/>
            <w:vAlign w:val="bottom"/>
            <w:hideMark/>
          </w:tcPr>
          <w:p w14:paraId="27AE0FEF" w14:textId="77777777" w:rsidR="00A075C4" w:rsidRPr="00BB1E18" w:rsidRDefault="00A075C4" w:rsidP="00F559FD">
            <w:pPr>
              <w:rPr>
                <w:sz w:val="20"/>
                <w:szCs w:val="20"/>
              </w:rPr>
            </w:pPr>
          </w:p>
        </w:tc>
        <w:tc>
          <w:tcPr>
            <w:tcW w:w="2880" w:type="dxa"/>
            <w:tcBorders>
              <w:top w:val="nil"/>
              <w:left w:val="nil"/>
              <w:bottom w:val="nil"/>
              <w:right w:val="nil"/>
            </w:tcBorders>
            <w:shd w:val="clear" w:color="auto" w:fill="auto"/>
            <w:noWrap/>
            <w:vAlign w:val="bottom"/>
            <w:hideMark/>
          </w:tcPr>
          <w:p w14:paraId="5BA61A37" w14:textId="77777777" w:rsidR="00A075C4" w:rsidRPr="00BB1E18" w:rsidRDefault="00A075C4" w:rsidP="00F559FD">
            <w:pPr>
              <w:rPr>
                <w:sz w:val="20"/>
                <w:szCs w:val="20"/>
              </w:rPr>
            </w:pPr>
          </w:p>
        </w:tc>
      </w:tr>
      <w:tr w:rsidR="00A075C4" w:rsidRPr="00BB1E18" w14:paraId="33E6FFE4" w14:textId="77777777" w:rsidTr="00A075C4">
        <w:trPr>
          <w:gridAfter w:val="1"/>
          <w:wAfter w:w="10" w:type="dxa"/>
          <w:trHeight w:val="578"/>
        </w:trPr>
        <w:tc>
          <w:tcPr>
            <w:tcW w:w="6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575262" w14:textId="77777777" w:rsidR="00A075C4" w:rsidRPr="00BB1E18" w:rsidRDefault="00A075C4" w:rsidP="00F559FD">
            <w:pPr>
              <w:jc w:val="center"/>
              <w:rPr>
                <w:b/>
                <w:sz w:val="20"/>
                <w:szCs w:val="20"/>
              </w:rPr>
            </w:pPr>
            <w:r w:rsidRPr="00BB1E18">
              <w:rPr>
                <w:b/>
                <w:sz w:val="20"/>
                <w:szCs w:val="20"/>
              </w:rPr>
              <w:t>П/Н</w:t>
            </w:r>
          </w:p>
        </w:tc>
        <w:tc>
          <w:tcPr>
            <w:tcW w:w="5310" w:type="dxa"/>
            <w:vMerge w:val="restart"/>
            <w:tcBorders>
              <w:top w:val="single" w:sz="4" w:space="0" w:color="auto"/>
              <w:left w:val="nil"/>
              <w:bottom w:val="single" w:sz="4" w:space="0" w:color="auto"/>
              <w:right w:val="single" w:sz="4" w:space="0" w:color="auto"/>
            </w:tcBorders>
            <w:shd w:val="clear" w:color="auto" w:fill="auto"/>
            <w:vAlign w:val="center"/>
            <w:hideMark/>
          </w:tcPr>
          <w:p w14:paraId="3B003698" w14:textId="77777777" w:rsidR="00A075C4" w:rsidRPr="00BB1E18" w:rsidRDefault="00A075C4" w:rsidP="00F559FD">
            <w:pPr>
              <w:jc w:val="center"/>
              <w:rPr>
                <w:b/>
                <w:sz w:val="20"/>
                <w:szCs w:val="20"/>
              </w:rPr>
            </w:pPr>
            <w:r w:rsidRPr="00BB1E18">
              <w:rPr>
                <w:b/>
                <w:sz w:val="20"/>
                <w:szCs w:val="20"/>
              </w:rPr>
              <w:t>Адресс/подъезд</w:t>
            </w:r>
          </w:p>
        </w:tc>
        <w:tc>
          <w:tcPr>
            <w:tcW w:w="2970" w:type="dxa"/>
            <w:vMerge w:val="restart"/>
            <w:tcBorders>
              <w:top w:val="single" w:sz="4" w:space="0" w:color="auto"/>
              <w:left w:val="nil"/>
              <w:bottom w:val="single" w:sz="4" w:space="0" w:color="auto"/>
              <w:right w:val="single" w:sz="4" w:space="0" w:color="auto"/>
            </w:tcBorders>
            <w:shd w:val="clear" w:color="auto" w:fill="auto"/>
            <w:vAlign w:val="center"/>
            <w:hideMark/>
          </w:tcPr>
          <w:p w14:paraId="123B3984" w14:textId="77777777" w:rsidR="00A075C4" w:rsidRPr="00BB1E18" w:rsidRDefault="00A075C4" w:rsidP="00F559FD">
            <w:pPr>
              <w:jc w:val="center"/>
              <w:rPr>
                <w:b/>
                <w:sz w:val="20"/>
                <w:szCs w:val="20"/>
              </w:rPr>
            </w:pPr>
            <w:r w:rsidRPr="00BB1E18">
              <w:rPr>
                <w:b/>
                <w:sz w:val="20"/>
                <w:szCs w:val="20"/>
              </w:rPr>
              <w:t>Грузоподъемность /кг/</w:t>
            </w:r>
          </w:p>
        </w:tc>
        <w:tc>
          <w:tcPr>
            <w:tcW w:w="2790" w:type="dxa"/>
            <w:vMerge w:val="restart"/>
            <w:tcBorders>
              <w:top w:val="single" w:sz="4" w:space="0" w:color="auto"/>
              <w:left w:val="nil"/>
              <w:bottom w:val="single" w:sz="4" w:space="0" w:color="auto"/>
              <w:right w:val="single" w:sz="4" w:space="0" w:color="auto"/>
            </w:tcBorders>
            <w:shd w:val="clear" w:color="auto" w:fill="auto"/>
            <w:vAlign w:val="center"/>
            <w:hideMark/>
          </w:tcPr>
          <w:p w14:paraId="051A3DB2" w14:textId="77777777" w:rsidR="00A075C4" w:rsidRPr="00BB1E18" w:rsidRDefault="00A075C4" w:rsidP="00F559FD">
            <w:pPr>
              <w:jc w:val="center"/>
              <w:rPr>
                <w:b/>
                <w:sz w:val="20"/>
                <w:szCs w:val="20"/>
              </w:rPr>
            </w:pPr>
            <w:r w:rsidRPr="00BB1E18">
              <w:rPr>
                <w:b/>
                <w:sz w:val="20"/>
                <w:szCs w:val="20"/>
              </w:rPr>
              <w:t>Этажность /этаж/</w:t>
            </w:r>
          </w:p>
        </w:tc>
        <w:tc>
          <w:tcPr>
            <w:tcW w:w="2880" w:type="dxa"/>
            <w:vMerge w:val="restart"/>
            <w:tcBorders>
              <w:top w:val="single" w:sz="4" w:space="0" w:color="auto"/>
              <w:left w:val="nil"/>
              <w:bottom w:val="single" w:sz="4" w:space="0" w:color="auto"/>
              <w:right w:val="single" w:sz="4" w:space="0" w:color="auto"/>
            </w:tcBorders>
            <w:shd w:val="clear" w:color="auto" w:fill="auto"/>
            <w:vAlign w:val="center"/>
            <w:hideMark/>
          </w:tcPr>
          <w:p w14:paraId="5ABD86BE" w14:textId="77777777" w:rsidR="00A075C4" w:rsidRPr="00BB1E18" w:rsidRDefault="00A075C4" w:rsidP="00F559FD">
            <w:pPr>
              <w:jc w:val="center"/>
              <w:rPr>
                <w:b/>
                <w:sz w:val="20"/>
                <w:szCs w:val="20"/>
              </w:rPr>
            </w:pPr>
            <w:r w:rsidRPr="00BB1E18">
              <w:rPr>
                <w:b/>
                <w:sz w:val="20"/>
                <w:szCs w:val="20"/>
              </w:rPr>
              <w:t>Колличество остановок</w:t>
            </w:r>
          </w:p>
        </w:tc>
      </w:tr>
      <w:tr w:rsidR="00A075C4" w:rsidRPr="00BB1E18" w14:paraId="2B1F55B6" w14:textId="77777777" w:rsidTr="00A075C4">
        <w:trPr>
          <w:gridAfter w:val="1"/>
          <w:wAfter w:w="10" w:type="dxa"/>
          <w:trHeight w:val="458"/>
        </w:trPr>
        <w:tc>
          <w:tcPr>
            <w:tcW w:w="625" w:type="dxa"/>
            <w:vMerge/>
            <w:tcBorders>
              <w:top w:val="single" w:sz="4" w:space="0" w:color="auto"/>
              <w:left w:val="single" w:sz="4" w:space="0" w:color="auto"/>
              <w:bottom w:val="single" w:sz="4" w:space="0" w:color="000000"/>
              <w:right w:val="single" w:sz="4" w:space="0" w:color="auto"/>
            </w:tcBorders>
            <w:vAlign w:val="center"/>
            <w:hideMark/>
          </w:tcPr>
          <w:p w14:paraId="3FF391A3" w14:textId="77777777" w:rsidR="00A075C4" w:rsidRPr="00BB1E18" w:rsidRDefault="00A075C4" w:rsidP="00F559FD">
            <w:pPr>
              <w:rPr>
                <w:b/>
                <w:sz w:val="20"/>
                <w:szCs w:val="20"/>
              </w:rPr>
            </w:pPr>
          </w:p>
        </w:tc>
        <w:tc>
          <w:tcPr>
            <w:tcW w:w="5310" w:type="dxa"/>
            <w:vMerge/>
            <w:tcBorders>
              <w:top w:val="single" w:sz="4" w:space="0" w:color="auto"/>
              <w:left w:val="single" w:sz="4" w:space="0" w:color="auto"/>
              <w:bottom w:val="nil"/>
              <w:right w:val="single" w:sz="4" w:space="0" w:color="auto"/>
            </w:tcBorders>
            <w:vAlign w:val="center"/>
            <w:hideMark/>
          </w:tcPr>
          <w:p w14:paraId="7E2702D0" w14:textId="77777777" w:rsidR="00A075C4" w:rsidRPr="00BB1E18" w:rsidRDefault="00A075C4" w:rsidP="00F559FD">
            <w:pPr>
              <w:rPr>
                <w:b/>
                <w:sz w:val="20"/>
                <w:szCs w:val="20"/>
              </w:rPr>
            </w:pPr>
          </w:p>
        </w:tc>
        <w:tc>
          <w:tcPr>
            <w:tcW w:w="2970" w:type="dxa"/>
            <w:vMerge/>
            <w:tcBorders>
              <w:top w:val="single" w:sz="4" w:space="0" w:color="auto"/>
              <w:left w:val="single" w:sz="4" w:space="0" w:color="auto"/>
              <w:bottom w:val="nil"/>
              <w:right w:val="single" w:sz="4" w:space="0" w:color="auto"/>
            </w:tcBorders>
            <w:vAlign w:val="center"/>
            <w:hideMark/>
          </w:tcPr>
          <w:p w14:paraId="39A3D548" w14:textId="77777777" w:rsidR="00A075C4" w:rsidRPr="00BB1E18" w:rsidRDefault="00A075C4" w:rsidP="00F559FD">
            <w:pPr>
              <w:rPr>
                <w:b/>
                <w:sz w:val="20"/>
                <w:szCs w:val="20"/>
              </w:rPr>
            </w:pPr>
          </w:p>
        </w:tc>
        <w:tc>
          <w:tcPr>
            <w:tcW w:w="2790" w:type="dxa"/>
            <w:vMerge/>
            <w:tcBorders>
              <w:top w:val="single" w:sz="4" w:space="0" w:color="auto"/>
              <w:left w:val="single" w:sz="4" w:space="0" w:color="auto"/>
              <w:bottom w:val="nil"/>
              <w:right w:val="single" w:sz="4" w:space="0" w:color="auto"/>
            </w:tcBorders>
            <w:vAlign w:val="center"/>
            <w:hideMark/>
          </w:tcPr>
          <w:p w14:paraId="5D39FE66" w14:textId="77777777" w:rsidR="00A075C4" w:rsidRPr="00BB1E18" w:rsidRDefault="00A075C4" w:rsidP="00F559FD">
            <w:pPr>
              <w:rPr>
                <w:b/>
                <w:sz w:val="20"/>
                <w:szCs w:val="20"/>
              </w:rPr>
            </w:pPr>
          </w:p>
        </w:tc>
        <w:tc>
          <w:tcPr>
            <w:tcW w:w="2880" w:type="dxa"/>
            <w:vMerge/>
            <w:tcBorders>
              <w:top w:val="single" w:sz="4" w:space="0" w:color="auto"/>
              <w:left w:val="single" w:sz="4" w:space="0" w:color="auto"/>
              <w:bottom w:val="single" w:sz="4" w:space="0" w:color="000000"/>
              <w:right w:val="single" w:sz="4" w:space="0" w:color="auto"/>
            </w:tcBorders>
            <w:vAlign w:val="center"/>
            <w:hideMark/>
          </w:tcPr>
          <w:p w14:paraId="14E187B1" w14:textId="77777777" w:rsidR="00A075C4" w:rsidRPr="00BB1E18" w:rsidRDefault="00A075C4" w:rsidP="00F559FD">
            <w:pPr>
              <w:rPr>
                <w:b/>
                <w:sz w:val="20"/>
                <w:szCs w:val="20"/>
              </w:rPr>
            </w:pPr>
          </w:p>
        </w:tc>
      </w:tr>
      <w:tr w:rsidR="00A075C4" w:rsidRPr="00BB1E18" w14:paraId="44C362CA" w14:textId="77777777" w:rsidTr="00A075C4">
        <w:trPr>
          <w:gridAfter w:val="1"/>
          <w:wAfter w:w="10" w:type="dxa"/>
          <w:trHeight w:val="360"/>
        </w:trPr>
        <w:tc>
          <w:tcPr>
            <w:tcW w:w="625" w:type="dxa"/>
            <w:tcBorders>
              <w:top w:val="nil"/>
              <w:left w:val="single" w:sz="4" w:space="0" w:color="auto"/>
              <w:bottom w:val="single" w:sz="4" w:space="0" w:color="auto"/>
              <w:right w:val="single" w:sz="4" w:space="0" w:color="auto"/>
            </w:tcBorders>
            <w:shd w:val="clear" w:color="000000" w:fill="BFBFBF"/>
            <w:noWrap/>
            <w:vAlign w:val="center"/>
            <w:hideMark/>
          </w:tcPr>
          <w:p w14:paraId="6C27FABC" w14:textId="77777777" w:rsidR="00A075C4" w:rsidRPr="00BB1E18" w:rsidRDefault="00A075C4" w:rsidP="00F559FD">
            <w:pPr>
              <w:jc w:val="center"/>
              <w:rPr>
                <w:b/>
                <w:sz w:val="20"/>
                <w:szCs w:val="20"/>
              </w:rPr>
            </w:pPr>
            <w:r w:rsidRPr="00BB1E18">
              <w:rPr>
                <w:b/>
                <w:sz w:val="20"/>
                <w:szCs w:val="20"/>
              </w:rPr>
              <w:t>1</w:t>
            </w:r>
          </w:p>
        </w:tc>
        <w:tc>
          <w:tcPr>
            <w:tcW w:w="5310" w:type="dxa"/>
            <w:tcBorders>
              <w:top w:val="single" w:sz="4" w:space="0" w:color="auto"/>
              <w:left w:val="nil"/>
              <w:bottom w:val="single" w:sz="4" w:space="0" w:color="auto"/>
              <w:right w:val="single" w:sz="4" w:space="0" w:color="auto"/>
            </w:tcBorders>
            <w:shd w:val="clear" w:color="000000" w:fill="BFBFBF"/>
            <w:noWrap/>
            <w:vAlign w:val="center"/>
            <w:hideMark/>
          </w:tcPr>
          <w:p w14:paraId="54CAF369" w14:textId="77777777" w:rsidR="00A075C4" w:rsidRPr="00BB1E18" w:rsidRDefault="00A075C4" w:rsidP="00F559FD">
            <w:pPr>
              <w:jc w:val="center"/>
              <w:rPr>
                <w:b/>
                <w:sz w:val="20"/>
                <w:szCs w:val="20"/>
              </w:rPr>
            </w:pPr>
            <w:r w:rsidRPr="00BB1E18">
              <w:rPr>
                <w:b/>
                <w:sz w:val="20"/>
                <w:szCs w:val="20"/>
              </w:rPr>
              <w:t>2</w:t>
            </w:r>
          </w:p>
        </w:tc>
        <w:tc>
          <w:tcPr>
            <w:tcW w:w="2970" w:type="dxa"/>
            <w:tcBorders>
              <w:top w:val="single" w:sz="4" w:space="0" w:color="auto"/>
              <w:left w:val="nil"/>
              <w:bottom w:val="single" w:sz="4" w:space="0" w:color="auto"/>
              <w:right w:val="single" w:sz="4" w:space="0" w:color="auto"/>
            </w:tcBorders>
            <w:shd w:val="clear" w:color="000000" w:fill="BFBFBF"/>
            <w:noWrap/>
            <w:vAlign w:val="center"/>
            <w:hideMark/>
          </w:tcPr>
          <w:p w14:paraId="08E8D964" w14:textId="77777777" w:rsidR="00A075C4" w:rsidRPr="00BB1E18" w:rsidRDefault="00A075C4" w:rsidP="00F559FD">
            <w:pPr>
              <w:jc w:val="center"/>
              <w:rPr>
                <w:b/>
                <w:sz w:val="20"/>
                <w:szCs w:val="20"/>
              </w:rPr>
            </w:pPr>
            <w:r w:rsidRPr="00BB1E18">
              <w:rPr>
                <w:b/>
                <w:sz w:val="20"/>
                <w:szCs w:val="20"/>
              </w:rPr>
              <w:t>3</w:t>
            </w:r>
          </w:p>
        </w:tc>
        <w:tc>
          <w:tcPr>
            <w:tcW w:w="2790" w:type="dxa"/>
            <w:tcBorders>
              <w:top w:val="single" w:sz="4" w:space="0" w:color="auto"/>
              <w:left w:val="nil"/>
              <w:bottom w:val="single" w:sz="4" w:space="0" w:color="auto"/>
              <w:right w:val="single" w:sz="4" w:space="0" w:color="auto"/>
            </w:tcBorders>
            <w:shd w:val="clear" w:color="000000" w:fill="BFBFBF"/>
            <w:noWrap/>
            <w:vAlign w:val="center"/>
            <w:hideMark/>
          </w:tcPr>
          <w:p w14:paraId="67E8876D" w14:textId="77777777" w:rsidR="00A075C4" w:rsidRPr="00BB1E18" w:rsidRDefault="00A075C4" w:rsidP="00F559FD">
            <w:pPr>
              <w:jc w:val="center"/>
              <w:rPr>
                <w:b/>
                <w:sz w:val="20"/>
                <w:szCs w:val="20"/>
              </w:rPr>
            </w:pPr>
            <w:r w:rsidRPr="00BB1E18">
              <w:rPr>
                <w:b/>
                <w:sz w:val="20"/>
                <w:szCs w:val="20"/>
              </w:rPr>
              <w:t>4</w:t>
            </w:r>
          </w:p>
        </w:tc>
        <w:tc>
          <w:tcPr>
            <w:tcW w:w="2880" w:type="dxa"/>
            <w:tcBorders>
              <w:top w:val="nil"/>
              <w:left w:val="nil"/>
              <w:bottom w:val="single" w:sz="4" w:space="0" w:color="auto"/>
              <w:right w:val="single" w:sz="4" w:space="0" w:color="auto"/>
            </w:tcBorders>
            <w:shd w:val="clear" w:color="000000" w:fill="BFBFBF"/>
            <w:noWrap/>
            <w:vAlign w:val="center"/>
            <w:hideMark/>
          </w:tcPr>
          <w:p w14:paraId="5EA03FFB" w14:textId="77777777" w:rsidR="00A075C4" w:rsidRPr="00BB1E18" w:rsidRDefault="00A075C4" w:rsidP="00F559FD">
            <w:pPr>
              <w:jc w:val="center"/>
              <w:rPr>
                <w:b/>
                <w:sz w:val="20"/>
                <w:szCs w:val="20"/>
              </w:rPr>
            </w:pPr>
            <w:r w:rsidRPr="00BB1E18">
              <w:rPr>
                <w:b/>
                <w:sz w:val="20"/>
                <w:szCs w:val="20"/>
              </w:rPr>
              <w:t>5</w:t>
            </w:r>
          </w:p>
        </w:tc>
      </w:tr>
      <w:tr w:rsidR="00A075C4" w:rsidRPr="00BB1E18" w14:paraId="4923489D" w14:textId="77777777" w:rsidTr="00A075C4">
        <w:trPr>
          <w:gridAfter w:val="1"/>
          <w:wAfter w:w="10" w:type="dxa"/>
          <w:trHeight w:val="345"/>
        </w:trPr>
        <w:tc>
          <w:tcPr>
            <w:tcW w:w="5935" w:type="dxa"/>
            <w:gridSpan w:val="2"/>
            <w:tcBorders>
              <w:top w:val="nil"/>
              <w:left w:val="nil"/>
              <w:bottom w:val="nil"/>
              <w:right w:val="nil"/>
            </w:tcBorders>
            <w:shd w:val="clear" w:color="000000" w:fill="D9D9D9"/>
            <w:noWrap/>
            <w:vAlign w:val="center"/>
            <w:hideMark/>
          </w:tcPr>
          <w:p w14:paraId="16B1BAB9" w14:textId="77777777" w:rsidR="00A075C4" w:rsidRPr="00BB1E18" w:rsidRDefault="00A075C4" w:rsidP="00F559FD">
            <w:pPr>
              <w:jc w:val="center"/>
              <w:rPr>
                <w:b/>
                <w:sz w:val="20"/>
                <w:szCs w:val="20"/>
              </w:rPr>
            </w:pPr>
            <w:r w:rsidRPr="00BB1E18">
              <w:rPr>
                <w:b/>
                <w:sz w:val="20"/>
                <w:szCs w:val="20"/>
              </w:rPr>
              <w:t xml:space="preserve">Эребуни </w:t>
            </w:r>
          </w:p>
        </w:tc>
        <w:tc>
          <w:tcPr>
            <w:tcW w:w="2970" w:type="dxa"/>
            <w:tcBorders>
              <w:top w:val="nil"/>
              <w:left w:val="nil"/>
              <w:bottom w:val="nil"/>
              <w:right w:val="nil"/>
            </w:tcBorders>
            <w:shd w:val="clear" w:color="000000" w:fill="D9D9D9"/>
            <w:noWrap/>
            <w:vAlign w:val="center"/>
            <w:hideMark/>
          </w:tcPr>
          <w:p w14:paraId="3B550ECB" w14:textId="77777777" w:rsidR="00A075C4" w:rsidRPr="00BB1E18" w:rsidRDefault="00A075C4" w:rsidP="00F559FD">
            <w:pPr>
              <w:rPr>
                <w:sz w:val="20"/>
                <w:szCs w:val="20"/>
              </w:rPr>
            </w:pPr>
            <w:r w:rsidRPr="00BB1E18">
              <w:rPr>
                <w:sz w:val="20"/>
                <w:szCs w:val="20"/>
              </w:rPr>
              <w:t> </w:t>
            </w:r>
          </w:p>
        </w:tc>
        <w:tc>
          <w:tcPr>
            <w:tcW w:w="2790" w:type="dxa"/>
            <w:tcBorders>
              <w:top w:val="nil"/>
              <w:left w:val="nil"/>
              <w:bottom w:val="nil"/>
              <w:right w:val="nil"/>
            </w:tcBorders>
            <w:shd w:val="clear" w:color="000000" w:fill="D9D9D9"/>
            <w:noWrap/>
            <w:vAlign w:val="center"/>
            <w:hideMark/>
          </w:tcPr>
          <w:p w14:paraId="49255571" w14:textId="77777777" w:rsidR="00A075C4" w:rsidRPr="00BB1E18" w:rsidRDefault="00A075C4" w:rsidP="00F559FD">
            <w:pPr>
              <w:rPr>
                <w:sz w:val="20"/>
                <w:szCs w:val="20"/>
              </w:rPr>
            </w:pPr>
            <w:r w:rsidRPr="00BB1E18">
              <w:rPr>
                <w:sz w:val="20"/>
                <w:szCs w:val="20"/>
              </w:rPr>
              <w:t> </w:t>
            </w:r>
          </w:p>
        </w:tc>
        <w:tc>
          <w:tcPr>
            <w:tcW w:w="2880" w:type="dxa"/>
            <w:tcBorders>
              <w:top w:val="nil"/>
              <w:left w:val="nil"/>
              <w:bottom w:val="nil"/>
              <w:right w:val="nil"/>
            </w:tcBorders>
            <w:shd w:val="clear" w:color="000000" w:fill="D9D9D9"/>
            <w:noWrap/>
            <w:vAlign w:val="center"/>
            <w:hideMark/>
          </w:tcPr>
          <w:p w14:paraId="384BA5C5" w14:textId="77777777" w:rsidR="00A075C4" w:rsidRPr="00BB1E18" w:rsidRDefault="00A075C4" w:rsidP="00F559FD">
            <w:pPr>
              <w:rPr>
                <w:sz w:val="20"/>
                <w:szCs w:val="20"/>
              </w:rPr>
            </w:pPr>
            <w:r w:rsidRPr="00BB1E18">
              <w:rPr>
                <w:sz w:val="20"/>
                <w:szCs w:val="20"/>
              </w:rPr>
              <w:t> </w:t>
            </w:r>
          </w:p>
        </w:tc>
      </w:tr>
      <w:tr w:rsidR="00A075C4" w:rsidRPr="000066DA" w14:paraId="27345257" w14:textId="77777777" w:rsidTr="00A075C4">
        <w:trPr>
          <w:gridAfter w:val="1"/>
          <w:wAfter w:w="10" w:type="dxa"/>
          <w:trHeight w:val="330"/>
        </w:trPr>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584E7" w14:textId="77777777" w:rsidR="00A075C4" w:rsidRPr="00BB1E18" w:rsidRDefault="00A075C4" w:rsidP="00F559FD">
            <w:pPr>
              <w:jc w:val="center"/>
              <w:rPr>
                <w:sz w:val="20"/>
                <w:szCs w:val="20"/>
              </w:rPr>
            </w:pPr>
            <w:r w:rsidRPr="00BB1E18">
              <w:rPr>
                <w:sz w:val="20"/>
                <w:szCs w:val="20"/>
              </w:rPr>
              <w:t>1</w:t>
            </w:r>
          </w:p>
        </w:tc>
        <w:tc>
          <w:tcPr>
            <w:tcW w:w="5310" w:type="dxa"/>
            <w:tcBorders>
              <w:top w:val="single" w:sz="4" w:space="0" w:color="auto"/>
              <w:left w:val="nil"/>
              <w:bottom w:val="single" w:sz="4" w:space="0" w:color="auto"/>
              <w:right w:val="single" w:sz="4" w:space="0" w:color="auto"/>
            </w:tcBorders>
            <w:shd w:val="clear" w:color="000000" w:fill="FFFFFF"/>
            <w:vAlign w:val="center"/>
            <w:hideMark/>
          </w:tcPr>
          <w:p w14:paraId="0DE871E8" w14:textId="77777777" w:rsidR="00A075C4" w:rsidRPr="00BB1E18" w:rsidRDefault="00A075C4" w:rsidP="00F559FD">
            <w:pPr>
              <w:rPr>
                <w:sz w:val="20"/>
                <w:szCs w:val="20"/>
              </w:rPr>
            </w:pPr>
            <w:r>
              <w:rPr>
                <w:sz w:val="20"/>
                <w:szCs w:val="20"/>
              </w:rPr>
              <w:t>Проспект Арцаха дом 6Б под. 2</w:t>
            </w:r>
          </w:p>
        </w:tc>
        <w:tc>
          <w:tcPr>
            <w:tcW w:w="2970" w:type="dxa"/>
            <w:tcBorders>
              <w:top w:val="single" w:sz="4" w:space="0" w:color="auto"/>
              <w:left w:val="nil"/>
              <w:bottom w:val="single" w:sz="4" w:space="0" w:color="auto"/>
              <w:right w:val="single" w:sz="4" w:space="0" w:color="auto"/>
            </w:tcBorders>
            <w:shd w:val="clear" w:color="000000" w:fill="FFFFFF"/>
            <w:vAlign w:val="center"/>
            <w:hideMark/>
          </w:tcPr>
          <w:p w14:paraId="2966788C" w14:textId="77777777" w:rsidR="00A075C4" w:rsidRPr="00BB1E18" w:rsidRDefault="00A075C4" w:rsidP="00F559FD">
            <w:pPr>
              <w:jc w:val="center"/>
              <w:rPr>
                <w:sz w:val="20"/>
                <w:szCs w:val="20"/>
              </w:rPr>
            </w:pPr>
            <w:r w:rsidRPr="00BB1E18">
              <w:rPr>
                <w:sz w:val="20"/>
                <w:szCs w:val="20"/>
              </w:rPr>
              <w:t>400</w:t>
            </w:r>
          </w:p>
        </w:tc>
        <w:tc>
          <w:tcPr>
            <w:tcW w:w="2790" w:type="dxa"/>
            <w:tcBorders>
              <w:top w:val="single" w:sz="4" w:space="0" w:color="auto"/>
              <w:left w:val="nil"/>
              <w:bottom w:val="single" w:sz="4" w:space="0" w:color="auto"/>
              <w:right w:val="single" w:sz="4" w:space="0" w:color="auto"/>
            </w:tcBorders>
            <w:shd w:val="clear" w:color="000000" w:fill="FFFFFF"/>
            <w:hideMark/>
          </w:tcPr>
          <w:p w14:paraId="5B2B4D3A" w14:textId="77777777" w:rsidR="00A075C4" w:rsidRPr="00BB1E18" w:rsidRDefault="00A075C4" w:rsidP="00F559FD">
            <w:pPr>
              <w:jc w:val="center"/>
              <w:rPr>
                <w:sz w:val="20"/>
                <w:szCs w:val="20"/>
              </w:rPr>
            </w:pPr>
            <w:r w:rsidRPr="00BB1E18">
              <w:rPr>
                <w:sz w:val="20"/>
                <w:szCs w:val="20"/>
              </w:rPr>
              <w:t>9</w:t>
            </w:r>
          </w:p>
        </w:tc>
        <w:tc>
          <w:tcPr>
            <w:tcW w:w="2880" w:type="dxa"/>
            <w:tcBorders>
              <w:top w:val="single" w:sz="4" w:space="0" w:color="auto"/>
              <w:left w:val="nil"/>
              <w:bottom w:val="single" w:sz="4" w:space="0" w:color="auto"/>
              <w:right w:val="single" w:sz="4" w:space="0" w:color="auto"/>
            </w:tcBorders>
            <w:shd w:val="clear" w:color="000000" w:fill="FFFFFF"/>
            <w:hideMark/>
          </w:tcPr>
          <w:p w14:paraId="273E9705" w14:textId="77777777" w:rsidR="00A075C4" w:rsidRPr="00BB1E18" w:rsidRDefault="00A075C4" w:rsidP="00F559FD">
            <w:pPr>
              <w:jc w:val="center"/>
              <w:rPr>
                <w:sz w:val="20"/>
                <w:szCs w:val="20"/>
              </w:rPr>
            </w:pPr>
            <w:r w:rsidRPr="00BB1E18">
              <w:rPr>
                <w:sz w:val="20"/>
                <w:szCs w:val="20"/>
              </w:rPr>
              <w:t>9</w:t>
            </w:r>
          </w:p>
        </w:tc>
      </w:tr>
      <w:tr w:rsidR="00A075C4" w:rsidRPr="000066DA" w14:paraId="66E325E9" w14:textId="77777777" w:rsidTr="00A075C4">
        <w:trPr>
          <w:gridAfter w:val="1"/>
          <w:wAfter w:w="10" w:type="dxa"/>
          <w:trHeight w:val="30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1D479DF0" w14:textId="77777777" w:rsidR="00A075C4" w:rsidRPr="00BB1E18" w:rsidRDefault="00A075C4" w:rsidP="00F559FD">
            <w:pPr>
              <w:jc w:val="center"/>
              <w:rPr>
                <w:sz w:val="20"/>
                <w:szCs w:val="20"/>
              </w:rPr>
            </w:pPr>
            <w:r w:rsidRPr="00BB1E18">
              <w:rPr>
                <w:sz w:val="20"/>
                <w:szCs w:val="20"/>
              </w:rPr>
              <w:t>2</w:t>
            </w:r>
          </w:p>
        </w:tc>
        <w:tc>
          <w:tcPr>
            <w:tcW w:w="5310" w:type="dxa"/>
            <w:tcBorders>
              <w:top w:val="nil"/>
              <w:left w:val="nil"/>
              <w:bottom w:val="single" w:sz="4" w:space="0" w:color="auto"/>
              <w:right w:val="single" w:sz="4" w:space="0" w:color="auto"/>
            </w:tcBorders>
            <w:shd w:val="clear" w:color="000000" w:fill="FFFFFF"/>
            <w:vAlign w:val="center"/>
          </w:tcPr>
          <w:p w14:paraId="5F82BADB" w14:textId="77777777" w:rsidR="00A075C4" w:rsidRPr="00BB1E18" w:rsidRDefault="00A075C4" w:rsidP="00F559FD">
            <w:pPr>
              <w:rPr>
                <w:sz w:val="20"/>
                <w:szCs w:val="20"/>
              </w:rPr>
            </w:pPr>
            <w:r>
              <w:rPr>
                <w:sz w:val="20"/>
                <w:szCs w:val="20"/>
              </w:rPr>
              <w:t>12-я ул. Нор Ареш дом 99/1 под. 1</w:t>
            </w:r>
          </w:p>
        </w:tc>
        <w:tc>
          <w:tcPr>
            <w:tcW w:w="2970" w:type="dxa"/>
            <w:tcBorders>
              <w:top w:val="nil"/>
              <w:left w:val="nil"/>
              <w:bottom w:val="single" w:sz="4" w:space="0" w:color="auto"/>
              <w:right w:val="single" w:sz="4" w:space="0" w:color="auto"/>
            </w:tcBorders>
            <w:shd w:val="clear" w:color="000000" w:fill="FFFFFF"/>
            <w:vAlign w:val="center"/>
            <w:hideMark/>
          </w:tcPr>
          <w:p w14:paraId="35474604" w14:textId="77777777" w:rsidR="00A075C4" w:rsidRPr="00BB1E18" w:rsidRDefault="00A075C4" w:rsidP="00F559FD">
            <w:pPr>
              <w:jc w:val="center"/>
              <w:rPr>
                <w:sz w:val="20"/>
                <w:szCs w:val="20"/>
              </w:rPr>
            </w:pPr>
            <w:r w:rsidRPr="00BB1E18">
              <w:rPr>
                <w:sz w:val="20"/>
                <w:szCs w:val="20"/>
              </w:rPr>
              <w:t>400</w:t>
            </w:r>
          </w:p>
        </w:tc>
        <w:tc>
          <w:tcPr>
            <w:tcW w:w="2790" w:type="dxa"/>
            <w:tcBorders>
              <w:top w:val="nil"/>
              <w:left w:val="nil"/>
              <w:bottom w:val="single" w:sz="4" w:space="0" w:color="auto"/>
              <w:right w:val="single" w:sz="4" w:space="0" w:color="auto"/>
            </w:tcBorders>
            <w:shd w:val="clear" w:color="000000" w:fill="FFFFFF"/>
            <w:hideMark/>
          </w:tcPr>
          <w:p w14:paraId="0A55D4DC" w14:textId="77777777" w:rsidR="00A075C4" w:rsidRPr="00BB1E18" w:rsidRDefault="00A075C4" w:rsidP="00F559FD">
            <w:pPr>
              <w:jc w:val="center"/>
              <w:rPr>
                <w:sz w:val="20"/>
                <w:szCs w:val="20"/>
              </w:rPr>
            </w:pPr>
            <w:r w:rsidRPr="00BB1E18">
              <w:rPr>
                <w:sz w:val="20"/>
                <w:szCs w:val="20"/>
              </w:rPr>
              <w:t>9</w:t>
            </w:r>
          </w:p>
        </w:tc>
        <w:tc>
          <w:tcPr>
            <w:tcW w:w="2880" w:type="dxa"/>
            <w:tcBorders>
              <w:top w:val="nil"/>
              <w:left w:val="nil"/>
              <w:bottom w:val="single" w:sz="4" w:space="0" w:color="auto"/>
              <w:right w:val="single" w:sz="4" w:space="0" w:color="auto"/>
            </w:tcBorders>
            <w:shd w:val="clear" w:color="000000" w:fill="FFFFFF"/>
            <w:hideMark/>
          </w:tcPr>
          <w:p w14:paraId="19D3A164" w14:textId="77777777" w:rsidR="00A075C4" w:rsidRPr="00BB1E18" w:rsidRDefault="00A075C4" w:rsidP="00F559FD">
            <w:pPr>
              <w:jc w:val="center"/>
              <w:rPr>
                <w:sz w:val="20"/>
                <w:szCs w:val="20"/>
              </w:rPr>
            </w:pPr>
            <w:r w:rsidRPr="00BB1E18">
              <w:rPr>
                <w:sz w:val="20"/>
                <w:szCs w:val="20"/>
              </w:rPr>
              <w:t>9</w:t>
            </w:r>
          </w:p>
        </w:tc>
      </w:tr>
      <w:tr w:rsidR="00A075C4" w:rsidRPr="000066DA" w14:paraId="7FFABA4D" w14:textId="77777777" w:rsidTr="00A075C4">
        <w:trPr>
          <w:gridAfter w:val="1"/>
          <w:wAfter w:w="10" w:type="dxa"/>
          <w:trHeight w:val="345"/>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33323868" w14:textId="77777777" w:rsidR="00A075C4" w:rsidRPr="00BB1E18" w:rsidRDefault="00A075C4" w:rsidP="00F559FD">
            <w:pPr>
              <w:jc w:val="center"/>
              <w:rPr>
                <w:sz w:val="20"/>
                <w:szCs w:val="20"/>
              </w:rPr>
            </w:pPr>
            <w:r w:rsidRPr="00BB1E18">
              <w:rPr>
                <w:sz w:val="20"/>
                <w:szCs w:val="20"/>
              </w:rPr>
              <w:t>3</w:t>
            </w:r>
          </w:p>
        </w:tc>
        <w:tc>
          <w:tcPr>
            <w:tcW w:w="5310" w:type="dxa"/>
            <w:tcBorders>
              <w:top w:val="nil"/>
              <w:left w:val="nil"/>
              <w:bottom w:val="single" w:sz="4" w:space="0" w:color="auto"/>
              <w:right w:val="single" w:sz="4" w:space="0" w:color="auto"/>
            </w:tcBorders>
            <w:shd w:val="clear" w:color="000000" w:fill="FFFFFF"/>
          </w:tcPr>
          <w:p w14:paraId="28AAC2AD" w14:textId="77777777" w:rsidR="00A075C4" w:rsidRPr="000066DA" w:rsidRDefault="00A075C4" w:rsidP="00F559FD">
            <w:r w:rsidRPr="00E703A8">
              <w:rPr>
                <w:sz w:val="20"/>
                <w:szCs w:val="20"/>
              </w:rPr>
              <w:t xml:space="preserve">12-я ул. Нор Ареш дом 99/1 под. </w:t>
            </w:r>
            <w:r>
              <w:rPr>
                <w:sz w:val="20"/>
                <w:szCs w:val="20"/>
              </w:rPr>
              <w:t>2</w:t>
            </w:r>
          </w:p>
        </w:tc>
        <w:tc>
          <w:tcPr>
            <w:tcW w:w="2970" w:type="dxa"/>
            <w:tcBorders>
              <w:top w:val="nil"/>
              <w:left w:val="nil"/>
              <w:bottom w:val="single" w:sz="4" w:space="0" w:color="auto"/>
              <w:right w:val="single" w:sz="4" w:space="0" w:color="auto"/>
            </w:tcBorders>
            <w:shd w:val="clear" w:color="000000" w:fill="FFFFFF"/>
            <w:vAlign w:val="center"/>
            <w:hideMark/>
          </w:tcPr>
          <w:p w14:paraId="39FB38F8" w14:textId="77777777" w:rsidR="00A075C4" w:rsidRPr="00BB1E18" w:rsidRDefault="00A075C4" w:rsidP="00F559FD">
            <w:pPr>
              <w:jc w:val="center"/>
              <w:rPr>
                <w:sz w:val="20"/>
                <w:szCs w:val="20"/>
              </w:rPr>
            </w:pPr>
            <w:r w:rsidRPr="00BB1E18">
              <w:rPr>
                <w:sz w:val="20"/>
                <w:szCs w:val="20"/>
              </w:rPr>
              <w:t>400</w:t>
            </w:r>
          </w:p>
        </w:tc>
        <w:tc>
          <w:tcPr>
            <w:tcW w:w="2790" w:type="dxa"/>
            <w:tcBorders>
              <w:top w:val="nil"/>
              <w:left w:val="nil"/>
              <w:bottom w:val="single" w:sz="4" w:space="0" w:color="auto"/>
              <w:right w:val="single" w:sz="4" w:space="0" w:color="auto"/>
            </w:tcBorders>
            <w:shd w:val="clear" w:color="000000" w:fill="FFFFFF"/>
            <w:hideMark/>
          </w:tcPr>
          <w:p w14:paraId="75C55EED" w14:textId="77777777" w:rsidR="00A075C4" w:rsidRPr="00BB1E18" w:rsidRDefault="00A075C4" w:rsidP="00F559FD">
            <w:pPr>
              <w:jc w:val="center"/>
              <w:rPr>
                <w:sz w:val="20"/>
                <w:szCs w:val="20"/>
              </w:rPr>
            </w:pPr>
            <w:r w:rsidRPr="00BB1E18">
              <w:rPr>
                <w:sz w:val="20"/>
                <w:szCs w:val="20"/>
              </w:rPr>
              <w:t>9</w:t>
            </w:r>
          </w:p>
        </w:tc>
        <w:tc>
          <w:tcPr>
            <w:tcW w:w="2880" w:type="dxa"/>
            <w:tcBorders>
              <w:top w:val="nil"/>
              <w:left w:val="nil"/>
              <w:bottom w:val="single" w:sz="4" w:space="0" w:color="auto"/>
              <w:right w:val="single" w:sz="4" w:space="0" w:color="auto"/>
            </w:tcBorders>
            <w:shd w:val="clear" w:color="000000" w:fill="FFFFFF"/>
            <w:hideMark/>
          </w:tcPr>
          <w:p w14:paraId="2FD7AC53" w14:textId="77777777" w:rsidR="00A075C4" w:rsidRPr="00BB1E18" w:rsidRDefault="00A075C4" w:rsidP="00F559FD">
            <w:pPr>
              <w:jc w:val="center"/>
              <w:rPr>
                <w:sz w:val="20"/>
                <w:szCs w:val="20"/>
              </w:rPr>
            </w:pPr>
            <w:r w:rsidRPr="00BB1E18">
              <w:rPr>
                <w:sz w:val="20"/>
                <w:szCs w:val="20"/>
              </w:rPr>
              <w:t>9</w:t>
            </w:r>
          </w:p>
        </w:tc>
      </w:tr>
      <w:tr w:rsidR="00A075C4" w:rsidRPr="000066DA" w14:paraId="1A4E287A" w14:textId="77777777" w:rsidTr="00A075C4">
        <w:trPr>
          <w:gridAfter w:val="1"/>
          <w:wAfter w:w="10" w:type="dxa"/>
          <w:trHeight w:val="345"/>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50CA071F" w14:textId="77777777" w:rsidR="00A075C4" w:rsidRPr="00BB1E18" w:rsidRDefault="00A075C4" w:rsidP="00F559FD">
            <w:pPr>
              <w:jc w:val="center"/>
              <w:rPr>
                <w:sz w:val="20"/>
                <w:szCs w:val="20"/>
              </w:rPr>
            </w:pPr>
            <w:r w:rsidRPr="00BB1E18">
              <w:rPr>
                <w:sz w:val="20"/>
                <w:szCs w:val="20"/>
              </w:rPr>
              <w:t>4</w:t>
            </w:r>
          </w:p>
        </w:tc>
        <w:tc>
          <w:tcPr>
            <w:tcW w:w="5310" w:type="dxa"/>
            <w:tcBorders>
              <w:top w:val="nil"/>
              <w:left w:val="nil"/>
              <w:bottom w:val="single" w:sz="4" w:space="0" w:color="auto"/>
              <w:right w:val="single" w:sz="4" w:space="0" w:color="auto"/>
            </w:tcBorders>
            <w:shd w:val="clear" w:color="000000" w:fill="FFFFFF"/>
          </w:tcPr>
          <w:p w14:paraId="71800082" w14:textId="77777777" w:rsidR="00A075C4" w:rsidRPr="000066DA" w:rsidRDefault="00A075C4" w:rsidP="00F559FD">
            <w:r w:rsidRPr="00E703A8">
              <w:rPr>
                <w:sz w:val="20"/>
                <w:szCs w:val="20"/>
              </w:rPr>
              <w:t xml:space="preserve">12-я ул. Нор Ареш дом 99/1 под. </w:t>
            </w:r>
            <w:r>
              <w:rPr>
                <w:sz w:val="20"/>
                <w:szCs w:val="20"/>
              </w:rPr>
              <w:t>3</w:t>
            </w:r>
          </w:p>
        </w:tc>
        <w:tc>
          <w:tcPr>
            <w:tcW w:w="2970" w:type="dxa"/>
            <w:tcBorders>
              <w:top w:val="nil"/>
              <w:left w:val="nil"/>
              <w:bottom w:val="single" w:sz="4" w:space="0" w:color="auto"/>
              <w:right w:val="single" w:sz="4" w:space="0" w:color="auto"/>
            </w:tcBorders>
            <w:shd w:val="clear" w:color="000000" w:fill="FFFFFF"/>
            <w:vAlign w:val="center"/>
            <w:hideMark/>
          </w:tcPr>
          <w:p w14:paraId="56A069AB" w14:textId="77777777" w:rsidR="00A075C4" w:rsidRPr="00BB1E18" w:rsidRDefault="00A075C4" w:rsidP="00F559FD">
            <w:pPr>
              <w:jc w:val="center"/>
              <w:rPr>
                <w:sz w:val="20"/>
                <w:szCs w:val="20"/>
              </w:rPr>
            </w:pPr>
            <w:r w:rsidRPr="00BB1E18">
              <w:rPr>
                <w:sz w:val="20"/>
                <w:szCs w:val="20"/>
              </w:rPr>
              <w:t>400</w:t>
            </w:r>
          </w:p>
        </w:tc>
        <w:tc>
          <w:tcPr>
            <w:tcW w:w="2790" w:type="dxa"/>
            <w:tcBorders>
              <w:top w:val="nil"/>
              <w:left w:val="nil"/>
              <w:bottom w:val="single" w:sz="4" w:space="0" w:color="auto"/>
              <w:right w:val="single" w:sz="4" w:space="0" w:color="auto"/>
            </w:tcBorders>
            <w:shd w:val="clear" w:color="000000" w:fill="FFFFFF"/>
            <w:hideMark/>
          </w:tcPr>
          <w:p w14:paraId="6302BB6E" w14:textId="77777777" w:rsidR="00A075C4" w:rsidRPr="00BB1E18" w:rsidRDefault="00A075C4" w:rsidP="00F559FD">
            <w:pPr>
              <w:jc w:val="center"/>
              <w:rPr>
                <w:sz w:val="20"/>
                <w:szCs w:val="20"/>
              </w:rPr>
            </w:pPr>
            <w:r w:rsidRPr="00BB1E18">
              <w:rPr>
                <w:sz w:val="20"/>
                <w:szCs w:val="20"/>
              </w:rPr>
              <w:t>9</w:t>
            </w:r>
          </w:p>
        </w:tc>
        <w:tc>
          <w:tcPr>
            <w:tcW w:w="2880" w:type="dxa"/>
            <w:tcBorders>
              <w:top w:val="nil"/>
              <w:left w:val="nil"/>
              <w:bottom w:val="single" w:sz="4" w:space="0" w:color="auto"/>
              <w:right w:val="single" w:sz="4" w:space="0" w:color="auto"/>
            </w:tcBorders>
            <w:shd w:val="clear" w:color="000000" w:fill="FFFFFF"/>
            <w:hideMark/>
          </w:tcPr>
          <w:p w14:paraId="7ADD63E4" w14:textId="77777777" w:rsidR="00A075C4" w:rsidRPr="00BB1E18" w:rsidRDefault="00A075C4" w:rsidP="00F559FD">
            <w:pPr>
              <w:jc w:val="center"/>
              <w:rPr>
                <w:sz w:val="20"/>
                <w:szCs w:val="20"/>
              </w:rPr>
            </w:pPr>
            <w:r w:rsidRPr="00BB1E18">
              <w:rPr>
                <w:sz w:val="20"/>
                <w:szCs w:val="20"/>
              </w:rPr>
              <w:t>9</w:t>
            </w:r>
          </w:p>
        </w:tc>
      </w:tr>
      <w:tr w:rsidR="00A075C4" w:rsidRPr="000066DA" w14:paraId="68A1AB37" w14:textId="77777777" w:rsidTr="00A075C4">
        <w:trPr>
          <w:gridAfter w:val="1"/>
          <w:wAfter w:w="10" w:type="dxa"/>
          <w:trHeight w:val="345"/>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43739388" w14:textId="77777777" w:rsidR="00A075C4" w:rsidRPr="00BB1E18" w:rsidRDefault="00A075C4" w:rsidP="00F559FD">
            <w:pPr>
              <w:jc w:val="center"/>
              <w:rPr>
                <w:sz w:val="20"/>
                <w:szCs w:val="20"/>
              </w:rPr>
            </w:pPr>
            <w:r w:rsidRPr="00BB1E18">
              <w:rPr>
                <w:sz w:val="20"/>
                <w:szCs w:val="20"/>
              </w:rPr>
              <w:t>5</w:t>
            </w:r>
          </w:p>
        </w:tc>
        <w:tc>
          <w:tcPr>
            <w:tcW w:w="5310" w:type="dxa"/>
            <w:tcBorders>
              <w:top w:val="nil"/>
              <w:left w:val="nil"/>
              <w:bottom w:val="single" w:sz="4" w:space="0" w:color="auto"/>
              <w:right w:val="single" w:sz="4" w:space="0" w:color="auto"/>
            </w:tcBorders>
            <w:shd w:val="clear" w:color="000000" w:fill="FFFFFF"/>
          </w:tcPr>
          <w:p w14:paraId="43EF9F9F" w14:textId="77777777" w:rsidR="00A075C4" w:rsidRPr="000066DA" w:rsidRDefault="00A075C4" w:rsidP="00F559FD">
            <w:r w:rsidRPr="00E703A8">
              <w:rPr>
                <w:sz w:val="20"/>
                <w:szCs w:val="20"/>
              </w:rPr>
              <w:t xml:space="preserve">12-я ул. Нор Ареш дом 99/1 под. </w:t>
            </w:r>
            <w:r>
              <w:rPr>
                <w:sz w:val="20"/>
                <w:szCs w:val="20"/>
              </w:rPr>
              <w:t>4</w:t>
            </w:r>
          </w:p>
        </w:tc>
        <w:tc>
          <w:tcPr>
            <w:tcW w:w="2970" w:type="dxa"/>
            <w:tcBorders>
              <w:top w:val="nil"/>
              <w:left w:val="nil"/>
              <w:bottom w:val="single" w:sz="4" w:space="0" w:color="auto"/>
              <w:right w:val="single" w:sz="4" w:space="0" w:color="auto"/>
            </w:tcBorders>
            <w:shd w:val="clear" w:color="000000" w:fill="FFFFFF"/>
            <w:vAlign w:val="center"/>
            <w:hideMark/>
          </w:tcPr>
          <w:p w14:paraId="5ACB8115" w14:textId="77777777" w:rsidR="00A075C4" w:rsidRPr="00BB1E18" w:rsidRDefault="00A075C4" w:rsidP="00F559FD">
            <w:pPr>
              <w:jc w:val="center"/>
              <w:rPr>
                <w:sz w:val="20"/>
                <w:szCs w:val="20"/>
              </w:rPr>
            </w:pPr>
            <w:r w:rsidRPr="00BB1E18">
              <w:rPr>
                <w:sz w:val="20"/>
                <w:szCs w:val="20"/>
              </w:rPr>
              <w:t>400</w:t>
            </w:r>
          </w:p>
        </w:tc>
        <w:tc>
          <w:tcPr>
            <w:tcW w:w="2790" w:type="dxa"/>
            <w:tcBorders>
              <w:top w:val="nil"/>
              <w:left w:val="nil"/>
              <w:bottom w:val="single" w:sz="4" w:space="0" w:color="auto"/>
              <w:right w:val="single" w:sz="4" w:space="0" w:color="auto"/>
            </w:tcBorders>
            <w:shd w:val="clear" w:color="000000" w:fill="FFFFFF"/>
            <w:hideMark/>
          </w:tcPr>
          <w:p w14:paraId="4C23F92A" w14:textId="77777777" w:rsidR="00A075C4" w:rsidRPr="00BB1E18" w:rsidRDefault="00A075C4" w:rsidP="00F559FD">
            <w:pPr>
              <w:jc w:val="center"/>
              <w:rPr>
                <w:sz w:val="20"/>
                <w:szCs w:val="20"/>
              </w:rPr>
            </w:pPr>
            <w:r w:rsidRPr="00BB1E18">
              <w:rPr>
                <w:sz w:val="20"/>
                <w:szCs w:val="20"/>
              </w:rPr>
              <w:t>9</w:t>
            </w:r>
          </w:p>
        </w:tc>
        <w:tc>
          <w:tcPr>
            <w:tcW w:w="2880" w:type="dxa"/>
            <w:tcBorders>
              <w:top w:val="nil"/>
              <w:left w:val="nil"/>
              <w:bottom w:val="single" w:sz="4" w:space="0" w:color="auto"/>
              <w:right w:val="single" w:sz="4" w:space="0" w:color="auto"/>
            </w:tcBorders>
            <w:shd w:val="clear" w:color="000000" w:fill="FFFFFF"/>
            <w:hideMark/>
          </w:tcPr>
          <w:p w14:paraId="1B1AA7BD" w14:textId="77777777" w:rsidR="00A075C4" w:rsidRPr="00BB1E18" w:rsidRDefault="00A075C4" w:rsidP="00F559FD">
            <w:pPr>
              <w:jc w:val="center"/>
              <w:rPr>
                <w:sz w:val="20"/>
                <w:szCs w:val="20"/>
              </w:rPr>
            </w:pPr>
            <w:r w:rsidRPr="00BB1E18">
              <w:rPr>
                <w:sz w:val="20"/>
                <w:szCs w:val="20"/>
              </w:rPr>
              <w:t>9</w:t>
            </w:r>
          </w:p>
        </w:tc>
      </w:tr>
      <w:tr w:rsidR="00A075C4" w:rsidRPr="000066DA" w14:paraId="6A5E00CC" w14:textId="77777777" w:rsidTr="00A075C4">
        <w:trPr>
          <w:gridAfter w:val="1"/>
          <w:wAfter w:w="10" w:type="dxa"/>
          <w:trHeight w:val="375"/>
        </w:trPr>
        <w:tc>
          <w:tcPr>
            <w:tcW w:w="593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D32479B" w14:textId="77777777" w:rsidR="00A075C4" w:rsidRPr="00BB1E18" w:rsidRDefault="00A075C4" w:rsidP="00F559FD">
            <w:pPr>
              <w:rPr>
                <w:b/>
                <w:sz w:val="20"/>
                <w:szCs w:val="20"/>
              </w:rPr>
            </w:pPr>
            <w:r w:rsidRPr="00BB1E18">
              <w:rPr>
                <w:b/>
                <w:sz w:val="20"/>
                <w:szCs w:val="20"/>
              </w:rPr>
              <w:t>Всего 5</w:t>
            </w:r>
          </w:p>
        </w:tc>
        <w:tc>
          <w:tcPr>
            <w:tcW w:w="2970" w:type="dxa"/>
            <w:tcBorders>
              <w:top w:val="nil"/>
              <w:left w:val="nil"/>
              <w:bottom w:val="single" w:sz="4" w:space="0" w:color="auto"/>
              <w:right w:val="single" w:sz="4" w:space="0" w:color="auto"/>
            </w:tcBorders>
            <w:shd w:val="clear" w:color="auto" w:fill="auto"/>
            <w:noWrap/>
            <w:vAlign w:val="bottom"/>
            <w:hideMark/>
          </w:tcPr>
          <w:p w14:paraId="2CF1CAFE" w14:textId="77777777" w:rsidR="00A075C4" w:rsidRPr="00BB1E18" w:rsidRDefault="00A075C4" w:rsidP="00F559FD">
            <w:pPr>
              <w:rPr>
                <w:sz w:val="20"/>
                <w:szCs w:val="20"/>
              </w:rPr>
            </w:pPr>
            <w:r w:rsidRPr="00BB1E18">
              <w:rPr>
                <w:sz w:val="20"/>
                <w:szCs w:val="20"/>
              </w:rPr>
              <w:t> </w:t>
            </w:r>
          </w:p>
        </w:tc>
        <w:tc>
          <w:tcPr>
            <w:tcW w:w="2790" w:type="dxa"/>
            <w:tcBorders>
              <w:top w:val="nil"/>
              <w:left w:val="nil"/>
              <w:bottom w:val="single" w:sz="4" w:space="0" w:color="auto"/>
              <w:right w:val="single" w:sz="4" w:space="0" w:color="auto"/>
            </w:tcBorders>
            <w:shd w:val="clear" w:color="auto" w:fill="auto"/>
            <w:noWrap/>
            <w:vAlign w:val="bottom"/>
            <w:hideMark/>
          </w:tcPr>
          <w:p w14:paraId="53054944" w14:textId="77777777" w:rsidR="00A075C4" w:rsidRPr="00BB1E18" w:rsidRDefault="00A075C4" w:rsidP="00F559FD">
            <w:pPr>
              <w:rPr>
                <w:sz w:val="20"/>
                <w:szCs w:val="20"/>
              </w:rPr>
            </w:pPr>
            <w:r w:rsidRPr="00BB1E18">
              <w:rPr>
                <w:sz w:val="20"/>
                <w:szCs w:val="20"/>
              </w:rPr>
              <w:t> </w:t>
            </w:r>
          </w:p>
        </w:tc>
        <w:tc>
          <w:tcPr>
            <w:tcW w:w="2880" w:type="dxa"/>
            <w:tcBorders>
              <w:top w:val="nil"/>
              <w:left w:val="nil"/>
              <w:bottom w:val="single" w:sz="4" w:space="0" w:color="auto"/>
              <w:right w:val="single" w:sz="4" w:space="0" w:color="auto"/>
            </w:tcBorders>
            <w:shd w:val="clear" w:color="auto" w:fill="auto"/>
            <w:noWrap/>
            <w:vAlign w:val="bottom"/>
            <w:hideMark/>
          </w:tcPr>
          <w:p w14:paraId="0CD88B20" w14:textId="77777777" w:rsidR="00A075C4" w:rsidRPr="00BB1E18" w:rsidRDefault="00A075C4" w:rsidP="00F559FD">
            <w:pPr>
              <w:rPr>
                <w:sz w:val="20"/>
                <w:szCs w:val="20"/>
              </w:rPr>
            </w:pPr>
            <w:r w:rsidRPr="00BB1E18">
              <w:rPr>
                <w:sz w:val="20"/>
                <w:szCs w:val="20"/>
              </w:rPr>
              <w:t> </w:t>
            </w:r>
          </w:p>
        </w:tc>
      </w:tr>
      <w:tr w:rsidR="00A075C4" w:rsidRPr="000066DA" w14:paraId="77E5DE4A" w14:textId="77777777" w:rsidTr="00A075C4">
        <w:trPr>
          <w:gridAfter w:val="1"/>
          <w:wAfter w:w="10" w:type="dxa"/>
          <w:trHeight w:val="375"/>
        </w:trPr>
        <w:tc>
          <w:tcPr>
            <w:tcW w:w="625" w:type="dxa"/>
            <w:tcBorders>
              <w:top w:val="nil"/>
              <w:left w:val="nil"/>
              <w:bottom w:val="nil"/>
              <w:right w:val="nil"/>
            </w:tcBorders>
            <w:shd w:val="clear" w:color="auto" w:fill="auto"/>
            <w:noWrap/>
            <w:vAlign w:val="center"/>
            <w:hideMark/>
          </w:tcPr>
          <w:p w14:paraId="33517876" w14:textId="77777777" w:rsidR="00A075C4" w:rsidRPr="00BB1E18" w:rsidRDefault="00A075C4" w:rsidP="00F559FD">
            <w:pPr>
              <w:rPr>
                <w:sz w:val="20"/>
                <w:szCs w:val="20"/>
              </w:rPr>
            </w:pPr>
          </w:p>
        </w:tc>
        <w:tc>
          <w:tcPr>
            <w:tcW w:w="5310" w:type="dxa"/>
            <w:tcBorders>
              <w:top w:val="nil"/>
              <w:left w:val="nil"/>
              <w:bottom w:val="nil"/>
              <w:right w:val="nil"/>
            </w:tcBorders>
            <w:shd w:val="clear" w:color="auto" w:fill="auto"/>
            <w:noWrap/>
            <w:vAlign w:val="center"/>
            <w:hideMark/>
          </w:tcPr>
          <w:p w14:paraId="5787255A" w14:textId="77777777" w:rsidR="00A075C4" w:rsidRPr="00BB1E18" w:rsidRDefault="00A075C4" w:rsidP="00F559FD">
            <w:pPr>
              <w:rPr>
                <w:sz w:val="20"/>
                <w:szCs w:val="20"/>
              </w:rPr>
            </w:pPr>
          </w:p>
        </w:tc>
        <w:tc>
          <w:tcPr>
            <w:tcW w:w="2970" w:type="dxa"/>
            <w:tcBorders>
              <w:top w:val="nil"/>
              <w:left w:val="nil"/>
              <w:bottom w:val="nil"/>
              <w:right w:val="nil"/>
            </w:tcBorders>
            <w:shd w:val="clear" w:color="auto" w:fill="auto"/>
            <w:noWrap/>
            <w:vAlign w:val="bottom"/>
            <w:hideMark/>
          </w:tcPr>
          <w:p w14:paraId="76B0C968" w14:textId="77777777" w:rsidR="00A075C4" w:rsidRPr="00BB1E18" w:rsidRDefault="00A075C4" w:rsidP="00F559FD">
            <w:pPr>
              <w:rPr>
                <w:sz w:val="20"/>
                <w:szCs w:val="20"/>
              </w:rPr>
            </w:pPr>
          </w:p>
        </w:tc>
        <w:tc>
          <w:tcPr>
            <w:tcW w:w="2790" w:type="dxa"/>
            <w:tcBorders>
              <w:top w:val="nil"/>
              <w:left w:val="nil"/>
              <w:bottom w:val="nil"/>
              <w:right w:val="nil"/>
            </w:tcBorders>
            <w:shd w:val="clear" w:color="auto" w:fill="auto"/>
            <w:noWrap/>
            <w:vAlign w:val="bottom"/>
            <w:hideMark/>
          </w:tcPr>
          <w:p w14:paraId="772B8135" w14:textId="77777777" w:rsidR="00A075C4" w:rsidRPr="00BB1E18" w:rsidRDefault="00A075C4" w:rsidP="00F559FD">
            <w:pPr>
              <w:rPr>
                <w:sz w:val="20"/>
                <w:szCs w:val="20"/>
              </w:rPr>
            </w:pPr>
          </w:p>
        </w:tc>
        <w:tc>
          <w:tcPr>
            <w:tcW w:w="2880" w:type="dxa"/>
            <w:tcBorders>
              <w:top w:val="nil"/>
              <w:left w:val="nil"/>
              <w:bottom w:val="nil"/>
              <w:right w:val="nil"/>
            </w:tcBorders>
            <w:shd w:val="clear" w:color="auto" w:fill="auto"/>
            <w:noWrap/>
            <w:vAlign w:val="bottom"/>
            <w:hideMark/>
          </w:tcPr>
          <w:p w14:paraId="5B08B3C8" w14:textId="77777777" w:rsidR="00A075C4" w:rsidRPr="00BB1E18" w:rsidRDefault="00A075C4" w:rsidP="00F559FD">
            <w:pPr>
              <w:rPr>
                <w:sz w:val="20"/>
                <w:szCs w:val="20"/>
              </w:rPr>
            </w:pPr>
          </w:p>
        </w:tc>
      </w:tr>
      <w:tr w:rsidR="00A075C4" w:rsidRPr="00BB1E18" w14:paraId="03F6020E" w14:textId="77777777" w:rsidTr="00A075C4">
        <w:trPr>
          <w:gridAfter w:val="1"/>
          <w:wAfter w:w="10" w:type="dxa"/>
          <w:trHeight w:val="578"/>
        </w:trPr>
        <w:tc>
          <w:tcPr>
            <w:tcW w:w="6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8DA688" w14:textId="77777777" w:rsidR="00A075C4" w:rsidRPr="00BB1E18" w:rsidRDefault="00A075C4" w:rsidP="00F559FD">
            <w:pPr>
              <w:jc w:val="center"/>
              <w:rPr>
                <w:sz w:val="20"/>
                <w:szCs w:val="20"/>
              </w:rPr>
            </w:pPr>
            <w:r w:rsidRPr="00BB1E18">
              <w:rPr>
                <w:sz w:val="20"/>
                <w:szCs w:val="20"/>
              </w:rPr>
              <w:lastRenderedPageBreak/>
              <w:t>П/Н</w:t>
            </w:r>
          </w:p>
        </w:tc>
        <w:tc>
          <w:tcPr>
            <w:tcW w:w="5310" w:type="dxa"/>
            <w:vMerge w:val="restart"/>
            <w:tcBorders>
              <w:top w:val="single" w:sz="4" w:space="0" w:color="auto"/>
              <w:left w:val="nil"/>
              <w:bottom w:val="single" w:sz="4" w:space="0" w:color="auto"/>
              <w:right w:val="single" w:sz="4" w:space="0" w:color="auto"/>
            </w:tcBorders>
            <w:shd w:val="clear" w:color="auto" w:fill="auto"/>
            <w:vAlign w:val="center"/>
            <w:hideMark/>
          </w:tcPr>
          <w:p w14:paraId="7D3A8DBD" w14:textId="77777777" w:rsidR="00A075C4" w:rsidRPr="00BB1E18" w:rsidRDefault="00A075C4" w:rsidP="00F559FD">
            <w:pPr>
              <w:jc w:val="center"/>
              <w:rPr>
                <w:sz w:val="20"/>
                <w:szCs w:val="20"/>
              </w:rPr>
            </w:pPr>
            <w:r w:rsidRPr="00BB1E18">
              <w:rPr>
                <w:sz w:val="20"/>
                <w:szCs w:val="20"/>
              </w:rPr>
              <w:t>Адресс/подъезд</w:t>
            </w:r>
          </w:p>
        </w:tc>
        <w:tc>
          <w:tcPr>
            <w:tcW w:w="2970" w:type="dxa"/>
            <w:vMerge w:val="restart"/>
            <w:tcBorders>
              <w:top w:val="single" w:sz="4" w:space="0" w:color="auto"/>
              <w:left w:val="nil"/>
              <w:bottom w:val="single" w:sz="4" w:space="0" w:color="auto"/>
              <w:right w:val="single" w:sz="4" w:space="0" w:color="auto"/>
            </w:tcBorders>
            <w:shd w:val="clear" w:color="auto" w:fill="auto"/>
            <w:vAlign w:val="center"/>
            <w:hideMark/>
          </w:tcPr>
          <w:p w14:paraId="4A5C7FCC" w14:textId="77777777" w:rsidR="00A075C4" w:rsidRPr="00BB1E18" w:rsidRDefault="00A075C4" w:rsidP="00F559FD">
            <w:pPr>
              <w:jc w:val="center"/>
              <w:rPr>
                <w:sz w:val="20"/>
                <w:szCs w:val="20"/>
              </w:rPr>
            </w:pPr>
            <w:r w:rsidRPr="00BB1E18">
              <w:rPr>
                <w:sz w:val="20"/>
                <w:szCs w:val="20"/>
              </w:rPr>
              <w:t>Грузоподъемность /кг/</w:t>
            </w:r>
          </w:p>
        </w:tc>
        <w:tc>
          <w:tcPr>
            <w:tcW w:w="2790" w:type="dxa"/>
            <w:vMerge w:val="restart"/>
            <w:tcBorders>
              <w:top w:val="single" w:sz="4" w:space="0" w:color="auto"/>
              <w:left w:val="nil"/>
              <w:bottom w:val="single" w:sz="4" w:space="0" w:color="auto"/>
              <w:right w:val="single" w:sz="4" w:space="0" w:color="auto"/>
            </w:tcBorders>
            <w:shd w:val="clear" w:color="auto" w:fill="auto"/>
            <w:vAlign w:val="center"/>
            <w:hideMark/>
          </w:tcPr>
          <w:p w14:paraId="599FA3ED" w14:textId="77777777" w:rsidR="00A075C4" w:rsidRPr="00BB1E18" w:rsidRDefault="00A075C4" w:rsidP="00F559FD">
            <w:pPr>
              <w:jc w:val="center"/>
              <w:rPr>
                <w:sz w:val="20"/>
                <w:szCs w:val="20"/>
              </w:rPr>
            </w:pPr>
            <w:r w:rsidRPr="00BB1E18">
              <w:rPr>
                <w:sz w:val="20"/>
                <w:szCs w:val="20"/>
              </w:rPr>
              <w:t>Этажность /этаж/</w:t>
            </w:r>
          </w:p>
        </w:tc>
        <w:tc>
          <w:tcPr>
            <w:tcW w:w="2880" w:type="dxa"/>
            <w:vMerge w:val="restart"/>
            <w:tcBorders>
              <w:top w:val="single" w:sz="4" w:space="0" w:color="auto"/>
              <w:left w:val="nil"/>
              <w:bottom w:val="single" w:sz="4" w:space="0" w:color="auto"/>
              <w:right w:val="single" w:sz="4" w:space="0" w:color="auto"/>
            </w:tcBorders>
            <w:shd w:val="clear" w:color="auto" w:fill="auto"/>
            <w:vAlign w:val="center"/>
            <w:hideMark/>
          </w:tcPr>
          <w:p w14:paraId="5C60ADBD" w14:textId="77777777" w:rsidR="00A075C4" w:rsidRPr="00BB1E18" w:rsidRDefault="00A075C4" w:rsidP="00F559FD">
            <w:pPr>
              <w:jc w:val="center"/>
              <w:rPr>
                <w:sz w:val="20"/>
                <w:szCs w:val="20"/>
              </w:rPr>
            </w:pPr>
            <w:r w:rsidRPr="00BB1E18">
              <w:rPr>
                <w:sz w:val="20"/>
                <w:szCs w:val="20"/>
              </w:rPr>
              <w:t>Колличество остановок</w:t>
            </w:r>
          </w:p>
        </w:tc>
      </w:tr>
      <w:tr w:rsidR="00A075C4" w:rsidRPr="00BB1E18" w14:paraId="31170AA4" w14:textId="77777777" w:rsidTr="00A075C4">
        <w:trPr>
          <w:gridAfter w:val="1"/>
          <w:wAfter w:w="10" w:type="dxa"/>
          <w:trHeight w:val="458"/>
        </w:trPr>
        <w:tc>
          <w:tcPr>
            <w:tcW w:w="625" w:type="dxa"/>
            <w:vMerge/>
            <w:tcBorders>
              <w:top w:val="single" w:sz="4" w:space="0" w:color="auto"/>
              <w:left w:val="single" w:sz="4" w:space="0" w:color="auto"/>
              <w:bottom w:val="single" w:sz="4" w:space="0" w:color="000000"/>
              <w:right w:val="single" w:sz="4" w:space="0" w:color="auto"/>
            </w:tcBorders>
            <w:vAlign w:val="center"/>
            <w:hideMark/>
          </w:tcPr>
          <w:p w14:paraId="0FB99720" w14:textId="77777777" w:rsidR="00A075C4" w:rsidRPr="00BB1E18" w:rsidRDefault="00A075C4" w:rsidP="00F559FD">
            <w:pPr>
              <w:rPr>
                <w:sz w:val="20"/>
                <w:szCs w:val="20"/>
              </w:rPr>
            </w:pPr>
          </w:p>
        </w:tc>
        <w:tc>
          <w:tcPr>
            <w:tcW w:w="5310" w:type="dxa"/>
            <w:vMerge/>
            <w:tcBorders>
              <w:top w:val="single" w:sz="4" w:space="0" w:color="auto"/>
              <w:left w:val="single" w:sz="4" w:space="0" w:color="auto"/>
              <w:bottom w:val="single" w:sz="4" w:space="0" w:color="000000"/>
              <w:right w:val="single" w:sz="4" w:space="0" w:color="auto"/>
            </w:tcBorders>
            <w:vAlign w:val="center"/>
            <w:hideMark/>
          </w:tcPr>
          <w:p w14:paraId="5DE75767" w14:textId="77777777" w:rsidR="00A075C4" w:rsidRPr="00BB1E18" w:rsidRDefault="00A075C4" w:rsidP="00F559FD">
            <w:pPr>
              <w:rPr>
                <w:sz w:val="20"/>
                <w:szCs w:val="20"/>
              </w:rPr>
            </w:pPr>
          </w:p>
        </w:tc>
        <w:tc>
          <w:tcPr>
            <w:tcW w:w="2970" w:type="dxa"/>
            <w:vMerge/>
            <w:tcBorders>
              <w:top w:val="single" w:sz="4" w:space="0" w:color="auto"/>
              <w:left w:val="single" w:sz="4" w:space="0" w:color="auto"/>
              <w:bottom w:val="single" w:sz="4" w:space="0" w:color="000000"/>
              <w:right w:val="single" w:sz="4" w:space="0" w:color="auto"/>
            </w:tcBorders>
            <w:vAlign w:val="center"/>
            <w:hideMark/>
          </w:tcPr>
          <w:p w14:paraId="0F10EDC7" w14:textId="77777777" w:rsidR="00A075C4" w:rsidRPr="00BB1E18" w:rsidRDefault="00A075C4" w:rsidP="00F559FD">
            <w:pPr>
              <w:rPr>
                <w:sz w:val="20"/>
                <w:szCs w:val="20"/>
              </w:rPr>
            </w:pPr>
          </w:p>
        </w:tc>
        <w:tc>
          <w:tcPr>
            <w:tcW w:w="2790" w:type="dxa"/>
            <w:vMerge/>
            <w:tcBorders>
              <w:top w:val="single" w:sz="4" w:space="0" w:color="auto"/>
              <w:left w:val="single" w:sz="4" w:space="0" w:color="auto"/>
              <w:bottom w:val="single" w:sz="4" w:space="0" w:color="000000"/>
              <w:right w:val="single" w:sz="4" w:space="0" w:color="auto"/>
            </w:tcBorders>
            <w:vAlign w:val="center"/>
            <w:hideMark/>
          </w:tcPr>
          <w:p w14:paraId="177E993A" w14:textId="77777777" w:rsidR="00A075C4" w:rsidRPr="00BB1E18" w:rsidRDefault="00A075C4" w:rsidP="00F559FD">
            <w:pPr>
              <w:rPr>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6EC906CE" w14:textId="77777777" w:rsidR="00A075C4" w:rsidRPr="00BB1E18" w:rsidRDefault="00A075C4" w:rsidP="00F559FD">
            <w:pPr>
              <w:rPr>
                <w:sz w:val="20"/>
                <w:szCs w:val="20"/>
              </w:rPr>
            </w:pPr>
          </w:p>
        </w:tc>
      </w:tr>
      <w:tr w:rsidR="00A075C4" w:rsidRPr="00BB1E18" w14:paraId="55ABAC2F" w14:textId="77777777" w:rsidTr="00A075C4">
        <w:trPr>
          <w:gridAfter w:val="1"/>
          <w:wAfter w:w="10" w:type="dxa"/>
          <w:trHeight w:val="360"/>
        </w:trPr>
        <w:tc>
          <w:tcPr>
            <w:tcW w:w="625" w:type="dxa"/>
            <w:tcBorders>
              <w:top w:val="nil"/>
              <w:left w:val="single" w:sz="4" w:space="0" w:color="auto"/>
              <w:bottom w:val="single" w:sz="4" w:space="0" w:color="auto"/>
              <w:right w:val="single" w:sz="4" w:space="0" w:color="auto"/>
            </w:tcBorders>
            <w:shd w:val="clear" w:color="000000" w:fill="BFBFBF"/>
            <w:noWrap/>
            <w:vAlign w:val="center"/>
            <w:hideMark/>
          </w:tcPr>
          <w:p w14:paraId="5C000E84" w14:textId="77777777" w:rsidR="00A075C4" w:rsidRPr="00BB1E18" w:rsidRDefault="00A075C4" w:rsidP="00F559FD">
            <w:pPr>
              <w:jc w:val="center"/>
              <w:rPr>
                <w:b/>
                <w:bCs/>
                <w:sz w:val="20"/>
                <w:szCs w:val="20"/>
              </w:rPr>
            </w:pPr>
            <w:r w:rsidRPr="00BB1E18">
              <w:rPr>
                <w:b/>
                <w:bCs/>
                <w:sz w:val="20"/>
                <w:szCs w:val="20"/>
              </w:rPr>
              <w:t>1</w:t>
            </w:r>
          </w:p>
        </w:tc>
        <w:tc>
          <w:tcPr>
            <w:tcW w:w="5310" w:type="dxa"/>
            <w:tcBorders>
              <w:top w:val="nil"/>
              <w:left w:val="nil"/>
              <w:bottom w:val="single" w:sz="4" w:space="0" w:color="auto"/>
              <w:right w:val="single" w:sz="4" w:space="0" w:color="auto"/>
            </w:tcBorders>
            <w:shd w:val="clear" w:color="000000" w:fill="BFBFBF"/>
            <w:noWrap/>
            <w:vAlign w:val="center"/>
            <w:hideMark/>
          </w:tcPr>
          <w:p w14:paraId="0939CF19" w14:textId="77777777" w:rsidR="00A075C4" w:rsidRPr="00BB1E18" w:rsidRDefault="00A075C4" w:rsidP="00F559FD">
            <w:pPr>
              <w:jc w:val="center"/>
              <w:rPr>
                <w:b/>
                <w:bCs/>
                <w:sz w:val="20"/>
                <w:szCs w:val="20"/>
              </w:rPr>
            </w:pPr>
            <w:r w:rsidRPr="00BB1E18">
              <w:rPr>
                <w:b/>
                <w:bCs/>
                <w:sz w:val="20"/>
                <w:szCs w:val="20"/>
              </w:rPr>
              <w:t>2</w:t>
            </w:r>
          </w:p>
        </w:tc>
        <w:tc>
          <w:tcPr>
            <w:tcW w:w="2970" w:type="dxa"/>
            <w:tcBorders>
              <w:top w:val="nil"/>
              <w:left w:val="nil"/>
              <w:bottom w:val="single" w:sz="4" w:space="0" w:color="auto"/>
              <w:right w:val="single" w:sz="4" w:space="0" w:color="auto"/>
            </w:tcBorders>
            <w:shd w:val="clear" w:color="000000" w:fill="BFBFBF"/>
            <w:noWrap/>
            <w:vAlign w:val="center"/>
            <w:hideMark/>
          </w:tcPr>
          <w:p w14:paraId="09CAB034" w14:textId="77777777" w:rsidR="00A075C4" w:rsidRPr="00BB1E18" w:rsidRDefault="00A075C4" w:rsidP="00F559FD">
            <w:pPr>
              <w:jc w:val="center"/>
              <w:rPr>
                <w:b/>
                <w:bCs/>
                <w:sz w:val="20"/>
                <w:szCs w:val="20"/>
              </w:rPr>
            </w:pPr>
            <w:r w:rsidRPr="00BB1E18">
              <w:rPr>
                <w:b/>
                <w:bCs/>
                <w:sz w:val="20"/>
                <w:szCs w:val="20"/>
              </w:rPr>
              <w:t>3</w:t>
            </w:r>
          </w:p>
        </w:tc>
        <w:tc>
          <w:tcPr>
            <w:tcW w:w="2790" w:type="dxa"/>
            <w:tcBorders>
              <w:top w:val="nil"/>
              <w:left w:val="nil"/>
              <w:bottom w:val="single" w:sz="4" w:space="0" w:color="auto"/>
              <w:right w:val="single" w:sz="4" w:space="0" w:color="auto"/>
            </w:tcBorders>
            <w:shd w:val="clear" w:color="000000" w:fill="BFBFBF"/>
            <w:noWrap/>
            <w:vAlign w:val="center"/>
            <w:hideMark/>
          </w:tcPr>
          <w:p w14:paraId="3FD65E42" w14:textId="77777777" w:rsidR="00A075C4" w:rsidRPr="00BB1E18" w:rsidRDefault="00A075C4" w:rsidP="00F559FD">
            <w:pPr>
              <w:jc w:val="center"/>
              <w:rPr>
                <w:b/>
                <w:bCs/>
                <w:sz w:val="20"/>
                <w:szCs w:val="20"/>
              </w:rPr>
            </w:pPr>
            <w:r w:rsidRPr="00BB1E18">
              <w:rPr>
                <w:b/>
                <w:bCs/>
                <w:sz w:val="20"/>
                <w:szCs w:val="20"/>
              </w:rPr>
              <w:t>4</w:t>
            </w:r>
          </w:p>
        </w:tc>
        <w:tc>
          <w:tcPr>
            <w:tcW w:w="2880" w:type="dxa"/>
            <w:tcBorders>
              <w:top w:val="nil"/>
              <w:left w:val="nil"/>
              <w:bottom w:val="single" w:sz="4" w:space="0" w:color="auto"/>
              <w:right w:val="single" w:sz="4" w:space="0" w:color="auto"/>
            </w:tcBorders>
            <w:shd w:val="clear" w:color="000000" w:fill="BFBFBF"/>
            <w:noWrap/>
            <w:vAlign w:val="center"/>
            <w:hideMark/>
          </w:tcPr>
          <w:p w14:paraId="1DEAD9A1" w14:textId="77777777" w:rsidR="00A075C4" w:rsidRPr="00BB1E18" w:rsidRDefault="00A075C4" w:rsidP="00F559FD">
            <w:pPr>
              <w:jc w:val="center"/>
              <w:rPr>
                <w:b/>
                <w:bCs/>
                <w:sz w:val="20"/>
                <w:szCs w:val="20"/>
              </w:rPr>
            </w:pPr>
            <w:r w:rsidRPr="00BB1E18">
              <w:rPr>
                <w:b/>
                <w:bCs/>
                <w:sz w:val="20"/>
                <w:szCs w:val="20"/>
              </w:rPr>
              <w:t>5</w:t>
            </w:r>
          </w:p>
        </w:tc>
      </w:tr>
      <w:tr w:rsidR="00A075C4" w:rsidRPr="00BB1E18" w14:paraId="756C02A6" w14:textId="77777777" w:rsidTr="00A075C4">
        <w:trPr>
          <w:gridAfter w:val="1"/>
          <w:wAfter w:w="10" w:type="dxa"/>
          <w:trHeight w:val="345"/>
        </w:trPr>
        <w:tc>
          <w:tcPr>
            <w:tcW w:w="5935" w:type="dxa"/>
            <w:gridSpan w:val="2"/>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35F977D8" w14:textId="77777777" w:rsidR="00A075C4" w:rsidRPr="00BB1E18" w:rsidRDefault="00A075C4" w:rsidP="00F559FD">
            <w:pPr>
              <w:jc w:val="center"/>
              <w:rPr>
                <w:b/>
                <w:bCs/>
                <w:sz w:val="20"/>
                <w:szCs w:val="20"/>
              </w:rPr>
            </w:pPr>
            <w:r w:rsidRPr="00BB1E18">
              <w:rPr>
                <w:b/>
                <w:bCs/>
                <w:sz w:val="20"/>
                <w:szCs w:val="20"/>
              </w:rPr>
              <w:t>Кентрон</w:t>
            </w:r>
          </w:p>
        </w:tc>
        <w:tc>
          <w:tcPr>
            <w:tcW w:w="2970" w:type="dxa"/>
            <w:tcBorders>
              <w:top w:val="nil"/>
              <w:left w:val="nil"/>
              <w:bottom w:val="single" w:sz="4" w:space="0" w:color="auto"/>
              <w:right w:val="single" w:sz="4" w:space="0" w:color="auto"/>
            </w:tcBorders>
            <w:shd w:val="clear" w:color="000000" w:fill="D9D9D9"/>
            <w:noWrap/>
            <w:vAlign w:val="center"/>
            <w:hideMark/>
          </w:tcPr>
          <w:p w14:paraId="3E775B1B" w14:textId="77777777" w:rsidR="00A075C4" w:rsidRPr="00BB1E18" w:rsidRDefault="00A075C4" w:rsidP="00F559FD">
            <w:pPr>
              <w:rPr>
                <w:sz w:val="20"/>
                <w:szCs w:val="20"/>
              </w:rPr>
            </w:pPr>
            <w:r w:rsidRPr="00BB1E18">
              <w:rPr>
                <w:sz w:val="20"/>
                <w:szCs w:val="20"/>
              </w:rPr>
              <w:t> </w:t>
            </w:r>
          </w:p>
        </w:tc>
        <w:tc>
          <w:tcPr>
            <w:tcW w:w="2790" w:type="dxa"/>
            <w:tcBorders>
              <w:top w:val="nil"/>
              <w:left w:val="nil"/>
              <w:bottom w:val="single" w:sz="4" w:space="0" w:color="auto"/>
              <w:right w:val="single" w:sz="4" w:space="0" w:color="auto"/>
            </w:tcBorders>
            <w:shd w:val="clear" w:color="000000" w:fill="D9D9D9"/>
            <w:noWrap/>
            <w:vAlign w:val="center"/>
            <w:hideMark/>
          </w:tcPr>
          <w:p w14:paraId="03EEF926" w14:textId="77777777" w:rsidR="00A075C4" w:rsidRPr="00BB1E18" w:rsidRDefault="00A075C4" w:rsidP="00F559FD">
            <w:pPr>
              <w:rPr>
                <w:sz w:val="20"/>
                <w:szCs w:val="20"/>
              </w:rPr>
            </w:pPr>
            <w:r w:rsidRPr="00BB1E18">
              <w:rPr>
                <w:sz w:val="20"/>
                <w:szCs w:val="20"/>
              </w:rPr>
              <w:t> </w:t>
            </w:r>
          </w:p>
        </w:tc>
        <w:tc>
          <w:tcPr>
            <w:tcW w:w="2880" w:type="dxa"/>
            <w:tcBorders>
              <w:top w:val="nil"/>
              <w:left w:val="nil"/>
              <w:bottom w:val="single" w:sz="4" w:space="0" w:color="auto"/>
              <w:right w:val="single" w:sz="4" w:space="0" w:color="auto"/>
            </w:tcBorders>
            <w:shd w:val="clear" w:color="000000" w:fill="D9D9D9"/>
            <w:noWrap/>
            <w:vAlign w:val="center"/>
            <w:hideMark/>
          </w:tcPr>
          <w:p w14:paraId="01D8CE39" w14:textId="77777777" w:rsidR="00A075C4" w:rsidRPr="00BB1E18" w:rsidRDefault="00A075C4" w:rsidP="00F559FD">
            <w:pPr>
              <w:rPr>
                <w:sz w:val="20"/>
                <w:szCs w:val="20"/>
              </w:rPr>
            </w:pPr>
            <w:r w:rsidRPr="00BB1E18">
              <w:rPr>
                <w:sz w:val="20"/>
                <w:szCs w:val="20"/>
              </w:rPr>
              <w:t> </w:t>
            </w:r>
          </w:p>
        </w:tc>
      </w:tr>
      <w:tr w:rsidR="00A075C4" w:rsidRPr="00BB1E18" w14:paraId="5EE59183" w14:textId="77777777" w:rsidTr="00A075C4">
        <w:trPr>
          <w:gridAfter w:val="1"/>
          <w:wAfter w:w="10" w:type="dxa"/>
          <w:trHeight w:val="375"/>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4BAE7F03" w14:textId="77777777" w:rsidR="00A075C4" w:rsidRPr="00BB1E18" w:rsidRDefault="00A075C4" w:rsidP="00F559FD">
            <w:pPr>
              <w:jc w:val="center"/>
              <w:rPr>
                <w:sz w:val="20"/>
                <w:szCs w:val="20"/>
              </w:rPr>
            </w:pPr>
            <w:r w:rsidRPr="00BB1E18">
              <w:rPr>
                <w:sz w:val="20"/>
                <w:szCs w:val="20"/>
              </w:rPr>
              <w:t>1</w:t>
            </w:r>
          </w:p>
        </w:tc>
        <w:tc>
          <w:tcPr>
            <w:tcW w:w="5310" w:type="dxa"/>
            <w:tcBorders>
              <w:top w:val="nil"/>
              <w:left w:val="nil"/>
              <w:bottom w:val="single" w:sz="4" w:space="0" w:color="auto"/>
              <w:right w:val="single" w:sz="4" w:space="0" w:color="auto"/>
            </w:tcBorders>
            <w:shd w:val="clear" w:color="auto" w:fill="auto"/>
            <w:vAlign w:val="center"/>
          </w:tcPr>
          <w:p w14:paraId="004B6571" w14:textId="77777777" w:rsidR="00A075C4" w:rsidRPr="00BB1E18" w:rsidRDefault="00A075C4" w:rsidP="00F559FD">
            <w:pPr>
              <w:rPr>
                <w:sz w:val="20"/>
                <w:szCs w:val="20"/>
              </w:rPr>
            </w:pPr>
            <w:r>
              <w:rPr>
                <w:sz w:val="20"/>
                <w:szCs w:val="20"/>
              </w:rPr>
              <w:t>Ул. Агатангегоса дом. 7 под. 4</w:t>
            </w:r>
          </w:p>
        </w:tc>
        <w:tc>
          <w:tcPr>
            <w:tcW w:w="2970" w:type="dxa"/>
            <w:tcBorders>
              <w:top w:val="nil"/>
              <w:left w:val="nil"/>
              <w:bottom w:val="single" w:sz="4" w:space="0" w:color="auto"/>
              <w:right w:val="single" w:sz="4" w:space="0" w:color="auto"/>
            </w:tcBorders>
            <w:shd w:val="clear" w:color="auto" w:fill="auto"/>
            <w:vAlign w:val="center"/>
            <w:hideMark/>
          </w:tcPr>
          <w:p w14:paraId="677F613C" w14:textId="77777777" w:rsidR="00A075C4" w:rsidRPr="00BB1E18" w:rsidRDefault="00A075C4" w:rsidP="00F559FD">
            <w:pPr>
              <w:jc w:val="center"/>
              <w:rPr>
                <w:color w:val="000000"/>
                <w:sz w:val="20"/>
                <w:szCs w:val="20"/>
              </w:rPr>
            </w:pPr>
            <w:r w:rsidRPr="00BB1E18">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1CC23C0D" w14:textId="77777777" w:rsidR="00A075C4" w:rsidRPr="000066DA" w:rsidRDefault="00A075C4" w:rsidP="00F559FD">
            <w:pPr>
              <w:jc w:val="center"/>
              <w:rPr>
                <w:color w:val="000000"/>
                <w:sz w:val="20"/>
                <w:szCs w:val="20"/>
              </w:rPr>
            </w:pPr>
            <w:r>
              <w:rPr>
                <w:color w:val="000000"/>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14:paraId="62868D3F" w14:textId="77777777" w:rsidR="00A075C4" w:rsidRPr="000066DA" w:rsidRDefault="00A075C4" w:rsidP="00F559FD">
            <w:pPr>
              <w:jc w:val="center"/>
              <w:rPr>
                <w:color w:val="000000"/>
                <w:sz w:val="20"/>
                <w:szCs w:val="20"/>
              </w:rPr>
            </w:pPr>
            <w:r>
              <w:rPr>
                <w:color w:val="000000"/>
                <w:sz w:val="20"/>
                <w:szCs w:val="20"/>
              </w:rPr>
              <w:t>11</w:t>
            </w:r>
          </w:p>
        </w:tc>
      </w:tr>
      <w:tr w:rsidR="00A075C4" w:rsidRPr="00BB1E18" w14:paraId="09D021FC" w14:textId="77777777" w:rsidTr="00A075C4">
        <w:trPr>
          <w:gridAfter w:val="1"/>
          <w:wAfter w:w="10" w:type="dxa"/>
          <w:trHeight w:val="375"/>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280C3073" w14:textId="77777777" w:rsidR="00A075C4" w:rsidRPr="00BB1E18" w:rsidRDefault="00A075C4" w:rsidP="00F559FD">
            <w:pPr>
              <w:jc w:val="center"/>
              <w:rPr>
                <w:sz w:val="20"/>
                <w:szCs w:val="20"/>
              </w:rPr>
            </w:pPr>
            <w:r w:rsidRPr="00BB1E18">
              <w:rPr>
                <w:sz w:val="20"/>
                <w:szCs w:val="20"/>
              </w:rPr>
              <w:t>2</w:t>
            </w:r>
          </w:p>
        </w:tc>
        <w:tc>
          <w:tcPr>
            <w:tcW w:w="5310" w:type="dxa"/>
            <w:tcBorders>
              <w:top w:val="nil"/>
              <w:left w:val="nil"/>
              <w:bottom w:val="single" w:sz="4" w:space="0" w:color="auto"/>
              <w:right w:val="single" w:sz="4" w:space="0" w:color="auto"/>
            </w:tcBorders>
            <w:shd w:val="clear" w:color="auto" w:fill="auto"/>
            <w:vAlign w:val="center"/>
          </w:tcPr>
          <w:p w14:paraId="76AB67CB" w14:textId="77777777" w:rsidR="00A075C4" w:rsidRPr="00BB1E18" w:rsidRDefault="00A075C4" w:rsidP="00F559FD">
            <w:pPr>
              <w:rPr>
                <w:sz w:val="20"/>
                <w:szCs w:val="20"/>
              </w:rPr>
            </w:pPr>
            <w:r>
              <w:rPr>
                <w:sz w:val="20"/>
                <w:szCs w:val="20"/>
              </w:rPr>
              <w:t>Ул. Агатангегоса дом. 7 под. 4</w:t>
            </w:r>
          </w:p>
        </w:tc>
        <w:tc>
          <w:tcPr>
            <w:tcW w:w="2970" w:type="dxa"/>
            <w:tcBorders>
              <w:top w:val="nil"/>
              <w:left w:val="nil"/>
              <w:bottom w:val="single" w:sz="4" w:space="0" w:color="auto"/>
              <w:right w:val="single" w:sz="4" w:space="0" w:color="auto"/>
            </w:tcBorders>
            <w:shd w:val="clear" w:color="auto" w:fill="auto"/>
            <w:vAlign w:val="center"/>
            <w:hideMark/>
          </w:tcPr>
          <w:p w14:paraId="28B9C38B" w14:textId="77777777" w:rsidR="00A075C4" w:rsidRPr="00BB1E18" w:rsidRDefault="00A075C4" w:rsidP="00F559FD">
            <w:pPr>
              <w:jc w:val="center"/>
              <w:rPr>
                <w:color w:val="000000"/>
                <w:sz w:val="20"/>
                <w:szCs w:val="20"/>
              </w:rPr>
            </w:pPr>
            <w:r w:rsidRPr="00BB1E18">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798F7B71" w14:textId="77777777" w:rsidR="00A075C4" w:rsidRPr="000066DA" w:rsidRDefault="00A075C4" w:rsidP="00F559FD">
            <w:pPr>
              <w:jc w:val="center"/>
              <w:rPr>
                <w:color w:val="000000"/>
                <w:sz w:val="20"/>
                <w:szCs w:val="20"/>
              </w:rPr>
            </w:pPr>
            <w:r>
              <w:rPr>
                <w:color w:val="000000"/>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14:paraId="107F96FD" w14:textId="77777777" w:rsidR="00A075C4" w:rsidRPr="000066DA" w:rsidRDefault="00A075C4" w:rsidP="00F559FD">
            <w:pPr>
              <w:jc w:val="center"/>
              <w:rPr>
                <w:color w:val="000000"/>
                <w:sz w:val="20"/>
                <w:szCs w:val="20"/>
              </w:rPr>
            </w:pPr>
            <w:r>
              <w:rPr>
                <w:color w:val="000000"/>
                <w:sz w:val="20"/>
                <w:szCs w:val="20"/>
              </w:rPr>
              <w:t>11</w:t>
            </w:r>
          </w:p>
        </w:tc>
      </w:tr>
      <w:tr w:rsidR="00A075C4" w:rsidRPr="00BB1E18" w14:paraId="24FA1261" w14:textId="77777777" w:rsidTr="00A075C4">
        <w:trPr>
          <w:gridAfter w:val="1"/>
          <w:wAfter w:w="10" w:type="dxa"/>
          <w:trHeight w:val="375"/>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10B46B42" w14:textId="77777777" w:rsidR="00A075C4" w:rsidRPr="00BB1E18" w:rsidRDefault="00A075C4" w:rsidP="00F559FD">
            <w:pPr>
              <w:jc w:val="center"/>
              <w:rPr>
                <w:sz w:val="20"/>
                <w:szCs w:val="20"/>
              </w:rPr>
            </w:pPr>
            <w:r w:rsidRPr="00BB1E18">
              <w:rPr>
                <w:sz w:val="20"/>
                <w:szCs w:val="20"/>
              </w:rPr>
              <w:t>3</w:t>
            </w:r>
          </w:p>
        </w:tc>
        <w:tc>
          <w:tcPr>
            <w:tcW w:w="5310" w:type="dxa"/>
            <w:tcBorders>
              <w:top w:val="nil"/>
              <w:left w:val="nil"/>
              <w:bottom w:val="single" w:sz="4" w:space="0" w:color="auto"/>
              <w:right w:val="single" w:sz="4" w:space="0" w:color="auto"/>
            </w:tcBorders>
            <w:shd w:val="clear" w:color="auto" w:fill="auto"/>
            <w:vAlign w:val="center"/>
          </w:tcPr>
          <w:p w14:paraId="74838AFB" w14:textId="77777777" w:rsidR="00A075C4" w:rsidRPr="00BB1E18" w:rsidRDefault="00A075C4" w:rsidP="00F559FD">
            <w:pPr>
              <w:rPr>
                <w:sz w:val="20"/>
                <w:szCs w:val="20"/>
              </w:rPr>
            </w:pPr>
            <w:r>
              <w:rPr>
                <w:sz w:val="20"/>
                <w:szCs w:val="20"/>
              </w:rPr>
              <w:t>Ул. Агаян дом 9 под. 4</w:t>
            </w:r>
          </w:p>
        </w:tc>
        <w:tc>
          <w:tcPr>
            <w:tcW w:w="2970" w:type="dxa"/>
            <w:tcBorders>
              <w:top w:val="nil"/>
              <w:left w:val="nil"/>
              <w:bottom w:val="single" w:sz="4" w:space="0" w:color="auto"/>
              <w:right w:val="single" w:sz="4" w:space="0" w:color="auto"/>
            </w:tcBorders>
            <w:shd w:val="clear" w:color="auto" w:fill="auto"/>
            <w:vAlign w:val="center"/>
            <w:hideMark/>
          </w:tcPr>
          <w:p w14:paraId="7577AE60" w14:textId="77777777" w:rsidR="00A075C4" w:rsidRPr="00BB1E18" w:rsidRDefault="00A075C4" w:rsidP="00F559FD">
            <w:pPr>
              <w:jc w:val="center"/>
              <w:rPr>
                <w:color w:val="000000"/>
                <w:sz w:val="20"/>
                <w:szCs w:val="20"/>
              </w:rPr>
            </w:pPr>
            <w:r w:rsidRPr="00BB1E18">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0B6987FF" w14:textId="77777777" w:rsidR="00A075C4" w:rsidRPr="00BB1E18" w:rsidRDefault="00A075C4" w:rsidP="00F559FD">
            <w:pPr>
              <w:jc w:val="center"/>
              <w:rPr>
                <w:color w:val="000000"/>
                <w:sz w:val="20"/>
                <w:szCs w:val="20"/>
              </w:rPr>
            </w:pPr>
            <w:r w:rsidRPr="00BB1E18">
              <w:rPr>
                <w:color w:val="000000"/>
                <w:sz w:val="20"/>
                <w:szCs w:val="20"/>
              </w:rPr>
              <w:t>10</w:t>
            </w:r>
          </w:p>
        </w:tc>
        <w:tc>
          <w:tcPr>
            <w:tcW w:w="2880" w:type="dxa"/>
            <w:tcBorders>
              <w:top w:val="nil"/>
              <w:left w:val="nil"/>
              <w:bottom w:val="single" w:sz="4" w:space="0" w:color="auto"/>
              <w:right w:val="single" w:sz="4" w:space="0" w:color="auto"/>
            </w:tcBorders>
            <w:shd w:val="clear" w:color="auto" w:fill="auto"/>
            <w:vAlign w:val="center"/>
            <w:hideMark/>
          </w:tcPr>
          <w:p w14:paraId="6A93037F" w14:textId="77777777" w:rsidR="00A075C4" w:rsidRPr="000066DA" w:rsidRDefault="00A075C4" w:rsidP="00F559FD">
            <w:pPr>
              <w:jc w:val="center"/>
              <w:rPr>
                <w:color w:val="000000"/>
                <w:sz w:val="20"/>
                <w:szCs w:val="20"/>
              </w:rPr>
            </w:pPr>
            <w:r>
              <w:rPr>
                <w:color w:val="000000"/>
                <w:sz w:val="20"/>
                <w:szCs w:val="20"/>
              </w:rPr>
              <w:t>9</w:t>
            </w:r>
          </w:p>
        </w:tc>
      </w:tr>
      <w:tr w:rsidR="00A075C4" w:rsidRPr="000066DA" w14:paraId="70E3ED05" w14:textId="77777777" w:rsidTr="00A075C4">
        <w:trPr>
          <w:gridAfter w:val="1"/>
          <w:wAfter w:w="10" w:type="dxa"/>
          <w:trHeight w:val="375"/>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289FD4A7" w14:textId="77777777" w:rsidR="00A075C4" w:rsidRPr="00BB1E18" w:rsidRDefault="00A075C4" w:rsidP="00F559FD">
            <w:pPr>
              <w:jc w:val="center"/>
              <w:rPr>
                <w:sz w:val="20"/>
                <w:szCs w:val="20"/>
              </w:rPr>
            </w:pPr>
            <w:r w:rsidRPr="00BB1E18">
              <w:rPr>
                <w:sz w:val="20"/>
                <w:szCs w:val="20"/>
              </w:rPr>
              <w:t>4</w:t>
            </w:r>
          </w:p>
        </w:tc>
        <w:tc>
          <w:tcPr>
            <w:tcW w:w="5310" w:type="dxa"/>
            <w:tcBorders>
              <w:top w:val="nil"/>
              <w:left w:val="nil"/>
              <w:bottom w:val="single" w:sz="4" w:space="0" w:color="auto"/>
              <w:right w:val="single" w:sz="4" w:space="0" w:color="auto"/>
            </w:tcBorders>
            <w:shd w:val="clear" w:color="auto" w:fill="auto"/>
            <w:vAlign w:val="center"/>
          </w:tcPr>
          <w:p w14:paraId="16ADD41A" w14:textId="77777777" w:rsidR="00A075C4" w:rsidRPr="00BB1E18" w:rsidRDefault="00A075C4" w:rsidP="00F559FD">
            <w:pPr>
              <w:rPr>
                <w:sz w:val="20"/>
                <w:szCs w:val="20"/>
              </w:rPr>
            </w:pPr>
            <w:r>
              <w:rPr>
                <w:sz w:val="20"/>
                <w:szCs w:val="20"/>
              </w:rPr>
              <w:t>Ул. Ерванд Кочар дом 3 под. 3</w:t>
            </w:r>
          </w:p>
        </w:tc>
        <w:tc>
          <w:tcPr>
            <w:tcW w:w="2970" w:type="dxa"/>
            <w:tcBorders>
              <w:top w:val="nil"/>
              <w:left w:val="nil"/>
              <w:bottom w:val="single" w:sz="4" w:space="0" w:color="auto"/>
              <w:right w:val="single" w:sz="4" w:space="0" w:color="auto"/>
            </w:tcBorders>
            <w:shd w:val="clear" w:color="auto" w:fill="auto"/>
            <w:vAlign w:val="center"/>
            <w:hideMark/>
          </w:tcPr>
          <w:p w14:paraId="25AE9D39" w14:textId="77777777" w:rsidR="00A075C4" w:rsidRPr="000066DA" w:rsidRDefault="00A075C4" w:rsidP="00F559FD">
            <w:pPr>
              <w:jc w:val="center"/>
              <w:rPr>
                <w:color w:val="000000"/>
                <w:sz w:val="20"/>
                <w:szCs w:val="20"/>
              </w:rPr>
            </w:pPr>
            <w:r w:rsidRPr="000066DA">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36D25AE4" w14:textId="77777777" w:rsidR="00A075C4" w:rsidRPr="000066DA" w:rsidRDefault="00A075C4" w:rsidP="00F559FD">
            <w:pPr>
              <w:jc w:val="center"/>
              <w:rPr>
                <w:color w:val="000000"/>
                <w:sz w:val="20"/>
                <w:szCs w:val="20"/>
              </w:rPr>
            </w:pPr>
            <w:r>
              <w:rPr>
                <w:color w:val="000000"/>
                <w:sz w:val="20"/>
                <w:szCs w:val="20"/>
              </w:rPr>
              <w:t>10</w:t>
            </w:r>
          </w:p>
        </w:tc>
        <w:tc>
          <w:tcPr>
            <w:tcW w:w="2880" w:type="dxa"/>
            <w:tcBorders>
              <w:top w:val="nil"/>
              <w:left w:val="nil"/>
              <w:bottom w:val="single" w:sz="4" w:space="0" w:color="auto"/>
              <w:right w:val="single" w:sz="4" w:space="0" w:color="auto"/>
            </w:tcBorders>
            <w:shd w:val="clear" w:color="auto" w:fill="auto"/>
            <w:vAlign w:val="center"/>
            <w:hideMark/>
          </w:tcPr>
          <w:p w14:paraId="3EF5A5BC" w14:textId="77777777" w:rsidR="00A075C4" w:rsidRPr="000066DA" w:rsidRDefault="00A075C4" w:rsidP="00F559FD">
            <w:pPr>
              <w:jc w:val="center"/>
              <w:rPr>
                <w:color w:val="000000"/>
                <w:sz w:val="20"/>
                <w:szCs w:val="20"/>
              </w:rPr>
            </w:pPr>
            <w:r>
              <w:rPr>
                <w:color w:val="000000"/>
                <w:sz w:val="20"/>
                <w:szCs w:val="20"/>
              </w:rPr>
              <w:t>10</w:t>
            </w:r>
          </w:p>
        </w:tc>
      </w:tr>
      <w:tr w:rsidR="00A075C4" w:rsidRPr="000066DA" w14:paraId="560D6D62" w14:textId="77777777" w:rsidTr="00A075C4">
        <w:trPr>
          <w:gridAfter w:val="1"/>
          <w:wAfter w:w="10" w:type="dxa"/>
          <w:trHeight w:val="375"/>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7308BCD8" w14:textId="77777777" w:rsidR="00A075C4" w:rsidRPr="00BB1E18" w:rsidRDefault="00A075C4" w:rsidP="00F559FD">
            <w:pPr>
              <w:jc w:val="center"/>
              <w:rPr>
                <w:sz w:val="20"/>
                <w:szCs w:val="20"/>
              </w:rPr>
            </w:pPr>
            <w:r w:rsidRPr="00BB1E18">
              <w:rPr>
                <w:sz w:val="20"/>
                <w:szCs w:val="20"/>
              </w:rPr>
              <w:t>5</w:t>
            </w:r>
          </w:p>
        </w:tc>
        <w:tc>
          <w:tcPr>
            <w:tcW w:w="5310" w:type="dxa"/>
            <w:tcBorders>
              <w:top w:val="nil"/>
              <w:left w:val="nil"/>
              <w:bottom w:val="single" w:sz="4" w:space="0" w:color="auto"/>
              <w:right w:val="single" w:sz="4" w:space="0" w:color="auto"/>
            </w:tcBorders>
            <w:shd w:val="clear" w:color="auto" w:fill="auto"/>
            <w:vAlign w:val="center"/>
          </w:tcPr>
          <w:p w14:paraId="31419731" w14:textId="77777777" w:rsidR="00A075C4" w:rsidRPr="00BB1E18" w:rsidRDefault="00A075C4" w:rsidP="00F559FD">
            <w:pPr>
              <w:rPr>
                <w:sz w:val="20"/>
                <w:szCs w:val="20"/>
              </w:rPr>
            </w:pPr>
            <w:r>
              <w:rPr>
                <w:sz w:val="20"/>
                <w:szCs w:val="20"/>
              </w:rPr>
              <w:t>Ул. Ерванд Кочар дом 7 под. 1</w:t>
            </w:r>
          </w:p>
        </w:tc>
        <w:tc>
          <w:tcPr>
            <w:tcW w:w="2970" w:type="dxa"/>
            <w:tcBorders>
              <w:top w:val="nil"/>
              <w:left w:val="nil"/>
              <w:bottom w:val="single" w:sz="4" w:space="0" w:color="auto"/>
              <w:right w:val="single" w:sz="4" w:space="0" w:color="auto"/>
            </w:tcBorders>
            <w:shd w:val="clear" w:color="auto" w:fill="auto"/>
            <w:vAlign w:val="center"/>
            <w:hideMark/>
          </w:tcPr>
          <w:p w14:paraId="3C51FBDB" w14:textId="77777777" w:rsidR="00A075C4" w:rsidRPr="000066DA" w:rsidRDefault="00A075C4" w:rsidP="00F559FD">
            <w:pPr>
              <w:jc w:val="center"/>
              <w:rPr>
                <w:color w:val="000000"/>
                <w:sz w:val="20"/>
                <w:szCs w:val="20"/>
              </w:rPr>
            </w:pPr>
            <w:r w:rsidRPr="000066DA">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3037DE38" w14:textId="77777777" w:rsidR="00A075C4" w:rsidRPr="000066DA" w:rsidRDefault="00A075C4" w:rsidP="00F559FD">
            <w:pPr>
              <w:jc w:val="center"/>
              <w:rPr>
                <w:color w:val="000000"/>
                <w:sz w:val="20"/>
                <w:szCs w:val="20"/>
              </w:rPr>
            </w:pPr>
            <w:r>
              <w:rPr>
                <w:color w:val="000000"/>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14:paraId="6A54E621" w14:textId="77777777" w:rsidR="00A075C4" w:rsidRPr="000066DA" w:rsidRDefault="00A075C4" w:rsidP="00F559FD">
            <w:pPr>
              <w:jc w:val="center"/>
              <w:rPr>
                <w:color w:val="000000"/>
                <w:sz w:val="20"/>
                <w:szCs w:val="20"/>
              </w:rPr>
            </w:pPr>
            <w:r>
              <w:rPr>
                <w:color w:val="000000"/>
                <w:sz w:val="20"/>
                <w:szCs w:val="20"/>
              </w:rPr>
              <w:t>13</w:t>
            </w:r>
          </w:p>
        </w:tc>
      </w:tr>
      <w:tr w:rsidR="00A075C4" w:rsidRPr="000066DA" w14:paraId="0368F644" w14:textId="77777777" w:rsidTr="00A075C4">
        <w:trPr>
          <w:gridAfter w:val="1"/>
          <w:wAfter w:w="10" w:type="dxa"/>
          <w:trHeight w:val="375"/>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5C2A29EF" w14:textId="77777777" w:rsidR="00A075C4" w:rsidRPr="00BB1E18" w:rsidRDefault="00A075C4" w:rsidP="00F559FD">
            <w:pPr>
              <w:jc w:val="center"/>
              <w:rPr>
                <w:sz w:val="20"/>
                <w:szCs w:val="20"/>
              </w:rPr>
            </w:pPr>
            <w:r w:rsidRPr="00BB1E18">
              <w:rPr>
                <w:sz w:val="20"/>
                <w:szCs w:val="20"/>
              </w:rPr>
              <w:t>6</w:t>
            </w:r>
          </w:p>
        </w:tc>
        <w:tc>
          <w:tcPr>
            <w:tcW w:w="5310" w:type="dxa"/>
            <w:tcBorders>
              <w:top w:val="nil"/>
              <w:left w:val="nil"/>
              <w:bottom w:val="single" w:sz="4" w:space="0" w:color="auto"/>
              <w:right w:val="single" w:sz="4" w:space="0" w:color="auto"/>
            </w:tcBorders>
            <w:shd w:val="clear" w:color="auto" w:fill="auto"/>
            <w:vAlign w:val="center"/>
          </w:tcPr>
          <w:p w14:paraId="58978DCA" w14:textId="77777777" w:rsidR="00A075C4" w:rsidRPr="00BB1E18" w:rsidRDefault="00A075C4" w:rsidP="00F559FD">
            <w:pPr>
              <w:rPr>
                <w:sz w:val="20"/>
                <w:szCs w:val="20"/>
              </w:rPr>
            </w:pPr>
            <w:r>
              <w:rPr>
                <w:sz w:val="20"/>
                <w:szCs w:val="20"/>
              </w:rPr>
              <w:t>Ул. Ерванд Кочар дом 9 под. 2</w:t>
            </w:r>
          </w:p>
        </w:tc>
        <w:tc>
          <w:tcPr>
            <w:tcW w:w="2970" w:type="dxa"/>
            <w:tcBorders>
              <w:top w:val="nil"/>
              <w:left w:val="nil"/>
              <w:bottom w:val="single" w:sz="4" w:space="0" w:color="auto"/>
              <w:right w:val="single" w:sz="4" w:space="0" w:color="auto"/>
            </w:tcBorders>
            <w:shd w:val="clear" w:color="auto" w:fill="auto"/>
            <w:vAlign w:val="center"/>
            <w:hideMark/>
          </w:tcPr>
          <w:p w14:paraId="492761AA" w14:textId="77777777" w:rsidR="00A075C4" w:rsidRPr="00BB1E18" w:rsidRDefault="00A075C4" w:rsidP="00F559FD">
            <w:pPr>
              <w:jc w:val="center"/>
              <w:rPr>
                <w:color w:val="000000"/>
                <w:sz w:val="20"/>
                <w:szCs w:val="20"/>
              </w:rPr>
            </w:pPr>
            <w:r w:rsidRPr="00BB1E18">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06DA8416" w14:textId="77777777" w:rsidR="00A075C4" w:rsidRPr="00BB1E18" w:rsidRDefault="00A075C4" w:rsidP="00F559FD">
            <w:pPr>
              <w:jc w:val="center"/>
              <w:rPr>
                <w:color w:val="000000"/>
                <w:sz w:val="20"/>
                <w:szCs w:val="20"/>
              </w:rPr>
            </w:pPr>
            <w:r>
              <w:rPr>
                <w:color w:val="000000"/>
                <w:sz w:val="20"/>
                <w:szCs w:val="20"/>
              </w:rPr>
              <w:t>9</w:t>
            </w:r>
          </w:p>
        </w:tc>
        <w:tc>
          <w:tcPr>
            <w:tcW w:w="2880" w:type="dxa"/>
            <w:tcBorders>
              <w:top w:val="nil"/>
              <w:left w:val="nil"/>
              <w:bottom w:val="single" w:sz="4" w:space="0" w:color="auto"/>
              <w:right w:val="single" w:sz="4" w:space="0" w:color="auto"/>
            </w:tcBorders>
            <w:shd w:val="clear" w:color="auto" w:fill="auto"/>
            <w:vAlign w:val="center"/>
            <w:hideMark/>
          </w:tcPr>
          <w:p w14:paraId="080A04DB" w14:textId="77777777" w:rsidR="00A075C4" w:rsidRPr="00BB1E18" w:rsidRDefault="00A075C4" w:rsidP="00F559FD">
            <w:pPr>
              <w:jc w:val="center"/>
              <w:rPr>
                <w:color w:val="000000"/>
                <w:sz w:val="20"/>
                <w:szCs w:val="20"/>
              </w:rPr>
            </w:pPr>
            <w:r>
              <w:rPr>
                <w:color w:val="000000"/>
                <w:sz w:val="20"/>
                <w:szCs w:val="20"/>
              </w:rPr>
              <w:t>9</w:t>
            </w:r>
          </w:p>
        </w:tc>
      </w:tr>
      <w:tr w:rsidR="00A075C4" w:rsidRPr="000066DA" w14:paraId="0F17E46A" w14:textId="77777777" w:rsidTr="00A075C4">
        <w:trPr>
          <w:gridAfter w:val="1"/>
          <w:wAfter w:w="10" w:type="dxa"/>
          <w:trHeight w:val="375"/>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6CBC44B9" w14:textId="77777777" w:rsidR="00A075C4" w:rsidRPr="00BB1E18" w:rsidRDefault="00A075C4" w:rsidP="00F559FD">
            <w:pPr>
              <w:jc w:val="center"/>
              <w:rPr>
                <w:sz w:val="20"/>
                <w:szCs w:val="20"/>
              </w:rPr>
            </w:pPr>
            <w:r w:rsidRPr="00BB1E18">
              <w:rPr>
                <w:sz w:val="20"/>
                <w:szCs w:val="20"/>
              </w:rPr>
              <w:t>7</w:t>
            </w:r>
          </w:p>
        </w:tc>
        <w:tc>
          <w:tcPr>
            <w:tcW w:w="5310" w:type="dxa"/>
            <w:tcBorders>
              <w:top w:val="nil"/>
              <w:left w:val="nil"/>
              <w:bottom w:val="single" w:sz="4" w:space="0" w:color="auto"/>
              <w:right w:val="single" w:sz="4" w:space="0" w:color="auto"/>
            </w:tcBorders>
            <w:shd w:val="clear" w:color="auto" w:fill="auto"/>
            <w:vAlign w:val="center"/>
          </w:tcPr>
          <w:p w14:paraId="0DA56BFD" w14:textId="77777777" w:rsidR="00A075C4" w:rsidRPr="00BB1E18" w:rsidRDefault="00A075C4" w:rsidP="00F559FD">
            <w:pPr>
              <w:rPr>
                <w:sz w:val="20"/>
                <w:szCs w:val="20"/>
              </w:rPr>
            </w:pPr>
            <w:r>
              <w:rPr>
                <w:sz w:val="20"/>
                <w:szCs w:val="20"/>
              </w:rPr>
              <w:t>Ул. Ерванд Кочар дом 17 под. 1</w:t>
            </w:r>
          </w:p>
        </w:tc>
        <w:tc>
          <w:tcPr>
            <w:tcW w:w="2970" w:type="dxa"/>
            <w:tcBorders>
              <w:top w:val="nil"/>
              <w:left w:val="nil"/>
              <w:bottom w:val="single" w:sz="4" w:space="0" w:color="auto"/>
              <w:right w:val="single" w:sz="4" w:space="0" w:color="auto"/>
            </w:tcBorders>
            <w:shd w:val="clear" w:color="auto" w:fill="auto"/>
            <w:vAlign w:val="center"/>
            <w:hideMark/>
          </w:tcPr>
          <w:p w14:paraId="1E2C8947" w14:textId="77777777" w:rsidR="00A075C4" w:rsidRPr="00BB1E18" w:rsidRDefault="00A075C4" w:rsidP="00F559FD">
            <w:pPr>
              <w:jc w:val="center"/>
              <w:rPr>
                <w:color w:val="000000"/>
                <w:sz w:val="20"/>
                <w:szCs w:val="20"/>
              </w:rPr>
            </w:pPr>
            <w:r>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2D9B1D65" w14:textId="77777777" w:rsidR="00A075C4" w:rsidRPr="00BB1E18" w:rsidRDefault="00A075C4" w:rsidP="00F559FD">
            <w:pPr>
              <w:jc w:val="center"/>
              <w:rPr>
                <w:color w:val="000000"/>
                <w:sz w:val="20"/>
                <w:szCs w:val="20"/>
              </w:rPr>
            </w:pPr>
            <w:r>
              <w:rPr>
                <w:color w:val="000000"/>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14:paraId="32C372CD" w14:textId="77777777" w:rsidR="00A075C4" w:rsidRPr="00BB1E18" w:rsidRDefault="00A075C4" w:rsidP="00F559FD">
            <w:pPr>
              <w:jc w:val="center"/>
              <w:rPr>
                <w:color w:val="000000"/>
                <w:sz w:val="20"/>
                <w:szCs w:val="20"/>
              </w:rPr>
            </w:pPr>
            <w:r>
              <w:rPr>
                <w:color w:val="000000"/>
                <w:sz w:val="20"/>
                <w:szCs w:val="20"/>
              </w:rPr>
              <w:t>13</w:t>
            </w:r>
          </w:p>
        </w:tc>
      </w:tr>
      <w:tr w:rsidR="00A075C4" w:rsidRPr="000066DA" w14:paraId="18E03ACA" w14:textId="77777777" w:rsidTr="00A075C4">
        <w:trPr>
          <w:gridAfter w:val="1"/>
          <w:wAfter w:w="10" w:type="dxa"/>
          <w:trHeight w:val="375"/>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22A263FE" w14:textId="77777777" w:rsidR="00A075C4" w:rsidRPr="00BB1E18" w:rsidRDefault="00A075C4" w:rsidP="00F559FD">
            <w:pPr>
              <w:jc w:val="center"/>
              <w:rPr>
                <w:sz w:val="20"/>
                <w:szCs w:val="20"/>
              </w:rPr>
            </w:pPr>
            <w:r w:rsidRPr="00BB1E18">
              <w:rPr>
                <w:sz w:val="20"/>
                <w:szCs w:val="20"/>
              </w:rPr>
              <w:t>8</w:t>
            </w:r>
          </w:p>
        </w:tc>
        <w:tc>
          <w:tcPr>
            <w:tcW w:w="5310" w:type="dxa"/>
            <w:tcBorders>
              <w:top w:val="nil"/>
              <w:left w:val="nil"/>
              <w:bottom w:val="single" w:sz="4" w:space="0" w:color="auto"/>
              <w:right w:val="single" w:sz="4" w:space="0" w:color="auto"/>
            </w:tcBorders>
            <w:shd w:val="clear" w:color="auto" w:fill="auto"/>
            <w:vAlign w:val="center"/>
          </w:tcPr>
          <w:p w14:paraId="4AE2C490" w14:textId="77777777" w:rsidR="00A075C4" w:rsidRPr="00BB1E18" w:rsidRDefault="00A075C4" w:rsidP="00F559FD">
            <w:pPr>
              <w:rPr>
                <w:sz w:val="20"/>
                <w:szCs w:val="20"/>
              </w:rPr>
            </w:pPr>
            <w:r>
              <w:rPr>
                <w:sz w:val="20"/>
                <w:szCs w:val="20"/>
              </w:rPr>
              <w:t>Ул. Ерванд Кочар дом 17 под. 2</w:t>
            </w:r>
          </w:p>
        </w:tc>
        <w:tc>
          <w:tcPr>
            <w:tcW w:w="2970" w:type="dxa"/>
            <w:tcBorders>
              <w:top w:val="nil"/>
              <w:left w:val="nil"/>
              <w:bottom w:val="single" w:sz="4" w:space="0" w:color="auto"/>
              <w:right w:val="single" w:sz="4" w:space="0" w:color="auto"/>
            </w:tcBorders>
            <w:shd w:val="clear" w:color="auto" w:fill="auto"/>
            <w:vAlign w:val="center"/>
            <w:hideMark/>
          </w:tcPr>
          <w:p w14:paraId="789BB87A" w14:textId="77777777" w:rsidR="00A075C4" w:rsidRPr="00BB1E18" w:rsidRDefault="00A075C4" w:rsidP="00F559FD">
            <w:pPr>
              <w:jc w:val="center"/>
              <w:rPr>
                <w:color w:val="000000"/>
                <w:sz w:val="20"/>
                <w:szCs w:val="20"/>
              </w:rPr>
            </w:pPr>
            <w:r>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09011D4E" w14:textId="77777777" w:rsidR="00A075C4" w:rsidRPr="00BB1E18" w:rsidRDefault="00A075C4" w:rsidP="00F559FD">
            <w:pPr>
              <w:jc w:val="center"/>
              <w:rPr>
                <w:color w:val="000000"/>
                <w:sz w:val="20"/>
                <w:szCs w:val="20"/>
              </w:rPr>
            </w:pPr>
            <w:r>
              <w:rPr>
                <w:color w:val="000000"/>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14:paraId="0ACDEBEB" w14:textId="77777777" w:rsidR="00A075C4" w:rsidRPr="00BB1E18" w:rsidRDefault="00A075C4" w:rsidP="00F559FD">
            <w:pPr>
              <w:jc w:val="center"/>
              <w:rPr>
                <w:color w:val="000000"/>
                <w:sz w:val="20"/>
                <w:szCs w:val="20"/>
              </w:rPr>
            </w:pPr>
            <w:r>
              <w:rPr>
                <w:color w:val="000000"/>
                <w:sz w:val="20"/>
                <w:szCs w:val="20"/>
              </w:rPr>
              <w:t>13</w:t>
            </w:r>
          </w:p>
        </w:tc>
      </w:tr>
      <w:tr w:rsidR="00A075C4" w:rsidRPr="000066DA" w14:paraId="7C326F34" w14:textId="77777777" w:rsidTr="00A075C4">
        <w:trPr>
          <w:gridAfter w:val="1"/>
          <w:wAfter w:w="10" w:type="dxa"/>
          <w:trHeight w:val="375"/>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6D3C157F" w14:textId="77777777" w:rsidR="00A075C4" w:rsidRPr="00BB1E18" w:rsidRDefault="00A075C4" w:rsidP="00F559FD">
            <w:pPr>
              <w:jc w:val="center"/>
              <w:rPr>
                <w:sz w:val="20"/>
                <w:szCs w:val="20"/>
              </w:rPr>
            </w:pPr>
            <w:r w:rsidRPr="00BB1E18">
              <w:rPr>
                <w:sz w:val="20"/>
                <w:szCs w:val="20"/>
              </w:rPr>
              <w:t>9</w:t>
            </w:r>
          </w:p>
        </w:tc>
        <w:tc>
          <w:tcPr>
            <w:tcW w:w="5310" w:type="dxa"/>
            <w:tcBorders>
              <w:top w:val="nil"/>
              <w:left w:val="nil"/>
              <w:bottom w:val="single" w:sz="4" w:space="0" w:color="auto"/>
              <w:right w:val="single" w:sz="4" w:space="0" w:color="auto"/>
            </w:tcBorders>
            <w:shd w:val="clear" w:color="auto" w:fill="auto"/>
            <w:vAlign w:val="center"/>
          </w:tcPr>
          <w:p w14:paraId="3511993B" w14:textId="77777777" w:rsidR="00A075C4" w:rsidRPr="00BB1E18" w:rsidRDefault="00A075C4" w:rsidP="00F559FD">
            <w:pPr>
              <w:rPr>
                <w:sz w:val="20"/>
                <w:szCs w:val="20"/>
              </w:rPr>
            </w:pPr>
            <w:r>
              <w:rPr>
                <w:sz w:val="20"/>
                <w:szCs w:val="20"/>
              </w:rPr>
              <w:t>Ул. Кохбаци дом 1а под. 2</w:t>
            </w:r>
          </w:p>
        </w:tc>
        <w:tc>
          <w:tcPr>
            <w:tcW w:w="2970" w:type="dxa"/>
            <w:tcBorders>
              <w:top w:val="nil"/>
              <w:left w:val="nil"/>
              <w:bottom w:val="single" w:sz="4" w:space="0" w:color="auto"/>
              <w:right w:val="single" w:sz="4" w:space="0" w:color="auto"/>
            </w:tcBorders>
            <w:shd w:val="clear" w:color="auto" w:fill="auto"/>
            <w:vAlign w:val="center"/>
            <w:hideMark/>
          </w:tcPr>
          <w:p w14:paraId="7F303C14" w14:textId="77777777" w:rsidR="00A075C4" w:rsidRPr="00BB1E18" w:rsidRDefault="00A075C4" w:rsidP="00F559FD">
            <w:pPr>
              <w:jc w:val="center"/>
              <w:rPr>
                <w:color w:val="000000"/>
                <w:sz w:val="20"/>
                <w:szCs w:val="20"/>
              </w:rPr>
            </w:pPr>
            <w:r w:rsidRPr="00BB1E18">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787DCEB0" w14:textId="77777777" w:rsidR="00A075C4" w:rsidRPr="00BB1E18" w:rsidRDefault="00A075C4" w:rsidP="00F559FD">
            <w:pPr>
              <w:jc w:val="center"/>
              <w:rPr>
                <w:color w:val="000000"/>
                <w:sz w:val="20"/>
                <w:szCs w:val="20"/>
              </w:rPr>
            </w:pPr>
            <w:r w:rsidRPr="00BB1E18">
              <w:rPr>
                <w:color w:val="000000"/>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14:paraId="0D6F26DC" w14:textId="77777777" w:rsidR="00A075C4" w:rsidRPr="00BB1E18" w:rsidRDefault="00A075C4" w:rsidP="00F559FD">
            <w:pPr>
              <w:jc w:val="center"/>
              <w:rPr>
                <w:color w:val="000000"/>
                <w:sz w:val="20"/>
                <w:szCs w:val="20"/>
              </w:rPr>
            </w:pPr>
            <w:r>
              <w:rPr>
                <w:color w:val="000000"/>
                <w:sz w:val="20"/>
                <w:szCs w:val="20"/>
              </w:rPr>
              <w:t>10</w:t>
            </w:r>
          </w:p>
        </w:tc>
      </w:tr>
      <w:tr w:rsidR="00A075C4" w:rsidRPr="000066DA" w14:paraId="539D5CF0" w14:textId="77777777" w:rsidTr="00A075C4">
        <w:trPr>
          <w:gridAfter w:val="1"/>
          <w:wAfter w:w="10" w:type="dxa"/>
          <w:trHeight w:val="375"/>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35E12151" w14:textId="77777777" w:rsidR="00A075C4" w:rsidRPr="00BB1E18" w:rsidRDefault="00A075C4" w:rsidP="00F559FD">
            <w:pPr>
              <w:jc w:val="center"/>
              <w:rPr>
                <w:sz w:val="20"/>
                <w:szCs w:val="20"/>
              </w:rPr>
            </w:pPr>
            <w:r w:rsidRPr="00BB1E18">
              <w:rPr>
                <w:sz w:val="20"/>
                <w:szCs w:val="20"/>
              </w:rPr>
              <w:t>10</w:t>
            </w:r>
          </w:p>
        </w:tc>
        <w:tc>
          <w:tcPr>
            <w:tcW w:w="5310" w:type="dxa"/>
            <w:tcBorders>
              <w:top w:val="nil"/>
              <w:left w:val="nil"/>
              <w:bottom w:val="single" w:sz="4" w:space="0" w:color="auto"/>
              <w:right w:val="single" w:sz="4" w:space="0" w:color="auto"/>
            </w:tcBorders>
            <w:shd w:val="clear" w:color="auto" w:fill="auto"/>
            <w:vAlign w:val="center"/>
          </w:tcPr>
          <w:p w14:paraId="18C7EAFB" w14:textId="77777777" w:rsidR="00A075C4" w:rsidRPr="00BB1E18" w:rsidRDefault="00A075C4" w:rsidP="00F559FD">
            <w:pPr>
              <w:rPr>
                <w:sz w:val="20"/>
                <w:szCs w:val="20"/>
              </w:rPr>
            </w:pPr>
            <w:r>
              <w:rPr>
                <w:sz w:val="20"/>
                <w:szCs w:val="20"/>
              </w:rPr>
              <w:t>Ул. Кохбаци дом 3 под. 1</w:t>
            </w:r>
          </w:p>
        </w:tc>
        <w:tc>
          <w:tcPr>
            <w:tcW w:w="2970" w:type="dxa"/>
            <w:tcBorders>
              <w:top w:val="nil"/>
              <w:left w:val="nil"/>
              <w:bottom w:val="single" w:sz="4" w:space="0" w:color="auto"/>
              <w:right w:val="single" w:sz="4" w:space="0" w:color="auto"/>
            </w:tcBorders>
            <w:shd w:val="clear" w:color="auto" w:fill="auto"/>
            <w:vAlign w:val="center"/>
            <w:hideMark/>
          </w:tcPr>
          <w:p w14:paraId="488E6EC2" w14:textId="77777777" w:rsidR="00A075C4" w:rsidRPr="00BB1E18" w:rsidRDefault="00A075C4" w:rsidP="00F559FD">
            <w:pPr>
              <w:jc w:val="center"/>
              <w:rPr>
                <w:color w:val="000000"/>
                <w:sz w:val="20"/>
                <w:szCs w:val="20"/>
              </w:rPr>
            </w:pPr>
            <w:r w:rsidRPr="00BB1E18">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1B3BDE92" w14:textId="77777777" w:rsidR="00A075C4" w:rsidRPr="00BB1E18" w:rsidRDefault="00A075C4" w:rsidP="00F559FD">
            <w:pPr>
              <w:jc w:val="center"/>
              <w:rPr>
                <w:color w:val="000000"/>
                <w:sz w:val="20"/>
                <w:szCs w:val="20"/>
              </w:rPr>
            </w:pPr>
            <w:r w:rsidRPr="00BB1E18">
              <w:rPr>
                <w:color w:val="000000"/>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14:paraId="62D65590" w14:textId="77777777" w:rsidR="00A075C4" w:rsidRPr="00BB1E18" w:rsidRDefault="00A075C4" w:rsidP="00F559FD">
            <w:pPr>
              <w:jc w:val="center"/>
              <w:rPr>
                <w:color w:val="000000"/>
                <w:sz w:val="20"/>
                <w:szCs w:val="20"/>
              </w:rPr>
            </w:pPr>
            <w:r>
              <w:rPr>
                <w:color w:val="000000"/>
                <w:sz w:val="20"/>
                <w:szCs w:val="20"/>
              </w:rPr>
              <w:t>10</w:t>
            </w:r>
          </w:p>
        </w:tc>
      </w:tr>
      <w:tr w:rsidR="00A075C4" w:rsidRPr="000066DA" w14:paraId="50AC8F79" w14:textId="77777777" w:rsidTr="00A075C4">
        <w:trPr>
          <w:gridAfter w:val="1"/>
          <w:wAfter w:w="10" w:type="dxa"/>
          <w:trHeight w:val="375"/>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5703450B" w14:textId="77777777" w:rsidR="00A075C4" w:rsidRPr="00BB1E18" w:rsidRDefault="00A075C4" w:rsidP="00F559FD">
            <w:pPr>
              <w:jc w:val="center"/>
              <w:rPr>
                <w:sz w:val="20"/>
                <w:szCs w:val="20"/>
              </w:rPr>
            </w:pPr>
            <w:r w:rsidRPr="00BB1E18">
              <w:rPr>
                <w:sz w:val="20"/>
                <w:szCs w:val="20"/>
              </w:rPr>
              <w:t>11</w:t>
            </w:r>
          </w:p>
        </w:tc>
        <w:tc>
          <w:tcPr>
            <w:tcW w:w="5310" w:type="dxa"/>
            <w:tcBorders>
              <w:top w:val="nil"/>
              <w:left w:val="nil"/>
              <w:bottom w:val="single" w:sz="4" w:space="0" w:color="auto"/>
              <w:right w:val="single" w:sz="4" w:space="0" w:color="auto"/>
            </w:tcBorders>
            <w:shd w:val="clear" w:color="auto" w:fill="auto"/>
            <w:vAlign w:val="center"/>
          </w:tcPr>
          <w:p w14:paraId="337C9961" w14:textId="77777777" w:rsidR="00A075C4" w:rsidRPr="00BB1E18" w:rsidRDefault="00A075C4" w:rsidP="00F559FD">
            <w:pPr>
              <w:rPr>
                <w:sz w:val="20"/>
                <w:szCs w:val="20"/>
              </w:rPr>
            </w:pPr>
            <w:r>
              <w:rPr>
                <w:sz w:val="20"/>
                <w:szCs w:val="20"/>
              </w:rPr>
              <w:t xml:space="preserve">Ул. Сарян дом 24Б под. 1 </w:t>
            </w:r>
          </w:p>
        </w:tc>
        <w:tc>
          <w:tcPr>
            <w:tcW w:w="2970" w:type="dxa"/>
            <w:tcBorders>
              <w:top w:val="nil"/>
              <w:left w:val="nil"/>
              <w:bottom w:val="single" w:sz="4" w:space="0" w:color="auto"/>
              <w:right w:val="single" w:sz="4" w:space="0" w:color="auto"/>
            </w:tcBorders>
            <w:shd w:val="clear" w:color="auto" w:fill="auto"/>
            <w:vAlign w:val="center"/>
            <w:hideMark/>
          </w:tcPr>
          <w:p w14:paraId="4E14E4AC" w14:textId="77777777" w:rsidR="00A075C4" w:rsidRPr="00BB1E18" w:rsidRDefault="00A075C4" w:rsidP="00F559FD">
            <w:pPr>
              <w:jc w:val="center"/>
              <w:rPr>
                <w:color w:val="000000"/>
                <w:sz w:val="20"/>
                <w:szCs w:val="20"/>
              </w:rPr>
            </w:pPr>
            <w:r w:rsidRPr="00BB1E18">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12956A70" w14:textId="77777777" w:rsidR="00A075C4" w:rsidRPr="00BB1E18" w:rsidRDefault="00A075C4" w:rsidP="00F559FD">
            <w:pPr>
              <w:jc w:val="center"/>
              <w:rPr>
                <w:color w:val="000000"/>
                <w:sz w:val="20"/>
                <w:szCs w:val="20"/>
              </w:rPr>
            </w:pPr>
            <w:r>
              <w:rPr>
                <w:color w:val="000000"/>
                <w:sz w:val="20"/>
                <w:szCs w:val="20"/>
              </w:rPr>
              <w:t>8</w:t>
            </w:r>
          </w:p>
        </w:tc>
        <w:tc>
          <w:tcPr>
            <w:tcW w:w="2880" w:type="dxa"/>
            <w:tcBorders>
              <w:top w:val="nil"/>
              <w:left w:val="nil"/>
              <w:bottom w:val="single" w:sz="4" w:space="0" w:color="auto"/>
              <w:right w:val="single" w:sz="4" w:space="0" w:color="auto"/>
            </w:tcBorders>
            <w:shd w:val="clear" w:color="auto" w:fill="auto"/>
            <w:vAlign w:val="center"/>
            <w:hideMark/>
          </w:tcPr>
          <w:p w14:paraId="0920F6E6" w14:textId="77777777" w:rsidR="00A075C4" w:rsidRPr="00BB1E18" w:rsidRDefault="00A075C4" w:rsidP="00F559FD">
            <w:pPr>
              <w:jc w:val="center"/>
              <w:rPr>
                <w:color w:val="000000"/>
                <w:sz w:val="20"/>
                <w:szCs w:val="20"/>
              </w:rPr>
            </w:pPr>
            <w:r>
              <w:rPr>
                <w:color w:val="000000"/>
                <w:sz w:val="20"/>
                <w:szCs w:val="20"/>
              </w:rPr>
              <w:t>7</w:t>
            </w:r>
          </w:p>
        </w:tc>
      </w:tr>
      <w:tr w:rsidR="00A075C4" w:rsidRPr="00776047" w14:paraId="02B04B18" w14:textId="77777777" w:rsidTr="00A075C4">
        <w:trPr>
          <w:gridAfter w:val="1"/>
          <w:wAfter w:w="10" w:type="dxa"/>
          <w:trHeight w:val="375"/>
        </w:trPr>
        <w:tc>
          <w:tcPr>
            <w:tcW w:w="625" w:type="dxa"/>
            <w:tcBorders>
              <w:top w:val="nil"/>
              <w:left w:val="single" w:sz="4" w:space="0" w:color="auto"/>
              <w:bottom w:val="single" w:sz="4" w:space="0" w:color="auto"/>
              <w:right w:val="single" w:sz="4" w:space="0" w:color="auto"/>
            </w:tcBorders>
            <w:shd w:val="clear" w:color="000000" w:fill="FFFFFF"/>
            <w:noWrap/>
            <w:vAlign w:val="center"/>
            <w:hideMark/>
          </w:tcPr>
          <w:p w14:paraId="0708FE76" w14:textId="77777777" w:rsidR="00A075C4" w:rsidRPr="00BB1E18" w:rsidRDefault="00A075C4" w:rsidP="00F559FD">
            <w:pPr>
              <w:jc w:val="center"/>
              <w:rPr>
                <w:sz w:val="20"/>
                <w:szCs w:val="20"/>
              </w:rPr>
            </w:pPr>
            <w:r w:rsidRPr="00BB1E18">
              <w:rPr>
                <w:sz w:val="20"/>
                <w:szCs w:val="20"/>
              </w:rPr>
              <w:t>12</w:t>
            </w:r>
          </w:p>
        </w:tc>
        <w:tc>
          <w:tcPr>
            <w:tcW w:w="5310" w:type="dxa"/>
            <w:tcBorders>
              <w:top w:val="nil"/>
              <w:left w:val="nil"/>
              <w:bottom w:val="single" w:sz="4" w:space="0" w:color="auto"/>
              <w:right w:val="single" w:sz="4" w:space="0" w:color="auto"/>
            </w:tcBorders>
            <w:shd w:val="clear" w:color="000000" w:fill="FFFFFF"/>
            <w:vAlign w:val="center"/>
          </w:tcPr>
          <w:p w14:paraId="7F169EC0" w14:textId="77777777" w:rsidR="00A075C4" w:rsidRPr="00BB1E18" w:rsidRDefault="00A075C4" w:rsidP="00F559FD">
            <w:pPr>
              <w:rPr>
                <w:sz w:val="20"/>
                <w:szCs w:val="20"/>
              </w:rPr>
            </w:pPr>
            <w:r>
              <w:rPr>
                <w:sz w:val="20"/>
                <w:szCs w:val="20"/>
              </w:rPr>
              <w:t xml:space="preserve">Ул. Сарян дом 24Б под. 2 </w:t>
            </w:r>
          </w:p>
        </w:tc>
        <w:tc>
          <w:tcPr>
            <w:tcW w:w="2970" w:type="dxa"/>
            <w:tcBorders>
              <w:top w:val="nil"/>
              <w:left w:val="nil"/>
              <w:bottom w:val="single" w:sz="4" w:space="0" w:color="auto"/>
              <w:right w:val="single" w:sz="4" w:space="0" w:color="auto"/>
            </w:tcBorders>
            <w:shd w:val="clear" w:color="000000" w:fill="FFFFFF"/>
            <w:vAlign w:val="center"/>
            <w:hideMark/>
          </w:tcPr>
          <w:p w14:paraId="21D51A32" w14:textId="77777777" w:rsidR="00A075C4" w:rsidRPr="00BB1E18" w:rsidRDefault="00A075C4" w:rsidP="00F559FD">
            <w:pPr>
              <w:jc w:val="center"/>
              <w:rPr>
                <w:color w:val="000000"/>
                <w:sz w:val="20"/>
                <w:szCs w:val="20"/>
              </w:rPr>
            </w:pPr>
            <w:r w:rsidRPr="00BB1E18">
              <w:rPr>
                <w:color w:val="000000"/>
                <w:sz w:val="20"/>
                <w:szCs w:val="20"/>
              </w:rPr>
              <w:t>400</w:t>
            </w:r>
          </w:p>
        </w:tc>
        <w:tc>
          <w:tcPr>
            <w:tcW w:w="2790" w:type="dxa"/>
            <w:tcBorders>
              <w:top w:val="nil"/>
              <w:left w:val="nil"/>
              <w:bottom w:val="single" w:sz="4" w:space="0" w:color="auto"/>
              <w:right w:val="single" w:sz="4" w:space="0" w:color="auto"/>
            </w:tcBorders>
            <w:shd w:val="clear" w:color="000000" w:fill="FFFFFF"/>
            <w:vAlign w:val="center"/>
            <w:hideMark/>
          </w:tcPr>
          <w:p w14:paraId="075AC01E" w14:textId="77777777" w:rsidR="00A075C4" w:rsidRPr="00BB1E18" w:rsidRDefault="00A075C4" w:rsidP="00F559FD">
            <w:pPr>
              <w:jc w:val="center"/>
              <w:rPr>
                <w:color w:val="000000"/>
                <w:sz w:val="20"/>
                <w:szCs w:val="20"/>
              </w:rPr>
            </w:pPr>
            <w:r>
              <w:rPr>
                <w:color w:val="000000"/>
                <w:sz w:val="20"/>
                <w:szCs w:val="20"/>
              </w:rPr>
              <w:t>8</w:t>
            </w:r>
          </w:p>
        </w:tc>
        <w:tc>
          <w:tcPr>
            <w:tcW w:w="2880" w:type="dxa"/>
            <w:tcBorders>
              <w:top w:val="nil"/>
              <w:left w:val="nil"/>
              <w:bottom w:val="single" w:sz="4" w:space="0" w:color="auto"/>
              <w:right w:val="single" w:sz="4" w:space="0" w:color="auto"/>
            </w:tcBorders>
            <w:shd w:val="clear" w:color="000000" w:fill="FFFFFF"/>
            <w:vAlign w:val="center"/>
            <w:hideMark/>
          </w:tcPr>
          <w:p w14:paraId="3F88EB1B" w14:textId="77777777" w:rsidR="00A075C4" w:rsidRPr="00BB1E18" w:rsidRDefault="00A075C4" w:rsidP="00F559FD">
            <w:pPr>
              <w:jc w:val="center"/>
              <w:rPr>
                <w:color w:val="000000"/>
                <w:sz w:val="20"/>
                <w:szCs w:val="20"/>
              </w:rPr>
            </w:pPr>
            <w:r>
              <w:rPr>
                <w:color w:val="000000"/>
                <w:sz w:val="20"/>
                <w:szCs w:val="20"/>
              </w:rPr>
              <w:t>7</w:t>
            </w:r>
          </w:p>
        </w:tc>
      </w:tr>
      <w:tr w:rsidR="00A075C4" w:rsidRPr="00776047" w14:paraId="668B5810" w14:textId="77777777" w:rsidTr="00A075C4">
        <w:trPr>
          <w:gridAfter w:val="1"/>
          <w:wAfter w:w="10" w:type="dxa"/>
          <w:trHeight w:val="375"/>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403D9ADB" w14:textId="77777777" w:rsidR="00A075C4" w:rsidRPr="00BB1E18" w:rsidRDefault="00A075C4" w:rsidP="00F559FD">
            <w:pPr>
              <w:jc w:val="center"/>
              <w:rPr>
                <w:sz w:val="20"/>
                <w:szCs w:val="20"/>
              </w:rPr>
            </w:pPr>
            <w:r w:rsidRPr="00BB1E18">
              <w:rPr>
                <w:sz w:val="20"/>
                <w:szCs w:val="20"/>
              </w:rPr>
              <w:t>13</w:t>
            </w:r>
          </w:p>
        </w:tc>
        <w:tc>
          <w:tcPr>
            <w:tcW w:w="5310" w:type="dxa"/>
            <w:tcBorders>
              <w:top w:val="nil"/>
              <w:left w:val="nil"/>
              <w:bottom w:val="single" w:sz="4" w:space="0" w:color="auto"/>
              <w:right w:val="single" w:sz="4" w:space="0" w:color="auto"/>
            </w:tcBorders>
            <w:shd w:val="clear" w:color="auto" w:fill="auto"/>
            <w:vAlign w:val="center"/>
          </w:tcPr>
          <w:p w14:paraId="166A93D0" w14:textId="77777777" w:rsidR="00A075C4" w:rsidRPr="00BB1E18" w:rsidRDefault="00A075C4" w:rsidP="00F559FD">
            <w:pPr>
              <w:rPr>
                <w:sz w:val="20"/>
                <w:szCs w:val="20"/>
              </w:rPr>
            </w:pPr>
            <w:r>
              <w:rPr>
                <w:sz w:val="20"/>
                <w:szCs w:val="20"/>
              </w:rPr>
              <w:t xml:space="preserve">Ул. Сарян дом 29 под. 2 </w:t>
            </w:r>
          </w:p>
        </w:tc>
        <w:tc>
          <w:tcPr>
            <w:tcW w:w="2970" w:type="dxa"/>
            <w:tcBorders>
              <w:top w:val="nil"/>
              <w:left w:val="nil"/>
              <w:bottom w:val="single" w:sz="4" w:space="0" w:color="auto"/>
              <w:right w:val="single" w:sz="4" w:space="0" w:color="auto"/>
            </w:tcBorders>
            <w:shd w:val="clear" w:color="auto" w:fill="auto"/>
            <w:vAlign w:val="center"/>
            <w:hideMark/>
          </w:tcPr>
          <w:p w14:paraId="11B54B49" w14:textId="77777777" w:rsidR="00A075C4" w:rsidRPr="00BB1E18" w:rsidRDefault="00A075C4" w:rsidP="00F559FD">
            <w:pPr>
              <w:jc w:val="center"/>
              <w:rPr>
                <w:color w:val="000000"/>
                <w:sz w:val="20"/>
                <w:szCs w:val="20"/>
              </w:rPr>
            </w:pPr>
            <w:r w:rsidRPr="00BB1E18">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7315F640" w14:textId="77777777" w:rsidR="00A075C4" w:rsidRPr="00BB1E18" w:rsidRDefault="00A075C4" w:rsidP="00F559FD">
            <w:pPr>
              <w:jc w:val="center"/>
              <w:rPr>
                <w:color w:val="000000"/>
                <w:sz w:val="20"/>
                <w:szCs w:val="20"/>
              </w:rPr>
            </w:pPr>
            <w:r>
              <w:rPr>
                <w:color w:val="000000"/>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14:paraId="2C94E113" w14:textId="77777777" w:rsidR="00A075C4" w:rsidRPr="00BB1E18" w:rsidRDefault="00A075C4" w:rsidP="00F559FD">
            <w:pPr>
              <w:jc w:val="center"/>
              <w:rPr>
                <w:color w:val="000000"/>
                <w:sz w:val="20"/>
                <w:szCs w:val="20"/>
              </w:rPr>
            </w:pPr>
            <w:r>
              <w:rPr>
                <w:color w:val="000000"/>
                <w:sz w:val="20"/>
                <w:szCs w:val="20"/>
              </w:rPr>
              <w:t>11</w:t>
            </w:r>
          </w:p>
        </w:tc>
      </w:tr>
      <w:tr w:rsidR="00A075C4" w:rsidRPr="00776047" w14:paraId="056B5979" w14:textId="77777777" w:rsidTr="00A075C4">
        <w:trPr>
          <w:gridAfter w:val="1"/>
          <w:wAfter w:w="10" w:type="dxa"/>
          <w:trHeight w:val="375"/>
        </w:trPr>
        <w:tc>
          <w:tcPr>
            <w:tcW w:w="593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ABE4691" w14:textId="77777777" w:rsidR="00A075C4" w:rsidRPr="00BB1E18" w:rsidRDefault="00A075C4" w:rsidP="00F559FD">
            <w:pPr>
              <w:rPr>
                <w:b/>
                <w:bCs/>
                <w:sz w:val="20"/>
                <w:szCs w:val="20"/>
              </w:rPr>
            </w:pPr>
            <w:r w:rsidRPr="00BB1E18">
              <w:rPr>
                <w:b/>
                <w:sz w:val="20"/>
                <w:szCs w:val="20"/>
              </w:rPr>
              <w:t>Всего</w:t>
            </w:r>
            <w:r w:rsidRPr="00BB1E18">
              <w:rPr>
                <w:b/>
                <w:bCs/>
                <w:sz w:val="20"/>
                <w:szCs w:val="20"/>
              </w:rPr>
              <w:t xml:space="preserve">  13</w:t>
            </w:r>
          </w:p>
        </w:tc>
        <w:tc>
          <w:tcPr>
            <w:tcW w:w="2970" w:type="dxa"/>
            <w:tcBorders>
              <w:top w:val="nil"/>
              <w:left w:val="nil"/>
              <w:bottom w:val="single" w:sz="4" w:space="0" w:color="auto"/>
              <w:right w:val="single" w:sz="4" w:space="0" w:color="auto"/>
            </w:tcBorders>
            <w:shd w:val="clear" w:color="auto" w:fill="auto"/>
            <w:vAlign w:val="center"/>
            <w:hideMark/>
          </w:tcPr>
          <w:p w14:paraId="40A5D99B" w14:textId="77777777" w:rsidR="00A075C4" w:rsidRPr="00BB1E18" w:rsidRDefault="00A075C4" w:rsidP="00F559FD">
            <w:pPr>
              <w:rPr>
                <w:b/>
                <w:bCs/>
                <w:sz w:val="20"/>
                <w:szCs w:val="20"/>
              </w:rPr>
            </w:pPr>
            <w:r w:rsidRPr="00BB1E18">
              <w:rPr>
                <w:b/>
                <w:bCs/>
                <w:sz w:val="20"/>
                <w:szCs w:val="20"/>
              </w:rPr>
              <w:t> </w:t>
            </w:r>
          </w:p>
        </w:tc>
        <w:tc>
          <w:tcPr>
            <w:tcW w:w="2790" w:type="dxa"/>
            <w:tcBorders>
              <w:top w:val="nil"/>
              <w:left w:val="nil"/>
              <w:bottom w:val="single" w:sz="4" w:space="0" w:color="auto"/>
              <w:right w:val="single" w:sz="4" w:space="0" w:color="auto"/>
            </w:tcBorders>
            <w:shd w:val="clear" w:color="auto" w:fill="auto"/>
            <w:vAlign w:val="center"/>
            <w:hideMark/>
          </w:tcPr>
          <w:p w14:paraId="3599DA3D" w14:textId="77777777" w:rsidR="00A075C4" w:rsidRPr="00BB1E18" w:rsidRDefault="00A075C4" w:rsidP="00F559FD">
            <w:pPr>
              <w:rPr>
                <w:b/>
                <w:bCs/>
                <w:sz w:val="20"/>
                <w:szCs w:val="20"/>
              </w:rPr>
            </w:pPr>
            <w:r w:rsidRPr="00BB1E18">
              <w:rPr>
                <w:b/>
                <w:bCs/>
                <w:sz w:val="20"/>
                <w:szCs w:val="20"/>
              </w:rPr>
              <w:t> </w:t>
            </w:r>
          </w:p>
        </w:tc>
        <w:tc>
          <w:tcPr>
            <w:tcW w:w="2880" w:type="dxa"/>
            <w:tcBorders>
              <w:top w:val="nil"/>
              <w:left w:val="nil"/>
              <w:bottom w:val="single" w:sz="4" w:space="0" w:color="auto"/>
              <w:right w:val="single" w:sz="4" w:space="0" w:color="auto"/>
            </w:tcBorders>
            <w:shd w:val="clear" w:color="auto" w:fill="auto"/>
            <w:vAlign w:val="center"/>
            <w:hideMark/>
          </w:tcPr>
          <w:p w14:paraId="6A562236" w14:textId="77777777" w:rsidR="00A075C4" w:rsidRPr="00BB1E18" w:rsidRDefault="00A075C4" w:rsidP="00F559FD">
            <w:pPr>
              <w:rPr>
                <w:b/>
                <w:bCs/>
                <w:sz w:val="20"/>
                <w:szCs w:val="20"/>
              </w:rPr>
            </w:pPr>
            <w:r w:rsidRPr="00BB1E18">
              <w:rPr>
                <w:b/>
                <w:bCs/>
                <w:sz w:val="20"/>
                <w:szCs w:val="20"/>
              </w:rPr>
              <w:t> </w:t>
            </w:r>
          </w:p>
        </w:tc>
      </w:tr>
      <w:tr w:rsidR="00A075C4" w:rsidRPr="00776047" w14:paraId="76FECFFC" w14:textId="77777777" w:rsidTr="00A075C4">
        <w:trPr>
          <w:gridAfter w:val="1"/>
          <w:wAfter w:w="10" w:type="dxa"/>
          <w:trHeight w:val="375"/>
        </w:trPr>
        <w:tc>
          <w:tcPr>
            <w:tcW w:w="625" w:type="dxa"/>
            <w:tcBorders>
              <w:top w:val="nil"/>
              <w:left w:val="nil"/>
              <w:bottom w:val="nil"/>
              <w:right w:val="nil"/>
            </w:tcBorders>
            <w:shd w:val="clear" w:color="auto" w:fill="auto"/>
            <w:noWrap/>
            <w:vAlign w:val="center"/>
            <w:hideMark/>
          </w:tcPr>
          <w:p w14:paraId="025420FF" w14:textId="77777777" w:rsidR="00A075C4" w:rsidRPr="00BB1E18" w:rsidRDefault="00A075C4" w:rsidP="00F559FD">
            <w:pPr>
              <w:rPr>
                <w:b/>
                <w:bCs/>
                <w:sz w:val="20"/>
                <w:szCs w:val="20"/>
              </w:rPr>
            </w:pPr>
          </w:p>
        </w:tc>
        <w:tc>
          <w:tcPr>
            <w:tcW w:w="5310" w:type="dxa"/>
            <w:tcBorders>
              <w:top w:val="nil"/>
              <w:left w:val="nil"/>
              <w:bottom w:val="nil"/>
              <w:right w:val="nil"/>
            </w:tcBorders>
            <w:shd w:val="clear" w:color="auto" w:fill="auto"/>
            <w:noWrap/>
            <w:vAlign w:val="center"/>
            <w:hideMark/>
          </w:tcPr>
          <w:p w14:paraId="7082864A" w14:textId="77777777" w:rsidR="00A075C4" w:rsidRPr="00BB1E18" w:rsidRDefault="00A075C4" w:rsidP="00F559FD">
            <w:pPr>
              <w:rPr>
                <w:sz w:val="20"/>
                <w:szCs w:val="20"/>
              </w:rPr>
            </w:pPr>
          </w:p>
        </w:tc>
        <w:tc>
          <w:tcPr>
            <w:tcW w:w="2970" w:type="dxa"/>
            <w:tcBorders>
              <w:top w:val="nil"/>
              <w:left w:val="nil"/>
              <w:bottom w:val="nil"/>
              <w:right w:val="nil"/>
            </w:tcBorders>
            <w:shd w:val="clear" w:color="auto" w:fill="auto"/>
            <w:noWrap/>
            <w:vAlign w:val="bottom"/>
            <w:hideMark/>
          </w:tcPr>
          <w:p w14:paraId="5A66B2CE" w14:textId="77777777" w:rsidR="00A075C4" w:rsidRPr="00BB1E18" w:rsidRDefault="00A075C4" w:rsidP="00F559FD">
            <w:pPr>
              <w:rPr>
                <w:sz w:val="20"/>
                <w:szCs w:val="20"/>
              </w:rPr>
            </w:pPr>
          </w:p>
        </w:tc>
        <w:tc>
          <w:tcPr>
            <w:tcW w:w="2790" w:type="dxa"/>
            <w:tcBorders>
              <w:top w:val="nil"/>
              <w:left w:val="nil"/>
              <w:bottom w:val="nil"/>
              <w:right w:val="nil"/>
            </w:tcBorders>
            <w:shd w:val="clear" w:color="auto" w:fill="auto"/>
            <w:noWrap/>
            <w:vAlign w:val="bottom"/>
            <w:hideMark/>
          </w:tcPr>
          <w:p w14:paraId="30E66539" w14:textId="77777777" w:rsidR="00A075C4" w:rsidRPr="00BB1E18" w:rsidRDefault="00A075C4" w:rsidP="00F559FD">
            <w:pPr>
              <w:rPr>
                <w:sz w:val="20"/>
                <w:szCs w:val="20"/>
              </w:rPr>
            </w:pPr>
          </w:p>
        </w:tc>
        <w:tc>
          <w:tcPr>
            <w:tcW w:w="2880" w:type="dxa"/>
            <w:tcBorders>
              <w:top w:val="nil"/>
              <w:left w:val="nil"/>
              <w:bottom w:val="nil"/>
              <w:right w:val="nil"/>
            </w:tcBorders>
            <w:shd w:val="clear" w:color="auto" w:fill="auto"/>
            <w:noWrap/>
            <w:vAlign w:val="bottom"/>
            <w:hideMark/>
          </w:tcPr>
          <w:p w14:paraId="11C61420" w14:textId="77777777" w:rsidR="00A075C4" w:rsidRPr="00BB1E18" w:rsidRDefault="00A075C4" w:rsidP="00F559FD">
            <w:pPr>
              <w:rPr>
                <w:sz w:val="20"/>
                <w:szCs w:val="20"/>
              </w:rPr>
            </w:pPr>
          </w:p>
        </w:tc>
      </w:tr>
      <w:tr w:rsidR="00A075C4" w:rsidRPr="00776047" w14:paraId="1CF0DF0A" w14:textId="77777777" w:rsidTr="00A075C4">
        <w:trPr>
          <w:gridAfter w:val="1"/>
          <w:wAfter w:w="10" w:type="dxa"/>
          <w:trHeight w:val="375"/>
        </w:trPr>
        <w:tc>
          <w:tcPr>
            <w:tcW w:w="625" w:type="dxa"/>
            <w:tcBorders>
              <w:top w:val="nil"/>
              <w:left w:val="nil"/>
              <w:bottom w:val="nil"/>
              <w:right w:val="nil"/>
            </w:tcBorders>
            <w:shd w:val="clear" w:color="auto" w:fill="auto"/>
            <w:noWrap/>
            <w:vAlign w:val="center"/>
            <w:hideMark/>
          </w:tcPr>
          <w:p w14:paraId="287DF7E0" w14:textId="77777777" w:rsidR="00A075C4" w:rsidRPr="00BB1E18" w:rsidRDefault="00A075C4" w:rsidP="00F559FD">
            <w:pPr>
              <w:rPr>
                <w:sz w:val="20"/>
                <w:szCs w:val="20"/>
              </w:rPr>
            </w:pPr>
          </w:p>
        </w:tc>
        <w:tc>
          <w:tcPr>
            <w:tcW w:w="5310" w:type="dxa"/>
            <w:tcBorders>
              <w:top w:val="nil"/>
              <w:left w:val="nil"/>
              <w:bottom w:val="nil"/>
              <w:right w:val="nil"/>
            </w:tcBorders>
            <w:shd w:val="clear" w:color="auto" w:fill="auto"/>
            <w:noWrap/>
            <w:vAlign w:val="center"/>
            <w:hideMark/>
          </w:tcPr>
          <w:p w14:paraId="039B13A3" w14:textId="77777777" w:rsidR="00A075C4" w:rsidRPr="00BB1E18" w:rsidRDefault="00A075C4" w:rsidP="00F559FD">
            <w:pPr>
              <w:rPr>
                <w:sz w:val="20"/>
                <w:szCs w:val="20"/>
              </w:rPr>
            </w:pPr>
          </w:p>
        </w:tc>
        <w:tc>
          <w:tcPr>
            <w:tcW w:w="2970" w:type="dxa"/>
            <w:tcBorders>
              <w:top w:val="nil"/>
              <w:left w:val="nil"/>
              <w:bottom w:val="nil"/>
              <w:right w:val="nil"/>
            </w:tcBorders>
            <w:shd w:val="clear" w:color="auto" w:fill="auto"/>
            <w:noWrap/>
            <w:vAlign w:val="bottom"/>
            <w:hideMark/>
          </w:tcPr>
          <w:p w14:paraId="6F4CFDB9" w14:textId="77777777" w:rsidR="00A075C4" w:rsidRPr="00BB1E18" w:rsidRDefault="00A075C4" w:rsidP="00F559FD">
            <w:pPr>
              <w:rPr>
                <w:sz w:val="20"/>
                <w:szCs w:val="20"/>
              </w:rPr>
            </w:pPr>
          </w:p>
        </w:tc>
        <w:tc>
          <w:tcPr>
            <w:tcW w:w="2790" w:type="dxa"/>
            <w:tcBorders>
              <w:top w:val="nil"/>
              <w:left w:val="nil"/>
              <w:bottom w:val="nil"/>
              <w:right w:val="nil"/>
            </w:tcBorders>
            <w:shd w:val="clear" w:color="auto" w:fill="auto"/>
            <w:noWrap/>
            <w:vAlign w:val="bottom"/>
            <w:hideMark/>
          </w:tcPr>
          <w:p w14:paraId="77AE942B" w14:textId="77777777" w:rsidR="00A075C4" w:rsidRPr="00BB1E18" w:rsidRDefault="00A075C4" w:rsidP="00F559FD">
            <w:pPr>
              <w:rPr>
                <w:sz w:val="20"/>
                <w:szCs w:val="20"/>
              </w:rPr>
            </w:pPr>
          </w:p>
        </w:tc>
        <w:tc>
          <w:tcPr>
            <w:tcW w:w="2880" w:type="dxa"/>
            <w:tcBorders>
              <w:top w:val="nil"/>
              <w:left w:val="nil"/>
              <w:bottom w:val="nil"/>
              <w:right w:val="nil"/>
            </w:tcBorders>
            <w:shd w:val="clear" w:color="auto" w:fill="auto"/>
            <w:noWrap/>
            <w:vAlign w:val="bottom"/>
            <w:hideMark/>
          </w:tcPr>
          <w:p w14:paraId="7F774076" w14:textId="77777777" w:rsidR="00A075C4" w:rsidRPr="00BB1E18" w:rsidRDefault="00A075C4" w:rsidP="00F559FD">
            <w:pPr>
              <w:rPr>
                <w:sz w:val="20"/>
                <w:szCs w:val="20"/>
              </w:rPr>
            </w:pPr>
          </w:p>
        </w:tc>
      </w:tr>
      <w:tr w:rsidR="00A075C4" w:rsidRPr="00BB1E18" w14:paraId="21470CC0" w14:textId="77777777" w:rsidTr="00A075C4">
        <w:trPr>
          <w:gridAfter w:val="1"/>
          <w:wAfter w:w="10" w:type="dxa"/>
          <w:trHeight w:val="458"/>
        </w:trPr>
        <w:tc>
          <w:tcPr>
            <w:tcW w:w="6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A932F6" w14:textId="77777777" w:rsidR="00A075C4" w:rsidRPr="00BB1E18" w:rsidRDefault="00A075C4" w:rsidP="00F559FD">
            <w:pPr>
              <w:jc w:val="center"/>
              <w:rPr>
                <w:sz w:val="20"/>
                <w:szCs w:val="20"/>
              </w:rPr>
            </w:pPr>
            <w:r w:rsidRPr="00BB1E18">
              <w:rPr>
                <w:sz w:val="20"/>
                <w:szCs w:val="20"/>
              </w:rPr>
              <w:t>П/Н</w:t>
            </w:r>
          </w:p>
        </w:tc>
        <w:tc>
          <w:tcPr>
            <w:tcW w:w="5310" w:type="dxa"/>
            <w:vMerge w:val="restart"/>
            <w:tcBorders>
              <w:top w:val="single" w:sz="4" w:space="0" w:color="auto"/>
              <w:left w:val="nil"/>
              <w:bottom w:val="single" w:sz="4" w:space="0" w:color="auto"/>
              <w:right w:val="single" w:sz="4" w:space="0" w:color="auto"/>
            </w:tcBorders>
            <w:shd w:val="clear" w:color="auto" w:fill="auto"/>
            <w:vAlign w:val="center"/>
            <w:hideMark/>
          </w:tcPr>
          <w:p w14:paraId="7914E746" w14:textId="77777777" w:rsidR="00A075C4" w:rsidRPr="00BB1E18" w:rsidRDefault="00A075C4" w:rsidP="00F559FD">
            <w:pPr>
              <w:jc w:val="center"/>
              <w:rPr>
                <w:sz w:val="20"/>
                <w:szCs w:val="20"/>
              </w:rPr>
            </w:pPr>
            <w:r w:rsidRPr="00BB1E18">
              <w:rPr>
                <w:sz w:val="20"/>
                <w:szCs w:val="20"/>
              </w:rPr>
              <w:t>Адресс/подъезд</w:t>
            </w:r>
          </w:p>
        </w:tc>
        <w:tc>
          <w:tcPr>
            <w:tcW w:w="2970" w:type="dxa"/>
            <w:vMerge w:val="restart"/>
            <w:tcBorders>
              <w:top w:val="single" w:sz="4" w:space="0" w:color="auto"/>
              <w:left w:val="nil"/>
              <w:bottom w:val="single" w:sz="4" w:space="0" w:color="auto"/>
              <w:right w:val="single" w:sz="4" w:space="0" w:color="auto"/>
            </w:tcBorders>
            <w:shd w:val="clear" w:color="auto" w:fill="auto"/>
            <w:vAlign w:val="center"/>
            <w:hideMark/>
          </w:tcPr>
          <w:p w14:paraId="31F95574" w14:textId="77777777" w:rsidR="00A075C4" w:rsidRPr="00BB1E18" w:rsidRDefault="00A075C4" w:rsidP="00F559FD">
            <w:pPr>
              <w:jc w:val="center"/>
              <w:rPr>
                <w:sz w:val="20"/>
                <w:szCs w:val="20"/>
              </w:rPr>
            </w:pPr>
            <w:r w:rsidRPr="00BB1E18">
              <w:rPr>
                <w:sz w:val="20"/>
                <w:szCs w:val="20"/>
              </w:rPr>
              <w:t>Грузоподъемность /кг/</w:t>
            </w:r>
          </w:p>
        </w:tc>
        <w:tc>
          <w:tcPr>
            <w:tcW w:w="2790" w:type="dxa"/>
            <w:vMerge w:val="restart"/>
            <w:tcBorders>
              <w:top w:val="single" w:sz="4" w:space="0" w:color="auto"/>
              <w:left w:val="nil"/>
              <w:bottom w:val="single" w:sz="4" w:space="0" w:color="auto"/>
              <w:right w:val="single" w:sz="4" w:space="0" w:color="auto"/>
            </w:tcBorders>
            <w:shd w:val="clear" w:color="auto" w:fill="auto"/>
            <w:vAlign w:val="center"/>
            <w:hideMark/>
          </w:tcPr>
          <w:p w14:paraId="455001B5" w14:textId="77777777" w:rsidR="00A075C4" w:rsidRPr="00BB1E18" w:rsidRDefault="00A075C4" w:rsidP="00F559FD">
            <w:pPr>
              <w:jc w:val="center"/>
              <w:rPr>
                <w:sz w:val="20"/>
                <w:szCs w:val="20"/>
              </w:rPr>
            </w:pPr>
            <w:r w:rsidRPr="00BB1E18">
              <w:rPr>
                <w:sz w:val="20"/>
                <w:szCs w:val="20"/>
              </w:rPr>
              <w:t>Этажность /этаж/</w:t>
            </w:r>
          </w:p>
        </w:tc>
        <w:tc>
          <w:tcPr>
            <w:tcW w:w="2880" w:type="dxa"/>
            <w:vMerge w:val="restart"/>
            <w:tcBorders>
              <w:top w:val="single" w:sz="4" w:space="0" w:color="auto"/>
              <w:left w:val="nil"/>
              <w:bottom w:val="single" w:sz="4" w:space="0" w:color="auto"/>
              <w:right w:val="single" w:sz="4" w:space="0" w:color="auto"/>
            </w:tcBorders>
            <w:shd w:val="clear" w:color="auto" w:fill="auto"/>
            <w:vAlign w:val="center"/>
            <w:hideMark/>
          </w:tcPr>
          <w:p w14:paraId="295E49EF" w14:textId="77777777" w:rsidR="00A075C4" w:rsidRPr="00BB1E18" w:rsidRDefault="00A075C4" w:rsidP="00F559FD">
            <w:pPr>
              <w:jc w:val="center"/>
              <w:rPr>
                <w:sz w:val="20"/>
                <w:szCs w:val="20"/>
              </w:rPr>
            </w:pPr>
            <w:r w:rsidRPr="00BB1E18">
              <w:rPr>
                <w:sz w:val="20"/>
                <w:szCs w:val="20"/>
              </w:rPr>
              <w:t>Колличество остановок</w:t>
            </w:r>
          </w:p>
        </w:tc>
      </w:tr>
      <w:tr w:rsidR="00A075C4" w:rsidRPr="00BB1E18" w14:paraId="720D07DE" w14:textId="77777777" w:rsidTr="00A075C4">
        <w:trPr>
          <w:gridAfter w:val="1"/>
          <w:wAfter w:w="10" w:type="dxa"/>
          <w:trHeight w:val="458"/>
        </w:trPr>
        <w:tc>
          <w:tcPr>
            <w:tcW w:w="625" w:type="dxa"/>
            <w:vMerge/>
            <w:tcBorders>
              <w:top w:val="single" w:sz="4" w:space="0" w:color="auto"/>
              <w:left w:val="single" w:sz="4" w:space="0" w:color="auto"/>
              <w:bottom w:val="single" w:sz="4" w:space="0" w:color="auto"/>
              <w:right w:val="single" w:sz="4" w:space="0" w:color="auto"/>
            </w:tcBorders>
            <w:vAlign w:val="center"/>
            <w:hideMark/>
          </w:tcPr>
          <w:p w14:paraId="3DC0DAB2" w14:textId="77777777" w:rsidR="00A075C4" w:rsidRPr="00BB1E18" w:rsidRDefault="00A075C4" w:rsidP="00F559FD">
            <w:pPr>
              <w:rPr>
                <w:sz w:val="20"/>
                <w:szCs w:val="20"/>
              </w:rPr>
            </w:pPr>
          </w:p>
        </w:tc>
        <w:tc>
          <w:tcPr>
            <w:tcW w:w="5310" w:type="dxa"/>
            <w:vMerge/>
            <w:tcBorders>
              <w:top w:val="single" w:sz="4" w:space="0" w:color="auto"/>
              <w:left w:val="single" w:sz="4" w:space="0" w:color="auto"/>
              <w:bottom w:val="single" w:sz="4" w:space="0" w:color="auto"/>
              <w:right w:val="single" w:sz="4" w:space="0" w:color="auto"/>
            </w:tcBorders>
            <w:vAlign w:val="center"/>
            <w:hideMark/>
          </w:tcPr>
          <w:p w14:paraId="2A92BA4E" w14:textId="77777777" w:rsidR="00A075C4" w:rsidRPr="00BB1E18" w:rsidRDefault="00A075C4" w:rsidP="00F559FD">
            <w:pPr>
              <w:rPr>
                <w:sz w:val="20"/>
                <w:szCs w:val="20"/>
              </w:rPr>
            </w:pPr>
          </w:p>
        </w:tc>
        <w:tc>
          <w:tcPr>
            <w:tcW w:w="2970" w:type="dxa"/>
            <w:vMerge/>
            <w:tcBorders>
              <w:top w:val="single" w:sz="4" w:space="0" w:color="auto"/>
              <w:left w:val="single" w:sz="4" w:space="0" w:color="auto"/>
              <w:bottom w:val="single" w:sz="4" w:space="0" w:color="auto"/>
              <w:right w:val="single" w:sz="4" w:space="0" w:color="auto"/>
            </w:tcBorders>
            <w:vAlign w:val="center"/>
            <w:hideMark/>
          </w:tcPr>
          <w:p w14:paraId="5A01FB6E" w14:textId="77777777" w:rsidR="00A075C4" w:rsidRPr="00BB1E18" w:rsidRDefault="00A075C4" w:rsidP="00F559FD">
            <w:pPr>
              <w:rPr>
                <w:sz w:val="20"/>
                <w:szCs w:val="20"/>
              </w:rPr>
            </w:pPr>
          </w:p>
        </w:tc>
        <w:tc>
          <w:tcPr>
            <w:tcW w:w="2790" w:type="dxa"/>
            <w:vMerge/>
            <w:tcBorders>
              <w:top w:val="single" w:sz="4" w:space="0" w:color="auto"/>
              <w:left w:val="single" w:sz="4" w:space="0" w:color="auto"/>
              <w:bottom w:val="single" w:sz="4" w:space="0" w:color="auto"/>
              <w:right w:val="single" w:sz="4" w:space="0" w:color="auto"/>
            </w:tcBorders>
            <w:vAlign w:val="center"/>
            <w:hideMark/>
          </w:tcPr>
          <w:p w14:paraId="1917948A" w14:textId="77777777" w:rsidR="00A075C4" w:rsidRPr="00BB1E18" w:rsidRDefault="00A075C4" w:rsidP="00F559FD">
            <w:pPr>
              <w:rPr>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14:paraId="38AA22FD" w14:textId="77777777" w:rsidR="00A075C4" w:rsidRPr="00BB1E18" w:rsidRDefault="00A075C4" w:rsidP="00F559FD">
            <w:pPr>
              <w:rPr>
                <w:sz w:val="20"/>
                <w:szCs w:val="20"/>
              </w:rPr>
            </w:pPr>
          </w:p>
        </w:tc>
      </w:tr>
      <w:tr w:rsidR="00A075C4" w:rsidRPr="00BB1E18" w14:paraId="18E9C1D6"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000000" w:fill="BFBFBF"/>
            <w:noWrap/>
            <w:vAlign w:val="center"/>
            <w:hideMark/>
          </w:tcPr>
          <w:p w14:paraId="78F3C62F" w14:textId="77777777" w:rsidR="00A075C4" w:rsidRPr="00BB1E18" w:rsidRDefault="00A075C4" w:rsidP="00F559FD">
            <w:pPr>
              <w:jc w:val="center"/>
              <w:rPr>
                <w:b/>
                <w:bCs/>
                <w:sz w:val="20"/>
                <w:szCs w:val="20"/>
              </w:rPr>
            </w:pPr>
            <w:r w:rsidRPr="00BB1E18">
              <w:rPr>
                <w:b/>
                <w:bCs/>
                <w:sz w:val="20"/>
                <w:szCs w:val="20"/>
              </w:rPr>
              <w:lastRenderedPageBreak/>
              <w:t>1</w:t>
            </w:r>
          </w:p>
        </w:tc>
        <w:tc>
          <w:tcPr>
            <w:tcW w:w="5310" w:type="dxa"/>
            <w:tcBorders>
              <w:top w:val="nil"/>
              <w:left w:val="nil"/>
              <w:bottom w:val="single" w:sz="4" w:space="0" w:color="auto"/>
              <w:right w:val="single" w:sz="4" w:space="0" w:color="auto"/>
            </w:tcBorders>
            <w:shd w:val="clear" w:color="000000" w:fill="BFBFBF"/>
            <w:noWrap/>
            <w:vAlign w:val="center"/>
            <w:hideMark/>
          </w:tcPr>
          <w:p w14:paraId="3B06E0B3" w14:textId="77777777" w:rsidR="00A075C4" w:rsidRPr="00BB1E18" w:rsidRDefault="00A075C4" w:rsidP="00F559FD">
            <w:pPr>
              <w:jc w:val="center"/>
              <w:rPr>
                <w:b/>
                <w:bCs/>
                <w:sz w:val="20"/>
                <w:szCs w:val="20"/>
              </w:rPr>
            </w:pPr>
            <w:r w:rsidRPr="00BB1E18">
              <w:rPr>
                <w:b/>
                <w:bCs/>
                <w:sz w:val="20"/>
                <w:szCs w:val="20"/>
              </w:rPr>
              <w:t>2</w:t>
            </w:r>
          </w:p>
        </w:tc>
        <w:tc>
          <w:tcPr>
            <w:tcW w:w="2970" w:type="dxa"/>
            <w:tcBorders>
              <w:top w:val="nil"/>
              <w:left w:val="nil"/>
              <w:bottom w:val="single" w:sz="4" w:space="0" w:color="auto"/>
              <w:right w:val="single" w:sz="4" w:space="0" w:color="auto"/>
            </w:tcBorders>
            <w:shd w:val="clear" w:color="000000" w:fill="BFBFBF"/>
            <w:noWrap/>
            <w:vAlign w:val="center"/>
            <w:hideMark/>
          </w:tcPr>
          <w:p w14:paraId="11E714F6" w14:textId="77777777" w:rsidR="00A075C4" w:rsidRPr="00BB1E18" w:rsidRDefault="00A075C4" w:rsidP="00F559FD">
            <w:pPr>
              <w:jc w:val="center"/>
              <w:rPr>
                <w:b/>
                <w:bCs/>
                <w:sz w:val="20"/>
                <w:szCs w:val="20"/>
              </w:rPr>
            </w:pPr>
            <w:r w:rsidRPr="00BB1E18">
              <w:rPr>
                <w:b/>
                <w:bCs/>
                <w:sz w:val="20"/>
                <w:szCs w:val="20"/>
              </w:rPr>
              <w:t>3</w:t>
            </w:r>
          </w:p>
        </w:tc>
        <w:tc>
          <w:tcPr>
            <w:tcW w:w="2790" w:type="dxa"/>
            <w:tcBorders>
              <w:top w:val="nil"/>
              <w:left w:val="nil"/>
              <w:bottom w:val="single" w:sz="4" w:space="0" w:color="auto"/>
              <w:right w:val="single" w:sz="4" w:space="0" w:color="auto"/>
            </w:tcBorders>
            <w:shd w:val="clear" w:color="000000" w:fill="BFBFBF"/>
            <w:noWrap/>
            <w:vAlign w:val="center"/>
            <w:hideMark/>
          </w:tcPr>
          <w:p w14:paraId="691BE45A" w14:textId="77777777" w:rsidR="00A075C4" w:rsidRPr="00BB1E18" w:rsidRDefault="00A075C4" w:rsidP="00F559FD">
            <w:pPr>
              <w:jc w:val="center"/>
              <w:rPr>
                <w:b/>
                <w:bCs/>
                <w:sz w:val="20"/>
                <w:szCs w:val="20"/>
              </w:rPr>
            </w:pPr>
            <w:r w:rsidRPr="00BB1E18">
              <w:rPr>
                <w:b/>
                <w:bCs/>
                <w:sz w:val="20"/>
                <w:szCs w:val="20"/>
              </w:rPr>
              <w:t>4</w:t>
            </w:r>
          </w:p>
        </w:tc>
        <w:tc>
          <w:tcPr>
            <w:tcW w:w="2880" w:type="dxa"/>
            <w:tcBorders>
              <w:top w:val="nil"/>
              <w:left w:val="nil"/>
              <w:bottom w:val="single" w:sz="4" w:space="0" w:color="auto"/>
              <w:right w:val="single" w:sz="4" w:space="0" w:color="auto"/>
            </w:tcBorders>
            <w:shd w:val="clear" w:color="000000" w:fill="BFBFBF"/>
            <w:noWrap/>
            <w:vAlign w:val="center"/>
            <w:hideMark/>
          </w:tcPr>
          <w:p w14:paraId="6E14395E" w14:textId="77777777" w:rsidR="00A075C4" w:rsidRPr="00BB1E18" w:rsidRDefault="00A075C4" w:rsidP="00F559FD">
            <w:pPr>
              <w:jc w:val="center"/>
              <w:rPr>
                <w:b/>
                <w:bCs/>
                <w:sz w:val="20"/>
                <w:szCs w:val="20"/>
              </w:rPr>
            </w:pPr>
            <w:r w:rsidRPr="00BB1E18">
              <w:rPr>
                <w:b/>
                <w:bCs/>
                <w:sz w:val="20"/>
                <w:szCs w:val="20"/>
              </w:rPr>
              <w:t>5</w:t>
            </w:r>
          </w:p>
        </w:tc>
      </w:tr>
      <w:tr w:rsidR="00A075C4" w:rsidRPr="00BB1E18" w14:paraId="45941E35" w14:textId="77777777" w:rsidTr="00A075C4">
        <w:trPr>
          <w:gridAfter w:val="1"/>
          <w:wAfter w:w="10" w:type="dxa"/>
          <w:trHeight w:val="345"/>
        </w:trPr>
        <w:tc>
          <w:tcPr>
            <w:tcW w:w="5935" w:type="dxa"/>
            <w:gridSpan w:val="2"/>
            <w:tcBorders>
              <w:top w:val="nil"/>
              <w:left w:val="nil"/>
              <w:bottom w:val="nil"/>
              <w:right w:val="nil"/>
            </w:tcBorders>
            <w:shd w:val="clear" w:color="000000" w:fill="D9D9D9"/>
            <w:noWrap/>
            <w:vAlign w:val="center"/>
            <w:hideMark/>
          </w:tcPr>
          <w:p w14:paraId="5ABDFDCA" w14:textId="77777777" w:rsidR="00A075C4" w:rsidRPr="00BB1E18" w:rsidRDefault="00A075C4" w:rsidP="00F559FD">
            <w:pPr>
              <w:jc w:val="center"/>
              <w:rPr>
                <w:b/>
                <w:bCs/>
                <w:sz w:val="20"/>
                <w:szCs w:val="20"/>
              </w:rPr>
            </w:pPr>
            <w:r w:rsidRPr="00BB1E18">
              <w:rPr>
                <w:b/>
                <w:bCs/>
                <w:sz w:val="20"/>
                <w:szCs w:val="20"/>
              </w:rPr>
              <w:t>Малатиа-Себастия</w:t>
            </w:r>
          </w:p>
        </w:tc>
        <w:tc>
          <w:tcPr>
            <w:tcW w:w="2970" w:type="dxa"/>
            <w:tcBorders>
              <w:top w:val="nil"/>
              <w:left w:val="nil"/>
              <w:bottom w:val="nil"/>
              <w:right w:val="nil"/>
            </w:tcBorders>
            <w:shd w:val="clear" w:color="000000" w:fill="D9D9D9"/>
            <w:noWrap/>
            <w:vAlign w:val="center"/>
            <w:hideMark/>
          </w:tcPr>
          <w:p w14:paraId="45BE206C" w14:textId="77777777" w:rsidR="00A075C4" w:rsidRPr="00BB1E18" w:rsidRDefault="00A075C4" w:rsidP="00F559FD">
            <w:pPr>
              <w:rPr>
                <w:sz w:val="20"/>
                <w:szCs w:val="20"/>
              </w:rPr>
            </w:pPr>
            <w:r w:rsidRPr="00BB1E18">
              <w:rPr>
                <w:sz w:val="20"/>
                <w:szCs w:val="20"/>
              </w:rPr>
              <w:t> </w:t>
            </w:r>
          </w:p>
        </w:tc>
        <w:tc>
          <w:tcPr>
            <w:tcW w:w="2790" w:type="dxa"/>
            <w:tcBorders>
              <w:top w:val="nil"/>
              <w:left w:val="nil"/>
              <w:bottom w:val="nil"/>
              <w:right w:val="nil"/>
            </w:tcBorders>
            <w:shd w:val="clear" w:color="000000" w:fill="D9D9D9"/>
            <w:noWrap/>
            <w:vAlign w:val="center"/>
            <w:hideMark/>
          </w:tcPr>
          <w:p w14:paraId="29EEBA9C" w14:textId="77777777" w:rsidR="00A075C4" w:rsidRPr="00BB1E18" w:rsidRDefault="00A075C4" w:rsidP="00F559FD">
            <w:pPr>
              <w:rPr>
                <w:sz w:val="20"/>
                <w:szCs w:val="20"/>
              </w:rPr>
            </w:pPr>
            <w:r w:rsidRPr="00BB1E18">
              <w:rPr>
                <w:sz w:val="20"/>
                <w:szCs w:val="20"/>
              </w:rPr>
              <w:t> </w:t>
            </w:r>
          </w:p>
        </w:tc>
        <w:tc>
          <w:tcPr>
            <w:tcW w:w="2880" w:type="dxa"/>
            <w:tcBorders>
              <w:top w:val="nil"/>
              <w:left w:val="nil"/>
              <w:bottom w:val="nil"/>
              <w:right w:val="nil"/>
            </w:tcBorders>
            <w:shd w:val="clear" w:color="000000" w:fill="D9D9D9"/>
            <w:noWrap/>
            <w:vAlign w:val="center"/>
            <w:hideMark/>
          </w:tcPr>
          <w:p w14:paraId="4679B150" w14:textId="77777777" w:rsidR="00A075C4" w:rsidRPr="00BB1E18" w:rsidRDefault="00A075C4" w:rsidP="00F559FD">
            <w:pPr>
              <w:rPr>
                <w:sz w:val="20"/>
                <w:szCs w:val="20"/>
              </w:rPr>
            </w:pPr>
            <w:r w:rsidRPr="00BB1E18">
              <w:rPr>
                <w:sz w:val="20"/>
                <w:szCs w:val="20"/>
              </w:rPr>
              <w:t> </w:t>
            </w:r>
          </w:p>
        </w:tc>
      </w:tr>
      <w:tr w:rsidR="00A075C4" w:rsidRPr="00E30D52" w14:paraId="05502E12" w14:textId="77777777" w:rsidTr="00A075C4">
        <w:trPr>
          <w:gridAfter w:val="1"/>
          <w:wAfter w:w="10" w:type="dxa"/>
          <w:trHeight w:val="345"/>
        </w:trPr>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57B06B" w14:textId="77777777" w:rsidR="00A075C4" w:rsidRPr="00BB1E18" w:rsidRDefault="00A075C4" w:rsidP="00F559FD">
            <w:pPr>
              <w:jc w:val="center"/>
              <w:rPr>
                <w:sz w:val="20"/>
                <w:szCs w:val="20"/>
              </w:rPr>
            </w:pPr>
            <w:r w:rsidRPr="00BB1E18">
              <w:rPr>
                <w:sz w:val="20"/>
                <w:szCs w:val="20"/>
              </w:rPr>
              <w:t>1</w:t>
            </w:r>
          </w:p>
        </w:tc>
        <w:tc>
          <w:tcPr>
            <w:tcW w:w="5310" w:type="dxa"/>
            <w:tcBorders>
              <w:top w:val="single" w:sz="4" w:space="0" w:color="auto"/>
              <w:left w:val="nil"/>
              <w:bottom w:val="single" w:sz="4" w:space="0" w:color="auto"/>
              <w:right w:val="single" w:sz="4" w:space="0" w:color="auto"/>
            </w:tcBorders>
            <w:shd w:val="clear" w:color="auto" w:fill="auto"/>
            <w:vAlign w:val="center"/>
            <w:hideMark/>
          </w:tcPr>
          <w:p w14:paraId="6517D88D" w14:textId="77777777" w:rsidR="00A075C4" w:rsidRPr="00E30D52" w:rsidRDefault="00A075C4" w:rsidP="00F559FD">
            <w:pPr>
              <w:rPr>
                <w:sz w:val="20"/>
                <w:szCs w:val="20"/>
              </w:rPr>
            </w:pPr>
            <w:r w:rsidRPr="00BB1E18">
              <w:rPr>
                <w:sz w:val="20"/>
                <w:szCs w:val="20"/>
              </w:rPr>
              <w:t>ул</w:t>
            </w:r>
            <w:r w:rsidRPr="00E30D52">
              <w:rPr>
                <w:sz w:val="20"/>
                <w:szCs w:val="20"/>
              </w:rPr>
              <w:t xml:space="preserve">. </w:t>
            </w:r>
            <w:r>
              <w:rPr>
                <w:sz w:val="20"/>
                <w:szCs w:val="20"/>
              </w:rPr>
              <w:t>Андраника</w:t>
            </w:r>
            <w:r w:rsidRPr="00E30D52">
              <w:rPr>
                <w:sz w:val="20"/>
                <w:szCs w:val="20"/>
              </w:rPr>
              <w:t xml:space="preserve"> </w:t>
            </w:r>
            <w:r w:rsidRPr="00BB1E18">
              <w:rPr>
                <w:sz w:val="20"/>
                <w:szCs w:val="20"/>
              </w:rPr>
              <w:t>дом</w:t>
            </w:r>
            <w:r w:rsidRPr="00E30D52">
              <w:rPr>
                <w:sz w:val="20"/>
                <w:szCs w:val="20"/>
              </w:rPr>
              <w:t xml:space="preserve"> </w:t>
            </w:r>
            <w:r>
              <w:rPr>
                <w:sz w:val="20"/>
                <w:szCs w:val="20"/>
              </w:rPr>
              <w:t>68 под. 2</w:t>
            </w:r>
          </w:p>
        </w:tc>
        <w:tc>
          <w:tcPr>
            <w:tcW w:w="2970" w:type="dxa"/>
            <w:tcBorders>
              <w:top w:val="single" w:sz="4" w:space="0" w:color="auto"/>
              <w:left w:val="nil"/>
              <w:bottom w:val="single" w:sz="4" w:space="0" w:color="auto"/>
              <w:right w:val="single" w:sz="4" w:space="0" w:color="auto"/>
            </w:tcBorders>
            <w:shd w:val="clear" w:color="auto" w:fill="auto"/>
            <w:vAlign w:val="center"/>
            <w:hideMark/>
          </w:tcPr>
          <w:p w14:paraId="5EDB97B3" w14:textId="77777777" w:rsidR="00A075C4" w:rsidRPr="00E30D52" w:rsidRDefault="00A075C4" w:rsidP="00F559FD">
            <w:pPr>
              <w:jc w:val="center"/>
              <w:rPr>
                <w:color w:val="000000"/>
                <w:sz w:val="20"/>
                <w:szCs w:val="20"/>
              </w:rPr>
            </w:pPr>
            <w:r w:rsidRPr="00E30D52">
              <w:rPr>
                <w:color w:val="000000"/>
                <w:sz w:val="20"/>
                <w:szCs w:val="20"/>
              </w:rPr>
              <w:t>400</w:t>
            </w:r>
          </w:p>
        </w:tc>
        <w:tc>
          <w:tcPr>
            <w:tcW w:w="2790" w:type="dxa"/>
            <w:tcBorders>
              <w:top w:val="single" w:sz="4" w:space="0" w:color="auto"/>
              <w:left w:val="nil"/>
              <w:bottom w:val="single" w:sz="4" w:space="0" w:color="auto"/>
              <w:right w:val="single" w:sz="4" w:space="0" w:color="auto"/>
            </w:tcBorders>
            <w:shd w:val="clear" w:color="auto" w:fill="auto"/>
            <w:vAlign w:val="center"/>
            <w:hideMark/>
          </w:tcPr>
          <w:p w14:paraId="29579F3F" w14:textId="77777777" w:rsidR="00A075C4" w:rsidRPr="00E30D52" w:rsidRDefault="00A075C4" w:rsidP="00F559FD">
            <w:pPr>
              <w:jc w:val="center"/>
              <w:rPr>
                <w:color w:val="000000"/>
                <w:sz w:val="20"/>
                <w:szCs w:val="20"/>
              </w:rPr>
            </w:pPr>
            <w:r w:rsidRPr="00E30D52">
              <w:rPr>
                <w:color w:val="000000"/>
                <w:sz w:val="20"/>
                <w:szCs w:val="20"/>
              </w:rPr>
              <w:t>9</w:t>
            </w:r>
          </w:p>
        </w:tc>
        <w:tc>
          <w:tcPr>
            <w:tcW w:w="2880" w:type="dxa"/>
            <w:tcBorders>
              <w:top w:val="single" w:sz="4" w:space="0" w:color="auto"/>
              <w:left w:val="nil"/>
              <w:bottom w:val="single" w:sz="4" w:space="0" w:color="auto"/>
              <w:right w:val="single" w:sz="4" w:space="0" w:color="auto"/>
            </w:tcBorders>
            <w:shd w:val="clear" w:color="auto" w:fill="auto"/>
            <w:vAlign w:val="center"/>
            <w:hideMark/>
          </w:tcPr>
          <w:p w14:paraId="2184F8F9" w14:textId="77777777" w:rsidR="00A075C4" w:rsidRPr="00E30D52" w:rsidRDefault="00A075C4" w:rsidP="00F559FD">
            <w:pPr>
              <w:jc w:val="center"/>
              <w:rPr>
                <w:color w:val="000000"/>
                <w:sz w:val="20"/>
                <w:szCs w:val="20"/>
              </w:rPr>
            </w:pPr>
            <w:r w:rsidRPr="00E30D52">
              <w:rPr>
                <w:color w:val="000000"/>
                <w:sz w:val="20"/>
                <w:szCs w:val="20"/>
              </w:rPr>
              <w:t>9</w:t>
            </w:r>
          </w:p>
        </w:tc>
      </w:tr>
      <w:tr w:rsidR="00A075C4" w:rsidRPr="00E30D52" w14:paraId="1B6CE82B"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70041232" w14:textId="77777777" w:rsidR="00A075C4" w:rsidRPr="00E30D52" w:rsidRDefault="00A075C4" w:rsidP="00F559FD">
            <w:pPr>
              <w:jc w:val="center"/>
              <w:rPr>
                <w:sz w:val="20"/>
                <w:szCs w:val="20"/>
              </w:rPr>
            </w:pPr>
            <w:r w:rsidRPr="00E30D52">
              <w:rPr>
                <w:sz w:val="20"/>
                <w:szCs w:val="20"/>
              </w:rPr>
              <w:t>2</w:t>
            </w:r>
          </w:p>
        </w:tc>
        <w:tc>
          <w:tcPr>
            <w:tcW w:w="5310" w:type="dxa"/>
            <w:tcBorders>
              <w:top w:val="nil"/>
              <w:left w:val="nil"/>
              <w:bottom w:val="single" w:sz="4" w:space="0" w:color="auto"/>
              <w:right w:val="single" w:sz="4" w:space="0" w:color="auto"/>
            </w:tcBorders>
            <w:shd w:val="clear" w:color="auto" w:fill="auto"/>
            <w:hideMark/>
          </w:tcPr>
          <w:p w14:paraId="673B0811" w14:textId="77777777" w:rsidR="00A075C4" w:rsidRPr="00E30D52" w:rsidRDefault="00A075C4" w:rsidP="00F559FD">
            <w:pPr>
              <w:rPr>
                <w:sz w:val="20"/>
                <w:szCs w:val="20"/>
              </w:rPr>
            </w:pPr>
            <w:r w:rsidRPr="00BB1E18">
              <w:rPr>
                <w:sz w:val="20"/>
                <w:szCs w:val="20"/>
              </w:rPr>
              <w:t>ул</w:t>
            </w:r>
            <w:r w:rsidRPr="00E30D52">
              <w:rPr>
                <w:sz w:val="20"/>
                <w:szCs w:val="20"/>
              </w:rPr>
              <w:t xml:space="preserve">. </w:t>
            </w:r>
            <w:r>
              <w:rPr>
                <w:sz w:val="20"/>
                <w:szCs w:val="20"/>
              </w:rPr>
              <w:t>Андраника</w:t>
            </w:r>
            <w:r w:rsidRPr="00E30D52">
              <w:rPr>
                <w:sz w:val="20"/>
                <w:szCs w:val="20"/>
              </w:rPr>
              <w:t xml:space="preserve"> </w:t>
            </w:r>
            <w:r w:rsidRPr="00BB1E18">
              <w:rPr>
                <w:sz w:val="20"/>
                <w:szCs w:val="20"/>
              </w:rPr>
              <w:t>дом</w:t>
            </w:r>
            <w:r w:rsidRPr="00E30D52">
              <w:rPr>
                <w:sz w:val="20"/>
                <w:szCs w:val="20"/>
              </w:rPr>
              <w:t xml:space="preserve"> </w:t>
            </w:r>
            <w:r>
              <w:rPr>
                <w:sz w:val="20"/>
                <w:szCs w:val="20"/>
              </w:rPr>
              <w:t>139</w:t>
            </w:r>
          </w:p>
        </w:tc>
        <w:tc>
          <w:tcPr>
            <w:tcW w:w="2970" w:type="dxa"/>
            <w:tcBorders>
              <w:top w:val="nil"/>
              <w:left w:val="nil"/>
              <w:bottom w:val="single" w:sz="4" w:space="0" w:color="auto"/>
              <w:right w:val="single" w:sz="4" w:space="0" w:color="auto"/>
            </w:tcBorders>
            <w:shd w:val="clear" w:color="auto" w:fill="auto"/>
            <w:vAlign w:val="center"/>
            <w:hideMark/>
          </w:tcPr>
          <w:p w14:paraId="5EB15069" w14:textId="77777777" w:rsidR="00A075C4" w:rsidRPr="00E30D52" w:rsidRDefault="00A075C4" w:rsidP="00F559FD">
            <w:pPr>
              <w:jc w:val="center"/>
              <w:rPr>
                <w:color w:val="000000"/>
                <w:sz w:val="20"/>
                <w:szCs w:val="20"/>
              </w:rPr>
            </w:pPr>
            <w:r w:rsidRPr="00E30D52">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5366BCFC" w14:textId="77777777" w:rsidR="00A075C4" w:rsidRPr="00E30D52" w:rsidRDefault="00A075C4" w:rsidP="00F559FD">
            <w:pPr>
              <w:jc w:val="center"/>
              <w:rPr>
                <w:color w:val="000000"/>
                <w:sz w:val="20"/>
                <w:szCs w:val="20"/>
              </w:rPr>
            </w:pPr>
            <w:r w:rsidRPr="00E30D52">
              <w:rPr>
                <w:color w:val="000000"/>
                <w:sz w:val="20"/>
                <w:szCs w:val="20"/>
              </w:rPr>
              <w:t>10</w:t>
            </w:r>
          </w:p>
        </w:tc>
        <w:tc>
          <w:tcPr>
            <w:tcW w:w="2880" w:type="dxa"/>
            <w:tcBorders>
              <w:top w:val="nil"/>
              <w:left w:val="nil"/>
              <w:bottom w:val="single" w:sz="4" w:space="0" w:color="auto"/>
              <w:right w:val="single" w:sz="4" w:space="0" w:color="auto"/>
            </w:tcBorders>
            <w:shd w:val="clear" w:color="auto" w:fill="auto"/>
            <w:vAlign w:val="center"/>
            <w:hideMark/>
          </w:tcPr>
          <w:p w14:paraId="276CFE84" w14:textId="77777777" w:rsidR="00A075C4" w:rsidRPr="00E30D52" w:rsidRDefault="00A075C4" w:rsidP="00F559FD">
            <w:pPr>
              <w:jc w:val="center"/>
              <w:rPr>
                <w:color w:val="000000"/>
                <w:sz w:val="20"/>
                <w:szCs w:val="20"/>
              </w:rPr>
            </w:pPr>
            <w:r w:rsidRPr="00E30D52">
              <w:rPr>
                <w:color w:val="000000"/>
                <w:sz w:val="20"/>
                <w:szCs w:val="20"/>
              </w:rPr>
              <w:t>10</w:t>
            </w:r>
          </w:p>
        </w:tc>
      </w:tr>
      <w:tr w:rsidR="00A075C4" w:rsidRPr="00E30D52" w14:paraId="6DA95BD7" w14:textId="77777777" w:rsidTr="00A075C4">
        <w:trPr>
          <w:gridAfter w:val="1"/>
          <w:wAfter w:w="10" w:type="dxa"/>
          <w:trHeight w:val="36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3C1387C6" w14:textId="77777777" w:rsidR="00A075C4" w:rsidRPr="00E30D52" w:rsidRDefault="00A075C4" w:rsidP="00F559FD">
            <w:pPr>
              <w:jc w:val="center"/>
              <w:rPr>
                <w:sz w:val="20"/>
                <w:szCs w:val="20"/>
              </w:rPr>
            </w:pPr>
            <w:r w:rsidRPr="00E30D52">
              <w:rPr>
                <w:sz w:val="20"/>
                <w:szCs w:val="20"/>
              </w:rPr>
              <w:t>3</w:t>
            </w:r>
          </w:p>
        </w:tc>
        <w:tc>
          <w:tcPr>
            <w:tcW w:w="5310" w:type="dxa"/>
            <w:tcBorders>
              <w:top w:val="nil"/>
              <w:left w:val="nil"/>
              <w:bottom w:val="single" w:sz="4" w:space="0" w:color="auto"/>
              <w:right w:val="single" w:sz="4" w:space="0" w:color="auto"/>
            </w:tcBorders>
            <w:shd w:val="clear" w:color="auto" w:fill="auto"/>
            <w:hideMark/>
          </w:tcPr>
          <w:p w14:paraId="544C7BB7" w14:textId="77777777" w:rsidR="00A075C4" w:rsidRPr="00BB1E18" w:rsidRDefault="00A075C4" w:rsidP="00F559FD">
            <w:pPr>
              <w:rPr>
                <w:sz w:val="20"/>
                <w:szCs w:val="20"/>
              </w:rPr>
            </w:pPr>
            <w:r w:rsidRPr="00BB1E18">
              <w:rPr>
                <w:sz w:val="20"/>
                <w:szCs w:val="20"/>
              </w:rPr>
              <w:t xml:space="preserve">ул. Бабаджанян дом </w:t>
            </w:r>
            <w:r>
              <w:rPr>
                <w:sz w:val="20"/>
                <w:szCs w:val="20"/>
              </w:rPr>
              <w:t>2</w:t>
            </w:r>
            <w:r w:rsidRPr="00BB1E18">
              <w:rPr>
                <w:sz w:val="20"/>
                <w:szCs w:val="20"/>
              </w:rPr>
              <w:t xml:space="preserve"> под. </w:t>
            </w:r>
            <w:r>
              <w:rPr>
                <w:sz w:val="20"/>
                <w:szCs w:val="20"/>
              </w:rPr>
              <w:t>3</w:t>
            </w:r>
          </w:p>
        </w:tc>
        <w:tc>
          <w:tcPr>
            <w:tcW w:w="2970" w:type="dxa"/>
            <w:tcBorders>
              <w:top w:val="nil"/>
              <w:left w:val="nil"/>
              <w:bottom w:val="single" w:sz="4" w:space="0" w:color="auto"/>
              <w:right w:val="single" w:sz="4" w:space="0" w:color="auto"/>
            </w:tcBorders>
            <w:shd w:val="clear" w:color="auto" w:fill="auto"/>
            <w:vAlign w:val="center"/>
            <w:hideMark/>
          </w:tcPr>
          <w:p w14:paraId="1532EB95" w14:textId="77777777" w:rsidR="00A075C4" w:rsidRPr="00E30D52" w:rsidRDefault="00A075C4" w:rsidP="00F559FD">
            <w:pPr>
              <w:jc w:val="center"/>
              <w:rPr>
                <w:color w:val="000000"/>
                <w:sz w:val="20"/>
                <w:szCs w:val="20"/>
              </w:rPr>
            </w:pPr>
            <w:r w:rsidRPr="00E30D52">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5D846D46" w14:textId="77777777" w:rsidR="00A075C4" w:rsidRPr="00E30D52" w:rsidRDefault="00A075C4" w:rsidP="00F559FD">
            <w:pPr>
              <w:jc w:val="center"/>
              <w:rPr>
                <w:color w:val="000000"/>
                <w:sz w:val="20"/>
                <w:szCs w:val="20"/>
              </w:rPr>
            </w:pPr>
            <w:r w:rsidRPr="00E30D52">
              <w:rPr>
                <w:color w:val="000000"/>
                <w:sz w:val="20"/>
                <w:szCs w:val="20"/>
              </w:rPr>
              <w:t>9</w:t>
            </w:r>
          </w:p>
        </w:tc>
        <w:tc>
          <w:tcPr>
            <w:tcW w:w="2880" w:type="dxa"/>
            <w:tcBorders>
              <w:top w:val="nil"/>
              <w:left w:val="nil"/>
              <w:bottom w:val="single" w:sz="4" w:space="0" w:color="auto"/>
              <w:right w:val="single" w:sz="4" w:space="0" w:color="auto"/>
            </w:tcBorders>
            <w:shd w:val="clear" w:color="auto" w:fill="auto"/>
            <w:vAlign w:val="center"/>
            <w:hideMark/>
          </w:tcPr>
          <w:p w14:paraId="3C60EE79" w14:textId="77777777" w:rsidR="00A075C4" w:rsidRPr="00E30D52" w:rsidRDefault="00A075C4" w:rsidP="00F559FD">
            <w:pPr>
              <w:jc w:val="center"/>
              <w:rPr>
                <w:color w:val="000000"/>
                <w:sz w:val="20"/>
                <w:szCs w:val="20"/>
              </w:rPr>
            </w:pPr>
            <w:r>
              <w:rPr>
                <w:color w:val="000000"/>
                <w:sz w:val="20"/>
                <w:szCs w:val="20"/>
              </w:rPr>
              <w:t>9</w:t>
            </w:r>
          </w:p>
        </w:tc>
      </w:tr>
      <w:tr w:rsidR="00A075C4" w:rsidRPr="00BB1E18" w14:paraId="64B4AF39"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153536AD" w14:textId="77777777" w:rsidR="00A075C4" w:rsidRPr="00BB1E18" w:rsidRDefault="00A075C4" w:rsidP="00F559FD">
            <w:pPr>
              <w:jc w:val="center"/>
              <w:rPr>
                <w:sz w:val="20"/>
                <w:szCs w:val="20"/>
              </w:rPr>
            </w:pPr>
            <w:r w:rsidRPr="00BB1E18">
              <w:rPr>
                <w:sz w:val="20"/>
                <w:szCs w:val="20"/>
              </w:rPr>
              <w:t>4</w:t>
            </w:r>
          </w:p>
        </w:tc>
        <w:tc>
          <w:tcPr>
            <w:tcW w:w="5310" w:type="dxa"/>
            <w:tcBorders>
              <w:top w:val="nil"/>
              <w:left w:val="nil"/>
              <w:bottom w:val="single" w:sz="4" w:space="0" w:color="auto"/>
              <w:right w:val="single" w:sz="4" w:space="0" w:color="auto"/>
            </w:tcBorders>
            <w:shd w:val="clear" w:color="auto" w:fill="auto"/>
            <w:hideMark/>
          </w:tcPr>
          <w:p w14:paraId="357F5028" w14:textId="77777777" w:rsidR="00A075C4" w:rsidRPr="00BB1E18" w:rsidRDefault="00A075C4" w:rsidP="00F559FD">
            <w:pPr>
              <w:rPr>
                <w:sz w:val="20"/>
                <w:szCs w:val="20"/>
              </w:rPr>
            </w:pPr>
            <w:r w:rsidRPr="00BB1E18">
              <w:rPr>
                <w:sz w:val="20"/>
                <w:szCs w:val="20"/>
              </w:rPr>
              <w:t xml:space="preserve">ул. Бабаджанян дом </w:t>
            </w:r>
            <w:r>
              <w:rPr>
                <w:sz w:val="20"/>
                <w:szCs w:val="20"/>
              </w:rPr>
              <w:t>8</w:t>
            </w:r>
          </w:p>
        </w:tc>
        <w:tc>
          <w:tcPr>
            <w:tcW w:w="2970" w:type="dxa"/>
            <w:tcBorders>
              <w:top w:val="nil"/>
              <w:left w:val="nil"/>
              <w:bottom w:val="single" w:sz="4" w:space="0" w:color="auto"/>
              <w:right w:val="single" w:sz="4" w:space="0" w:color="auto"/>
            </w:tcBorders>
            <w:shd w:val="clear" w:color="auto" w:fill="auto"/>
            <w:vAlign w:val="center"/>
            <w:hideMark/>
          </w:tcPr>
          <w:p w14:paraId="7032E90B" w14:textId="77777777" w:rsidR="00A075C4" w:rsidRPr="00E30D52" w:rsidRDefault="00A075C4" w:rsidP="00F559FD">
            <w:pPr>
              <w:jc w:val="center"/>
              <w:rPr>
                <w:color w:val="000000"/>
                <w:sz w:val="20"/>
                <w:szCs w:val="20"/>
              </w:rPr>
            </w:pPr>
            <w:r w:rsidRPr="00E30D52">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6C233504" w14:textId="77777777" w:rsidR="00A075C4" w:rsidRPr="00BB1E18" w:rsidRDefault="00A075C4" w:rsidP="00F559FD">
            <w:pPr>
              <w:jc w:val="center"/>
              <w:rPr>
                <w:color w:val="000000"/>
                <w:sz w:val="20"/>
                <w:szCs w:val="20"/>
              </w:rPr>
            </w:pPr>
            <w:r w:rsidRPr="00BB1E18">
              <w:rPr>
                <w:color w:val="000000"/>
                <w:sz w:val="20"/>
                <w:szCs w:val="20"/>
              </w:rPr>
              <w:t>9</w:t>
            </w:r>
          </w:p>
        </w:tc>
        <w:tc>
          <w:tcPr>
            <w:tcW w:w="2880" w:type="dxa"/>
            <w:tcBorders>
              <w:top w:val="nil"/>
              <w:left w:val="nil"/>
              <w:bottom w:val="single" w:sz="4" w:space="0" w:color="auto"/>
              <w:right w:val="single" w:sz="4" w:space="0" w:color="auto"/>
            </w:tcBorders>
            <w:shd w:val="clear" w:color="auto" w:fill="auto"/>
            <w:vAlign w:val="center"/>
            <w:hideMark/>
          </w:tcPr>
          <w:p w14:paraId="1DB5DB8F" w14:textId="77777777" w:rsidR="00A075C4" w:rsidRPr="00BB1E18" w:rsidRDefault="00A075C4" w:rsidP="00F559FD">
            <w:pPr>
              <w:jc w:val="center"/>
              <w:rPr>
                <w:color w:val="000000"/>
                <w:sz w:val="20"/>
                <w:szCs w:val="20"/>
              </w:rPr>
            </w:pPr>
            <w:r w:rsidRPr="00BB1E18">
              <w:rPr>
                <w:color w:val="000000"/>
                <w:sz w:val="20"/>
                <w:szCs w:val="20"/>
              </w:rPr>
              <w:t>9</w:t>
            </w:r>
          </w:p>
        </w:tc>
      </w:tr>
      <w:tr w:rsidR="00A075C4" w:rsidRPr="00BB1E18" w14:paraId="6296CCDA"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02B31958" w14:textId="77777777" w:rsidR="00A075C4" w:rsidRPr="00BB1E18" w:rsidRDefault="00A075C4" w:rsidP="00F559FD">
            <w:pPr>
              <w:jc w:val="center"/>
              <w:rPr>
                <w:sz w:val="20"/>
                <w:szCs w:val="20"/>
              </w:rPr>
            </w:pPr>
            <w:r w:rsidRPr="00BB1E18">
              <w:rPr>
                <w:sz w:val="20"/>
                <w:szCs w:val="20"/>
              </w:rPr>
              <w:t>5</w:t>
            </w:r>
          </w:p>
        </w:tc>
        <w:tc>
          <w:tcPr>
            <w:tcW w:w="5310" w:type="dxa"/>
            <w:tcBorders>
              <w:top w:val="nil"/>
              <w:left w:val="nil"/>
              <w:bottom w:val="single" w:sz="4" w:space="0" w:color="auto"/>
              <w:right w:val="single" w:sz="4" w:space="0" w:color="auto"/>
            </w:tcBorders>
            <w:shd w:val="clear" w:color="auto" w:fill="auto"/>
            <w:hideMark/>
          </w:tcPr>
          <w:p w14:paraId="2BDFED35" w14:textId="77777777" w:rsidR="00A075C4" w:rsidRPr="00BB1E18" w:rsidRDefault="00A075C4" w:rsidP="00F559FD">
            <w:pPr>
              <w:rPr>
                <w:sz w:val="20"/>
                <w:szCs w:val="20"/>
              </w:rPr>
            </w:pPr>
            <w:r w:rsidRPr="00BB1E18">
              <w:rPr>
                <w:sz w:val="20"/>
                <w:szCs w:val="20"/>
              </w:rPr>
              <w:t xml:space="preserve">ул. Бабаджанян дом </w:t>
            </w:r>
            <w:r>
              <w:rPr>
                <w:sz w:val="20"/>
                <w:szCs w:val="20"/>
              </w:rPr>
              <w:t>18</w:t>
            </w:r>
            <w:r w:rsidRPr="00BB1E18">
              <w:rPr>
                <w:sz w:val="20"/>
                <w:szCs w:val="20"/>
              </w:rPr>
              <w:t xml:space="preserve"> под. </w:t>
            </w:r>
            <w:r>
              <w:rPr>
                <w:sz w:val="20"/>
                <w:szCs w:val="20"/>
              </w:rPr>
              <w:t>2</w:t>
            </w:r>
          </w:p>
        </w:tc>
        <w:tc>
          <w:tcPr>
            <w:tcW w:w="2970" w:type="dxa"/>
            <w:tcBorders>
              <w:top w:val="nil"/>
              <w:left w:val="nil"/>
              <w:bottom w:val="single" w:sz="4" w:space="0" w:color="auto"/>
              <w:right w:val="single" w:sz="4" w:space="0" w:color="auto"/>
            </w:tcBorders>
            <w:shd w:val="clear" w:color="auto" w:fill="auto"/>
            <w:vAlign w:val="center"/>
            <w:hideMark/>
          </w:tcPr>
          <w:p w14:paraId="489BD27D" w14:textId="77777777" w:rsidR="00A075C4" w:rsidRPr="00BB1E18" w:rsidRDefault="00A075C4" w:rsidP="00F559FD">
            <w:pPr>
              <w:jc w:val="center"/>
              <w:rPr>
                <w:color w:val="000000"/>
                <w:sz w:val="20"/>
                <w:szCs w:val="20"/>
              </w:rPr>
            </w:pPr>
            <w:r w:rsidRPr="00BB1E18">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1CE6D3CA" w14:textId="77777777" w:rsidR="00A075C4" w:rsidRPr="00BB1E18" w:rsidRDefault="00A075C4" w:rsidP="00F559FD">
            <w:pPr>
              <w:jc w:val="center"/>
              <w:rPr>
                <w:color w:val="000000"/>
                <w:sz w:val="20"/>
                <w:szCs w:val="20"/>
              </w:rPr>
            </w:pPr>
            <w:r w:rsidRPr="00BB1E18">
              <w:rPr>
                <w:color w:val="000000"/>
                <w:sz w:val="20"/>
                <w:szCs w:val="20"/>
              </w:rPr>
              <w:t>9</w:t>
            </w:r>
          </w:p>
        </w:tc>
        <w:tc>
          <w:tcPr>
            <w:tcW w:w="2880" w:type="dxa"/>
            <w:tcBorders>
              <w:top w:val="nil"/>
              <w:left w:val="nil"/>
              <w:bottom w:val="single" w:sz="4" w:space="0" w:color="auto"/>
              <w:right w:val="single" w:sz="4" w:space="0" w:color="auto"/>
            </w:tcBorders>
            <w:shd w:val="clear" w:color="auto" w:fill="auto"/>
            <w:vAlign w:val="center"/>
            <w:hideMark/>
          </w:tcPr>
          <w:p w14:paraId="5E579FB5" w14:textId="77777777" w:rsidR="00A075C4" w:rsidRPr="00BB1E18" w:rsidRDefault="00A075C4" w:rsidP="00F559FD">
            <w:pPr>
              <w:jc w:val="center"/>
              <w:rPr>
                <w:color w:val="000000"/>
                <w:sz w:val="20"/>
                <w:szCs w:val="20"/>
              </w:rPr>
            </w:pPr>
            <w:r w:rsidRPr="00BB1E18">
              <w:rPr>
                <w:color w:val="000000"/>
                <w:sz w:val="20"/>
                <w:szCs w:val="20"/>
              </w:rPr>
              <w:t>9</w:t>
            </w:r>
          </w:p>
        </w:tc>
      </w:tr>
      <w:tr w:rsidR="00A075C4" w:rsidRPr="00BB1E18" w14:paraId="3555D49C"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4E3DA8D4" w14:textId="77777777" w:rsidR="00A075C4" w:rsidRPr="00BB1E18" w:rsidRDefault="00A075C4" w:rsidP="00F559FD">
            <w:pPr>
              <w:jc w:val="center"/>
              <w:rPr>
                <w:sz w:val="20"/>
                <w:szCs w:val="20"/>
              </w:rPr>
            </w:pPr>
            <w:r w:rsidRPr="00BB1E18">
              <w:rPr>
                <w:sz w:val="20"/>
                <w:szCs w:val="20"/>
              </w:rPr>
              <w:t>6</w:t>
            </w:r>
          </w:p>
        </w:tc>
        <w:tc>
          <w:tcPr>
            <w:tcW w:w="5310" w:type="dxa"/>
            <w:tcBorders>
              <w:top w:val="nil"/>
              <w:left w:val="nil"/>
              <w:bottom w:val="single" w:sz="4" w:space="0" w:color="auto"/>
              <w:right w:val="single" w:sz="4" w:space="0" w:color="auto"/>
            </w:tcBorders>
            <w:shd w:val="clear" w:color="auto" w:fill="auto"/>
            <w:hideMark/>
          </w:tcPr>
          <w:p w14:paraId="2E829A7E" w14:textId="77777777" w:rsidR="00A075C4" w:rsidRPr="00BB1E18" w:rsidRDefault="00A075C4" w:rsidP="00F559FD">
            <w:pPr>
              <w:rPr>
                <w:sz w:val="20"/>
                <w:szCs w:val="20"/>
              </w:rPr>
            </w:pPr>
            <w:r w:rsidRPr="00BB1E18">
              <w:rPr>
                <w:sz w:val="20"/>
                <w:szCs w:val="20"/>
              </w:rPr>
              <w:t xml:space="preserve">ул. Бабаджанян дом </w:t>
            </w:r>
            <w:r>
              <w:rPr>
                <w:sz w:val="20"/>
                <w:szCs w:val="20"/>
              </w:rPr>
              <w:t>137</w:t>
            </w:r>
            <w:r w:rsidRPr="00BB1E18">
              <w:rPr>
                <w:sz w:val="20"/>
                <w:szCs w:val="20"/>
              </w:rPr>
              <w:t xml:space="preserve"> под. </w:t>
            </w:r>
            <w:r>
              <w:rPr>
                <w:sz w:val="20"/>
                <w:szCs w:val="20"/>
              </w:rPr>
              <w:t>1</w:t>
            </w:r>
          </w:p>
        </w:tc>
        <w:tc>
          <w:tcPr>
            <w:tcW w:w="2970" w:type="dxa"/>
            <w:tcBorders>
              <w:top w:val="nil"/>
              <w:left w:val="nil"/>
              <w:bottom w:val="single" w:sz="4" w:space="0" w:color="auto"/>
              <w:right w:val="single" w:sz="4" w:space="0" w:color="auto"/>
            </w:tcBorders>
            <w:shd w:val="clear" w:color="auto" w:fill="auto"/>
            <w:vAlign w:val="center"/>
            <w:hideMark/>
          </w:tcPr>
          <w:p w14:paraId="636DA691" w14:textId="77777777" w:rsidR="00A075C4" w:rsidRPr="00BB1E18" w:rsidRDefault="00A075C4" w:rsidP="00F559FD">
            <w:pPr>
              <w:jc w:val="center"/>
              <w:rPr>
                <w:color w:val="000000"/>
                <w:sz w:val="20"/>
                <w:szCs w:val="20"/>
              </w:rPr>
            </w:pPr>
            <w:r w:rsidRPr="00BB1E18">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009BFDDE" w14:textId="77777777" w:rsidR="00A075C4" w:rsidRPr="00BB1E18" w:rsidRDefault="00A075C4" w:rsidP="00F559FD">
            <w:pPr>
              <w:jc w:val="center"/>
              <w:rPr>
                <w:color w:val="000000"/>
                <w:sz w:val="20"/>
                <w:szCs w:val="20"/>
              </w:rPr>
            </w:pPr>
            <w:r w:rsidRPr="00BB1E18">
              <w:rPr>
                <w:color w:val="000000"/>
                <w:sz w:val="20"/>
                <w:szCs w:val="20"/>
              </w:rPr>
              <w:t>9</w:t>
            </w:r>
          </w:p>
        </w:tc>
        <w:tc>
          <w:tcPr>
            <w:tcW w:w="2880" w:type="dxa"/>
            <w:tcBorders>
              <w:top w:val="nil"/>
              <w:left w:val="nil"/>
              <w:bottom w:val="single" w:sz="4" w:space="0" w:color="auto"/>
              <w:right w:val="single" w:sz="4" w:space="0" w:color="auto"/>
            </w:tcBorders>
            <w:shd w:val="clear" w:color="auto" w:fill="auto"/>
            <w:vAlign w:val="center"/>
            <w:hideMark/>
          </w:tcPr>
          <w:p w14:paraId="7B66E46B" w14:textId="77777777" w:rsidR="00A075C4" w:rsidRPr="00BB1E18" w:rsidRDefault="00A075C4" w:rsidP="00F559FD">
            <w:pPr>
              <w:jc w:val="center"/>
              <w:rPr>
                <w:color w:val="000000"/>
                <w:sz w:val="20"/>
                <w:szCs w:val="20"/>
              </w:rPr>
            </w:pPr>
            <w:r w:rsidRPr="00BB1E18">
              <w:rPr>
                <w:color w:val="000000"/>
                <w:sz w:val="20"/>
                <w:szCs w:val="20"/>
              </w:rPr>
              <w:t>9</w:t>
            </w:r>
          </w:p>
        </w:tc>
      </w:tr>
      <w:tr w:rsidR="00A075C4" w:rsidRPr="00E30D52" w14:paraId="5D0F7D3D"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38CA2DBA" w14:textId="77777777" w:rsidR="00A075C4" w:rsidRPr="00BB1E18" w:rsidRDefault="00A075C4" w:rsidP="00F559FD">
            <w:pPr>
              <w:jc w:val="center"/>
              <w:rPr>
                <w:sz w:val="20"/>
                <w:szCs w:val="20"/>
              </w:rPr>
            </w:pPr>
            <w:r w:rsidRPr="00BB1E18">
              <w:rPr>
                <w:sz w:val="20"/>
                <w:szCs w:val="20"/>
              </w:rPr>
              <w:t>7</w:t>
            </w:r>
          </w:p>
        </w:tc>
        <w:tc>
          <w:tcPr>
            <w:tcW w:w="5310" w:type="dxa"/>
            <w:tcBorders>
              <w:top w:val="nil"/>
              <w:left w:val="nil"/>
              <w:bottom w:val="single" w:sz="4" w:space="0" w:color="auto"/>
              <w:right w:val="single" w:sz="4" w:space="0" w:color="auto"/>
            </w:tcBorders>
            <w:shd w:val="clear" w:color="auto" w:fill="auto"/>
            <w:hideMark/>
          </w:tcPr>
          <w:p w14:paraId="3F49163B" w14:textId="77777777" w:rsidR="00A075C4" w:rsidRPr="00BB1E18" w:rsidRDefault="00A075C4" w:rsidP="00F559FD">
            <w:pPr>
              <w:rPr>
                <w:sz w:val="20"/>
                <w:szCs w:val="20"/>
              </w:rPr>
            </w:pPr>
            <w:r w:rsidRPr="00BB1E18">
              <w:rPr>
                <w:sz w:val="20"/>
                <w:szCs w:val="20"/>
              </w:rPr>
              <w:t xml:space="preserve">ул. Бабаджанян дом </w:t>
            </w:r>
            <w:r>
              <w:rPr>
                <w:sz w:val="20"/>
                <w:szCs w:val="20"/>
              </w:rPr>
              <w:t>137</w:t>
            </w:r>
            <w:r w:rsidRPr="00BB1E18">
              <w:rPr>
                <w:sz w:val="20"/>
                <w:szCs w:val="20"/>
              </w:rPr>
              <w:t xml:space="preserve"> под. </w:t>
            </w:r>
            <w:r>
              <w:rPr>
                <w:sz w:val="20"/>
                <w:szCs w:val="20"/>
              </w:rPr>
              <w:t>2</w:t>
            </w:r>
          </w:p>
        </w:tc>
        <w:tc>
          <w:tcPr>
            <w:tcW w:w="2970" w:type="dxa"/>
            <w:tcBorders>
              <w:top w:val="nil"/>
              <w:left w:val="nil"/>
              <w:bottom w:val="single" w:sz="4" w:space="0" w:color="auto"/>
              <w:right w:val="single" w:sz="4" w:space="0" w:color="auto"/>
            </w:tcBorders>
            <w:shd w:val="clear" w:color="auto" w:fill="auto"/>
            <w:vAlign w:val="center"/>
            <w:hideMark/>
          </w:tcPr>
          <w:p w14:paraId="71E6B138" w14:textId="77777777" w:rsidR="00A075C4" w:rsidRPr="00E30D52" w:rsidRDefault="00A075C4" w:rsidP="00F559FD">
            <w:pPr>
              <w:jc w:val="center"/>
              <w:rPr>
                <w:color w:val="000000"/>
                <w:sz w:val="20"/>
                <w:szCs w:val="20"/>
              </w:rPr>
            </w:pPr>
            <w:r w:rsidRPr="00E30D52">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3A299EBD" w14:textId="77777777" w:rsidR="00A075C4" w:rsidRPr="00E30D52" w:rsidRDefault="00A075C4" w:rsidP="00F559FD">
            <w:pPr>
              <w:jc w:val="center"/>
              <w:rPr>
                <w:color w:val="000000"/>
                <w:sz w:val="20"/>
                <w:szCs w:val="20"/>
              </w:rPr>
            </w:pPr>
            <w:r w:rsidRPr="00E30D52">
              <w:rPr>
                <w:color w:val="000000"/>
                <w:sz w:val="20"/>
                <w:szCs w:val="20"/>
              </w:rPr>
              <w:t>9</w:t>
            </w:r>
          </w:p>
        </w:tc>
        <w:tc>
          <w:tcPr>
            <w:tcW w:w="2880" w:type="dxa"/>
            <w:tcBorders>
              <w:top w:val="nil"/>
              <w:left w:val="nil"/>
              <w:bottom w:val="single" w:sz="4" w:space="0" w:color="auto"/>
              <w:right w:val="single" w:sz="4" w:space="0" w:color="auto"/>
            </w:tcBorders>
            <w:shd w:val="clear" w:color="auto" w:fill="auto"/>
            <w:vAlign w:val="center"/>
            <w:hideMark/>
          </w:tcPr>
          <w:p w14:paraId="69BB99FD" w14:textId="77777777" w:rsidR="00A075C4" w:rsidRPr="00E30D52" w:rsidRDefault="00A075C4" w:rsidP="00F559FD">
            <w:pPr>
              <w:jc w:val="center"/>
              <w:rPr>
                <w:color w:val="000000"/>
                <w:sz w:val="20"/>
                <w:szCs w:val="20"/>
              </w:rPr>
            </w:pPr>
            <w:r w:rsidRPr="00E30D52">
              <w:rPr>
                <w:color w:val="000000"/>
                <w:sz w:val="20"/>
                <w:szCs w:val="20"/>
              </w:rPr>
              <w:t>9</w:t>
            </w:r>
          </w:p>
        </w:tc>
      </w:tr>
      <w:tr w:rsidR="00A075C4" w:rsidRPr="00E30D52" w14:paraId="68EEA81B"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36447071" w14:textId="77777777" w:rsidR="00A075C4" w:rsidRPr="00E30D52" w:rsidRDefault="00A075C4" w:rsidP="00F559FD">
            <w:pPr>
              <w:jc w:val="center"/>
              <w:rPr>
                <w:sz w:val="20"/>
                <w:szCs w:val="20"/>
              </w:rPr>
            </w:pPr>
            <w:r w:rsidRPr="00E30D52">
              <w:rPr>
                <w:sz w:val="20"/>
                <w:szCs w:val="20"/>
              </w:rPr>
              <w:t>8</w:t>
            </w:r>
          </w:p>
        </w:tc>
        <w:tc>
          <w:tcPr>
            <w:tcW w:w="5310" w:type="dxa"/>
            <w:tcBorders>
              <w:top w:val="nil"/>
              <w:left w:val="nil"/>
              <w:bottom w:val="single" w:sz="4" w:space="0" w:color="auto"/>
              <w:right w:val="single" w:sz="4" w:space="0" w:color="auto"/>
            </w:tcBorders>
            <w:shd w:val="clear" w:color="auto" w:fill="auto"/>
            <w:hideMark/>
          </w:tcPr>
          <w:p w14:paraId="7A9A6C60" w14:textId="77777777" w:rsidR="00A075C4" w:rsidRPr="00BB1E18" w:rsidRDefault="00A075C4" w:rsidP="00F559FD">
            <w:pPr>
              <w:rPr>
                <w:sz w:val="20"/>
                <w:szCs w:val="20"/>
              </w:rPr>
            </w:pPr>
            <w:r w:rsidRPr="00BB1E18">
              <w:rPr>
                <w:sz w:val="20"/>
                <w:szCs w:val="20"/>
              </w:rPr>
              <w:t>Квартал Б-2 дом 9</w:t>
            </w:r>
            <w:r>
              <w:rPr>
                <w:sz w:val="20"/>
                <w:szCs w:val="20"/>
              </w:rPr>
              <w:t>5</w:t>
            </w:r>
            <w:r w:rsidRPr="00BB1E18">
              <w:rPr>
                <w:sz w:val="20"/>
                <w:szCs w:val="20"/>
              </w:rPr>
              <w:t xml:space="preserve"> под. 1</w:t>
            </w:r>
          </w:p>
        </w:tc>
        <w:tc>
          <w:tcPr>
            <w:tcW w:w="2970" w:type="dxa"/>
            <w:tcBorders>
              <w:top w:val="nil"/>
              <w:left w:val="nil"/>
              <w:bottom w:val="single" w:sz="4" w:space="0" w:color="auto"/>
              <w:right w:val="single" w:sz="4" w:space="0" w:color="auto"/>
            </w:tcBorders>
            <w:shd w:val="clear" w:color="auto" w:fill="auto"/>
            <w:vAlign w:val="center"/>
            <w:hideMark/>
          </w:tcPr>
          <w:p w14:paraId="113C8A1A" w14:textId="77777777" w:rsidR="00A075C4" w:rsidRPr="00E30D52" w:rsidRDefault="00A075C4" w:rsidP="00F559FD">
            <w:pPr>
              <w:jc w:val="center"/>
              <w:rPr>
                <w:color w:val="000000"/>
                <w:sz w:val="20"/>
                <w:szCs w:val="20"/>
              </w:rPr>
            </w:pPr>
            <w:r w:rsidRPr="00E30D52">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5A8AB839" w14:textId="77777777" w:rsidR="00A075C4" w:rsidRPr="00E30D52" w:rsidRDefault="00A075C4" w:rsidP="00F559FD">
            <w:pPr>
              <w:jc w:val="center"/>
              <w:rPr>
                <w:color w:val="000000"/>
                <w:sz w:val="20"/>
                <w:szCs w:val="20"/>
              </w:rPr>
            </w:pPr>
            <w:r w:rsidRPr="00E30D52">
              <w:rPr>
                <w:color w:val="000000"/>
                <w:sz w:val="20"/>
                <w:szCs w:val="20"/>
              </w:rPr>
              <w:t>9</w:t>
            </w:r>
          </w:p>
        </w:tc>
        <w:tc>
          <w:tcPr>
            <w:tcW w:w="2880" w:type="dxa"/>
            <w:tcBorders>
              <w:top w:val="nil"/>
              <w:left w:val="nil"/>
              <w:bottom w:val="single" w:sz="4" w:space="0" w:color="auto"/>
              <w:right w:val="single" w:sz="4" w:space="0" w:color="auto"/>
            </w:tcBorders>
            <w:shd w:val="clear" w:color="auto" w:fill="auto"/>
            <w:vAlign w:val="center"/>
            <w:hideMark/>
          </w:tcPr>
          <w:p w14:paraId="16CA4611" w14:textId="77777777" w:rsidR="00A075C4" w:rsidRPr="00E30D52" w:rsidRDefault="00A075C4" w:rsidP="00F559FD">
            <w:pPr>
              <w:jc w:val="center"/>
              <w:rPr>
                <w:color w:val="000000"/>
                <w:sz w:val="20"/>
                <w:szCs w:val="20"/>
              </w:rPr>
            </w:pPr>
            <w:r w:rsidRPr="00E30D52">
              <w:rPr>
                <w:color w:val="000000"/>
                <w:sz w:val="20"/>
                <w:szCs w:val="20"/>
              </w:rPr>
              <w:t>9</w:t>
            </w:r>
          </w:p>
        </w:tc>
      </w:tr>
      <w:tr w:rsidR="00A075C4" w:rsidRPr="00E30D52" w14:paraId="0FFD2221" w14:textId="77777777" w:rsidTr="00A075C4">
        <w:trPr>
          <w:gridAfter w:val="1"/>
          <w:wAfter w:w="10" w:type="dxa"/>
          <w:trHeight w:val="39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26B3FAE9" w14:textId="77777777" w:rsidR="00A075C4" w:rsidRPr="00BB1E18" w:rsidRDefault="00A075C4" w:rsidP="00F559FD">
            <w:pPr>
              <w:jc w:val="center"/>
              <w:rPr>
                <w:sz w:val="20"/>
                <w:szCs w:val="20"/>
              </w:rPr>
            </w:pPr>
            <w:r w:rsidRPr="00BB1E18">
              <w:rPr>
                <w:sz w:val="20"/>
                <w:szCs w:val="20"/>
              </w:rPr>
              <w:t>9</w:t>
            </w:r>
          </w:p>
        </w:tc>
        <w:tc>
          <w:tcPr>
            <w:tcW w:w="5310" w:type="dxa"/>
            <w:tcBorders>
              <w:top w:val="nil"/>
              <w:left w:val="nil"/>
              <w:bottom w:val="single" w:sz="4" w:space="0" w:color="auto"/>
              <w:right w:val="single" w:sz="4" w:space="0" w:color="auto"/>
            </w:tcBorders>
            <w:shd w:val="clear" w:color="auto" w:fill="auto"/>
            <w:vAlign w:val="center"/>
            <w:hideMark/>
          </w:tcPr>
          <w:p w14:paraId="61AD9416" w14:textId="77777777" w:rsidR="00A075C4" w:rsidRPr="00BB1E18" w:rsidRDefault="00A075C4" w:rsidP="00F559FD">
            <w:pPr>
              <w:rPr>
                <w:sz w:val="20"/>
                <w:szCs w:val="20"/>
              </w:rPr>
            </w:pPr>
            <w:r w:rsidRPr="00BB1E18">
              <w:rPr>
                <w:sz w:val="20"/>
                <w:szCs w:val="20"/>
              </w:rPr>
              <w:t>Квартал Б-2 дом 9</w:t>
            </w:r>
            <w:r>
              <w:rPr>
                <w:sz w:val="20"/>
                <w:szCs w:val="20"/>
              </w:rPr>
              <w:t>5</w:t>
            </w:r>
            <w:r w:rsidRPr="00BB1E18">
              <w:rPr>
                <w:sz w:val="20"/>
                <w:szCs w:val="20"/>
              </w:rPr>
              <w:t xml:space="preserve"> под. </w:t>
            </w:r>
            <w:r>
              <w:rPr>
                <w:sz w:val="20"/>
                <w:szCs w:val="20"/>
              </w:rPr>
              <w:t>4</w:t>
            </w:r>
          </w:p>
        </w:tc>
        <w:tc>
          <w:tcPr>
            <w:tcW w:w="2970" w:type="dxa"/>
            <w:tcBorders>
              <w:top w:val="nil"/>
              <w:left w:val="nil"/>
              <w:bottom w:val="single" w:sz="4" w:space="0" w:color="auto"/>
              <w:right w:val="single" w:sz="4" w:space="0" w:color="auto"/>
            </w:tcBorders>
            <w:shd w:val="clear" w:color="auto" w:fill="auto"/>
            <w:vAlign w:val="center"/>
            <w:hideMark/>
          </w:tcPr>
          <w:p w14:paraId="5B16E8DB" w14:textId="77777777" w:rsidR="00A075C4" w:rsidRPr="00BB1E18" w:rsidRDefault="00A075C4" w:rsidP="00F559FD">
            <w:pPr>
              <w:jc w:val="center"/>
              <w:rPr>
                <w:color w:val="000000"/>
                <w:sz w:val="20"/>
                <w:szCs w:val="20"/>
              </w:rPr>
            </w:pPr>
            <w:r w:rsidRPr="00BB1E18">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18F003BC" w14:textId="77777777" w:rsidR="00A075C4" w:rsidRPr="00BB1E18" w:rsidRDefault="00A075C4" w:rsidP="00F559FD">
            <w:pPr>
              <w:jc w:val="center"/>
              <w:rPr>
                <w:color w:val="000000"/>
                <w:sz w:val="20"/>
                <w:szCs w:val="20"/>
              </w:rPr>
            </w:pPr>
            <w:r w:rsidRPr="00BB1E18">
              <w:rPr>
                <w:color w:val="000000"/>
                <w:sz w:val="20"/>
                <w:szCs w:val="20"/>
              </w:rPr>
              <w:t>9</w:t>
            </w:r>
          </w:p>
        </w:tc>
        <w:tc>
          <w:tcPr>
            <w:tcW w:w="2880" w:type="dxa"/>
            <w:tcBorders>
              <w:top w:val="nil"/>
              <w:left w:val="nil"/>
              <w:bottom w:val="single" w:sz="4" w:space="0" w:color="auto"/>
              <w:right w:val="single" w:sz="4" w:space="0" w:color="auto"/>
            </w:tcBorders>
            <w:shd w:val="clear" w:color="auto" w:fill="auto"/>
            <w:vAlign w:val="center"/>
            <w:hideMark/>
          </w:tcPr>
          <w:p w14:paraId="4ACC0588" w14:textId="77777777" w:rsidR="00A075C4" w:rsidRPr="00BB1E18" w:rsidRDefault="00A075C4" w:rsidP="00F559FD">
            <w:pPr>
              <w:jc w:val="center"/>
              <w:rPr>
                <w:color w:val="000000"/>
                <w:sz w:val="20"/>
                <w:szCs w:val="20"/>
              </w:rPr>
            </w:pPr>
            <w:r w:rsidRPr="00BB1E18">
              <w:rPr>
                <w:color w:val="000000"/>
                <w:sz w:val="20"/>
                <w:szCs w:val="20"/>
              </w:rPr>
              <w:t>9</w:t>
            </w:r>
          </w:p>
        </w:tc>
      </w:tr>
      <w:tr w:rsidR="00A075C4" w:rsidRPr="00E30D52" w14:paraId="4D2EE7B4" w14:textId="77777777" w:rsidTr="00A075C4">
        <w:trPr>
          <w:gridAfter w:val="1"/>
          <w:wAfter w:w="10" w:type="dxa"/>
          <w:trHeight w:val="345"/>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7D12F8CB" w14:textId="77777777" w:rsidR="00A075C4" w:rsidRPr="00BB1E18" w:rsidRDefault="00A075C4" w:rsidP="00F559FD">
            <w:pPr>
              <w:jc w:val="center"/>
              <w:rPr>
                <w:sz w:val="20"/>
                <w:szCs w:val="20"/>
              </w:rPr>
            </w:pPr>
            <w:r w:rsidRPr="00BB1E18">
              <w:rPr>
                <w:sz w:val="20"/>
                <w:szCs w:val="20"/>
              </w:rPr>
              <w:t>10</w:t>
            </w:r>
          </w:p>
        </w:tc>
        <w:tc>
          <w:tcPr>
            <w:tcW w:w="5310" w:type="dxa"/>
            <w:tcBorders>
              <w:top w:val="nil"/>
              <w:left w:val="nil"/>
              <w:bottom w:val="single" w:sz="4" w:space="0" w:color="auto"/>
              <w:right w:val="single" w:sz="4" w:space="0" w:color="auto"/>
            </w:tcBorders>
            <w:shd w:val="clear" w:color="auto" w:fill="auto"/>
            <w:vAlign w:val="center"/>
            <w:hideMark/>
          </w:tcPr>
          <w:p w14:paraId="5BDF7569" w14:textId="77777777" w:rsidR="00A075C4" w:rsidRPr="00BB1E18" w:rsidRDefault="00A075C4" w:rsidP="00F559FD">
            <w:pPr>
              <w:rPr>
                <w:sz w:val="20"/>
                <w:szCs w:val="20"/>
              </w:rPr>
            </w:pPr>
            <w:r w:rsidRPr="00BB1E18">
              <w:rPr>
                <w:sz w:val="20"/>
                <w:szCs w:val="20"/>
              </w:rPr>
              <w:t xml:space="preserve">Квартал Б-2 дом </w:t>
            </w:r>
            <w:r>
              <w:rPr>
                <w:sz w:val="20"/>
                <w:szCs w:val="20"/>
              </w:rPr>
              <w:t>120</w:t>
            </w:r>
          </w:p>
        </w:tc>
        <w:tc>
          <w:tcPr>
            <w:tcW w:w="2970" w:type="dxa"/>
            <w:tcBorders>
              <w:top w:val="nil"/>
              <w:left w:val="nil"/>
              <w:bottom w:val="single" w:sz="4" w:space="0" w:color="auto"/>
              <w:right w:val="single" w:sz="4" w:space="0" w:color="auto"/>
            </w:tcBorders>
            <w:shd w:val="clear" w:color="auto" w:fill="auto"/>
            <w:vAlign w:val="center"/>
            <w:hideMark/>
          </w:tcPr>
          <w:p w14:paraId="26A82C1D" w14:textId="77777777" w:rsidR="00A075C4" w:rsidRPr="00BB1E18" w:rsidRDefault="00A075C4" w:rsidP="00F559FD">
            <w:pPr>
              <w:jc w:val="center"/>
              <w:rPr>
                <w:color w:val="000000"/>
                <w:sz w:val="20"/>
                <w:szCs w:val="20"/>
              </w:rPr>
            </w:pPr>
            <w:r w:rsidRPr="00BB1E18">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1CB12EC0" w14:textId="77777777" w:rsidR="00A075C4" w:rsidRPr="00BB1E18" w:rsidRDefault="00A075C4" w:rsidP="00F559FD">
            <w:pPr>
              <w:jc w:val="center"/>
              <w:rPr>
                <w:color w:val="000000"/>
                <w:sz w:val="20"/>
                <w:szCs w:val="20"/>
              </w:rPr>
            </w:pPr>
            <w:r w:rsidRPr="00BB1E18">
              <w:rPr>
                <w:color w:val="000000"/>
                <w:sz w:val="20"/>
                <w:szCs w:val="20"/>
              </w:rPr>
              <w:t>9</w:t>
            </w:r>
          </w:p>
        </w:tc>
        <w:tc>
          <w:tcPr>
            <w:tcW w:w="2880" w:type="dxa"/>
            <w:tcBorders>
              <w:top w:val="nil"/>
              <w:left w:val="nil"/>
              <w:bottom w:val="single" w:sz="4" w:space="0" w:color="auto"/>
              <w:right w:val="single" w:sz="4" w:space="0" w:color="auto"/>
            </w:tcBorders>
            <w:shd w:val="clear" w:color="auto" w:fill="auto"/>
            <w:vAlign w:val="center"/>
            <w:hideMark/>
          </w:tcPr>
          <w:p w14:paraId="545B49E6" w14:textId="77777777" w:rsidR="00A075C4" w:rsidRPr="00BB1E18" w:rsidRDefault="00A075C4" w:rsidP="00F559FD">
            <w:pPr>
              <w:jc w:val="center"/>
              <w:rPr>
                <w:color w:val="000000"/>
                <w:sz w:val="20"/>
                <w:szCs w:val="20"/>
              </w:rPr>
            </w:pPr>
            <w:r w:rsidRPr="00BB1E18">
              <w:rPr>
                <w:color w:val="000000"/>
                <w:sz w:val="20"/>
                <w:szCs w:val="20"/>
              </w:rPr>
              <w:t>9</w:t>
            </w:r>
          </w:p>
        </w:tc>
      </w:tr>
      <w:tr w:rsidR="00A075C4" w:rsidRPr="00784C6E" w14:paraId="2010D5D5" w14:textId="77777777" w:rsidTr="00A075C4">
        <w:trPr>
          <w:gridAfter w:val="1"/>
          <w:wAfter w:w="10" w:type="dxa"/>
          <w:trHeight w:val="345"/>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1B7BB47E" w14:textId="77777777" w:rsidR="00A075C4" w:rsidRPr="00BB1E18" w:rsidRDefault="00A075C4" w:rsidP="00F559FD">
            <w:pPr>
              <w:jc w:val="center"/>
              <w:rPr>
                <w:sz w:val="20"/>
                <w:szCs w:val="20"/>
              </w:rPr>
            </w:pPr>
            <w:r w:rsidRPr="00BB1E18">
              <w:rPr>
                <w:sz w:val="20"/>
                <w:szCs w:val="20"/>
              </w:rPr>
              <w:t>11</w:t>
            </w:r>
          </w:p>
        </w:tc>
        <w:tc>
          <w:tcPr>
            <w:tcW w:w="5310" w:type="dxa"/>
            <w:tcBorders>
              <w:top w:val="nil"/>
              <w:left w:val="nil"/>
              <w:bottom w:val="single" w:sz="4" w:space="0" w:color="auto"/>
              <w:right w:val="single" w:sz="4" w:space="0" w:color="auto"/>
            </w:tcBorders>
            <w:shd w:val="clear" w:color="auto" w:fill="auto"/>
            <w:vAlign w:val="center"/>
          </w:tcPr>
          <w:p w14:paraId="73C7FFEA" w14:textId="77777777" w:rsidR="00A075C4" w:rsidRPr="00BB1E18" w:rsidRDefault="00A075C4" w:rsidP="00F559FD">
            <w:pPr>
              <w:rPr>
                <w:sz w:val="20"/>
                <w:szCs w:val="20"/>
              </w:rPr>
            </w:pPr>
            <w:r w:rsidRPr="00BB1E18">
              <w:rPr>
                <w:sz w:val="20"/>
                <w:szCs w:val="20"/>
              </w:rPr>
              <w:t xml:space="preserve">Квартал Б-2 дом </w:t>
            </w:r>
            <w:r>
              <w:rPr>
                <w:sz w:val="20"/>
                <w:szCs w:val="20"/>
              </w:rPr>
              <w:t>133 под. 2</w:t>
            </w:r>
          </w:p>
        </w:tc>
        <w:tc>
          <w:tcPr>
            <w:tcW w:w="2970" w:type="dxa"/>
            <w:tcBorders>
              <w:top w:val="nil"/>
              <w:left w:val="nil"/>
              <w:bottom w:val="single" w:sz="4" w:space="0" w:color="auto"/>
              <w:right w:val="single" w:sz="4" w:space="0" w:color="auto"/>
            </w:tcBorders>
            <w:shd w:val="clear" w:color="auto" w:fill="auto"/>
            <w:vAlign w:val="center"/>
            <w:hideMark/>
          </w:tcPr>
          <w:p w14:paraId="5AB1B269" w14:textId="77777777" w:rsidR="00A075C4" w:rsidRPr="00BB1E18" w:rsidRDefault="00A075C4" w:rsidP="00F559FD">
            <w:pPr>
              <w:jc w:val="center"/>
              <w:rPr>
                <w:color w:val="000000"/>
                <w:sz w:val="20"/>
                <w:szCs w:val="20"/>
              </w:rPr>
            </w:pPr>
            <w:r w:rsidRPr="00BB1E18">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6E165077" w14:textId="77777777" w:rsidR="00A075C4" w:rsidRPr="00BB1E18" w:rsidRDefault="00A075C4" w:rsidP="00F559FD">
            <w:pPr>
              <w:jc w:val="center"/>
              <w:rPr>
                <w:color w:val="000000"/>
                <w:sz w:val="20"/>
                <w:szCs w:val="20"/>
              </w:rPr>
            </w:pPr>
            <w:r w:rsidRPr="00BB1E18">
              <w:rPr>
                <w:color w:val="000000"/>
                <w:sz w:val="20"/>
                <w:szCs w:val="20"/>
              </w:rPr>
              <w:t>9</w:t>
            </w:r>
          </w:p>
        </w:tc>
        <w:tc>
          <w:tcPr>
            <w:tcW w:w="2880" w:type="dxa"/>
            <w:tcBorders>
              <w:top w:val="nil"/>
              <w:left w:val="nil"/>
              <w:bottom w:val="single" w:sz="4" w:space="0" w:color="auto"/>
              <w:right w:val="single" w:sz="4" w:space="0" w:color="auto"/>
            </w:tcBorders>
            <w:shd w:val="clear" w:color="auto" w:fill="auto"/>
            <w:vAlign w:val="center"/>
            <w:hideMark/>
          </w:tcPr>
          <w:p w14:paraId="6919DBC4" w14:textId="77777777" w:rsidR="00A075C4" w:rsidRPr="00BB1E18" w:rsidRDefault="00A075C4" w:rsidP="00F559FD">
            <w:pPr>
              <w:jc w:val="center"/>
              <w:rPr>
                <w:color w:val="000000"/>
                <w:sz w:val="20"/>
                <w:szCs w:val="20"/>
              </w:rPr>
            </w:pPr>
            <w:r w:rsidRPr="00BB1E18">
              <w:rPr>
                <w:color w:val="000000"/>
                <w:sz w:val="20"/>
                <w:szCs w:val="20"/>
              </w:rPr>
              <w:t>9</w:t>
            </w:r>
          </w:p>
        </w:tc>
      </w:tr>
      <w:tr w:rsidR="00A075C4" w:rsidRPr="00784C6E" w14:paraId="18A09DBE" w14:textId="77777777" w:rsidTr="00A075C4">
        <w:trPr>
          <w:gridAfter w:val="1"/>
          <w:wAfter w:w="10" w:type="dxa"/>
          <w:trHeight w:val="345"/>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40E807DF" w14:textId="77777777" w:rsidR="00A075C4" w:rsidRPr="00BB1E18" w:rsidRDefault="00A075C4" w:rsidP="00F559FD">
            <w:pPr>
              <w:jc w:val="center"/>
              <w:rPr>
                <w:sz w:val="20"/>
                <w:szCs w:val="20"/>
              </w:rPr>
            </w:pPr>
            <w:r w:rsidRPr="00BB1E18">
              <w:rPr>
                <w:sz w:val="20"/>
                <w:szCs w:val="20"/>
              </w:rPr>
              <w:t>12</w:t>
            </w:r>
          </w:p>
        </w:tc>
        <w:tc>
          <w:tcPr>
            <w:tcW w:w="5310" w:type="dxa"/>
            <w:tcBorders>
              <w:top w:val="nil"/>
              <w:left w:val="nil"/>
              <w:bottom w:val="single" w:sz="4" w:space="0" w:color="auto"/>
              <w:right w:val="single" w:sz="4" w:space="0" w:color="auto"/>
            </w:tcBorders>
            <w:shd w:val="clear" w:color="auto" w:fill="auto"/>
            <w:vAlign w:val="center"/>
            <w:hideMark/>
          </w:tcPr>
          <w:p w14:paraId="2082D865" w14:textId="77777777" w:rsidR="00A075C4" w:rsidRPr="00BB1E18" w:rsidRDefault="00A075C4" w:rsidP="00F559FD">
            <w:pPr>
              <w:rPr>
                <w:sz w:val="20"/>
                <w:szCs w:val="20"/>
              </w:rPr>
            </w:pPr>
            <w:r w:rsidRPr="00BB1E18">
              <w:rPr>
                <w:sz w:val="20"/>
                <w:szCs w:val="20"/>
              </w:rPr>
              <w:t>Проспект Исакова дом 5</w:t>
            </w:r>
            <w:r>
              <w:rPr>
                <w:sz w:val="20"/>
                <w:szCs w:val="20"/>
              </w:rPr>
              <w:t>0</w:t>
            </w:r>
            <w:r w:rsidRPr="00BB1E18">
              <w:rPr>
                <w:sz w:val="20"/>
                <w:szCs w:val="20"/>
              </w:rPr>
              <w:t>/3 под.</w:t>
            </w:r>
            <w:r>
              <w:rPr>
                <w:sz w:val="20"/>
                <w:szCs w:val="20"/>
              </w:rPr>
              <w:t xml:space="preserve"> 1</w:t>
            </w:r>
          </w:p>
        </w:tc>
        <w:tc>
          <w:tcPr>
            <w:tcW w:w="2970" w:type="dxa"/>
            <w:tcBorders>
              <w:top w:val="nil"/>
              <w:left w:val="nil"/>
              <w:bottom w:val="single" w:sz="4" w:space="0" w:color="auto"/>
              <w:right w:val="single" w:sz="4" w:space="0" w:color="auto"/>
            </w:tcBorders>
            <w:shd w:val="clear" w:color="auto" w:fill="auto"/>
            <w:vAlign w:val="center"/>
            <w:hideMark/>
          </w:tcPr>
          <w:p w14:paraId="56B4611F" w14:textId="77777777" w:rsidR="00A075C4" w:rsidRPr="00BB1E18" w:rsidRDefault="00A075C4" w:rsidP="00F559FD">
            <w:pPr>
              <w:jc w:val="center"/>
              <w:rPr>
                <w:color w:val="000000"/>
                <w:sz w:val="20"/>
                <w:szCs w:val="20"/>
              </w:rPr>
            </w:pPr>
            <w:r w:rsidRPr="00BB1E18">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60FED892" w14:textId="77777777" w:rsidR="00A075C4" w:rsidRPr="00BB1E18" w:rsidRDefault="00A075C4" w:rsidP="00F559FD">
            <w:pPr>
              <w:jc w:val="center"/>
              <w:rPr>
                <w:color w:val="000000"/>
                <w:sz w:val="20"/>
                <w:szCs w:val="20"/>
              </w:rPr>
            </w:pPr>
            <w:r w:rsidRPr="00BB1E18">
              <w:rPr>
                <w:color w:val="000000"/>
                <w:sz w:val="20"/>
                <w:szCs w:val="20"/>
              </w:rPr>
              <w:t>9</w:t>
            </w:r>
          </w:p>
        </w:tc>
        <w:tc>
          <w:tcPr>
            <w:tcW w:w="2880" w:type="dxa"/>
            <w:tcBorders>
              <w:top w:val="nil"/>
              <w:left w:val="nil"/>
              <w:bottom w:val="single" w:sz="4" w:space="0" w:color="auto"/>
              <w:right w:val="single" w:sz="4" w:space="0" w:color="auto"/>
            </w:tcBorders>
            <w:shd w:val="clear" w:color="auto" w:fill="auto"/>
            <w:vAlign w:val="center"/>
            <w:hideMark/>
          </w:tcPr>
          <w:p w14:paraId="2BC751FA" w14:textId="77777777" w:rsidR="00A075C4" w:rsidRPr="00BB1E18" w:rsidRDefault="00A075C4" w:rsidP="00F559FD">
            <w:pPr>
              <w:jc w:val="center"/>
              <w:rPr>
                <w:color w:val="000000"/>
                <w:sz w:val="20"/>
                <w:szCs w:val="20"/>
              </w:rPr>
            </w:pPr>
            <w:r w:rsidRPr="00BB1E18">
              <w:rPr>
                <w:color w:val="000000"/>
                <w:sz w:val="20"/>
                <w:szCs w:val="20"/>
              </w:rPr>
              <w:t>9</w:t>
            </w:r>
          </w:p>
        </w:tc>
      </w:tr>
      <w:tr w:rsidR="00A075C4" w:rsidRPr="00784C6E" w14:paraId="11E41BF4" w14:textId="77777777" w:rsidTr="00A075C4">
        <w:trPr>
          <w:gridAfter w:val="1"/>
          <w:wAfter w:w="10" w:type="dxa"/>
          <w:trHeight w:val="315"/>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64D04528" w14:textId="77777777" w:rsidR="00A075C4" w:rsidRPr="00BB1E18" w:rsidRDefault="00A075C4" w:rsidP="00F559FD">
            <w:pPr>
              <w:jc w:val="center"/>
              <w:rPr>
                <w:sz w:val="20"/>
                <w:szCs w:val="20"/>
              </w:rPr>
            </w:pPr>
            <w:r w:rsidRPr="00BB1E18">
              <w:rPr>
                <w:sz w:val="20"/>
                <w:szCs w:val="20"/>
              </w:rPr>
              <w:t>13</w:t>
            </w:r>
          </w:p>
        </w:tc>
        <w:tc>
          <w:tcPr>
            <w:tcW w:w="5310" w:type="dxa"/>
            <w:tcBorders>
              <w:top w:val="nil"/>
              <w:left w:val="nil"/>
              <w:bottom w:val="single" w:sz="4" w:space="0" w:color="auto"/>
              <w:right w:val="single" w:sz="4" w:space="0" w:color="auto"/>
            </w:tcBorders>
            <w:shd w:val="clear" w:color="auto" w:fill="auto"/>
          </w:tcPr>
          <w:p w14:paraId="24FA0625" w14:textId="77777777" w:rsidR="00A075C4" w:rsidRPr="00E30D52" w:rsidRDefault="00A075C4" w:rsidP="00F559FD">
            <w:pPr>
              <w:rPr>
                <w:sz w:val="20"/>
                <w:szCs w:val="20"/>
              </w:rPr>
            </w:pPr>
            <w:r w:rsidRPr="00BB1E18">
              <w:rPr>
                <w:sz w:val="20"/>
                <w:szCs w:val="20"/>
              </w:rPr>
              <w:t>ул</w:t>
            </w:r>
            <w:r w:rsidRPr="00E30D52">
              <w:rPr>
                <w:sz w:val="20"/>
                <w:szCs w:val="20"/>
              </w:rPr>
              <w:t>.</w:t>
            </w:r>
            <w:r w:rsidRPr="00BB1E18">
              <w:rPr>
                <w:sz w:val="20"/>
                <w:szCs w:val="20"/>
              </w:rPr>
              <w:t xml:space="preserve"> Шерами</w:t>
            </w:r>
            <w:r w:rsidRPr="00E30D52">
              <w:rPr>
                <w:sz w:val="20"/>
                <w:szCs w:val="20"/>
              </w:rPr>
              <w:t xml:space="preserve"> </w:t>
            </w:r>
            <w:r w:rsidRPr="00BB1E18">
              <w:rPr>
                <w:sz w:val="20"/>
                <w:szCs w:val="20"/>
              </w:rPr>
              <w:t>дом</w:t>
            </w:r>
            <w:r w:rsidRPr="00E30D52">
              <w:rPr>
                <w:sz w:val="20"/>
                <w:szCs w:val="20"/>
              </w:rPr>
              <w:t xml:space="preserve"> </w:t>
            </w:r>
            <w:r w:rsidRPr="00BB1E18">
              <w:rPr>
                <w:sz w:val="20"/>
                <w:szCs w:val="20"/>
              </w:rPr>
              <w:t xml:space="preserve">7 </w:t>
            </w:r>
          </w:p>
        </w:tc>
        <w:tc>
          <w:tcPr>
            <w:tcW w:w="2970" w:type="dxa"/>
            <w:tcBorders>
              <w:top w:val="nil"/>
              <w:left w:val="nil"/>
              <w:bottom w:val="single" w:sz="4" w:space="0" w:color="auto"/>
              <w:right w:val="single" w:sz="4" w:space="0" w:color="auto"/>
            </w:tcBorders>
            <w:shd w:val="clear" w:color="auto" w:fill="auto"/>
            <w:vAlign w:val="center"/>
            <w:hideMark/>
          </w:tcPr>
          <w:p w14:paraId="26CA8186" w14:textId="77777777" w:rsidR="00A075C4" w:rsidRPr="00BB1E18" w:rsidRDefault="00A075C4" w:rsidP="00F559FD">
            <w:pPr>
              <w:jc w:val="center"/>
              <w:rPr>
                <w:color w:val="000000"/>
                <w:sz w:val="20"/>
                <w:szCs w:val="20"/>
              </w:rPr>
            </w:pPr>
            <w:r w:rsidRPr="00BB1E18">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41D7C17B" w14:textId="77777777" w:rsidR="00A075C4" w:rsidRPr="00BB1E18" w:rsidRDefault="00A075C4" w:rsidP="00F559FD">
            <w:pPr>
              <w:jc w:val="center"/>
              <w:rPr>
                <w:color w:val="000000"/>
                <w:sz w:val="20"/>
                <w:szCs w:val="20"/>
              </w:rPr>
            </w:pPr>
            <w:r w:rsidRPr="00BB1E18">
              <w:rPr>
                <w:color w:val="000000"/>
                <w:sz w:val="20"/>
                <w:szCs w:val="20"/>
              </w:rPr>
              <w:t>9</w:t>
            </w:r>
          </w:p>
        </w:tc>
        <w:tc>
          <w:tcPr>
            <w:tcW w:w="2880" w:type="dxa"/>
            <w:tcBorders>
              <w:top w:val="nil"/>
              <w:left w:val="nil"/>
              <w:bottom w:val="single" w:sz="4" w:space="0" w:color="auto"/>
              <w:right w:val="single" w:sz="4" w:space="0" w:color="auto"/>
            </w:tcBorders>
            <w:shd w:val="clear" w:color="auto" w:fill="auto"/>
            <w:vAlign w:val="center"/>
            <w:hideMark/>
          </w:tcPr>
          <w:p w14:paraId="0D265052" w14:textId="77777777" w:rsidR="00A075C4" w:rsidRPr="00BB1E18" w:rsidRDefault="00A075C4" w:rsidP="00F559FD">
            <w:pPr>
              <w:jc w:val="center"/>
              <w:rPr>
                <w:color w:val="000000"/>
                <w:sz w:val="20"/>
                <w:szCs w:val="20"/>
              </w:rPr>
            </w:pPr>
            <w:r w:rsidRPr="00BB1E18">
              <w:rPr>
                <w:color w:val="000000"/>
                <w:sz w:val="20"/>
                <w:szCs w:val="20"/>
              </w:rPr>
              <w:t>9</w:t>
            </w:r>
          </w:p>
        </w:tc>
      </w:tr>
      <w:tr w:rsidR="00A075C4" w:rsidRPr="00784C6E" w14:paraId="0963025E"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77112206" w14:textId="77777777" w:rsidR="00A075C4" w:rsidRPr="00E30D52" w:rsidRDefault="00A075C4" w:rsidP="00F559FD">
            <w:pPr>
              <w:jc w:val="center"/>
              <w:rPr>
                <w:sz w:val="20"/>
                <w:szCs w:val="20"/>
              </w:rPr>
            </w:pPr>
            <w:r w:rsidRPr="00E30D52">
              <w:rPr>
                <w:sz w:val="20"/>
                <w:szCs w:val="20"/>
              </w:rPr>
              <w:t>14</w:t>
            </w:r>
          </w:p>
        </w:tc>
        <w:tc>
          <w:tcPr>
            <w:tcW w:w="5310" w:type="dxa"/>
            <w:tcBorders>
              <w:top w:val="nil"/>
              <w:left w:val="nil"/>
              <w:bottom w:val="single" w:sz="4" w:space="0" w:color="auto"/>
              <w:right w:val="single" w:sz="4" w:space="0" w:color="auto"/>
            </w:tcBorders>
            <w:shd w:val="clear" w:color="auto" w:fill="auto"/>
          </w:tcPr>
          <w:p w14:paraId="67533DD5" w14:textId="77777777" w:rsidR="00A075C4" w:rsidRPr="00E30D52" w:rsidRDefault="00A075C4" w:rsidP="00F559FD">
            <w:pPr>
              <w:rPr>
                <w:sz w:val="20"/>
                <w:szCs w:val="20"/>
              </w:rPr>
            </w:pPr>
            <w:r w:rsidRPr="00BB1E18">
              <w:rPr>
                <w:sz w:val="20"/>
                <w:szCs w:val="20"/>
              </w:rPr>
              <w:t>ул</w:t>
            </w:r>
            <w:r w:rsidRPr="00E30D52">
              <w:rPr>
                <w:sz w:val="20"/>
                <w:szCs w:val="20"/>
              </w:rPr>
              <w:t>.</w:t>
            </w:r>
            <w:r w:rsidRPr="00BB1E18">
              <w:rPr>
                <w:sz w:val="20"/>
                <w:szCs w:val="20"/>
              </w:rPr>
              <w:t xml:space="preserve"> Шерами</w:t>
            </w:r>
            <w:r w:rsidRPr="00E30D52">
              <w:rPr>
                <w:sz w:val="20"/>
                <w:szCs w:val="20"/>
              </w:rPr>
              <w:t xml:space="preserve"> </w:t>
            </w:r>
            <w:r w:rsidRPr="00BB1E18">
              <w:rPr>
                <w:sz w:val="20"/>
                <w:szCs w:val="20"/>
              </w:rPr>
              <w:t>дом</w:t>
            </w:r>
            <w:r w:rsidRPr="00E30D52">
              <w:rPr>
                <w:sz w:val="20"/>
                <w:szCs w:val="20"/>
              </w:rPr>
              <w:t xml:space="preserve"> </w:t>
            </w:r>
            <w:r>
              <w:rPr>
                <w:sz w:val="20"/>
                <w:szCs w:val="20"/>
              </w:rPr>
              <w:t>8</w:t>
            </w:r>
            <w:r w:rsidRPr="00BB1E18">
              <w:rPr>
                <w:sz w:val="20"/>
                <w:szCs w:val="20"/>
              </w:rPr>
              <w:t>9 под.</w:t>
            </w:r>
            <w:r>
              <w:rPr>
                <w:sz w:val="20"/>
                <w:szCs w:val="20"/>
              </w:rPr>
              <w:t xml:space="preserve"> 1</w:t>
            </w:r>
          </w:p>
        </w:tc>
        <w:tc>
          <w:tcPr>
            <w:tcW w:w="2970" w:type="dxa"/>
            <w:tcBorders>
              <w:top w:val="nil"/>
              <w:left w:val="nil"/>
              <w:bottom w:val="single" w:sz="4" w:space="0" w:color="auto"/>
              <w:right w:val="single" w:sz="4" w:space="0" w:color="auto"/>
            </w:tcBorders>
            <w:shd w:val="clear" w:color="auto" w:fill="auto"/>
            <w:vAlign w:val="center"/>
            <w:hideMark/>
          </w:tcPr>
          <w:p w14:paraId="7F7805BE" w14:textId="77777777" w:rsidR="00A075C4" w:rsidRPr="00E30D52" w:rsidRDefault="00A075C4" w:rsidP="00F559FD">
            <w:pPr>
              <w:jc w:val="center"/>
              <w:rPr>
                <w:color w:val="000000"/>
                <w:sz w:val="20"/>
                <w:szCs w:val="20"/>
              </w:rPr>
            </w:pPr>
            <w:r w:rsidRPr="00E30D52">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3A814368" w14:textId="77777777" w:rsidR="00A075C4" w:rsidRPr="00E30D52" w:rsidRDefault="00A075C4" w:rsidP="00F559FD">
            <w:pPr>
              <w:jc w:val="center"/>
              <w:rPr>
                <w:color w:val="000000"/>
                <w:sz w:val="20"/>
                <w:szCs w:val="20"/>
              </w:rPr>
            </w:pPr>
            <w:r w:rsidRPr="00E30D52">
              <w:rPr>
                <w:color w:val="000000"/>
                <w:sz w:val="20"/>
                <w:szCs w:val="20"/>
              </w:rPr>
              <w:t>9</w:t>
            </w:r>
          </w:p>
        </w:tc>
        <w:tc>
          <w:tcPr>
            <w:tcW w:w="2880" w:type="dxa"/>
            <w:tcBorders>
              <w:top w:val="nil"/>
              <w:left w:val="nil"/>
              <w:bottom w:val="single" w:sz="4" w:space="0" w:color="auto"/>
              <w:right w:val="single" w:sz="4" w:space="0" w:color="auto"/>
            </w:tcBorders>
            <w:shd w:val="clear" w:color="auto" w:fill="auto"/>
            <w:vAlign w:val="center"/>
            <w:hideMark/>
          </w:tcPr>
          <w:p w14:paraId="0C03D084" w14:textId="77777777" w:rsidR="00A075C4" w:rsidRPr="00E30D52" w:rsidRDefault="00A075C4" w:rsidP="00F559FD">
            <w:pPr>
              <w:jc w:val="center"/>
              <w:rPr>
                <w:color w:val="000000"/>
                <w:sz w:val="20"/>
                <w:szCs w:val="20"/>
              </w:rPr>
            </w:pPr>
            <w:r w:rsidRPr="00E30D52">
              <w:rPr>
                <w:color w:val="000000"/>
                <w:sz w:val="20"/>
                <w:szCs w:val="20"/>
              </w:rPr>
              <w:t>9</w:t>
            </w:r>
          </w:p>
        </w:tc>
      </w:tr>
      <w:tr w:rsidR="00A075C4" w:rsidRPr="00E30D52" w14:paraId="7B1FB35F" w14:textId="77777777" w:rsidTr="00A075C4">
        <w:trPr>
          <w:gridAfter w:val="1"/>
          <w:wAfter w:w="10" w:type="dxa"/>
          <w:trHeight w:val="345"/>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365E7C48" w14:textId="77777777" w:rsidR="00A075C4" w:rsidRPr="00E30D52" w:rsidRDefault="00A075C4" w:rsidP="00F559FD">
            <w:pPr>
              <w:jc w:val="center"/>
              <w:rPr>
                <w:sz w:val="20"/>
                <w:szCs w:val="20"/>
              </w:rPr>
            </w:pPr>
            <w:r w:rsidRPr="00E30D52">
              <w:rPr>
                <w:sz w:val="20"/>
                <w:szCs w:val="20"/>
              </w:rPr>
              <w:t>15</w:t>
            </w:r>
          </w:p>
        </w:tc>
        <w:tc>
          <w:tcPr>
            <w:tcW w:w="5310" w:type="dxa"/>
            <w:tcBorders>
              <w:top w:val="nil"/>
              <w:left w:val="nil"/>
              <w:bottom w:val="single" w:sz="4" w:space="0" w:color="auto"/>
              <w:right w:val="single" w:sz="4" w:space="0" w:color="auto"/>
            </w:tcBorders>
            <w:shd w:val="clear" w:color="auto" w:fill="auto"/>
            <w:hideMark/>
          </w:tcPr>
          <w:p w14:paraId="61D2AF78" w14:textId="77777777" w:rsidR="00A075C4" w:rsidRPr="00E30D52" w:rsidRDefault="00A075C4" w:rsidP="00F559FD">
            <w:pPr>
              <w:rPr>
                <w:sz w:val="20"/>
                <w:szCs w:val="20"/>
              </w:rPr>
            </w:pPr>
            <w:r w:rsidRPr="00BB1E18">
              <w:rPr>
                <w:sz w:val="20"/>
                <w:szCs w:val="20"/>
              </w:rPr>
              <w:t>ул</w:t>
            </w:r>
            <w:r w:rsidRPr="00E30D52">
              <w:rPr>
                <w:sz w:val="20"/>
                <w:szCs w:val="20"/>
              </w:rPr>
              <w:t>.</w:t>
            </w:r>
            <w:r w:rsidRPr="00BB1E18">
              <w:rPr>
                <w:sz w:val="20"/>
                <w:szCs w:val="20"/>
              </w:rPr>
              <w:t xml:space="preserve"> Шерами</w:t>
            </w:r>
            <w:r w:rsidRPr="00E30D52">
              <w:rPr>
                <w:sz w:val="20"/>
                <w:szCs w:val="20"/>
              </w:rPr>
              <w:t xml:space="preserve"> </w:t>
            </w:r>
            <w:r w:rsidRPr="00BB1E18">
              <w:rPr>
                <w:sz w:val="20"/>
                <w:szCs w:val="20"/>
              </w:rPr>
              <w:t>дом</w:t>
            </w:r>
            <w:r w:rsidRPr="00E30D52">
              <w:rPr>
                <w:sz w:val="20"/>
                <w:szCs w:val="20"/>
              </w:rPr>
              <w:t xml:space="preserve"> </w:t>
            </w:r>
            <w:r>
              <w:rPr>
                <w:sz w:val="20"/>
                <w:szCs w:val="20"/>
              </w:rPr>
              <w:t>8</w:t>
            </w:r>
            <w:r w:rsidRPr="00BB1E18">
              <w:rPr>
                <w:sz w:val="20"/>
                <w:szCs w:val="20"/>
              </w:rPr>
              <w:t>9 под.</w:t>
            </w:r>
            <w:r>
              <w:rPr>
                <w:sz w:val="20"/>
                <w:szCs w:val="20"/>
              </w:rPr>
              <w:t xml:space="preserve"> 3</w:t>
            </w:r>
          </w:p>
        </w:tc>
        <w:tc>
          <w:tcPr>
            <w:tcW w:w="2970" w:type="dxa"/>
            <w:tcBorders>
              <w:top w:val="nil"/>
              <w:left w:val="nil"/>
              <w:bottom w:val="single" w:sz="4" w:space="0" w:color="auto"/>
              <w:right w:val="single" w:sz="4" w:space="0" w:color="auto"/>
            </w:tcBorders>
            <w:shd w:val="clear" w:color="auto" w:fill="auto"/>
            <w:vAlign w:val="center"/>
            <w:hideMark/>
          </w:tcPr>
          <w:p w14:paraId="6AA27C36" w14:textId="77777777" w:rsidR="00A075C4" w:rsidRPr="00E30D52" w:rsidRDefault="00A075C4" w:rsidP="00F559FD">
            <w:pPr>
              <w:jc w:val="center"/>
              <w:rPr>
                <w:color w:val="000000"/>
                <w:sz w:val="20"/>
                <w:szCs w:val="20"/>
              </w:rPr>
            </w:pPr>
            <w:r w:rsidRPr="00E30D52">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768419DA" w14:textId="77777777" w:rsidR="00A075C4" w:rsidRPr="00E30D52" w:rsidRDefault="00A075C4" w:rsidP="00F559FD">
            <w:pPr>
              <w:jc w:val="center"/>
              <w:rPr>
                <w:color w:val="000000"/>
                <w:sz w:val="20"/>
                <w:szCs w:val="20"/>
              </w:rPr>
            </w:pPr>
            <w:r w:rsidRPr="00E30D52">
              <w:rPr>
                <w:color w:val="000000"/>
                <w:sz w:val="20"/>
                <w:szCs w:val="20"/>
              </w:rPr>
              <w:t>9</w:t>
            </w:r>
          </w:p>
        </w:tc>
        <w:tc>
          <w:tcPr>
            <w:tcW w:w="2880" w:type="dxa"/>
            <w:tcBorders>
              <w:top w:val="nil"/>
              <w:left w:val="nil"/>
              <w:bottom w:val="single" w:sz="4" w:space="0" w:color="auto"/>
              <w:right w:val="single" w:sz="4" w:space="0" w:color="auto"/>
            </w:tcBorders>
            <w:shd w:val="clear" w:color="auto" w:fill="auto"/>
            <w:vAlign w:val="center"/>
            <w:hideMark/>
          </w:tcPr>
          <w:p w14:paraId="44E0B229" w14:textId="77777777" w:rsidR="00A075C4" w:rsidRPr="00E30D52" w:rsidRDefault="00A075C4" w:rsidP="00F559FD">
            <w:pPr>
              <w:jc w:val="center"/>
              <w:rPr>
                <w:color w:val="000000"/>
                <w:sz w:val="20"/>
                <w:szCs w:val="20"/>
              </w:rPr>
            </w:pPr>
            <w:r w:rsidRPr="00E30D52">
              <w:rPr>
                <w:color w:val="000000"/>
                <w:sz w:val="20"/>
                <w:szCs w:val="20"/>
              </w:rPr>
              <w:t>9</w:t>
            </w:r>
          </w:p>
        </w:tc>
      </w:tr>
      <w:tr w:rsidR="00A075C4" w:rsidRPr="00BB1E18" w14:paraId="2A31D88A"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0A31339C" w14:textId="77777777" w:rsidR="00A075C4" w:rsidRPr="00E30D52" w:rsidRDefault="00A075C4" w:rsidP="00F559FD">
            <w:pPr>
              <w:jc w:val="center"/>
              <w:rPr>
                <w:sz w:val="20"/>
                <w:szCs w:val="20"/>
              </w:rPr>
            </w:pPr>
            <w:r w:rsidRPr="00E30D52">
              <w:rPr>
                <w:sz w:val="20"/>
                <w:szCs w:val="20"/>
              </w:rPr>
              <w:t>16</w:t>
            </w:r>
          </w:p>
        </w:tc>
        <w:tc>
          <w:tcPr>
            <w:tcW w:w="5310" w:type="dxa"/>
            <w:tcBorders>
              <w:top w:val="nil"/>
              <w:left w:val="nil"/>
              <w:bottom w:val="single" w:sz="4" w:space="0" w:color="auto"/>
              <w:right w:val="single" w:sz="4" w:space="0" w:color="auto"/>
            </w:tcBorders>
            <w:shd w:val="clear" w:color="auto" w:fill="auto"/>
            <w:vAlign w:val="center"/>
            <w:hideMark/>
          </w:tcPr>
          <w:p w14:paraId="1C9590F6" w14:textId="77777777" w:rsidR="00A075C4" w:rsidRPr="00BB1E18" w:rsidRDefault="00A075C4" w:rsidP="00F559FD">
            <w:pPr>
              <w:rPr>
                <w:sz w:val="20"/>
                <w:szCs w:val="20"/>
              </w:rPr>
            </w:pPr>
            <w:r w:rsidRPr="00BB1E18">
              <w:rPr>
                <w:sz w:val="20"/>
                <w:szCs w:val="20"/>
              </w:rPr>
              <w:t xml:space="preserve">ул. Свачян дом </w:t>
            </w:r>
            <w:r>
              <w:rPr>
                <w:sz w:val="20"/>
                <w:szCs w:val="20"/>
              </w:rPr>
              <w:t>1</w:t>
            </w:r>
            <w:r w:rsidRPr="00BB1E18">
              <w:rPr>
                <w:sz w:val="20"/>
                <w:szCs w:val="20"/>
              </w:rPr>
              <w:t>2 под.</w:t>
            </w:r>
            <w:r>
              <w:rPr>
                <w:sz w:val="20"/>
                <w:szCs w:val="20"/>
              </w:rPr>
              <w:t xml:space="preserve"> 8</w:t>
            </w:r>
          </w:p>
        </w:tc>
        <w:tc>
          <w:tcPr>
            <w:tcW w:w="2970" w:type="dxa"/>
            <w:tcBorders>
              <w:top w:val="nil"/>
              <w:left w:val="nil"/>
              <w:bottom w:val="single" w:sz="4" w:space="0" w:color="auto"/>
              <w:right w:val="single" w:sz="4" w:space="0" w:color="auto"/>
            </w:tcBorders>
            <w:shd w:val="clear" w:color="auto" w:fill="auto"/>
            <w:vAlign w:val="center"/>
            <w:hideMark/>
          </w:tcPr>
          <w:p w14:paraId="30E6E411" w14:textId="77777777" w:rsidR="00A075C4" w:rsidRPr="00BB1E18" w:rsidRDefault="00A075C4" w:rsidP="00F559FD">
            <w:pPr>
              <w:jc w:val="center"/>
              <w:rPr>
                <w:color w:val="000000"/>
                <w:sz w:val="20"/>
                <w:szCs w:val="20"/>
              </w:rPr>
            </w:pPr>
            <w:r w:rsidRPr="00BB1E18">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24C82A95" w14:textId="77777777" w:rsidR="00A075C4" w:rsidRPr="00BB1E18" w:rsidRDefault="00A075C4" w:rsidP="00F559FD">
            <w:pPr>
              <w:jc w:val="center"/>
              <w:rPr>
                <w:color w:val="000000"/>
                <w:sz w:val="20"/>
                <w:szCs w:val="20"/>
              </w:rPr>
            </w:pPr>
            <w:r w:rsidRPr="00BB1E18">
              <w:rPr>
                <w:color w:val="000000"/>
                <w:sz w:val="20"/>
                <w:szCs w:val="20"/>
              </w:rPr>
              <w:t>9</w:t>
            </w:r>
          </w:p>
        </w:tc>
        <w:tc>
          <w:tcPr>
            <w:tcW w:w="2880" w:type="dxa"/>
            <w:tcBorders>
              <w:top w:val="nil"/>
              <w:left w:val="nil"/>
              <w:bottom w:val="single" w:sz="4" w:space="0" w:color="auto"/>
              <w:right w:val="single" w:sz="4" w:space="0" w:color="auto"/>
            </w:tcBorders>
            <w:shd w:val="clear" w:color="auto" w:fill="auto"/>
            <w:vAlign w:val="center"/>
            <w:hideMark/>
          </w:tcPr>
          <w:p w14:paraId="2E1657C4" w14:textId="77777777" w:rsidR="00A075C4" w:rsidRPr="00BB1E18" w:rsidRDefault="00A075C4" w:rsidP="00F559FD">
            <w:pPr>
              <w:jc w:val="center"/>
              <w:rPr>
                <w:color w:val="000000"/>
                <w:sz w:val="20"/>
                <w:szCs w:val="20"/>
              </w:rPr>
            </w:pPr>
            <w:r w:rsidRPr="00BB1E18">
              <w:rPr>
                <w:color w:val="000000"/>
                <w:sz w:val="20"/>
                <w:szCs w:val="20"/>
              </w:rPr>
              <w:t>9</w:t>
            </w:r>
          </w:p>
        </w:tc>
      </w:tr>
      <w:tr w:rsidR="00A075C4" w:rsidRPr="00E30D52" w14:paraId="0D8DB697"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554CF3E8" w14:textId="77777777" w:rsidR="00A075C4" w:rsidRPr="00BB1E18" w:rsidRDefault="00A075C4" w:rsidP="00F559FD">
            <w:pPr>
              <w:jc w:val="center"/>
              <w:rPr>
                <w:sz w:val="20"/>
                <w:szCs w:val="20"/>
              </w:rPr>
            </w:pPr>
            <w:r w:rsidRPr="00BB1E18">
              <w:rPr>
                <w:sz w:val="20"/>
                <w:szCs w:val="20"/>
              </w:rPr>
              <w:t>17</w:t>
            </w:r>
          </w:p>
        </w:tc>
        <w:tc>
          <w:tcPr>
            <w:tcW w:w="5310" w:type="dxa"/>
            <w:tcBorders>
              <w:top w:val="nil"/>
              <w:left w:val="nil"/>
              <w:bottom w:val="single" w:sz="4" w:space="0" w:color="auto"/>
              <w:right w:val="single" w:sz="4" w:space="0" w:color="auto"/>
            </w:tcBorders>
            <w:shd w:val="clear" w:color="auto" w:fill="auto"/>
            <w:hideMark/>
          </w:tcPr>
          <w:p w14:paraId="0435F9F4" w14:textId="77777777" w:rsidR="00A075C4" w:rsidRPr="00E30D52" w:rsidRDefault="00A075C4" w:rsidP="00F559FD">
            <w:pPr>
              <w:rPr>
                <w:sz w:val="20"/>
                <w:szCs w:val="20"/>
              </w:rPr>
            </w:pPr>
            <w:r w:rsidRPr="00BB1E18">
              <w:rPr>
                <w:sz w:val="20"/>
                <w:szCs w:val="20"/>
              </w:rPr>
              <w:t xml:space="preserve">ул. </w:t>
            </w:r>
            <w:r>
              <w:rPr>
                <w:sz w:val="20"/>
                <w:szCs w:val="20"/>
              </w:rPr>
              <w:t>Оганов</w:t>
            </w:r>
            <w:r w:rsidRPr="00BB1E18">
              <w:rPr>
                <w:sz w:val="20"/>
                <w:szCs w:val="20"/>
              </w:rPr>
              <w:t xml:space="preserve"> дом. </w:t>
            </w:r>
            <w:r>
              <w:rPr>
                <w:sz w:val="20"/>
                <w:szCs w:val="20"/>
              </w:rPr>
              <w:t>24 под. 1</w:t>
            </w:r>
            <w:r w:rsidRPr="00BB1E18">
              <w:rPr>
                <w:sz w:val="20"/>
                <w:szCs w:val="20"/>
              </w:rPr>
              <w:t xml:space="preserve"> </w:t>
            </w:r>
          </w:p>
        </w:tc>
        <w:tc>
          <w:tcPr>
            <w:tcW w:w="2970" w:type="dxa"/>
            <w:tcBorders>
              <w:top w:val="nil"/>
              <w:left w:val="nil"/>
              <w:bottom w:val="single" w:sz="4" w:space="0" w:color="auto"/>
              <w:right w:val="single" w:sz="4" w:space="0" w:color="auto"/>
            </w:tcBorders>
            <w:shd w:val="clear" w:color="auto" w:fill="auto"/>
            <w:vAlign w:val="center"/>
            <w:hideMark/>
          </w:tcPr>
          <w:p w14:paraId="25C2C3FC" w14:textId="77777777" w:rsidR="00A075C4" w:rsidRPr="00E30D52" w:rsidRDefault="00A075C4" w:rsidP="00F559FD">
            <w:pPr>
              <w:jc w:val="center"/>
              <w:rPr>
                <w:color w:val="000000"/>
                <w:sz w:val="20"/>
                <w:szCs w:val="20"/>
              </w:rPr>
            </w:pPr>
            <w:r w:rsidRPr="00E30D52">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3BE552D2" w14:textId="77777777" w:rsidR="00A075C4" w:rsidRPr="00E30D52" w:rsidRDefault="00A075C4" w:rsidP="00F559FD">
            <w:pPr>
              <w:jc w:val="center"/>
              <w:rPr>
                <w:color w:val="000000"/>
                <w:sz w:val="20"/>
                <w:szCs w:val="20"/>
              </w:rPr>
            </w:pPr>
            <w:r>
              <w:rPr>
                <w:color w:val="000000"/>
                <w:sz w:val="20"/>
                <w:szCs w:val="20"/>
              </w:rPr>
              <w:t>9</w:t>
            </w:r>
          </w:p>
        </w:tc>
        <w:tc>
          <w:tcPr>
            <w:tcW w:w="2880" w:type="dxa"/>
            <w:tcBorders>
              <w:top w:val="nil"/>
              <w:left w:val="nil"/>
              <w:bottom w:val="single" w:sz="4" w:space="0" w:color="auto"/>
              <w:right w:val="single" w:sz="4" w:space="0" w:color="auto"/>
            </w:tcBorders>
            <w:shd w:val="clear" w:color="auto" w:fill="auto"/>
            <w:vAlign w:val="center"/>
            <w:hideMark/>
          </w:tcPr>
          <w:p w14:paraId="67A70593" w14:textId="77777777" w:rsidR="00A075C4" w:rsidRPr="00E30D52" w:rsidRDefault="00A075C4" w:rsidP="00F559FD">
            <w:pPr>
              <w:jc w:val="center"/>
              <w:rPr>
                <w:color w:val="000000"/>
                <w:sz w:val="20"/>
                <w:szCs w:val="20"/>
              </w:rPr>
            </w:pPr>
            <w:r>
              <w:rPr>
                <w:color w:val="000000"/>
                <w:sz w:val="20"/>
                <w:szCs w:val="20"/>
              </w:rPr>
              <w:t>9</w:t>
            </w:r>
          </w:p>
        </w:tc>
      </w:tr>
      <w:tr w:rsidR="00A075C4" w:rsidRPr="00E30D52" w14:paraId="04655943"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10A27EB3" w14:textId="77777777" w:rsidR="00A075C4" w:rsidRPr="00BB1E18" w:rsidRDefault="00A075C4" w:rsidP="00F559FD">
            <w:pPr>
              <w:jc w:val="center"/>
              <w:rPr>
                <w:sz w:val="20"/>
                <w:szCs w:val="20"/>
              </w:rPr>
            </w:pPr>
            <w:r w:rsidRPr="00BB1E18">
              <w:rPr>
                <w:sz w:val="20"/>
                <w:szCs w:val="20"/>
              </w:rPr>
              <w:t>1</w:t>
            </w:r>
            <w:r>
              <w:rPr>
                <w:sz w:val="20"/>
                <w:szCs w:val="20"/>
              </w:rPr>
              <w:t>8</w:t>
            </w:r>
          </w:p>
        </w:tc>
        <w:tc>
          <w:tcPr>
            <w:tcW w:w="5310" w:type="dxa"/>
            <w:tcBorders>
              <w:top w:val="nil"/>
              <w:left w:val="nil"/>
              <w:bottom w:val="single" w:sz="4" w:space="0" w:color="auto"/>
              <w:right w:val="single" w:sz="4" w:space="0" w:color="auto"/>
            </w:tcBorders>
            <w:shd w:val="clear" w:color="auto" w:fill="auto"/>
            <w:hideMark/>
          </w:tcPr>
          <w:p w14:paraId="44E34336" w14:textId="77777777" w:rsidR="00A075C4" w:rsidRPr="00E30D52" w:rsidRDefault="00A075C4" w:rsidP="00F559FD">
            <w:pPr>
              <w:rPr>
                <w:sz w:val="20"/>
                <w:szCs w:val="20"/>
              </w:rPr>
            </w:pPr>
            <w:r w:rsidRPr="00BB1E18">
              <w:rPr>
                <w:sz w:val="20"/>
                <w:szCs w:val="20"/>
              </w:rPr>
              <w:t xml:space="preserve">ул. </w:t>
            </w:r>
            <w:r>
              <w:rPr>
                <w:sz w:val="20"/>
                <w:szCs w:val="20"/>
              </w:rPr>
              <w:t>Оганов</w:t>
            </w:r>
            <w:r w:rsidRPr="00BB1E18">
              <w:rPr>
                <w:sz w:val="20"/>
                <w:szCs w:val="20"/>
              </w:rPr>
              <w:t xml:space="preserve"> дом. </w:t>
            </w:r>
            <w:r>
              <w:rPr>
                <w:sz w:val="20"/>
                <w:szCs w:val="20"/>
              </w:rPr>
              <w:t>24 под. 2</w:t>
            </w:r>
            <w:r w:rsidRPr="00BB1E18">
              <w:rPr>
                <w:sz w:val="20"/>
                <w:szCs w:val="20"/>
              </w:rPr>
              <w:t xml:space="preserve"> </w:t>
            </w:r>
          </w:p>
        </w:tc>
        <w:tc>
          <w:tcPr>
            <w:tcW w:w="2970" w:type="dxa"/>
            <w:tcBorders>
              <w:top w:val="nil"/>
              <w:left w:val="nil"/>
              <w:bottom w:val="single" w:sz="4" w:space="0" w:color="auto"/>
              <w:right w:val="single" w:sz="4" w:space="0" w:color="auto"/>
            </w:tcBorders>
            <w:shd w:val="clear" w:color="auto" w:fill="auto"/>
            <w:vAlign w:val="center"/>
            <w:hideMark/>
          </w:tcPr>
          <w:p w14:paraId="5D965292" w14:textId="77777777" w:rsidR="00A075C4" w:rsidRPr="00E30D52" w:rsidRDefault="00A075C4" w:rsidP="00F559FD">
            <w:pPr>
              <w:jc w:val="center"/>
              <w:rPr>
                <w:color w:val="000000"/>
                <w:sz w:val="20"/>
                <w:szCs w:val="20"/>
              </w:rPr>
            </w:pPr>
            <w:r w:rsidRPr="00E30D52">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6AEA90B7" w14:textId="77777777" w:rsidR="00A075C4" w:rsidRPr="00E30D52" w:rsidRDefault="00A075C4" w:rsidP="00F559FD">
            <w:pPr>
              <w:jc w:val="center"/>
              <w:rPr>
                <w:color w:val="000000"/>
                <w:sz w:val="20"/>
                <w:szCs w:val="20"/>
              </w:rPr>
            </w:pPr>
            <w:r>
              <w:rPr>
                <w:color w:val="000000"/>
                <w:sz w:val="20"/>
                <w:szCs w:val="20"/>
              </w:rPr>
              <w:t>9</w:t>
            </w:r>
          </w:p>
        </w:tc>
        <w:tc>
          <w:tcPr>
            <w:tcW w:w="2880" w:type="dxa"/>
            <w:tcBorders>
              <w:top w:val="nil"/>
              <w:left w:val="nil"/>
              <w:bottom w:val="single" w:sz="4" w:space="0" w:color="auto"/>
              <w:right w:val="single" w:sz="4" w:space="0" w:color="auto"/>
            </w:tcBorders>
            <w:shd w:val="clear" w:color="auto" w:fill="auto"/>
            <w:vAlign w:val="center"/>
            <w:hideMark/>
          </w:tcPr>
          <w:p w14:paraId="43BEA8FA" w14:textId="77777777" w:rsidR="00A075C4" w:rsidRPr="00E30D52" w:rsidRDefault="00A075C4" w:rsidP="00F559FD">
            <w:pPr>
              <w:jc w:val="center"/>
              <w:rPr>
                <w:color w:val="000000"/>
                <w:sz w:val="20"/>
                <w:szCs w:val="20"/>
              </w:rPr>
            </w:pPr>
            <w:r>
              <w:rPr>
                <w:color w:val="000000"/>
                <w:sz w:val="20"/>
                <w:szCs w:val="20"/>
              </w:rPr>
              <w:t>9</w:t>
            </w:r>
          </w:p>
        </w:tc>
      </w:tr>
      <w:tr w:rsidR="00A075C4" w:rsidRPr="00E30D52" w14:paraId="07EE3E2D" w14:textId="77777777" w:rsidTr="00A075C4">
        <w:trPr>
          <w:gridAfter w:val="1"/>
          <w:wAfter w:w="10" w:type="dxa"/>
          <w:trHeight w:val="345"/>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3F1E1C08" w14:textId="77777777" w:rsidR="00A075C4" w:rsidRPr="00E30D52" w:rsidRDefault="00A075C4" w:rsidP="00F559FD">
            <w:pPr>
              <w:jc w:val="center"/>
              <w:rPr>
                <w:sz w:val="20"/>
                <w:szCs w:val="20"/>
              </w:rPr>
            </w:pPr>
            <w:r>
              <w:rPr>
                <w:sz w:val="20"/>
                <w:szCs w:val="20"/>
              </w:rPr>
              <w:t>19</w:t>
            </w:r>
          </w:p>
        </w:tc>
        <w:tc>
          <w:tcPr>
            <w:tcW w:w="5310" w:type="dxa"/>
            <w:tcBorders>
              <w:top w:val="nil"/>
              <w:left w:val="nil"/>
              <w:bottom w:val="single" w:sz="4" w:space="0" w:color="auto"/>
              <w:right w:val="single" w:sz="4" w:space="0" w:color="auto"/>
            </w:tcBorders>
            <w:shd w:val="clear" w:color="auto" w:fill="auto"/>
            <w:hideMark/>
          </w:tcPr>
          <w:p w14:paraId="01263DB2" w14:textId="77777777" w:rsidR="00A075C4" w:rsidRPr="00E30D52" w:rsidRDefault="00A075C4" w:rsidP="00F559FD">
            <w:pPr>
              <w:rPr>
                <w:sz w:val="20"/>
                <w:szCs w:val="20"/>
              </w:rPr>
            </w:pPr>
            <w:r w:rsidRPr="00BB1E18">
              <w:rPr>
                <w:sz w:val="20"/>
                <w:szCs w:val="20"/>
              </w:rPr>
              <w:t xml:space="preserve">ул. </w:t>
            </w:r>
            <w:r>
              <w:rPr>
                <w:sz w:val="20"/>
                <w:szCs w:val="20"/>
              </w:rPr>
              <w:t>Оганов</w:t>
            </w:r>
            <w:r w:rsidRPr="00BB1E18">
              <w:rPr>
                <w:sz w:val="20"/>
                <w:szCs w:val="20"/>
              </w:rPr>
              <w:t xml:space="preserve"> дом. </w:t>
            </w:r>
            <w:r>
              <w:rPr>
                <w:sz w:val="20"/>
                <w:szCs w:val="20"/>
              </w:rPr>
              <w:t>52 под. 2</w:t>
            </w:r>
            <w:r w:rsidRPr="00BB1E18">
              <w:rPr>
                <w:sz w:val="20"/>
                <w:szCs w:val="20"/>
              </w:rPr>
              <w:t xml:space="preserve"> </w:t>
            </w:r>
          </w:p>
        </w:tc>
        <w:tc>
          <w:tcPr>
            <w:tcW w:w="2970" w:type="dxa"/>
            <w:tcBorders>
              <w:top w:val="nil"/>
              <w:left w:val="nil"/>
              <w:bottom w:val="single" w:sz="4" w:space="0" w:color="auto"/>
              <w:right w:val="single" w:sz="4" w:space="0" w:color="auto"/>
            </w:tcBorders>
            <w:shd w:val="clear" w:color="auto" w:fill="auto"/>
            <w:vAlign w:val="center"/>
            <w:hideMark/>
          </w:tcPr>
          <w:p w14:paraId="33198086" w14:textId="77777777" w:rsidR="00A075C4" w:rsidRPr="00BB1E18" w:rsidRDefault="00A075C4" w:rsidP="00F559FD">
            <w:pPr>
              <w:jc w:val="center"/>
              <w:rPr>
                <w:color w:val="000000"/>
                <w:sz w:val="20"/>
                <w:szCs w:val="20"/>
              </w:rPr>
            </w:pPr>
            <w:r w:rsidRPr="00BB1E18">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74646A9F" w14:textId="77777777" w:rsidR="00A075C4" w:rsidRPr="00BB1E18" w:rsidRDefault="00A075C4" w:rsidP="00F559FD">
            <w:pPr>
              <w:jc w:val="center"/>
              <w:rPr>
                <w:color w:val="000000"/>
                <w:sz w:val="20"/>
                <w:szCs w:val="20"/>
              </w:rPr>
            </w:pPr>
            <w:r w:rsidRPr="00BB1E18">
              <w:rPr>
                <w:color w:val="000000"/>
                <w:sz w:val="20"/>
                <w:szCs w:val="20"/>
              </w:rPr>
              <w:t>9</w:t>
            </w:r>
          </w:p>
        </w:tc>
        <w:tc>
          <w:tcPr>
            <w:tcW w:w="2880" w:type="dxa"/>
            <w:tcBorders>
              <w:top w:val="nil"/>
              <w:left w:val="nil"/>
              <w:bottom w:val="single" w:sz="4" w:space="0" w:color="auto"/>
              <w:right w:val="single" w:sz="4" w:space="0" w:color="auto"/>
            </w:tcBorders>
            <w:shd w:val="clear" w:color="auto" w:fill="auto"/>
            <w:vAlign w:val="center"/>
            <w:hideMark/>
          </w:tcPr>
          <w:p w14:paraId="4B5B4837" w14:textId="77777777" w:rsidR="00A075C4" w:rsidRPr="00BB1E18" w:rsidRDefault="00A075C4" w:rsidP="00F559FD">
            <w:pPr>
              <w:jc w:val="center"/>
              <w:rPr>
                <w:color w:val="000000"/>
                <w:sz w:val="20"/>
                <w:szCs w:val="20"/>
              </w:rPr>
            </w:pPr>
            <w:r w:rsidRPr="00BB1E18">
              <w:rPr>
                <w:color w:val="000000"/>
                <w:sz w:val="20"/>
                <w:szCs w:val="20"/>
              </w:rPr>
              <w:t>9</w:t>
            </w:r>
          </w:p>
        </w:tc>
      </w:tr>
      <w:tr w:rsidR="00A075C4" w:rsidRPr="00E30D52" w14:paraId="7243605A" w14:textId="77777777" w:rsidTr="00A075C4">
        <w:trPr>
          <w:gridAfter w:val="1"/>
          <w:wAfter w:w="10" w:type="dxa"/>
          <w:trHeight w:val="26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59D3EFCE" w14:textId="77777777" w:rsidR="00A075C4" w:rsidRPr="00BB1E18" w:rsidRDefault="00A075C4" w:rsidP="00F559FD">
            <w:pPr>
              <w:jc w:val="center"/>
              <w:rPr>
                <w:sz w:val="20"/>
                <w:szCs w:val="20"/>
              </w:rPr>
            </w:pPr>
            <w:r>
              <w:rPr>
                <w:sz w:val="20"/>
                <w:szCs w:val="20"/>
              </w:rPr>
              <w:t>20</w:t>
            </w:r>
          </w:p>
        </w:tc>
        <w:tc>
          <w:tcPr>
            <w:tcW w:w="5310" w:type="dxa"/>
            <w:tcBorders>
              <w:top w:val="nil"/>
              <w:left w:val="nil"/>
              <w:bottom w:val="single" w:sz="4" w:space="0" w:color="auto"/>
              <w:right w:val="single" w:sz="4" w:space="0" w:color="auto"/>
            </w:tcBorders>
            <w:shd w:val="clear" w:color="auto" w:fill="auto"/>
            <w:hideMark/>
          </w:tcPr>
          <w:p w14:paraId="32A3992A" w14:textId="77777777" w:rsidR="00A075C4" w:rsidRPr="00BB1E18" w:rsidRDefault="00A075C4" w:rsidP="00F559FD">
            <w:pPr>
              <w:rPr>
                <w:sz w:val="20"/>
                <w:szCs w:val="20"/>
              </w:rPr>
            </w:pPr>
            <w:r w:rsidRPr="00BB1E18">
              <w:rPr>
                <w:sz w:val="20"/>
                <w:szCs w:val="20"/>
              </w:rPr>
              <w:t xml:space="preserve">ул. </w:t>
            </w:r>
            <w:r>
              <w:rPr>
                <w:sz w:val="20"/>
                <w:szCs w:val="20"/>
              </w:rPr>
              <w:t>Оганов</w:t>
            </w:r>
            <w:r w:rsidRPr="00BB1E18">
              <w:rPr>
                <w:sz w:val="20"/>
                <w:szCs w:val="20"/>
              </w:rPr>
              <w:t xml:space="preserve"> дом. </w:t>
            </w:r>
            <w:r>
              <w:rPr>
                <w:sz w:val="20"/>
                <w:szCs w:val="20"/>
              </w:rPr>
              <w:t>62</w:t>
            </w:r>
          </w:p>
        </w:tc>
        <w:tc>
          <w:tcPr>
            <w:tcW w:w="2970" w:type="dxa"/>
            <w:tcBorders>
              <w:top w:val="nil"/>
              <w:left w:val="nil"/>
              <w:bottom w:val="single" w:sz="4" w:space="0" w:color="auto"/>
              <w:right w:val="single" w:sz="4" w:space="0" w:color="auto"/>
            </w:tcBorders>
            <w:shd w:val="clear" w:color="auto" w:fill="auto"/>
            <w:vAlign w:val="center"/>
            <w:hideMark/>
          </w:tcPr>
          <w:p w14:paraId="4937A63E" w14:textId="77777777" w:rsidR="00A075C4" w:rsidRPr="00BB1E18" w:rsidRDefault="00A075C4" w:rsidP="00F559FD">
            <w:pPr>
              <w:jc w:val="center"/>
              <w:rPr>
                <w:color w:val="000000"/>
                <w:sz w:val="20"/>
                <w:szCs w:val="20"/>
              </w:rPr>
            </w:pPr>
            <w:r w:rsidRPr="00BB1E18">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76F16506" w14:textId="77777777" w:rsidR="00A075C4" w:rsidRPr="00BB1E18" w:rsidRDefault="00A075C4" w:rsidP="00F559FD">
            <w:pPr>
              <w:jc w:val="center"/>
              <w:rPr>
                <w:color w:val="000000"/>
                <w:sz w:val="20"/>
                <w:szCs w:val="20"/>
              </w:rPr>
            </w:pPr>
            <w:r w:rsidRPr="00BB1E18">
              <w:rPr>
                <w:color w:val="000000"/>
                <w:sz w:val="20"/>
                <w:szCs w:val="20"/>
              </w:rPr>
              <w:t>9</w:t>
            </w:r>
          </w:p>
        </w:tc>
        <w:tc>
          <w:tcPr>
            <w:tcW w:w="2880" w:type="dxa"/>
            <w:tcBorders>
              <w:top w:val="nil"/>
              <w:left w:val="nil"/>
              <w:bottom w:val="single" w:sz="4" w:space="0" w:color="auto"/>
              <w:right w:val="single" w:sz="4" w:space="0" w:color="auto"/>
            </w:tcBorders>
            <w:shd w:val="clear" w:color="auto" w:fill="auto"/>
            <w:vAlign w:val="center"/>
            <w:hideMark/>
          </w:tcPr>
          <w:p w14:paraId="25BD827B" w14:textId="77777777" w:rsidR="00A075C4" w:rsidRPr="00BB1E18" w:rsidRDefault="00A075C4" w:rsidP="00F559FD">
            <w:pPr>
              <w:jc w:val="center"/>
              <w:rPr>
                <w:color w:val="000000"/>
                <w:sz w:val="20"/>
                <w:szCs w:val="20"/>
              </w:rPr>
            </w:pPr>
            <w:r w:rsidRPr="00BB1E18">
              <w:rPr>
                <w:color w:val="000000"/>
                <w:sz w:val="20"/>
                <w:szCs w:val="20"/>
              </w:rPr>
              <w:t>9</w:t>
            </w:r>
          </w:p>
        </w:tc>
      </w:tr>
      <w:tr w:rsidR="00A075C4" w:rsidRPr="004D3448" w14:paraId="72EDE36A"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1DD45B54" w14:textId="77777777" w:rsidR="00A075C4" w:rsidRPr="00BB1E18" w:rsidRDefault="00A075C4" w:rsidP="00F559FD">
            <w:pPr>
              <w:jc w:val="center"/>
              <w:rPr>
                <w:sz w:val="20"/>
                <w:szCs w:val="20"/>
              </w:rPr>
            </w:pPr>
            <w:r w:rsidRPr="00BB1E18">
              <w:rPr>
                <w:sz w:val="20"/>
                <w:szCs w:val="20"/>
              </w:rPr>
              <w:t>21</w:t>
            </w:r>
          </w:p>
        </w:tc>
        <w:tc>
          <w:tcPr>
            <w:tcW w:w="5310" w:type="dxa"/>
            <w:tcBorders>
              <w:top w:val="nil"/>
              <w:left w:val="nil"/>
              <w:bottom w:val="single" w:sz="4" w:space="0" w:color="auto"/>
              <w:right w:val="single" w:sz="4" w:space="0" w:color="auto"/>
            </w:tcBorders>
            <w:shd w:val="clear" w:color="auto" w:fill="auto"/>
            <w:hideMark/>
          </w:tcPr>
          <w:p w14:paraId="76C05817" w14:textId="77777777" w:rsidR="00A075C4" w:rsidRPr="00BB1E18" w:rsidRDefault="00A075C4" w:rsidP="00F559FD">
            <w:pPr>
              <w:rPr>
                <w:sz w:val="20"/>
                <w:szCs w:val="20"/>
              </w:rPr>
            </w:pPr>
            <w:r w:rsidRPr="00BB1E18">
              <w:rPr>
                <w:sz w:val="20"/>
                <w:szCs w:val="20"/>
              </w:rPr>
              <w:t>ул.</w:t>
            </w:r>
            <w:r>
              <w:rPr>
                <w:sz w:val="20"/>
                <w:szCs w:val="20"/>
              </w:rPr>
              <w:t xml:space="preserve"> Раффи</w:t>
            </w:r>
            <w:r w:rsidRPr="00BB1E18">
              <w:rPr>
                <w:sz w:val="20"/>
                <w:szCs w:val="20"/>
              </w:rPr>
              <w:t xml:space="preserve"> дом </w:t>
            </w:r>
            <w:r>
              <w:rPr>
                <w:sz w:val="20"/>
                <w:szCs w:val="20"/>
              </w:rPr>
              <w:t>73</w:t>
            </w:r>
            <w:r w:rsidRPr="00BB1E18">
              <w:rPr>
                <w:sz w:val="20"/>
                <w:szCs w:val="20"/>
              </w:rPr>
              <w:t xml:space="preserve"> под. </w:t>
            </w:r>
            <w:r>
              <w:rPr>
                <w:sz w:val="20"/>
                <w:szCs w:val="20"/>
              </w:rPr>
              <w:t>1</w:t>
            </w:r>
          </w:p>
        </w:tc>
        <w:tc>
          <w:tcPr>
            <w:tcW w:w="2970" w:type="dxa"/>
            <w:tcBorders>
              <w:top w:val="nil"/>
              <w:left w:val="nil"/>
              <w:bottom w:val="single" w:sz="4" w:space="0" w:color="auto"/>
              <w:right w:val="single" w:sz="4" w:space="0" w:color="auto"/>
            </w:tcBorders>
            <w:shd w:val="clear" w:color="auto" w:fill="auto"/>
            <w:vAlign w:val="center"/>
            <w:hideMark/>
          </w:tcPr>
          <w:p w14:paraId="4C005B7F" w14:textId="77777777" w:rsidR="00A075C4" w:rsidRPr="00BB1E18" w:rsidRDefault="00A075C4" w:rsidP="00F559FD">
            <w:pPr>
              <w:jc w:val="center"/>
              <w:rPr>
                <w:color w:val="000000"/>
                <w:sz w:val="20"/>
                <w:szCs w:val="20"/>
              </w:rPr>
            </w:pPr>
            <w:r w:rsidRPr="00BB1E18">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44C2FBC4" w14:textId="77777777" w:rsidR="00A075C4" w:rsidRPr="00BB1E18" w:rsidRDefault="00A075C4" w:rsidP="00F559FD">
            <w:pPr>
              <w:jc w:val="center"/>
              <w:rPr>
                <w:color w:val="000000"/>
                <w:sz w:val="20"/>
                <w:szCs w:val="20"/>
              </w:rPr>
            </w:pPr>
            <w:r w:rsidRPr="00BB1E18">
              <w:rPr>
                <w:color w:val="000000"/>
                <w:sz w:val="20"/>
                <w:szCs w:val="20"/>
              </w:rPr>
              <w:t>9</w:t>
            </w:r>
          </w:p>
        </w:tc>
        <w:tc>
          <w:tcPr>
            <w:tcW w:w="2880" w:type="dxa"/>
            <w:tcBorders>
              <w:top w:val="nil"/>
              <w:left w:val="nil"/>
              <w:bottom w:val="single" w:sz="4" w:space="0" w:color="auto"/>
              <w:right w:val="single" w:sz="4" w:space="0" w:color="auto"/>
            </w:tcBorders>
            <w:shd w:val="clear" w:color="auto" w:fill="auto"/>
            <w:vAlign w:val="center"/>
            <w:hideMark/>
          </w:tcPr>
          <w:p w14:paraId="074165DF" w14:textId="77777777" w:rsidR="00A075C4" w:rsidRPr="00BB1E18" w:rsidRDefault="00A075C4" w:rsidP="00F559FD">
            <w:pPr>
              <w:jc w:val="center"/>
              <w:rPr>
                <w:color w:val="000000"/>
                <w:sz w:val="20"/>
                <w:szCs w:val="20"/>
              </w:rPr>
            </w:pPr>
            <w:r>
              <w:rPr>
                <w:color w:val="000000"/>
                <w:sz w:val="20"/>
                <w:szCs w:val="20"/>
              </w:rPr>
              <w:t>9</w:t>
            </w:r>
          </w:p>
        </w:tc>
      </w:tr>
      <w:tr w:rsidR="00A075C4" w:rsidRPr="00BB1E18" w14:paraId="45AF5878" w14:textId="77777777" w:rsidTr="00A075C4">
        <w:trPr>
          <w:gridAfter w:val="1"/>
          <w:wAfter w:w="10" w:type="dxa"/>
          <w:trHeight w:val="315"/>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2B3A5DAF" w14:textId="77777777" w:rsidR="00A075C4" w:rsidRPr="00BB1E18" w:rsidRDefault="00A075C4" w:rsidP="00F559FD">
            <w:pPr>
              <w:jc w:val="center"/>
              <w:rPr>
                <w:sz w:val="20"/>
                <w:szCs w:val="20"/>
              </w:rPr>
            </w:pPr>
            <w:r w:rsidRPr="00BB1E18">
              <w:rPr>
                <w:sz w:val="20"/>
                <w:szCs w:val="20"/>
              </w:rPr>
              <w:t>22</w:t>
            </w:r>
          </w:p>
        </w:tc>
        <w:tc>
          <w:tcPr>
            <w:tcW w:w="5310" w:type="dxa"/>
            <w:tcBorders>
              <w:top w:val="nil"/>
              <w:left w:val="nil"/>
              <w:bottom w:val="single" w:sz="4" w:space="0" w:color="auto"/>
              <w:right w:val="single" w:sz="4" w:space="0" w:color="auto"/>
            </w:tcBorders>
            <w:shd w:val="clear" w:color="auto" w:fill="auto"/>
            <w:vAlign w:val="center"/>
            <w:hideMark/>
          </w:tcPr>
          <w:p w14:paraId="7928C5EE" w14:textId="77777777" w:rsidR="00A075C4" w:rsidRPr="00BB1E18" w:rsidRDefault="00A075C4" w:rsidP="00F559FD">
            <w:pPr>
              <w:rPr>
                <w:sz w:val="20"/>
                <w:szCs w:val="20"/>
              </w:rPr>
            </w:pPr>
            <w:r w:rsidRPr="00BB1E18">
              <w:rPr>
                <w:sz w:val="20"/>
                <w:szCs w:val="20"/>
              </w:rPr>
              <w:t>ул.</w:t>
            </w:r>
            <w:r>
              <w:rPr>
                <w:sz w:val="20"/>
                <w:szCs w:val="20"/>
              </w:rPr>
              <w:t xml:space="preserve"> Раффи</w:t>
            </w:r>
            <w:r w:rsidRPr="00BB1E18">
              <w:rPr>
                <w:sz w:val="20"/>
                <w:szCs w:val="20"/>
              </w:rPr>
              <w:t xml:space="preserve"> дом </w:t>
            </w:r>
            <w:r>
              <w:rPr>
                <w:sz w:val="20"/>
                <w:szCs w:val="20"/>
              </w:rPr>
              <w:t>75</w:t>
            </w:r>
          </w:p>
        </w:tc>
        <w:tc>
          <w:tcPr>
            <w:tcW w:w="2970" w:type="dxa"/>
            <w:tcBorders>
              <w:top w:val="nil"/>
              <w:left w:val="nil"/>
              <w:bottom w:val="single" w:sz="4" w:space="0" w:color="auto"/>
              <w:right w:val="single" w:sz="4" w:space="0" w:color="auto"/>
            </w:tcBorders>
            <w:shd w:val="clear" w:color="auto" w:fill="auto"/>
            <w:vAlign w:val="center"/>
            <w:hideMark/>
          </w:tcPr>
          <w:p w14:paraId="2C3E46FB" w14:textId="77777777" w:rsidR="00A075C4" w:rsidRPr="00BB1E18" w:rsidRDefault="00A075C4" w:rsidP="00F559FD">
            <w:pPr>
              <w:jc w:val="center"/>
              <w:rPr>
                <w:color w:val="000000"/>
                <w:sz w:val="20"/>
                <w:szCs w:val="20"/>
              </w:rPr>
            </w:pPr>
            <w:r w:rsidRPr="00BB1E18">
              <w:rPr>
                <w:color w:val="000000"/>
                <w:sz w:val="20"/>
                <w:szCs w:val="20"/>
              </w:rPr>
              <w:t>400</w:t>
            </w:r>
          </w:p>
        </w:tc>
        <w:tc>
          <w:tcPr>
            <w:tcW w:w="2790" w:type="dxa"/>
            <w:tcBorders>
              <w:top w:val="nil"/>
              <w:left w:val="nil"/>
              <w:bottom w:val="single" w:sz="4" w:space="0" w:color="auto"/>
              <w:right w:val="single" w:sz="4" w:space="0" w:color="auto"/>
            </w:tcBorders>
            <w:shd w:val="clear" w:color="auto" w:fill="auto"/>
            <w:vAlign w:val="center"/>
            <w:hideMark/>
          </w:tcPr>
          <w:p w14:paraId="6C35C70D" w14:textId="77777777" w:rsidR="00A075C4" w:rsidRPr="00A7665A" w:rsidRDefault="00A075C4" w:rsidP="00F559FD">
            <w:pPr>
              <w:jc w:val="center"/>
              <w:rPr>
                <w:color w:val="000000"/>
                <w:sz w:val="20"/>
                <w:szCs w:val="20"/>
                <w:lang w:val="hy-AM"/>
              </w:rPr>
            </w:pPr>
            <w:r>
              <w:rPr>
                <w:color w:val="000000"/>
                <w:sz w:val="20"/>
                <w:szCs w:val="20"/>
                <w:lang w:val="hy-AM"/>
              </w:rPr>
              <w:t>10</w:t>
            </w:r>
          </w:p>
        </w:tc>
        <w:tc>
          <w:tcPr>
            <w:tcW w:w="2880" w:type="dxa"/>
            <w:tcBorders>
              <w:top w:val="nil"/>
              <w:left w:val="nil"/>
              <w:bottom w:val="single" w:sz="4" w:space="0" w:color="auto"/>
              <w:right w:val="single" w:sz="4" w:space="0" w:color="auto"/>
            </w:tcBorders>
            <w:shd w:val="clear" w:color="auto" w:fill="auto"/>
            <w:vAlign w:val="center"/>
            <w:hideMark/>
          </w:tcPr>
          <w:p w14:paraId="66221C94" w14:textId="77777777" w:rsidR="00A075C4" w:rsidRPr="00A7665A" w:rsidRDefault="00A075C4" w:rsidP="00F559FD">
            <w:pPr>
              <w:jc w:val="center"/>
              <w:rPr>
                <w:color w:val="000000"/>
                <w:sz w:val="20"/>
                <w:szCs w:val="20"/>
                <w:lang w:val="hy-AM"/>
              </w:rPr>
            </w:pPr>
            <w:r>
              <w:rPr>
                <w:color w:val="000000"/>
                <w:sz w:val="20"/>
                <w:szCs w:val="20"/>
                <w:lang w:val="hy-AM"/>
              </w:rPr>
              <w:t>10</w:t>
            </w:r>
          </w:p>
        </w:tc>
      </w:tr>
      <w:tr w:rsidR="00A075C4" w:rsidRPr="00BB1E18" w14:paraId="0B9D8F5D" w14:textId="77777777" w:rsidTr="00A075C4">
        <w:trPr>
          <w:gridAfter w:val="1"/>
          <w:wAfter w:w="10" w:type="dxa"/>
          <w:trHeight w:val="330"/>
        </w:trPr>
        <w:tc>
          <w:tcPr>
            <w:tcW w:w="5935"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1D359" w14:textId="77777777" w:rsidR="00A075C4" w:rsidRPr="00BB1E18" w:rsidRDefault="00A075C4" w:rsidP="00F559FD">
            <w:pPr>
              <w:rPr>
                <w:b/>
                <w:bCs/>
                <w:sz w:val="20"/>
                <w:szCs w:val="20"/>
              </w:rPr>
            </w:pPr>
            <w:r w:rsidRPr="00BB1E18">
              <w:rPr>
                <w:b/>
                <w:bCs/>
                <w:sz w:val="20"/>
                <w:szCs w:val="20"/>
              </w:rPr>
              <w:t>Всего   22</w:t>
            </w:r>
          </w:p>
        </w:tc>
        <w:tc>
          <w:tcPr>
            <w:tcW w:w="2970" w:type="dxa"/>
            <w:tcBorders>
              <w:top w:val="nil"/>
              <w:left w:val="nil"/>
              <w:bottom w:val="single" w:sz="4" w:space="0" w:color="auto"/>
              <w:right w:val="single" w:sz="4" w:space="0" w:color="auto"/>
            </w:tcBorders>
            <w:shd w:val="clear" w:color="auto" w:fill="auto"/>
            <w:noWrap/>
            <w:vAlign w:val="center"/>
            <w:hideMark/>
          </w:tcPr>
          <w:p w14:paraId="5C7602C7" w14:textId="77777777" w:rsidR="00A075C4" w:rsidRPr="00BB1E18" w:rsidRDefault="00A075C4" w:rsidP="00F559FD">
            <w:pPr>
              <w:rPr>
                <w:sz w:val="20"/>
                <w:szCs w:val="20"/>
              </w:rPr>
            </w:pPr>
            <w:r w:rsidRPr="00BB1E18">
              <w:rPr>
                <w:sz w:val="20"/>
                <w:szCs w:val="20"/>
              </w:rPr>
              <w:t> </w:t>
            </w:r>
          </w:p>
        </w:tc>
        <w:tc>
          <w:tcPr>
            <w:tcW w:w="2790" w:type="dxa"/>
            <w:tcBorders>
              <w:top w:val="nil"/>
              <w:left w:val="nil"/>
              <w:bottom w:val="single" w:sz="4" w:space="0" w:color="auto"/>
              <w:right w:val="single" w:sz="4" w:space="0" w:color="auto"/>
            </w:tcBorders>
            <w:shd w:val="clear" w:color="auto" w:fill="auto"/>
            <w:noWrap/>
            <w:vAlign w:val="center"/>
            <w:hideMark/>
          </w:tcPr>
          <w:p w14:paraId="36557977" w14:textId="77777777" w:rsidR="00A075C4" w:rsidRPr="00BB1E18" w:rsidRDefault="00A075C4" w:rsidP="00F559FD">
            <w:pPr>
              <w:rPr>
                <w:sz w:val="20"/>
                <w:szCs w:val="20"/>
              </w:rPr>
            </w:pPr>
            <w:r w:rsidRPr="00BB1E18">
              <w:rPr>
                <w:sz w:val="20"/>
                <w:szCs w:val="20"/>
              </w:rPr>
              <w:t> </w:t>
            </w:r>
          </w:p>
        </w:tc>
        <w:tc>
          <w:tcPr>
            <w:tcW w:w="2880" w:type="dxa"/>
            <w:tcBorders>
              <w:top w:val="nil"/>
              <w:left w:val="nil"/>
              <w:bottom w:val="single" w:sz="4" w:space="0" w:color="auto"/>
              <w:right w:val="single" w:sz="4" w:space="0" w:color="auto"/>
            </w:tcBorders>
            <w:shd w:val="clear" w:color="auto" w:fill="auto"/>
            <w:noWrap/>
            <w:vAlign w:val="center"/>
            <w:hideMark/>
          </w:tcPr>
          <w:p w14:paraId="082196A9" w14:textId="77777777" w:rsidR="00A075C4" w:rsidRPr="00BB1E18" w:rsidRDefault="00A075C4" w:rsidP="00F559FD">
            <w:pPr>
              <w:rPr>
                <w:sz w:val="20"/>
                <w:szCs w:val="20"/>
              </w:rPr>
            </w:pPr>
            <w:r w:rsidRPr="00BB1E18">
              <w:rPr>
                <w:sz w:val="20"/>
                <w:szCs w:val="20"/>
              </w:rPr>
              <w:t> </w:t>
            </w:r>
          </w:p>
        </w:tc>
      </w:tr>
      <w:tr w:rsidR="00A075C4" w:rsidRPr="00BB1E18" w14:paraId="555E47A5" w14:textId="77777777" w:rsidTr="00A075C4">
        <w:trPr>
          <w:gridAfter w:val="1"/>
          <w:wAfter w:w="10" w:type="dxa"/>
          <w:trHeight w:val="330"/>
        </w:trPr>
        <w:tc>
          <w:tcPr>
            <w:tcW w:w="625" w:type="dxa"/>
            <w:tcBorders>
              <w:top w:val="nil"/>
              <w:left w:val="nil"/>
              <w:bottom w:val="nil"/>
              <w:right w:val="nil"/>
            </w:tcBorders>
            <w:shd w:val="clear" w:color="auto" w:fill="auto"/>
            <w:noWrap/>
            <w:vAlign w:val="bottom"/>
            <w:hideMark/>
          </w:tcPr>
          <w:p w14:paraId="36919E94" w14:textId="77777777" w:rsidR="00A075C4" w:rsidRPr="00BB1E18" w:rsidRDefault="00A075C4" w:rsidP="00F559FD">
            <w:pPr>
              <w:rPr>
                <w:sz w:val="20"/>
                <w:szCs w:val="20"/>
              </w:rPr>
            </w:pPr>
          </w:p>
        </w:tc>
        <w:tc>
          <w:tcPr>
            <w:tcW w:w="5310" w:type="dxa"/>
            <w:tcBorders>
              <w:top w:val="nil"/>
              <w:left w:val="nil"/>
              <w:bottom w:val="nil"/>
              <w:right w:val="nil"/>
            </w:tcBorders>
            <w:shd w:val="clear" w:color="auto" w:fill="auto"/>
            <w:noWrap/>
            <w:vAlign w:val="center"/>
            <w:hideMark/>
          </w:tcPr>
          <w:p w14:paraId="0B7D6BA9" w14:textId="77777777" w:rsidR="00A075C4" w:rsidRPr="00BB1E18" w:rsidRDefault="00A075C4" w:rsidP="00F559FD">
            <w:pPr>
              <w:rPr>
                <w:sz w:val="20"/>
                <w:szCs w:val="20"/>
              </w:rPr>
            </w:pPr>
          </w:p>
        </w:tc>
        <w:tc>
          <w:tcPr>
            <w:tcW w:w="2970" w:type="dxa"/>
            <w:tcBorders>
              <w:top w:val="nil"/>
              <w:left w:val="nil"/>
              <w:bottom w:val="nil"/>
              <w:right w:val="nil"/>
            </w:tcBorders>
            <w:shd w:val="clear" w:color="auto" w:fill="auto"/>
            <w:noWrap/>
            <w:vAlign w:val="bottom"/>
            <w:hideMark/>
          </w:tcPr>
          <w:p w14:paraId="6597E857" w14:textId="77777777" w:rsidR="00A075C4" w:rsidRPr="00BB1E18" w:rsidRDefault="00A075C4" w:rsidP="00F559FD">
            <w:pPr>
              <w:rPr>
                <w:sz w:val="20"/>
                <w:szCs w:val="20"/>
              </w:rPr>
            </w:pPr>
          </w:p>
        </w:tc>
        <w:tc>
          <w:tcPr>
            <w:tcW w:w="2790" w:type="dxa"/>
            <w:tcBorders>
              <w:top w:val="nil"/>
              <w:left w:val="nil"/>
              <w:bottom w:val="nil"/>
              <w:right w:val="nil"/>
            </w:tcBorders>
            <w:shd w:val="clear" w:color="auto" w:fill="auto"/>
            <w:noWrap/>
            <w:vAlign w:val="bottom"/>
            <w:hideMark/>
          </w:tcPr>
          <w:p w14:paraId="0FB9496B" w14:textId="77777777" w:rsidR="00A075C4" w:rsidRPr="00BB1E18" w:rsidRDefault="00A075C4" w:rsidP="00F559FD">
            <w:pPr>
              <w:rPr>
                <w:sz w:val="20"/>
                <w:szCs w:val="20"/>
              </w:rPr>
            </w:pPr>
          </w:p>
        </w:tc>
        <w:tc>
          <w:tcPr>
            <w:tcW w:w="2880" w:type="dxa"/>
            <w:tcBorders>
              <w:top w:val="nil"/>
              <w:left w:val="nil"/>
              <w:bottom w:val="nil"/>
              <w:right w:val="nil"/>
            </w:tcBorders>
            <w:shd w:val="clear" w:color="auto" w:fill="auto"/>
            <w:noWrap/>
            <w:vAlign w:val="bottom"/>
            <w:hideMark/>
          </w:tcPr>
          <w:p w14:paraId="5242525B" w14:textId="77777777" w:rsidR="00A075C4" w:rsidRPr="00BB1E18" w:rsidRDefault="00A075C4" w:rsidP="00F559FD">
            <w:pPr>
              <w:rPr>
                <w:sz w:val="20"/>
                <w:szCs w:val="20"/>
              </w:rPr>
            </w:pPr>
          </w:p>
        </w:tc>
      </w:tr>
      <w:tr w:rsidR="00A075C4" w:rsidRPr="00BB1E18" w14:paraId="07F061B8" w14:textId="77777777" w:rsidTr="00A075C4">
        <w:trPr>
          <w:gridAfter w:val="1"/>
          <w:wAfter w:w="10" w:type="dxa"/>
          <w:trHeight w:val="330"/>
        </w:trPr>
        <w:tc>
          <w:tcPr>
            <w:tcW w:w="625" w:type="dxa"/>
            <w:tcBorders>
              <w:top w:val="nil"/>
              <w:left w:val="nil"/>
              <w:bottom w:val="nil"/>
              <w:right w:val="nil"/>
            </w:tcBorders>
            <w:shd w:val="clear" w:color="auto" w:fill="auto"/>
            <w:noWrap/>
            <w:vAlign w:val="bottom"/>
            <w:hideMark/>
          </w:tcPr>
          <w:p w14:paraId="1CEF75F0" w14:textId="77777777" w:rsidR="00A075C4" w:rsidRPr="00BB1E18" w:rsidRDefault="00A075C4" w:rsidP="00F559FD">
            <w:pPr>
              <w:rPr>
                <w:sz w:val="20"/>
                <w:szCs w:val="20"/>
              </w:rPr>
            </w:pPr>
          </w:p>
        </w:tc>
        <w:tc>
          <w:tcPr>
            <w:tcW w:w="5310" w:type="dxa"/>
            <w:tcBorders>
              <w:top w:val="nil"/>
              <w:left w:val="nil"/>
              <w:bottom w:val="nil"/>
              <w:right w:val="nil"/>
            </w:tcBorders>
            <w:shd w:val="clear" w:color="auto" w:fill="auto"/>
            <w:noWrap/>
            <w:vAlign w:val="center"/>
            <w:hideMark/>
          </w:tcPr>
          <w:p w14:paraId="298C285E" w14:textId="77777777" w:rsidR="00A075C4" w:rsidRPr="00BB1E18" w:rsidRDefault="00A075C4" w:rsidP="00F559FD">
            <w:pPr>
              <w:rPr>
                <w:sz w:val="20"/>
                <w:szCs w:val="20"/>
              </w:rPr>
            </w:pPr>
          </w:p>
        </w:tc>
        <w:tc>
          <w:tcPr>
            <w:tcW w:w="2970" w:type="dxa"/>
            <w:tcBorders>
              <w:top w:val="nil"/>
              <w:left w:val="nil"/>
              <w:bottom w:val="nil"/>
              <w:right w:val="nil"/>
            </w:tcBorders>
            <w:shd w:val="clear" w:color="auto" w:fill="auto"/>
            <w:noWrap/>
            <w:vAlign w:val="bottom"/>
            <w:hideMark/>
          </w:tcPr>
          <w:p w14:paraId="00F57020" w14:textId="77777777" w:rsidR="00A075C4" w:rsidRPr="00BB1E18" w:rsidRDefault="00A075C4" w:rsidP="00F559FD">
            <w:pPr>
              <w:rPr>
                <w:sz w:val="20"/>
                <w:szCs w:val="20"/>
              </w:rPr>
            </w:pPr>
          </w:p>
        </w:tc>
        <w:tc>
          <w:tcPr>
            <w:tcW w:w="2790" w:type="dxa"/>
            <w:tcBorders>
              <w:top w:val="nil"/>
              <w:left w:val="nil"/>
              <w:bottom w:val="nil"/>
              <w:right w:val="nil"/>
            </w:tcBorders>
            <w:shd w:val="clear" w:color="auto" w:fill="auto"/>
            <w:noWrap/>
            <w:vAlign w:val="bottom"/>
            <w:hideMark/>
          </w:tcPr>
          <w:p w14:paraId="62DB2429" w14:textId="77777777" w:rsidR="00A075C4" w:rsidRPr="00BB1E18" w:rsidRDefault="00A075C4" w:rsidP="00F559FD">
            <w:pPr>
              <w:rPr>
                <w:sz w:val="20"/>
                <w:szCs w:val="20"/>
              </w:rPr>
            </w:pPr>
          </w:p>
        </w:tc>
        <w:tc>
          <w:tcPr>
            <w:tcW w:w="2880" w:type="dxa"/>
            <w:tcBorders>
              <w:top w:val="nil"/>
              <w:left w:val="nil"/>
              <w:bottom w:val="nil"/>
              <w:right w:val="nil"/>
            </w:tcBorders>
            <w:shd w:val="clear" w:color="auto" w:fill="auto"/>
            <w:noWrap/>
            <w:vAlign w:val="bottom"/>
            <w:hideMark/>
          </w:tcPr>
          <w:p w14:paraId="0C071D01" w14:textId="77777777" w:rsidR="00A075C4" w:rsidRPr="00BB1E18" w:rsidRDefault="00A075C4" w:rsidP="00F559FD">
            <w:pPr>
              <w:rPr>
                <w:sz w:val="20"/>
                <w:szCs w:val="20"/>
              </w:rPr>
            </w:pPr>
          </w:p>
        </w:tc>
      </w:tr>
      <w:tr w:rsidR="00A075C4" w:rsidRPr="00BB1E18" w14:paraId="3A171CED" w14:textId="77777777" w:rsidTr="00A075C4">
        <w:trPr>
          <w:gridAfter w:val="1"/>
          <w:wAfter w:w="10" w:type="dxa"/>
          <w:trHeight w:val="990"/>
        </w:trPr>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E185B8" w14:textId="77777777" w:rsidR="00A075C4" w:rsidRPr="00BB1E18" w:rsidRDefault="00A075C4" w:rsidP="00F559FD">
            <w:pPr>
              <w:jc w:val="center"/>
              <w:rPr>
                <w:b/>
                <w:sz w:val="20"/>
                <w:szCs w:val="20"/>
              </w:rPr>
            </w:pPr>
            <w:r w:rsidRPr="00BB1E18">
              <w:rPr>
                <w:b/>
                <w:sz w:val="20"/>
                <w:szCs w:val="20"/>
              </w:rPr>
              <w:t>П/Н</w:t>
            </w:r>
          </w:p>
        </w:tc>
        <w:tc>
          <w:tcPr>
            <w:tcW w:w="5310" w:type="dxa"/>
            <w:tcBorders>
              <w:top w:val="single" w:sz="4" w:space="0" w:color="auto"/>
              <w:left w:val="nil"/>
              <w:bottom w:val="single" w:sz="4" w:space="0" w:color="auto"/>
              <w:right w:val="single" w:sz="4" w:space="0" w:color="auto"/>
            </w:tcBorders>
            <w:shd w:val="clear" w:color="auto" w:fill="auto"/>
            <w:noWrap/>
            <w:vAlign w:val="center"/>
            <w:hideMark/>
          </w:tcPr>
          <w:p w14:paraId="05D3AE54" w14:textId="77777777" w:rsidR="00A075C4" w:rsidRPr="00BB1E18" w:rsidRDefault="00A075C4" w:rsidP="00F559FD">
            <w:pPr>
              <w:jc w:val="center"/>
              <w:rPr>
                <w:b/>
                <w:sz w:val="20"/>
                <w:szCs w:val="20"/>
              </w:rPr>
            </w:pPr>
            <w:r w:rsidRPr="00BB1E18">
              <w:rPr>
                <w:b/>
                <w:sz w:val="20"/>
                <w:szCs w:val="20"/>
              </w:rPr>
              <w:t>Адресс/подъезд</w:t>
            </w:r>
          </w:p>
        </w:tc>
        <w:tc>
          <w:tcPr>
            <w:tcW w:w="2970" w:type="dxa"/>
            <w:tcBorders>
              <w:top w:val="single" w:sz="4" w:space="0" w:color="auto"/>
              <w:left w:val="nil"/>
              <w:bottom w:val="single" w:sz="4" w:space="0" w:color="auto"/>
              <w:right w:val="single" w:sz="4" w:space="0" w:color="auto"/>
            </w:tcBorders>
            <w:shd w:val="clear" w:color="auto" w:fill="auto"/>
            <w:vAlign w:val="center"/>
            <w:hideMark/>
          </w:tcPr>
          <w:p w14:paraId="24D36EC3" w14:textId="77777777" w:rsidR="00A075C4" w:rsidRPr="00BB1E18" w:rsidRDefault="00A075C4" w:rsidP="00F559FD">
            <w:pPr>
              <w:jc w:val="center"/>
              <w:rPr>
                <w:b/>
                <w:sz w:val="20"/>
                <w:szCs w:val="20"/>
              </w:rPr>
            </w:pPr>
            <w:r w:rsidRPr="00BB1E18">
              <w:rPr>
                <w:b/>
                <w:sz w:val="20"/>
                <w:szCs w:val="20"/>
              </w:rPr>
              <w:t>Грузоподъемность /кг/</w:t>
            </w:r>
          </w:p>
        </w:tc>
        <w:tc>
          <w:tcPr>
            <w:tcW w:w="2790" w:type="dxa"/>
            <w:tcBorders>
              <w:top w:val="single" w:sz="4" w:space="0" w:color="auto"/>
              <w:left w:val="nil"/>
              <w:bottom w:val="single" w:sz="4" w:space="0" w:color="auto"/>
              <w:right w:val="single" w:sz="4" w:space="0" w:color="auto"/>
            </w:tcBorders>
            <w:shd w:val="clear" w:color="auto" w:fill="auto"/>
            <w:vAlign w:val="center"/>
            <w:hideMark/>
          </w:tcPr>
          <w:p w14:paraId="5E4CE2B0" w14:textId="77777777" w:rsidR="00A075C4" w:rsidRPr="00BB1E18" w:rsidRDefault="00A075C4" w:rsidP="00F559FD">
            <w:pPr>
              <w:jc w:val="center"/>
              <w:rPr>
                <w:b/>
                <w:sz w:val="20"/>
                <w:szCs w:val="20"/>
              </w:rPr>
            </w:pPr>
            <w:r w:rsidRPr="00BB1E18">
              <w:rPr>
                <w:b/>
                <w:sz w:val="20"/>
                <w:szCs w:val="20"/>
              </w:rPr>
              <w:t>Этажность /этаж/</w:t>
            </w:r>
          </w:p>
        </w:tc>
        <w:tc>
          <w:tcPr>
            <w:tcW w:w="2880" w:type="dxa"/>
            <w:tcBorders>
              <w:top w:val="single" w:sz="4" w:space="0" w:color="auto"/>
              <w:left w:val="nil"/>
              <w:bottom w:val="single" w:sz="4" w:space="0" w:color="auto"/>
              <w:right w:val="single" w:sz="4" w:space="0" w:color="auto"/>
            </w:tcBorders>
            <w:shd w:val="clear" w:color="auto" w:fill="auto"/>
            <w:vAlign w:val="center"/>
            <w:hideMark/>
          </w:tcPr>
          <w:p w14:paraId="46A16E73" w14:textId="77777777" w:rsidR="00A075C4" w:rsidRPr="00BB1E18" w:rsidRDefault="00A075C4" w:rsidP="00F559FD">
            <w:pPr>
              <w:jc w:val="center"/>
              <w:rPr>
                <w:b/>
                <w:sz w:val="20"/>
                <w:szCs w:val="20"/>
              </w:rPr>
            </w:pPr>
            <w:r w:rsidRPr="00BB1E18">
              <w:rPr>
                <w:b/>
                <w:sz w:val="20"/>
                <w:szCs w:val="20"/>
              </w:rPr>
              <w:t>Колличество остановок</w:t>
            </w:r>
          </w:p>
        </w:tc>
      </w:tr>
      <w:tr w:rsidR="00A075C4" w:rsidRPr="00BB1E18" w14:paraId="1258AE19"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000000" w:fill="D9D9D9"/>
            <w:noWrap/>
            <w:vAlign w:val="bottom"/>
            <w:hideMark/>
          </w:tcPr>
          <w:p w14:paraId="23BD8033" w14:textId="77777777" w:rsidR="00A075C4" w:rsidRPr="00BB1E18" w:rsidRDefault="00A075C4" w:rsidP="00F559FD">
            <w:pPr>
              <w:jc w:val="center"/>
              <w:rPr>
                <w:b/>
                <w:sz w:val="20"/>
                <w:szCs w:val="20"/>
              </w:rPr>
            </w:pPr>
            <w:r w:rsidRPr="00BB1E18">
              <w:rPr>
                <w:b/>
                <w:sz w:val="20"/>
                <w:szCs w:val="20"/>
              </w:rPr>
              <w:t>1</w:t>
            </w:r>
          </w:p>
        </w:tc>
        <w:tc>
          <w:tcPr>
            <w:tcW w:w="5310" w:type="dxa"/>
            <w:tcBorders>
              <w:top w:val="nil"/>
              <w:left w:val="nil"/>
              <w:bottom w:val="single" w:sz="4" w:space="0" w:color="auto"/>
              <w:right w:val="single" w:sz="4" w:space="0" w:color="auto"/>
            </w:tcBorders>
            <w:shd w:val="clear" w:color="000000" w:fill="D9D9D9"/>
            <w:noWrap/>
            <w:vAlign w:val="center"/>
            <w:hideMark/>
          </w:tcPr>
          <w:p w14:paraId="37EBDEAC" w14:textId="77777777" w:rsidR="00A075C4" w:rsidRPr="00BB1E18" w:rsidRDefault="00A075C4" w:rsidP="00F559FD">
            <w:pPr>
              <w:jc w:val="center"/>
              <w:rPr>
                <w:b/>
                <w:sz w:val="20"/>
                <w:szCs w:val="20"/>
              </w:rPr>
            </w:pPr>
            <w:r w:rsidRPr="00BB1E18">
              <w:rPr>
                <w:b/>
                <w:sz w:val="20"/>
                <w:szCs w:val="20"/>
              </w:rPr>
              <w:t>2</w:t>
            </w:r>
          </w:p>
        </w:tc>
        <w:tc>
          <w:tcPr>
            <w:tcW w:w="2970" w:type="dxa"/>
            <w:tcBorders>
              <w:top w:val="nil"/>
              <w:left w:val="nil"/>
              <w:bottom w:val="single" w:sz="4" w:space="0" w:color="auto"/>
              <w:right w:val="single" w:sz="4" w:space="0" w:color="auto"/>
            </w:tcBorders>
            <w:shd w:val="clear" w:color="000000" w:fill="D9D9D9"/>
            <w:noWrap/>
            <w:vAlign w:val="bottom"/>
            <w:hideMark/>
          </w:tcPr>
          <w:p w14:paraId="6ECA4486" w14:textId="77777777" w:rsidR="00A075C4" w:rsidRPr="00BB1E18" w:rsidRDefault="00A075C4" w:rsidP="00F559FD">
            <w:pPr>
              <w:jc w:val="center"/>
              <w:rPr>
                <w:b/>
                <w:sz w:val="20"/>
                <w:szCs w:val="20"/>
              </w:rPr>
            </w:pPr>
            <w:r w:rsidRPr="00BB1E18">
              <w:rPr>
                <w:b/>
                <w:sz w:val="20"/>
                <w:szCs w:val="20"/>
              </w:rPr>
              <w:t>3</w:t>
            </w:r>
          </w:p>
        </w:tc>
        <w:tc>
          <w:tcPr>
            <w:tcW w:w="2790" w:type="dxa"/>
            <w:tcBorders>
              <w:top w:val="nil"/>
              <w:left w:val="nil"/>
              <w:bottom w:val="single" w:sz="4" w:space="0" w:color="auto"/>
              <w:right w:val="single" w:sz="4" w:space="0" w:color="auto"/>
            </w:tcBorders>
            <w:shd w:val="clear" w:color="000000" w:fill="D9D9D9"/>
            <w:noWrap/>
            <w:vAlign w:val="bottom"/>
            <w:hideMark/>
          </w:tcPr>
          <w:p w14:paraId="60B3B2ED" w14:textId="77777777" w:rsidR="00A075C4" w:rsidRPr="00BB1E18" w:rsidRDefault="00A075C4" w:rsidP="00F559FD">
            <w:pPr>
              <w:jc w:val="center"/>
              <w:rPr>
                <w:b/>
                <w:sz w:val="20"/>
                <w:szCs w:val="20"/>
              </w:rPr>
            </w:pPr>
            <w:r w:rsidRPr="00BB1E18">
              <w:rPr>
                <w:b/>
                <w:sz w:val="20"/>
                <w:szCs w:val="20"/>
              </w:rPr>
              <w:t>4</w:t>
            </w:r>
          </w:p>
        </w:tc>
        <w:tc>
          <w:tcPr>
            <w:tcW w:w="2880" w:type="dxa"/>
            <w:tcBorders>
              <w:top w:val="nil"/>
              <w:left w:val="nil"/>
              <w:bottom w:val="single" w:sz="4" w:space="0" w:color="auto"/>
              <w:right w:val="single" w:sz="4" w:space="0" w:color="auto"/>
            </w:tcBorders>
            <w:shd w:val="clear" w:color="000000" w:fill="D9D9D9"/>
            <w:noWrap/>
            <w:vAlign w:val="bottom"/>
            <w:hideMark/>
          </w:tcPr>
          <w:p w14:paraId="68E41DD0" w14:textId="77777777" w:rsidR="00A075C4" w:rsidRPr="00BB1E18" w:rsidRDefault="00A075C4" w:rsidP="00F559FD">
            <w:pPr>
              <w:jc w:val="center"/>
              <w:rPr>
                <w:b/>
                <w:sz w:val="20"/>
                <w:szCs w:val="20"/>
              </w:rPr>
            </w:pPr>
            <w:r w:rsidRPr="00BB1E18">
              <w:rPr>
                <w:b/>
                <w:sz w:val="20"/>
                <w:szCs w:val="20"/>
              </w:rPr>
              <w:t>5</w:t>
            </w:r>
          </w:p>
        </w:tc>
      </w:tr>
      <w:tr w:rsidR="00A075C4" w:rsidRPr="00BB1E18" w14:paraId="73E5FBC8" w14:textId="77777777" w:rsidTr="00A075C4">
        <w:trPr>
          <w:gridAfter w:val="1"/>
          <w:wAfter w:w="10" w:type="dxa"/>
          <w:trHeight w:val="330"/>
        </w:trPr>
        <w:tc>
          <w:tcPr>
            <w:tcW w:w="5935" w:type="dxa"/>
            <w:gridSpan w:val="2"/>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F1BC062" w14:textId="77777777" w:rsidR="00A075C4" w:rsidRPr="00BB1E18" w:rsidRDefault="00A075C4" w:rsidP="00F559FD">
            <w:pPr>
              <w:jc w:val="center"/>
              <w:rPr>
                <w:b/>
                <w:sz w:val="20"/>
                <w:szCs w:val="20"/>
              </w:rPr>
            </w:pPr>
            <w:r w:rsidRPr="00BB1E18">
              <w:rPr>
                <w:b/>
                <w:sz w:val="20"/>
                <w:szCs w:val="20"/>
              </w:rPr>
              <w:t>Нор Норк</w:t>
            </w:r>
          </w:p>
        </w:tc>
        <w:tc>
          <w:tcPr>
            <w:tcW w:w="2970" w:type="dxa"/>
            <w:tcBorders>
              <w:top w:val="nil"/>
              <w:left w:val="nil"/>
              <w:bottom w:val="single" w:sz="4" w:space="0" w:color="auto"/>
              <w:right w:val="single" w:sz="4" w:space="0" w:color="auto"/>
            </w:tcBorders>
            <w:shd w:val="clear" w:color="000000" w:fill="D9D9D9"/>
            <w:noWrap/>
            <w:vAlign w:val="center"/>
            <w:hideMark/>
          </w:tcPr>
          <w:p w14:paraId="16B05E80" w14:textId="77777777" w:rsidR="00A075C4" w:rsidRPr="00BB1E18" w:rsidRDefault="00A075C4" w:rsidP="00F559FD">
            <w:pPr>
              <w:rPr>
                <w:b/>
                <w:sz w:val="20"/>
                <w:szCs w:val="20"/>
              </w:rPr>
            </w:pPr>
            <w:r w:rsidRPr="00BB1E18">
              <w:rPr>
                <w:b/>
                <w:sz w:val="20"/>
                <w:szCs w:val="20"/>
              </w:rPr>
              <w:t> </w:t>
            </w:r>
          </w:p>
        </w:tc>
        <w:tc>
          <w:tcPr>
            <w:tcW w:w="2790" w:type="dxa"/>
            <w:tcBorders>
              <w:top w:val="nil"/>
              <w:left w:val="nil"/>
              <w:bottom w:val="single" w:sz="4" w:space="0" w:color="auto"/>
              <w:right w:val="single" w:sz="4" w:space="0" w:color="auto"/>
            </w:tcBorders>
            <w:shd w:val="clear" w:color="000000" w:fill="D9D9D9"/>
            <w:noWrap/>
            <w:vAlign w:val="center"/>
            <w:hideMark/>
          </w:tcPr>
          <w:p w14:paraId="07260163" w14:textId="77777777" w:rsidR="00A075C4" w:rsidRPr="00BB1E18" w:rsidRDefault="00A075C4" w:rsidP="00F559FD">
            <w:pPr>
              <w:rPr>
                <w:b/>
                <w:sz w:val="20"/>
                <w:szCs w:val="20"/>
              </w:rPr>
            </w:pPr>
            <w:r w:rsidRPr="00BB1E18">
              <w:rPr>
                <w:b/>
                <w:sz w:val="20"/>
                <w:szCs w:val="20"/>
              </w:rPr>
              <w:t> </w:t>
            </w:r>
          </w:p>
        </w:tc>
        <w:tc>
          <w:tcPr>
            <w:tcW w:w="2880" w:type="dxa"/>
            <w:tcBorders>
              <w:top w:val="nil"/>
              <w:left w:val="nil"/>
              <w:bottom w:val="single" w:sz="4" w:space="0" w:color="auto"/>
              <w:right w:val="single" w:sz="4" w:space="0" w:color="auto"/>
            </w:tcBorders>
            <w:shd w:val="clear" w:color="000000" w:fill="D9D9D9"/>
            <w:noWrap/>
            <w:vAlign w:val="center"/>
            <w:hideMark/>
          </w:tcPr>
          <w:p w14:paraId="580FDEDF" w14:textId="77777777" w:rsidR="00A075C4" w:rsidRPr="00BB1E18" w:rsidRDefault="00A075C4" w:rsidP="00F559FD">
            <w:pPr>
              <w:rPr>
                <w:b/>
                <w:sz w:val="20"/>
                <w:szCs w:val="20"/>
              </w:rPr>
            </w:pPr>
            <w:r w:rsidRPr="00BB1E18">
              <w:rPr>
                <w:b/>
                <w:sz w:val="20"/>
                <w:szCs w:val="20"/>
              </w:rPr>
              <w:t> </w:t>
            </w:r>
          </w:p>
        </w:tc>
      </w:tr>
      <w:tr w:rsidR="00A075C4" w:rsidRPr="00803ACD" w14:paraId="2FAE9A50"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58F921A3" w14:textId="77777777" w:rsidR="00A075C4" w:rsidRPr="00BB1E18" w:rsidRDefault="00A075C4" w:rsidP="00F559FD">
            <w:pPr>
              <w:jc w:val="center"/>
              <w:rPr>
                <w:sz w:val="20"/>
                <w:szCs w:val="20"/>
              </w:rPr>
            </w:pPr>
            <w:r w:rsidRPr="00BB1E18">
              <w:rPr>
                <w:sz w:val="20"/>
                <w:szCs w:val="20"/>
              </w:rPr>
              <w:t>1</w:t>
            </w:r>
          </w:p>
        </w:tc>
        <w:tc>
          <w:tcPr>
            <w:tcW w:w="5310" w:type="dxa"/>
            <w:tcBorders>
              <w:top w:val="nil"/>
              <w:left w:val="nil"/>
              <w:bottom w:val="single" w:sz="4" w:space="0" w:color="auto"/>
              <w:right w:val="single" w:sz="4" w:space="0" w:color="auto"/>
            </w:tcBorders>
            <w:shd w:val="clear" w:color="auto" w:fill="auto"/>
            <w:noWrap/>
            <w:vAlign w:val="center"/>
            <w:hideMark/>
          </w:tcPr>
          <w:p w14:paraId="688C5F53" w14:textId="77777777" w:rsidR="00A075C4" w:rsidRPr="00BB1E18" w:rsidRDefault="00A075C4" w:rsidP="00F559FD">
            <w:pPr>
              <w:rPr>
                <w:sz w:val="20"/>
                <w:szCs w:val="20"/>
              </w:rPr>
            </w:pPr>
            <w:r>
              <w:rPr>
                <w:sz w:val="20"/>
                <w:szCs w:val="20"/>
              </w:rPr>
              <w:t>Ул. Аветисян</w:t>
            </w:r>
            <w:r w:rsidRPr="00BB1E18">
              <w:rPr>
                <w:sz w:val="20"/>
                <w:szCs w:val="20"/>
              </w:rPr>
              <w:t xml:space="preserve"> дом </w:t>
            </w:r>
            <w:r>
              <w:rPr>
                <w:sz w:val="20"/>
                <w:szCs w:val="20"/>
              </w:rPr>
              <w:t>4 под. 1</w:t>
            </w:r>
          </w:p>
        </w:tc>
        <w:tc>
          <w:tcPr>
            <w:tcW w:w="2970" w:type="dxa"/>
            <w:tcBorders>
              <w:top w:val="nil"/>
              <w:left w:val="nil"/>
              <w:bottom w:val="single" w:sz="4" w:space="0" w:color="auto"/>
              <w:right w:val="single" w:sz="4" w:space="0" w:color="auto"/>
            </w:tcBorders>
            <w:shd w:val="clear" w:color="auto" w:fill="auto"/>
            <w:noWrap/>
            <w:vAlign w:val="center"/>
            <w:hideMark/>
          </w:tcPr>
          <w:p w14:paraId="6C31EFAE" w14:textId="77777777" w:rsidR="00A075C4" w:rsidRPr="00803ACD" w:rsidRDefault="00A075C4" w:rsidP="00F559FD">
            <w:pPr>
              <w:jc w:val="center"/>
              <w:rPr>
                <w:sz w:val="20"/>
                <w:szCs w:val="20"/>
              </w:rPr>
            </w:pPr>
            <w:r w:rsidRPr="00803ACD">
              <w:rPr>
                <w:sz w:val="20"/>
                <w:szCs w:val="20"/>
              </w:rPr>
              <w:t>400</w:t>
            </w:r>
          </w:p>
        </w:tc>
        <w:tc>
          <w:tcPr>
            <w:tcW w:w="2790" w:type="dxa"/>
            <w:tcBorders>
              <w:top w:val="nil"/>
              <w:left w:val="nil"/>
              <w:bottom w:val="single" w:sz="4" w:space="0" w:color="auto"/>
              <w:right w:val="single" w:sz="4" w:space="0" w:color="auto"/>
            </w:tcBorders>
            <w:shd w:val="clear" w:color="auto" w:fill="auto"/>
            <w:noWrap/>
            <w:vAlign w:val="center"/>
            <w:hideMark/>
          </w:tcPr>
          <w:p w14:paraId="52C4E211" w14:textId="77777777" w:rsidR="00A075C4" w:rsidRPr="00803ACD" w:rsidRDefault="00A075C4" w:rsidP="00F559FD">
            <w:pPr>
              <w:jc w:val="center"/>
              <w:rPr>
                <w:sz w:val="20"/>
                <w:szCs w:val="20"/>
              </w:rPr>
            </w:pPr>
            <w:r w:rsidRPr="00803ACD">
              <w:rPr>
                <w:sz w:val="20"/>
                <w:szCs w:val="20"/>
              </w:rPr>
              <w:t>9</w:t>
            </w:r>
          </w:p>
        </w:tc>
        <w:tc>
          <w:tcPr>
            <w:tcW w:w="2880" w:type="dxa"/>
            <w:tcBorders>
              <w:top w:val="nil"/>
              <w:left w:val="nil"/>
              <w:bottom w:val="single" w:sz="4" w:space="0" w:color="auto"/>
              <w:right w:val="single" w:sz="4" w:space="0" w:color="auto"/>
            </w:tcBorders>
            <w:shd w:val="clear" w:color="auto" w:fill="auto"/>
            <w:noWrap/>
            <w:vAlign w:val="center"/>
            <w:hideMark/>
          </w:tcPr>
          <w:p w14:paraId="662189C1" w14:textId="77777777" w:rsidR="00A075C4" w:rsidRPr="00803ACD" w:rsidRDefault="00A075C4" w:rsidP="00F559FD">
            <w:pPr>
              <w:jc w:val="center"/>
              <w:rPr>
                <w:sz w:val="20"/>
                <w:szCs w:val="20"/>
              </w:rPr>
            </w:pPr>
            <w:r w:rsidRPr="00803ACD">
              <w:rPr>
                <w:sz w:val="20"/>
                <w:szCs w:val="20"/>
              </w:rPr>
              <w:t>9</w:t>
            </w:r>
          </w:p>
        </w:tc>
      </w:tr>
      <w:tr w:rsidR="00A075C4" w:rsidRPr="00803ACD" w14:paraId="5526B9BD"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000000" w:fill="FFFFFF"/>
            <w:noWrap/>
            <w:vAlign w:val="center"/>
            <w:hideMark/>
          </w:tcPr>
          <w:p w14:paraId="5862C9CD" w14:textId="77777777" w:rsidR="00A075C4" w:rsidRPr="00803ACD" w:rsidRDefault="00A075C4" w:rsidP="00F559FD">
            <w:pPr>
              <w:jc w:val="center"/>
              <w:rPr>
                <w:sz w:val="20"/>
                <w:szCs w:val="20"/>
              </w:rPr>
            </w:pPr>
            <w:r w:rsidRPr="00803ACD">
              <w:rPr>
                <w:sz w:val="20"/>
                <w:szCs w:val="20"/>
              </w:rPr>
              <w:t>2</w:t>
            </w:r>
          </w:p>
        </w:tc>
        <w:tc>
          <w:tcPr>
            <w:tcW w:w="5310" w:type="dxa"/>
            <w:tcBorders>
              <w:top w:val="nil"/>
              <w:left w:val="nil"/>
              <w:bottom w:val="single" w:sz="4" w:space="0" w:color="auto"/>
              <w:right w:val="single" w:sz="4" w:space="0" w:color="auto"/>
            </w:tcBorders>
            <w:shd w:val="clear" w:color="000000" w:fill="FFFFFF"/>
            <w:noWrap/>
            <w:vAlign w:val="center"/>
            <w:hideMark/>
          </w:tcPr>
          <w:p w14:paraId="60E49609" w14:textId="77777777" w:rsidR="00A075C4" w:rsidRPr="00BB1E18" w:rsidRDefault="00A075C4" w:rsidP="00F559FD">
            <w:pPr>
              <w:rPr>
                <w:sz w:val="20"/>
                <w:szCs w:val="20"/>
              </w:rPr>
            </w:pPr>
            <w:r>
              <w:rPr>
                <w:sz w:val="20"/>
                <w:szCs w:val="20"/>
              </w:rPr>
              <w:t>Ул. Аветисян дом 11</w:t>
            </w:r>
          </w:p>
        </w:tc>
        <w:tc>
          <w:tcPr>
            <w:tcW w:w="2970" w:type="dxa"/>
            <w:tcBorders>
              <w:top w:val="nil"/>
              <w:left w:val="nil"/>
              <w:bottom w:val="single" w:sz="4" w:space="0" w:color="auto"/>
              <w:right w:val="single" w:sz="4" w:space="0" w:color="auto"/>
            </w:tcBorders>
            <w:shd w:val="clear" w:color="000000" w:fill="FFFFFF"/>
            <w:noWrap/>
            <w:vAlign w:val="center"/>
            <w:hideMark/>
          </w:tcPr>
          <w:p w14:paraId="3C5CCBEF" w14:textId="77777777" w:rsidR="00A075C4" w:rsidRPr="00803ACD" w:rsidRDefault="00A075C4" w:rsidP="00F559FD">
            <w:pPr>
              <w:jc w:val="center"/>
              <w:rPr>
                <w:sz w:val="20"/>
                <w:szCs w:val="20"/>
              </w:rPr>
            </w:pPr>
            <w:r w:rsidRPr="00803ACD">
              <w:rPr>
                <w:sz w:val="20"/>
                <w:szCs w:val="20"/>
              </w:rPr>
              <w:t>400</w:t>
            </w:r>
          </w:p>
        </w:tc>
        <w:tc>
          <w:tcPr>
            <w:tcW w:w="2790" w:type="dxa"/>
            <w:tcBorders>
              <w:top w:val="nil"/>
              <w:left w:val="nil"/>
              <w:bottom w:val="single" w:sz="4" w:space="0" w:color="auto"/>
              <w:right w:val="single" w:sz="4" w:space="0" w:color="auto"/>
            </w:tcBorders>
            <w:shd w:val="clear" w:color="000000" w:fill="FFFFFF"/>
            <w:noWrap/>
            <w:vAlign w:val="center"/>
            <w:hideMark/>
          </w:tcPr>
          <w:p w14:paraId="4F08628B" w14:textId="77777777" w:rsidR="00A075C4" w:rsidRPr="00803ACD" w:rsidRDefault="00A075C4" w:rsidP="00F559FD">
            <w:pPr>
              <w:jc w:val="center"/>
              <w:rPr>
                <w:sz w:val="20"/>
                <w:szCs w:val="20"/>
              </w:rPr>
            </w:pPr>
            <w:r w:rsidRPr="00803ACD">
              <w:rPr>
                <w:sz w:val="20"/>
                <w:szCs w:val="20"/>
              </w:rPr>
              <w:t>9</w:t>
            </w:r>
          </w:p>
        </w:tc>
        <w:tc>
          <w:tcPr>
            <w:tcW w:w="2880" w:type="dxa"/>
            <w:tcBorders>
              <w:top w:val="nil"/>
              <w:left w:val="nil"/>
              <w:bottom w:val="single" w:sz="4" w:space="0" w:color="auto"/>
              <w:right w:val="single" w:sz="4" w:space="0" w:color="auto"/>
            </w:tcBorders>
            <w:shd w:val="clear" w:color="000000" w:fill="FFFFFF"/>
            <w:noWrap/>
            <w:vAlign w:val="center"/>
            <w:hideMark/>
          </w:tcPr>
          <w:p w14:paraId="0FB95CB8" w14:textId="77777777" w:rsidR="00A075C4" w:rsidRPr="00803ACD" w:rsidRDefault="00A075C4" w:rsidP="00F559FD">
            <w:pPr>
              <w:jc w:val="center"/>
              <w:rPr>
                <w:sz w:val="20"/>
                <w:szCs w:val="20"/>
              </w:rPr>
            </w:pPr>
            <w:r w:rsidRPr="00803ACD">
              <w:rPr>
                <w:sz w:val="20"/>
                <w:szCs w:val="20"/>
              </w:rPr>
              <w:t>9</w:t>
            </w:r>
          </w:p>
        </w:tc>
      </w:tr>
      <w:tr w:rsidR="00A075C4" w:rsidRPr="00803ACD" w14:paraId="031D618C"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49B058A8" w14:textId="77777777" w:rsidR="00A075C4" w:rsidRPr="00803ACD" w:rsidRDefault="00A075C4" w:rsidP="00F559FD">
            <w:pPr>
              <w:jc w:val="center"/>
              <w:rPr>
                <w:sz w:val="20"/>
                <w:szCs w:val="20"/>
              </w:rPr>
            </w:pPr>
            <w:r w:rsidRPr="00803ACD">
              <w:rPr>
                <w:sz w:val="20"/>
                <w:szCs w:val="20"/>
              </w:rPr>
              <w:t>3</w:t>
            </w:r>
          </w:p>
        </w:tc>
        <w:tc>
          <w:tcPr>
            <w:tcW w:w="5310" w:type="dxa"/>
            <w:tcBorders>
              <w:top w:val="nil"/>
              <w:left w:val="nil"/>
              <w:bottom w:val="single" w:sz="4" w:space="0" w:color="auto"/>
              <w:right w:val="single" w:sz="4" w:space="0" w:color="auto"/>
            </w:tcBorders>
            <w:shd w:val="clear" w:color="auto" w:fill="auto"/>
            <w:noWrap/>
            <w:vAlign w:val="center"/>
            <w:hideMark/>
          </w:tcPr>
          <w:p w14:paraId="0D460C70" w14:textId="77777777" w:rsidR="00A075C4" w:rsidRPr="00BB1E18" w:rsidRDefault="00A075C4" w:rsidP="00F559FD">
            <w:pPr>
              <w:rPr>
                <w:sz w:val="20"/>
                <w:szCs w:val="20"/>
              </w:rPr>
            </w:pPr>
            <w:r>
              <w:rPr>
                <w:sz w:val="20"/>
                <w:szCs w:val="20"/>
              </w:rPr>
              <w:t>Ул. Аветисян</w:t>
            </w:r>
            <w:r w:rsidRPr="00BB1E18">
              <w:rPr>
                <w:sz w:val="20"/>
                <w:szCs w:val="20"/>
              </w:rPr>
              <w:t xml:space="preserve"> дом </w:t>
            </w:r>
            <w:r>
              <w:rPr>
                <w:sz w:val="20"/>
                <w:szCs w:val="20"/>
              </w:rPr>
              <w:t>59 под. 1</w:t>
            </w:r>
          </w:p>
        </w:tc>
        <w:tc>
          <w:tcPr>
            <w:tcW w:w="2970" w:type="dxa"/>
            <w:tcBorders>
              <w:top w:val="nil"/>
              <w:left w:val="nil"/>
              <w:bottom w:val="single" w:sz="4" w:space="0" w:color="auto"/>
              <w:right w:val="single" w:sz="4" w:space="0" w:color="auto"/>
            </w:tcBorders>
            <w:shd w:val="clear" w:color="auto" w:fill="auto"/>
            <w:noWrap/>
            <w:vAlign w:val="center"/>
            <w:hideMark/>
          </w:tcPr>
          <w:p w14:paraId="5357CB46" w14:textId="77777777" w:rsidR="00A075C4" w:rsidRPr="00803ACD" w:rsidRDefault="00A075C4" w:rsidP="00F559FD">
            <w:pPr>
              <w:jc w:val="center"/>
              <w:rPr>
                <w:sz w:val="20"/>
                <w:szCs w:val="20"/>
              </w:rPr>
            </w:pPr>
            <w:r w:rsidRPr="00803ACD">
              <w:rPr>
                <w:sz w:val="20"/>
                <w:szCs w:val="20"/>
              </w:rPr>
              <w:t>400</w:t>
            </w:r>
          </w:p>
        </w:tc>
        <w:tc>
          <w:tcPr>
            <w:tcW w:w="2790" w:type="dxa"/>
            <w:tcBorders>
              <w:top w:val="nil"/>
              <w:left w:val="nil"/>
              <w:bottom w:val="single" w:sz="4" w:space="0" w:color="auto"/>
              <w:right w:val="single" w:sz="4" w:space="0" w:color="auto"/>
            </w:tcBorders>
            <w:shd w:val="clear" w:color="auto" w:fill="auto"/>
            <w:noWrap/>
            <w:vAlign w:val="center"/>
            <w:hideMark/>
          </w:tcPr>
          <w:p w14:paraId="6A1E2B2C" w14:textId="77777777" w:rsidR="00A075C4" w:rsidRPr="00803ACD" w:rsidRDefault="00A075C4" w:rsidP="00F559FD">
            <w:pPr>
              <w:jc w:val="center"/>
              <w:rPr>
                <w:sz w:val="20"/>
                <w:szCs w:val="20"/>
              </w:rPr>
            </w:pPr>
            <w:r w:rsidRPr="00803ACD">
              <w:rPr>
                <w:sz w:val="20"/>
                <w:szCs w:val="20"/>
              </w:rPr>
              <w:t>9</w:t>
            </w:r>
          </w:p>
        </w:tc>
        <w:tc>
          <w:tcPr>
            <w:tcW w:w="2880" w:type="dxa"/>
            <w:tcBorders>
              <w:top w:val="nil"/>
              <w:left w:val="nil"/>
              <w:bottom w:val="single" w:sz="4" w:space="0" w:color="auto"/>
              <w:right w:val="single" w:sz="4" w:space="0" w:color="auto"/>
            </w:tcBorders>
            <w:shd w:val="clear" w:color="auto" w:fill="auto"/>
            <w:noWrap/>
            <w:vAlign w:val="center"/>
            <w:hideMark/>
          </w:tcPr>
          <w:p w14:paraId="226B22A9" w14:textId="77777777" w:rsidR="00A075C4" w:rsidRPr="00803ACD" w:rsidRDefault="00A075C4" w:rsidP="00F559FD">
            <w:pPr>
              <w:jc w:val="center"/>
              <w:rPr>
                <w:sz w:val="20"/>
                <w:szCs w:val="20"/>
              </w:rPr>
            </w:pPr>
            <w:r w:rsidRPr="00803ACD">
              <w:rPr>
                <w:sz w:val="20"/>
                <w:szCs w:val="20"/>
              </w:rPr>
              <w:t>9</w:t>
            </w:r>
          </w:p>
        </w:tc>
      </w:tr>
      <w:tr w:rsidR="00A075C4" w:rsidRPr="00803ACD" w14:paraId="28809DAA"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1933FB86" w14:textId="77777777" w:rsidR="00A075C4" w:rsidRPr="00803ACD" w:rsidRDefault="00A075C4" w:rsidP="00F559FD">
            <w:pPr>
              <w:jc w:val="center"/>
              <w:rPr>
                <w:sz w:val="20"/>
                <w:szCs w:val="20"/>
              </w:rPr>
            </w:pPr>
            <w:r w:rsidRPr="00803ACD">
              <w:rPr>
                <w:sz w:val="20"/>
                <w:szCs w:val="20"/>
              </w:rPr>
              <w:t>4</w:t>
            </w:r>
          </w:p>
        </w:tc>
        <w:tc>
          <w:tcPr>
            <w:tcW w:w="5310" w:type="dxa"/>
            <w:tcBorders>
              <w:top w:val="nil"/>
              <w:left w:val="nil"/>
              <w:bottom w:val="single" w:sz="4" w:space="0" w:color="auto"/>
              <w:right w:val="single" w:sz="4" w:space="0" w:color="auto"/>
            </w:tcBorders>
            <w:shd w:val="clear" w:color="auto" w:fill="auto"/>
            <w:noWrap/>
          </w:tcPr>
          <w:p w14:paraId="7A44F7FB" w14:textId="77777777" w:rsidR="00A075C4" w:rsidRPr="00803ACD" w:rsidRDefault="00A075C4" w:rsidP="00F559FD">
            <w:pPr>
              <w:rPr>
                <w:sz w:val="20"/>
                <w:szCs w:val="20"/>
              </w:rPr>
            </w:pPr>
            <w:r>
              <w:rPr>
                <w:sz w:val="20"/>
                <w:szCs w:val="20"/>
              </w:rPr>
              <w:t>Ул. Багреванд дом 1</w:t>
            </w:r>
          </w:p>
        </w:tc>
        <w:tc>
          <w:tcPr>
            <w:tcW w:w="2970" w:type="dxa"/>
            <w:tcBorders>
              <w:top w:val="nil"/>
              <w:left w:val="nil"/>
              <w:bottom w:val="single" w:sz="4" w:space="0" w:color="auto"/>
              <w:right w:val="single" w:sz="4" w:space="0" w:color="auto"/>
            </w:tcBorders>
            <w:shd w:val="clear" w:color="auto" w:fill="auto"/>
            <w:noWrap/>
            <w:vAlign w:val="center"/>
            <w:hideMark/>
          </w:tcPr>
          <w:p w14:paraId="42EA40C9" w14:textId="77777777" w:rsidR="00A075C4" w:rsidRPr="00803ACD" w:rsidRDefault="00A075C4" w:rsidP="00F559FD">
            <w:pPr>
              <w:jc w:val="center"/>
              <w:rPr>
                <w:sz w:val="20"/>
                <w:szCs w:val="20"/>
              </w:rPr>
            </w:pPr>
            <w:r w:rsidRPr="00803ACD">
              <w:rPr>
                <w:sz w:val="20"/>
                <w:szCs w:val="20"/>
              </w:rPr>
              <w:t>400</w:t>
            </w:r>
          </w:p>
        </w:tc>
        <w:tc>
          <w:tcPr>
            <w:tcW w:w="2790" w:type="dxa"/>
            <w:tcBorders>
              <w:top w:val="nil"/>
              <w:left w:val="nil"/>
              <w:bottom w:val="single" w:sz="4" w:space="0" w:color="auto"/>
              <w:right w:val="single" w:sz="4" w:space="0" w:color="auto"/>
            </w:tcBorders>
            <w:shd w:val="clear" w:color="auto" w:fill="auto"/>
            <w:noWrap/>
            <w:vAlign w:val="center"/>
            <w:hideMark/>
          </w:tcPr>
          <w:p w14:paraId="2FC42860" w14:textId="77777777" w:rsidR="00A075C4" w:rsidRPr="00803ACD" w:rsidRDefault="00A075C4" w:rsidP="00F559FD">
            <w:pPr>
              <w:jc w:val="center"/>
              <w:rPr>
                <w:sz w:val="20"/>
                <w:szCs w:val="20"/>
              </w:rPr>
            </w:pPr>
            <w:r w:rsidRPr="00803ACD">
              <w:rPr>
                <w:sz w:val="20"/>
                <w:szCs w:val="20"/>
              </w:rPr>
              <w:t>9</w:t>
            </w:r>
          </w:p>
        </w:tc>
        <w:tc>
          <w:tcPr>
            <w:tcW w:w="2880" w:type="dxa"/>
            <w:tcBorders>
              <w:top w:val="nil"/>
              <w:left w:val="nil"/>
              <w:bottom w:val="single" w:sz="4" w:space="0" w:color="auto"/>
              <w:right w:val="single" w:sz="4" w:space="0" w:color="auto"/>
            </w:tcBorders>
            <w:shd w:val="clear" w:color="auto" w:fill="auto"/>
            <w:noWrap/>
            <w:vAlign w:val="center"/>
            <w:hideMark/>
          </w:tcPr>
          <w:p w14:paraId="134DBE0C" w14:textId="77777777" w:rsidR="00A075C4" w:rsidRPr="00803ACD" w:rsidRDefault="00A075C4" w:rsidP="00F559FD">
            <w:pPr>
              <w:jc w:val="center"/>
              <w:rPr>
                <w:sz w:val="20"/>
                <w:szCs w:val="20"/>
              </w:rPr>
            </w:pPr>
            <w:r w:rsidRPr="00803ACD">
              <w:rPr>
                <w:sz w:val="20"/>
                <w:szCs w:val="20"/>
              </w:rPr>
              <w:t>9</w:t>
            </w:r>
          </w:p>
        </w:tc>
      </w:tr>
      <w:tr w:rsidR="00A075C4" w:rsidRPr="00BB1E18" w14:paraId="01158B23" w14:textId="77777777" w:rsidTr="00A075C4">
        <w:trPr>
          <w:gridAfter w:val="1"/>
          <w:wAfter w:w="10" w:type="dxa"/>
          <w:trHeight w:val="244"/>
        </w:trPr>
        <w:tc>
          <w:tcPr>
            <w:tcW w:w="625" w:type="dxa"/>
            <w:tcBorders>
              <w:top w:val="nil"/>
              <w:left w:val="single" w:sz="4" w:space="0" w:color="auto"/>
              <w:bottom w:val="single" w:sz="4" w:space="0" w:color="auto"/>
              <w:right w:val="single" w:sz="4" w:space="0" w:color="auto"/>
            </w:tcBorders>
            <w:shd w:val="clear" w:color="000000" w:fill="FFFFFF"/>
            <w:noWrap/>
            <w:vAlign w:val="center"/>
            <w:hideMark/>
          </w:tcPr>
          <w:p w14:paraId="692D4B49" w14:textId="77777777" w:rsidR="00A075C4" w:rsidRPr="00803ACD" w:rsidRDefault="00A075C4" w:rsidP="00F559FD">
            <w:pPr>
              <w:jc w:val="center"/>
              <w:rPr>
                <w:sz w:val="20"/>
                <w:szCs w:val="20"/>
              </w:rPr>
            </w:pPr>
            <w:r w:rsidRPr="00803ACD">
              <w:rPr>
                <w:sz w:val="20"/>
                <w:szCs w:val="20"/>
              </w:rPr>
              <w:t>5</w:t>
            </w:r>
          </w:p>
        </w:tc>
        <w:tc>
          <w:tcPr>
            <w:tcW w:w="5310" w:type="dxa"/>
            <w:tcBorders>
              <w:top w:val="nil"/>
              <w:left w:val="nil"/>
              <w:bottom w:val="single" w:sz="4" w:space="0" w:color="auto"/>
              <w:right w:val="single" w:sz="4" w:space="0" w:color="auto"/>
            </w:tcBorders>
            <w:shd w:val="clear" w:color="auto" w:fill="auto"/>
            <w:noWrap/>
          </w:tcPr>
          <w:p w14:paraId="09AE2922" w14:textId="77777777" w:rsidR="00A075C4" w:rsidRPr="00BB1E18" w:rsidRDefault="00A075C4" w:rsidP="00F559FD">
            <w:pPr>
              <w:rPr>
                <w:sz w:val="20"/>
                <w:szCs w:val="20"/>
              </w:rPr>
            </w:pPr>
            <w:r>
              <w:rPr>
                <w:sz w:val="20"/>
                <w:szCs w:val="20"/>
              </w:rPr>
              <w:t>Переулок Давид Малян дом 4/1</w:t>
            </w:r>
          </w:p>
        </w:tc>
        <w:tc>
          <w:tcPr>
            <w:tcW w:w="2970" w:type="dxa"/>
            <w:tcBorders>
              <w:top w:val="nil"/>
              <w:left w:val="nil"/>
              <w:bottom w:val="single" w:sz="4" w:space="0" w:color="auto"/>
              <w:right w:val="single" w:sz="4" w:space="0" w:color="auto"/>
            </w:tcBorders>
            <w:shd w:val="clear" w:color="auto" w:fill="auto"/>
            <w:noWrap/>
            <w:vAlign w:val="center"/>
            <w:hideMark/>
          </w:tcPr>
          <w:p w14:paraId="796CA942" w14:textId="77777777" w:rsidR="00A075C4" w:rsidRPr="00BB1E18" w:rsidRDefault="00A075C4" w:rsidP="00F559FD">
            <w:pPr>
              <w:jc w:val="center"/>
              <w:rPr>
                <w:sz w:val="20"/>
                <w:szCs w:val="20"/>
              </w:rPr>
            </w:pPr>
            <w:r w:rsidRPr="00BB1E18">
              <w:rPr>
                <w:sz w:val="20"/>
                <w:szCs w:val="20"/>
              </w:rPr>
              <w:t>400</w:t>
            </w:r>
          </w:p>
        </w:tc>
        <w:tc>
          <w:tcPr>
            <w:tcW w:w="2790" w:type="dxa"/>
            <w:tcBorders>
              <w:top w:val="nil"/>
              <w:left w:val="nil"/>
              <w:bottom w:val="single" w:sz="4" w:space="0" w:color="auto"/>
              <w:right w:val="single" w:sz="4" w:space="0" w:color="auto"/>
            </w:tcBorders>
            <w:shd w:val="clear" w:color="auto" w:fill="auto"/>
            <w:noWrap/>
            <w:vAlign w:val="center"/>
            <w:hideMark/>
          </w:tcPr>
          <w:p w14:paraId="58A633C0" w14:textId="77777777" w:rsidR="00A075C4" w:rsidRPr="00BB1E18" w:rsidRDefault="00A075C4" w:rsidP="00F559FD">
            <w:pPr>
              <w:jc w:val="center"/>
              <w:rPr>
                <w:sz w:val="20"/>
                <w:szCs w:val="20"/>
              </w:rPr>
            </w:pPr>
            <w:r w:rsidRPr="00BB1E18">
              <w:rPr>
                <w:sz w:val="20"/>
                <w:szCs w:val="20"/>
              </w:rPr>
              <w:t>9</w:t>
            </w:r>
          </w:p>
        </w:tc>
        <w:tc>
          <w:tcPr>
            <w:tcW w:w="2880" w:type="dxa"/>
            <w:tcBorders>
              <w:top w:val="nil"/>
              <w:left w:val="nil"/>
              <w:bottom w:val="single" w:sz="4" w:space="0" w:color="auto"/>
              <w:right w:val="single" w:sz="4" w:space="0" w:color="auto"/>
            </w:tcBorders>
            <w:shd w:val="clear" w:color="auto" w:fill="auto"/>
            <w:noWrap/>
            <w:vAlign w:val="center"/>
            <w:hideMark/>
          </w:tcPr>
          <w:p w14:paraId="7B1C2071" w14:textId="77777777" w:rsidR="00A075C4" w:rsidRPr="00BB1E18" w:rsidRDefault="00A075C4" w:rsidP="00F559FD">
            <w:pPr>
              <w:jc w:val="center"/>
              <w:rPr>
                <w:sz w:val="20"/>
                <w:szCs w:val="20"/>
              </w:rPr>
            </w:pPr>
            <w:r w:rsidRPr="00BB1E18">
              <w:rPr>
                <w:sz w:val="20"/>
                <w:szCs w:val="20"/>
              </w:rPr>
              <w:t>9</w:t>
            </w:r>
          </w:p>
        </w:tc>
      </w:tr>
      <w:tr w:rsidR="00A075C4" w:rsidRPr="00784C6E" w14:paraId="4CE4A442"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32876966" w14:textId="77777777" w:rsidR="00A075C4" w:rsidRPr="00BB1E18" w:rsidRDefault="00A075C4" w:rsidP="00F559FD">
            <w:pPr>
              <w:jc w:val="center"/>
              <w:rPr>
                <w:sz w:val="20"/>
                <w:szCs w:val="20"/>
              </w:rPr>
            </w:pPr>
            <w:r w:rsidRPr="00BB1E18">
              <w:rPr>
                <w:sz w:val="20"/>
                <w:szCs w:val="20"/>
              </w:rPr>
              <w:t>6</w:t>
            </w:r>
          </w:p>
        </w:tc>
        <w:tc>
          <w:tcPr>
            <w:tcW w:w="5310" w:type="dxa"/>
            <w:tcBorders>
              <w:top w:val="nil"/>
              <w:left w:val="nil"/>
              <w:bottom w:val="single" w:sz="4" w:space="0" w:color="auto"/>
              <w:right w:val="single" w:sz="4" w:space="0" w:color="auto"/>
            </w:tcBorders>
            <w:shd w:val="clear" w:color="auto" w:fill="auto"/>
            <w:noWrap/>
            <w:vAlign w:val="center"/>
          </w:tcPr>
          <w:p w14:paraId="0FE343ED" w14:textId="77777777" w:rsidR="00A075C4" w:rsidRPr="00BB1E18" w:rsidRDefault="00A075C4" w:rsidP="00F559FD">
            <w:pPr>
              <w:rPr>
                <w:sz w:val="20"/>
                <w:szCs w:val="20"/>
              </w:rPr>
            </w:pPr>
            <w:r>
              <w:rPr>
                <w:sz w:val="20"/>
                <w:szCs w:val="20"/>
              </w:rPr>
              <w:t>Ул. Давид Малян дом 20 под. 1</w:t>
            </w:r>
          </w:p>
        </w:tc>
        <w:tc>
          <w:tcPr>
            <w:tcW w:w="2970" w:type="dxa"/>
            <w:tcBorders>
              <w:top w:val="nil"/>
              <w:left w:val="nil"/>
              <w:bottom w:val="single" w:sz="4" w:space="0" w:color="auto"/>
              <w:right w:val="single" w:sz="4" w:space="0" w:color="auto"/>
            </w:tcBorders>
            <w:shd w:val="clear" w:color="auto" w:fill="auto"/>
            <w:noWrap/>
            <w:vAlign w:val="center"/>
            <w:hideMark/>
          </w:tcPr>
          <w:p w14:paraId="1CB1A039" w14:textId="77777777" w:rsidR="00A075C4" w:rsidRPr="00BB1E18" w:rsidRDefault="00A075C4" w:rsidP="00F559FD">
            <w:pPr>
              <w:jc w:val="center"/>
              <w:rPr>
                <w:sz w:val="20"/>
                <w:szCs w:val="20"/>
              </w:rPr>
            </w:pPr>
            <w:r w:rsidRPr="00BB1E18">
              <w:rPr>
                <w:sz w:val="20"/>
                <w:szCs w:val="20"/>
              </w:rPr>
              <w:t>400</w:t>
            </w:r>
          </w:p>
        </w:tc>
        <w:tc>
          <w:tcPr>
            <w:tcW w:w="2790" w:type="dxa"/>
            <w:tcBorders>
              <w:top w:val="nil"/>
              <w:left w:val="nil"/>
              <w:bottom w:val="single" w:sz="4" w:space="0" w:color="auto"/>
              <w:right w:val="single" w:sz="4" w:space="0" w:color="auto"/>
            </w:tcBorders>
            <w:shd w:val="clear" w:color="auto" w:fill="auto"/>
            <w:noWrap/>
            <w:vAlign w:val="center"/>
            <w:hideMark/>
          </w:tcPr>
          <w:p w14:paraId="655C609E" w14:textId="77777777" w:rsidR="00A075C4" w:rsidRPr="00BB1E18" w:rsidRDefault="00A075C4" w:rsidP="00F559FD">
            <w:pPr>
              <w:jc w:val="center"/>
              <w:rPr>
                <w:sz w:val="20"/>
                <w:szCs w:val="20"/>
              </w:rPr>
            </w:pPr>
            <w:r>
              <w:rPr>
                <w:sz w:val="20"/>
                <w:szCs w:val="20"/>
              </w:rPr>
              <w:t>6</w:t>
            </w:r>
          </w:p>
        </w:tc>
        <w:tc>
          <w:tcPr>
            <w:tcW w:w="2880" w:type="dxa"/>
            <w:tcBorders>
              <w:top w:val="nil"/>
              <w:left w:val="nil"/>
              <w:bottom w:val="single" w:sz="4" w:space="0" w:color="auto"/>
              <w:right w:val="single" w:sz="4" w:space="0" w:color="auto"/>
            </w:tcBorders>
            <w:shd w:val="clear" w:color="auto" w:fill="auto"/>
            <w:noWrap/>
            <w:vAlign w:val="center"/>
            <w:hideMark/>
          </w:tcPr>
          <w:p w14:paraId="23F36E8C" w14:textId="77777777" w:rsidR="00A075C4" w:rsidRPr="00BB1E18" w:rsidRDefault="00A075C4" w:rsidP="00F559FD">
            <w:pPr>
              <w:jc w:val="center"/>
              <w:rPr>
                <w:sz w:val="20"/>
                <w:szCs w:val="20"/>
              </w:rPr>
            </w:pPr>
            <w:r>
              <w:rPr>
                <w:sz w:val="20"/>
                <w:szCs w:val="20"/>
              </w:rPr>
              <w:t>6</w:t>
            </w:r>
          </w:p>
        </w:tc>
      </w:tr>
      <w:tr w:rsidR="00A075C4" w:rsidRPr="00784C6E" w14:paraId="614BF43B"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7A7E690A" w14:textId="77777777" w:rsidR="00A075C4" w:rsidRPr="00BB1E18" w:rsidRDefault="00A075C4" w:rsidP="00F559FD">
            <w:pPr>
              <w:jc w:val="center"/>
              <w:rPr>
                <w:sz w:val="20"/>
                <w:szCs w:val="20"/>
              </w:rPr>
            </w:pPr>
            <w:r w:rsidRPr="00BB1E18">
              <w:rPr>
                <w:sz w:val="20"/>
                <w:szCs w:val="20"/>
              </w:rPr>
              <w:t>7</w:t>
            </w:r>
          </w:p>
        </w:tc>
        <w:tc>
          <w:tcPr>
            <w:tcW w:w="5310" w:type="dxa"/>
            <w:tcBorders>
              <w:top w:val="nil"/>
              <w:left w:val="nil"/>
              <w:bottom w:val="single" w:sz="4" w:space="0" w:color="auto"/>
              <w:right w:val="single" w:sz="4" w:space="0" w:color="auto"/>
            </w:tcBorders>
            <w:shd w:val="clear" w:color="auto" w:fill="auto"/>
            <w:noWrap/>
            <w:vAlign w:val="center"/>
          </w:tcPr>
          <w:p w14:paraId="5E90A881" w14:textId="77777777" w:rsidR="00A075C4" w:rsidRPr="00BB1E18" w:rsidRDefault="00A075C4" w:rsidP="00F559FD">
            <w:pPr>
              <w:rPr>
                <w:sz w:val="20"/>
                <w:szCs w:val="20"/>
              </w:rPr>
            </w:pPr>
            <w:r>
              <w:rPr>
                <w:sz w:val="20"/>
                <w:szCs w:val="20"/>
              </w:rPr>
              <w:t>Ул. Давид Малян дом 20 под. 2</w:t>
            </w:r>
          </w:p>
        </w:tc>
        <w:tc>
          <w:tcPr>
            <w:tcW w:w="2970" w:type="dxa"/>
            <w:tcBorders>
              <w:top w:val="nil"/>
              <w:left w:val="nil"/>
              <w:bottom w:val="single" w:sz="4" w:space="0" w:color="auto"/>
              <w:right w:val="single" w:sz="4" w:space="0" w:color="auto"/>
            </w:tcBorders>
            <w:shd w:val="clear" w:color="auto" w:fill="auto"/>
            <w:noWrap/>
            <w:vAlign w:val="center"/>
            <w:hideMark/>
          </w:tcPr>
          <w:p w14:paraId="6E9D5113" w14:textId="77777777" w:rsidR="00A075C4" w:rsidRPr="00BB1E18" w:rsidRDefault="00A075C4" w:rsidP="00F559FD">
            <w:pPr>
              <w:jc w:val="center"/>
              <w:rPr>
                <w:sz w:val="20"/>
                <w:szCs w:val="20"/>
              </w:rPr>
            </w:pPr>
            <w:r w:rsidRPr="00BB1E18">
              <w:rPr>
                <w:sz w:val="20"/>
                <w:szCs w:val="20"/>
              </w:rPr>
              <w:t>400</w:t>
            </w:r>
          </w:p>
        </w:tc>
        <w:tc>
          <w:tcPr>
            <w:tcW w:w="2790" w:type="dxa"/>
            <w:tcBorders>
              <w:top w:val="nil"/>
              <w:left w:val="nil"/>
              <w:bottom w:val="single" w:sz="4" w:space="0" w:color="auto"/>
              <w:right w:val="single" w:sz="4" w:space="0" w:color="auto"/>
            </w:tcBorders>
            <w:shd w:val="clear" w:color="auto" w:fill="auto"/>
            <w:noWrap/>
            <w:vAlign w:val="center"/>
            <w:hideMark/>
          </w:tcPr>
          <w:p w14:paraId="243C3B8B" w14:textId="77777777" w:rsidR="00A075C4" w:rsidRPr="00BB1E18" w:rsidRDefault="00A075C4" w:rsidP="00F559FD">
            <w:pPr>
              <w:jc w:val="center"/>
              <w:rPr>
                <w:sz w:val="20"/>
                <w:szCs w:val="20"/>
              </w:rPr>
            </w:pPr>
            <w:r>
              <w:rPr>
                <w:sz w:val="20"/>
                <w:szCs w:val="20"/>
              </w:rPr>
              <w:t>6</w:t>
            </w:r>
          </w:p>
        </w:tc>
        <w:tc>
          <w:tcPr>
            <w:tcW w:w="2880" w:type="dxa"/>
            <w:tcBorders>
              <w:top w:val="nil"/>
              <w:left w:val="nil"/>
              <w:bottom w:val="single" w:sz="4" w:space="0" w:color="auto"/>
              <w:right w:val="single" w:sz="4" w:space="0" w:color="auto"/>
            </w:tcBorders>
            <w:shd w:val="clear" w:color="auto" w:fill="auto"/>
            <w:noWrap/>
            <w:vAlign w:val="center"/>
            <w:hideMark/>
          </w:tcPr>
          <w:p w14:paraId="35C4FDDE" w14:textId="77777777" w:rsidR="00A075C4" w:rsidRPr="00BB1E18" w:rsidRDefault="00A075C4" w:rsidP="00F559FD">
            <w:pPr>
              <w:jc w:val="center"/>
              <w:rPr>
                <w:sz w:val="20"/>
                <w:szCs w:val="20"/>
              </w:rPr>
            </w:pPr>
            <w:r>
              <w:rPr>
                <w:sz w:val="20"/>
                <w:szCs w:val="20"/>
              </w:rPr>
              <w:t>6</w:t>
            </w:r>
          </w:p>
        </w:tc>
      </w:tr>
      <w:tr w:rsidR="00A075C4" w:rsidRPr="00784C6E" w14:paraId="62716BC1"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000000" w:fill="FFFFFF"/>
            <w:noWrap/>
            <w:vAlign w:val="center"/>
            <w:hideMark/>
          </w:tcPr>
          <w:p w14:paraId="39E55952" w14:textId="77777777" w:rsidR="00A075C4" w:rsidRPr="00BB1E18" w:rsidRDefault="00A075C4" w:rsidP="00F559FD">
            <w:pPr>
              <w:jc w:val="center"/>
              <w:rPr>
                <w:sz w:val="20"/>
                <w:szCs w:val="20"/>
              </w:rPr>
            </w:pPr>
            <w:r w:rsidRPr="00BB1E18">
              <w:rPr>
                <w:sz w:val="20"/>
                <w:szCs w:val="20"/>
              </w:rPr>
              <w:t>8</w:t>
            </w:r>
          </w:p>
        </w:tc>
        <w:tc>
          <w:tcPr>
            <w:tcW w:w="5310" w:type="dxa"/>
            <w:tcBorders>
              <w:top w:val="nil"/>
              <w:left w:val="nil"/>
              <w:bottom w:val="single" w:sz="4" w:space="0" w:color="auto"/>
              <w:right w:val="single" w:sz="4" w:space="0" w:color="auto"/>
            </w:tcBorders>
            <w:shd w:val="clear" w:color="auto" w:fill="auto"/>
            <w:noWrap/>
            <w:vAlign w:val="center"/>
          </w:tcPr>
          <w:p w14:paraId="2EA0691F" w14:textId="77777777" w:rsidR="00A075C4" w:rsidRPr="00BB1E18" w:rsidRDefault="00A075C4" w:rsidP="00F559FD">
            <w:pPr>
              <w:rPr>
                <w:sz w:val="20"/>
                <w:szCs w:val="20"/>
              </w:rPr>
            </w:pPr>
            <w:r>
              <w:rPr>
                <w:sz w:val="20"/>
                <w:szCs w:val="20"/>
              </w:rPr>
              <w:t>Ул. Давид Малян дом 20 под. 3</w:t>
            </w:r>
          </w:p>
        </w:tc>
        <w:tc>
          <w:tcPr>
            <w:tcW w:w="2970" w:type="dxa"/>
            <w:tcBorders>
              <w:top w:val="nil"/>
              <w:left w:val="nil"/>
              <w:bottom w:val="single" w:sz="4" w:space="0" w:color="auto"/>
              <w:right w:val="single" w:sz="4" w:space="0" w:color="auto"/>
            </w:tcBorders>
            <w:shd w:val="clear" w:color="auto" w:fill="auto"/>
            <w:noWrap/>
            <w:vAlign w:val="center"/>
            <w:hideMark/>
          </w:tcPr>
          <w:p w14:paraId="5AED84EE" w14:textId="77777777" w:rsidR="00A075C4" w:rsidRPr="00BB1E18" w:rsidRDefault="00A075C4" w:rsidP="00F559FD">
            <w:pPr>
              <w:jc w:val="center"/>
              <w:rPr>
                <w:sz w:val="20"/>
                <w:szCs w:val="20"/>
              </w:rPr>
            </w:pPr>
            <w:r w:rsidRPr="00BB1E18">
              <w:rPr>
                <w:sz w:val="20"/>
                <w:szCs w:val="20"/>
              </w:rPr>
              <w:t>400</w:t>
            </w:r>
          </w:p>
        </w:tc>
        <w:tc>
          <w:tcPr>
            <w:tcW w:w="2790" w:type="dxa"/>
            <w:tcBorders>
              <w:top w:val="nil"/>
              <w:left w:val="nil"/>
              <w:bottom w:val="single" w:sz="4" w:space="0" w:color="auto"/>
              <w:right w:val="single" w:sz="4" w:space="0" w:color="auto"/>
            </w:tcBorders>
            <w:shd w:val="clear" w:color="auto" w:fill="auto"/>
            <w:noWrap/>
            <w:vAlign w:val="center"/>
            <w:hideMark/>
          </w:tcPr>
          <w:p w14:paraId="651180EA" w14:textId="77777777" w:rsidR="00A075C4" w:rsidRPr="00BB1E18" w:rsidRDefault="00A075C4" w:rsidP="00F559FD">
            <w:pPr>
              <w:jc w:val="center"/>
              <w:rPr>
                <w:sz w:val="20"/>
                <w:szCs w:val="20"/>
              </w:rPr>
            </w:pPr>
            <w:r>
              <w:rPr>
                <w:sz w:val="20"/>
                <w:szCs w:val="20"/>
              </w:rPr>
              <w:t>6</w:t>
            </w:r>
          </w:p>
        </w:tc>
        <w:tc>
          <w:tcPr>
            <w:tcW w:w="2880" w:type="dxa"/>
            <w:tcBorders>
              <w:top w:val="nil"/>
              <w:left w:val="nil"/>
              <w:bottom w:val="single" w:sz="4" w:space="0" w:color="auto"/>
              <w:right w:val="single" w:sz="4" w:space="0" w:color="auto"/>
            </w:tcBorders>
            <w:shd w:val="clear" w:color="auto" w:fill="auto"/>
            <w:noWrap/>
            <w:vAlign w:val="center"/>
            <w:hideMark/>
          </w:tcPr>
          <w:p w14:paraId="6B8B84C5" w14:textId="77777777" w:rsidR="00A075C4" w:rsidRPr="00BB1E18" w:rsidRDefault="00A075C4" w:rsidP="00F559FD">
            <w:pPr>
              <w:jc w:val="center"/>
              <w:rPr>
                <w:sz w:val="20"/>
                <w:szCs w:val="20"/>
              </w:rPr>
            </w:pPr>
            <w:r>
              <w:rPr>
                <w:sz w:val="20"/>
                <w:szCs w:val="20"/>
              </w:rPr>
              <w:t>6</w:t>
            </w:r>
          </w:p>
        </w:tc>
      </w:tr>
      <w:tr w:rsidR="00A075C4" w:rsidRPr="00784C6E" w14:paraId="53089F99"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343FC46C" w14:textId="77777777" w:rsidR="00A075C4" w:rsidRPr="00BB1E18" w:rsidRDefault="00A075C4" w:rsidP="00F559FD">
            <w:pPr>
              <w:jc w:val="center"/>
              <w:rPr>
                <w:sz w:val="20"/>
                <w:szCs w:val="20"/>
              </w:rPr>
            </w:pPr>
            <w:r w:rsidRPr="00BB1E18">
              <w:rPr>
                <w:sz w:val="20"/>
                <w:szCs w:val="20"/>
              </w:rPr>
              <w:t>9</w:t>
            </w:r>
          </w:p>
        </w:tc>
        <w:tc>
          <w:tcPr>
            <w:tcW w:w="5310" w:type="dxa"/>
            <w:tcBorders>
              <w:top w:val="nil"/>
              <w:left w:val="nil"/>
              <w:bottom w:val="single" w:sz="4" w:space="0" w:color="auto"/>
              <w:right w:val="single" w:sz="4" w:space="0" w:color="auto"/>
            </w:tcBorders>
            <w:shd w:val="clear" w:color="auto" w:fill="auto"/>
            <w:noWrap/>
            <w:vAlign w:val="center"/>
          </w:tcPr>
          <w:p w14:paraId="0D5F4000" w14:textId="77777777" w:rsidR="00A075C4" w:rsidRPr="00BB1E18" w:rsidRDefault="00A075C4" w:rsidP="00F559FD">
            <w:pPr>
              <w:rPr>
                <w:sz w:val="20"/>
                <w:szCs w:val="20"/>
              </w:rPr>
            </w:pPr>
            <w:r>
              <w:rPr>
                <w:sz w:val="20"/>
                <w:szCs w:val="20"/>
              </w:rPr>
              <w:t>Ул. Давид Малян дом 20 под. 4</w:t>
            </w:r>
          </w:p>
        </w:tc>
        <w:tc>
          <w:tcPr>
            <w:tcW w:w="2970" w:type="dxa"/>
            <w:tcBorders>
              <w:top w:val="nil"/>
              <w:left w:val="nil"/>
              <w:bottom w:val="single" w:sz="4" w:space="0" w:color="auto"/>
              <w:right w:val="single" w:sz="4" w:space="0" w:color="auto"/>
            </w:tcBorders>
            <w:shd w:val="clear" w:color="auto" w:fill="auto"/>
            <w:noWrap/>
            <w:vAlign w:val="center"/>
            <w:hideMark/>
          </w:tcPr>
          <w:p w14:paraId="1A26EE88" w14:textId="77777777" w:rsidR="00A075C4" w:rsidRPr="00BB1E18" w:rsidRDefault="00A075C4" w:rsidP="00F559FD">
            <w:pPr>
              <w:jc w:val="center"/>
              <w:rPr>
                <w:sz w:val="20"/>
                <w:szCs w:val="20"/>
              </w:rPr>
            </w:pPr>
            <w:r w:rsidRPr="00BB1E18">
              <w:rPr>
                <w:sz w:val="20"/>
                <w:szCs w:val="20"/>
              </w:rPr>
              <w:t>400</w:t>
            </w:r>
          </w:p>
        </w:tc>
        <w:tc>
          <w:tcPr>
            <w:tcW w:w="2790" w:type="dxa"/>
            <w:tcBorders>
              <w:top w:val="nil"/>
              <w:left w:val="nil"/>
              <w:bottom w:val="single" w:sz="4" w:space="0" w:color="auto"/>
              <w:right w:val="single" w:sz="4" w:space="0" w:color="auto"/>
            </w:tcBorders>
            <w:shd w:val="clear" w:color="auto" w:fill="auto"/>
            <w:noWrap/>
            <w:vAlign w:val="center"/>
            <w:hideMark/>
          </w:tcPr>
          <w:p w14:paraId="6299A987" w14:textId="77777777" w:rsidR="00A075C4" w:rsidRPr="00BB1E18" w:rsidRDefault="00A075C4" w:rsidP="00F559FD">
            <w:pPr>
              <w:jc w:val="center"/>
              <w:rPr>
                <w:sz w:val="20"/>
                <w:szCs w:val="20"/>
              </w:rPr>
            </w:pPr>
            <w:r>
              <w:rPr>
                <w:sz w:val="20"/>
                <w:szCs w:val="20"/>
              </w:rPr>
              <w:t>6</w:t>
            </w:r>
          </w:p>
        </w:tc>
        <w:tc>
          <w:tcPr>
            <w:tcW w:w="2880" w:type="dxa"/>
            <w:tcBorders>
              <w:top w:val="nil"/>
              <w:left w:val="nil"/>
              <w:bottom w:val="single" w:sz="4" w:space="0" w:color="auto"/>
              <w:right w:val="single" w:sz="4" w:space="0" w:color="auto"/>
            </w:tcBorders>
            <w:shd w:val="clear" w:color="auto" w:fill="auto"/>
            <w:noWrap/>
            <w:vAlign w:val="center"/>
            <w:hideMark/>
          </w:tcPr>
          <w:p w14:paraId="3C097CE1" w14:textId="77777777" w:rsidR="00A075C4" w:rsidRPr="00BB1E18" w:rsidRDefault="00A075C4" w:rsidP="00F559FD">
            <w:pPr>
              <w:jc w:val="center"/>
              <w:rPr>
                <w:sz w:val="20"/>
                <w:szCs w:val="20"/>
              </w:rPr>
            </w:pPr>
            <w:r>
              <w:rPr>
                <w:sz w:val="20"/>
                <w:szCs w:val="20"/>
              </w:rPr>
              <w:t>6</w:t>
            </w:r>
          </w:p>
        </w:tc>
      </w:tr>
      <w:tr w:rsidR="00A075C4" w:rsidRPr="00BB1E18" w14:paraId="7F0D59E8"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0CDFA4F3" w14:textId="77777777" w:rsidR="00A075C4" w:rsidRPr="00BB1E18" w:rsidRDefault="00A075C4" w:rsidP="00F559FD">
            <w:pPr>
              <w:jc w:val="center"/>
              <w:rPr>
                <w:sz w:val="20"/>
                <w:szCs w:val="20"/>
              </w:rPr>
            </w:pPr>
            <w:r w:rsidRPr="00BB1E18">
              <w:rPr>
                <w:sz w:val="20"/>
                <w:szCs w:val="20"/>
              </w:rPr>
              <w:t>10</w:t>
            </w:r>
          </w:p>
        </w:tc>
        <w:tc>
          <w:tcPr>
            <w:tcW w:w="5310" w:type="dxa"/>
            <w:tcBorders>
              <w:top w:val="nil"/>
              <w:left w:val="nil"/>
              <w:bottom w:val="single" w:sz="4" w:space="0" w:color="auto"/>
              <w:right w:val="single" w:sz="4" w:space="0" w:color="auto"/>
            </w:tcBorders>
            <w:shd w:val="clear" w:color="auto" w:fill="auto"/>
            <w:noWrap/>
          </w:tcPr>
          <w:p w14:paraId="7AC7B51F" w14:textId="77777777" w:rsidR="00A075C4" w:rsidRPr="00BB1E18" w:rsidRDefault="00A075C4" w:rsidP="00F559FD">
            <w:pPr>
              <w:rPr>
                <w:sz w:val="20"/>
                <w:szCs w:val="20"/>
              </w:rPr>
            </w:pPr>
            <w:r>
              <w:rPr>
                <w:sz w:val="20"/>
                <w:szCs w:val="20"/>
              </w:rPr>
              <w:t>8-й массив Нор Норк дом 10</w:t>
            </w:r>
          </w:p>
        </w:tc>
        <w:tc>
          <w:tcPr>
            <w:tcW w:w="2970" w:type="dxa"/>
            <w:tcBorders>
              <w:top w:val="nil"/>
              <w:left w:val="nil"/>
              <w:bottom w:val="single" w:sz="4" w:space="0" w:color="auto"/>
              <w:right w:val="single" w:sz="4" w:space="0" w:color="auto"/>
            </w:tcBorders>
            <w:shd w:val="clear" w:color="auto" w:fill="auto"/>
            <w:noWrap/>
            <w:vAlign w:val="center"/>
            <w:hideMark/>
          </w:tcPr>
          <w:p w14:paraId="5A7C64F7" w14:textId="77777777" w:rsidR="00A075C4" w:rsidRPr="00BB1E18" w:rsidRDefault="00A075C4" w:rsidP="00F559FD">
            <w:pPr>
              <w:jc w:val="center"/>
              <w:rPr>
                <w:sz w:val="20"/>
                <w:szCs w:val="20"/>
              </w:rPr>
            </w:pPr>
            <w:r w:rsidRPr="00BB1E18">
              <w:rPr>
                <w:sz w:val="20"/>
                <w:szCs w:val="20"/>
              </w:rPr>
              <w:t>400</w:t>
            </w:r>
          </w:p>
        </w:tc>
        <w:tc>
          <w:tcPr>
            <w:tcW w:w="2790" w:type="dxa"/>
            <w:tcBorders>
              <w:top w:val="nil"/>
              <w:left w:val="nil"/>
              <w:bottom w:val="single" w:sz="4" w:space="0" w:color="auto"/>
              <w:right w:val="single" w:sz="4" w:space="0" w:color="auto"/>
            </w:tcBorders>
            <w:shd w:val="clear" w:color="auto" w:fill="auto"/>
            <w:noWrap/>
            <w:vAlign w:val="center"/>
            <w:hideMark/>
          </w:tcPr>
          <w:p w14:paraId="713A3790" w14:textId="77777777" w:rsidR="00A075C4" w:rsidRPr="00BB1E18" w:rsidRDefault="00A075C4" w:rsidP="00F559FD">
            <w:pPr>
              <w:jc w:val="center"/>
              <w:rPr>
                <w:sz w:val="20"/>
                <w:szCs w:val="20"/>
              </w:rPr>
            </w:pPr>
            <w:r w:rsidRPr="00BB1E18">
              <w:rPr>
                <w:sz w:val="20"/>
                <w:szCs w:val="20"/>
              </w:rPr>
              <w:t>9</w:t>
            </w:r>
          </w:p>
        </w:tc>
        <w:tc>
          <w:tcPr>
            <w:tcW w:w="2880" w:type="dxa"/>
            <w:tcBorders>
              <w:top w:val="nil"/>
              <w:left w:val="nil"/>
              <w:bottom w:val="single" w:sz="4" w:space="0" w:color="auto"/>
              <w:right w:val="single" w:sz="4" w:space="0" w:color="auto"/>
            </w:tcBorders>
            <w:shd w:val="clear" w:color="auto" w:fill="auto"/>
            <w:noWrap/>
            <w:vAlign w:val="center"/>
            <w:hideMark/>
          </w:tcPr>
          <w:p w14:paraId="6172755D" w14:textId="77777777" w:rsidR="00A075C4" w:rsidRPr="00BB1E18" w:rsidRDefault="00A075C4" w:rsidP="00F559FD">
            <w:pPr>
              <w:jc w:val="center"/>
              <w:rPr>
                <w:sz w:val="20"/>
                <w:szCs w:val="20"/>
              </w:rPr>
            </w:pPr>
            <w:r w:rsidRPr="00BB1E18">
              <w:rPr>
                <w:sz w:val="20"/>
                <w:szCs w:val="20"/>
              </w:rPr>
              <w:t>9</w:t>
            </w:r>
          </w:p>
        </w:tc>
      </w:tr>
      <w:tr w:rsidR="00A075C4" w:rsidRPr="00BB1E18" w14:paraId="47AC201E" w14:textId="77777777" w:rsidTr="00A075C4">
        <w:trPr>
          <w:gridAfter w:val="1"/>
          <w:wAfter w:w="10" w:type="dxa"/>
          <w:trHeight w:val="312"/>
        </w:trPr>
        <w:tc>
          <w:tcPr>
            <w:tcW w:w="625" w:type="dxa"/>
            <w:tcBorders>
              <w:top w:val="nil"/>
              <w:left w:val="single" w:sz="4" w:space="0" w:color="auto"/>
              <w:bottom w:val="single" w:sz="4" w:space="0" w:color="auto"/>
              <w:right w:val="single" w:sz="4" w:space="0" w:color="auto"/>
            </w:tcBorders>
            <w:shd w:val="clear" w:color="000000" w:fill="FFFFFF"/>
            <w:noWrap/>
            <w:vAlign w:val="center"/>
            <w:hideMark/>
          </w:tcPr>
          <w:p w14:paraId="3E3F136A" w14:textId="77777777" w:rsidR="00A075C4" w:rsidRPr="00BB1E18" w:rsidRDefault="00A075C4" w:rsidP="00F559FD">
            <w:pPr>
              <w:jc w:val="center"/>
              <w:rPr>
                <w:sz w:val="20"/>
                <w:szCs w:val="20"/>
              </w:rPr>
            </w:pPr>
            <w:r w:rsidRPr="00BB1E18">
              <w:rPr>
                <w:sz w:val="20"/>
                <w:szCs w:val="20"/>
              </w:rPr>
              <w:t>11</w:t>
            </w:r>
          </w:p>
        </w:tc>
        <w:tc>
          <w:tcPr>
            <w:tcW w:w="5310" w:type="dxa"/>
            <w:tcBorders>
              <w:top w:val="nil"/>
              <w:left w:val="nil"/>
              <w:bottom w:val="single" w:sz="4" w:space="0" w:color="auto"/>
              <w:right w:val="single" w:sz="4" w:space="0" w:color="auto"/>
            </w:tcBorders>
            <w:shd w:val="clear" w:color="auto" w:fill="auto"/>
            <w:noWrap/>
          </w:tcPr>
          <w:p w14:paraId="14D8A659" w14:textId="77777777" w:rsidR="00A075C4" w:rsidRPr="00803ACD" w:rsidRDefault="00A075C4" w:rsidP="00F559FD">
            <w:r>
              <w:rPr>
                <w:sz w:val="20"/>
                <w:szCs w:val="20"/>
              </w:rPr>
              <w:t>8-й массив Нор Норк дом 26</w:t>
            </w:r>
          </w:p>
        </w:tc>
        <w:tc>
          <w:tcPr>
            <w:tcW w:w="2970" w:type="dxa"/>
            <w:tcBorders>
              <w:top w:val="nil"/>
              <w:left w:val="nil"/>
              <w:bottom w:val="single" w:sz="4" w:space="0" w:color="auto"/>
              <w:right w:val="single" w:sz="4" w:space="0" w:color="auto"/>
            </w:tcBorders>
            <w:shd w:val="clear" w:color="auto" w:fill="auto"/>
            <w:noWrap/>
            <w:vAlign w:val="center"/>
            <w:hideMark/>
          </w:tcPr>
          <w:p w14:paraId="567259D4" w14:textId="77777777" w:rsidR="00A075C4" w:rsidRPr="00BB1E18" w:rsidRDefault="00A075C4" w:rsidP="00F559FD">
            <w:pPr>
              <w:jc w:val="center"/>
              <w:rPr>
                <w:sz w:val="20"/>
                <w:szCs w:val="20"/>
              </w:rPr>
            </w:pPr>
            <w:r w:rsidRPr="00BB1E18">
              <w:rPr>
                <w:sz w:val="20"/>
                <w:szCs w:val="20"/>
              </w:rPr>
              <w:t>400</w:t>
            </w:r>
          </w:p>
        </w:tc>
        <w:tc>
          <w:tcPr>
            <w:tcW w:w="2790" w:type="dxa"/>
            <w:tcBorders>
              <w:top w:val="nil"/>
              <w:left w:val="nil"/>
              <w:bottom w:val="single" w:sz="4" w:space="0" w:color="auto"/>
              <w:right w:val="single" w:sz="4" w:space="0" w:color="auto"/>
            </w:tcBorders>
            <w:shd w:val="clear" w:color="auto" w:fill="auto"/>
            <w:noWrap/>
            <w:vAlign w:val="center"/>
            <w:hideMark/>
          </w:tcPr>
          <w:p w14:paraId="7BED0E60" w14:textId="77777777" w:rsidR="00A075C4" w:rsidRPr="00BB1E18" w:rsidRDefault="00A075C4" w:rsidP="00F559FD">
            <w:pPr>
              <w:jc w:val="center"/>
              <w:rPr>
                <w:sz w:val="20"/>
                <w:szCs w:val="20"/>
              </w:rPr>
            </w:pPr>
            <w:r w:rsidRPr="00BB1E18">
              <w:rPr>
                <w:sz w:val="20"/>
                <w:szCs w:val="20"/>
              </w:rPr>
              <w:t>9</w:t>
            </w:r>
          </w:p>
        </w:tc>
        <w:tc>
          <w:tcPr>
            <w:tcW w:w="2880" w:type="dxa"/>
            <w:tcBorders>
              <w:top w:val="nil"/>
              <w:left w:val="nil"/>
              <w:bottom w:val="single" w:sz="4" w:space="0" w:color="auto"/>
              <w:right w:val="single" w:sz="4" w:space="0" w:color="auto"/>
            </w:tcBorders>
            <w:shd w:val="clear" w:color="auto" w:fill="auto"/>
            <w:noWrap/>
            <w:vAlign w:val="center"/>
            <w:hideMark/>
          </w:tcPr>
          <w:p w14:paraId="504D7C73" w14:textId="77777777" w:rsidR="00A075C4" w:rsidRPr="00BB1E18" w:rsidRDefault="00A075C4" w:rsidP="00F559FD">
            <w:pPr>
              <w:jc w:val="center"/>
              <w:rPr>
                <w:sz w:val="20"/>
                <w:szCs w:val="20"/>
              </w:rPr>
            </w:pPr>
            <w:r w:rsidRPr="00BB1E18">
              <w:rPr>
                <w:sz w:val="20"/>
                <w:szCs w:val="20"/>
              </w:rPr>
              <w:t>9</w:t>
            </w:r>
          </w:p>
        </w:tc>
      </w:tr>
      <w:tr w:rsidR="00A075C4" w:rsidRPr="00803ACD" w14:paraId="4869AD96"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3158FEA8" w14:textId="77777777" w:rsidR="00A075C4" w:rsidRPr="00BB1E18" w:rsidRDefault="00A075C4" w:rsidP="00F559FD">
            <w:pPr>
              <w:jc w:val="center"/>
              <w:rPr>
                <w:sz w:val="20"/>
                <w:szCs w:val="20"/>
              </w:rPr>
            </w:pPr>
            <w:r w:rsidRPr="00BB1E18">
              <w:rPr>
                <w:sz w:val="20"/>
                <w:szCs w:val="20"/>
              </w:rPr>
              <w:t>12</w:t>
            </w:r>
          </w:p>
        </w:tc>
        <w:tc>
          <w:tcPr>
            <w:tcW w:w="5310" w:type="dxa"/>
            <w:tcBorders>
              <w:top w:val="nil"/>
              <w:left w:val="nil"/>
              <w:bottom w:val="single" w:sz="4" w:space="0" w:color="auto"/>
              <w:right w:val="single" w:sz="4" w:space="0" w:color="auto"/>
            </w:tcBorders>
            <w:shd w:val="clear" w:color="auto" w:fill="auto"/>
            <w:noWrap/>
          </w:tcPr>
          <w:p w14:paraId="3E2E521E" w14:textId="77777777" w:rsidR="00A075C4" w:rsidRPr="00803ACD" w:rsidRDefault="00A075C4" w:rsidP="00F559FD">
            <w:r>
              <w:rPr>
                <w:sz w:val="20"/>
                <w:szCs w:val="20"/>
              </w:rPr>
              <w:t>8-й массив Нор Норк дом 28 под. 1</w:t>
            </w:r>
          </w:p>
        </w:tc>
        <w:tc>
          <w:tcPr>
            <w:tcW w:w="2970" w:type="dxa"/>
            <w:tcBorders>
              <w:top w:val="nil"/>
              <w:left w:val="nil"/>
              <w:bottom w:val="single" w:sz="4" w:space="0" w:color="auto"/>
              <w:right w:val="single" w:sz="4" w:space="0" w:color="auto"/>
            </w:tcBorders>
            <w:shd w:val="clear" w:color="auto" w:fill="auto"/>
            <w:noWrap/>
            <w:vAlign w:val="center"/>
            <w:hideMark/>
          </w:tcPr>
          <w:p w14:paraId="12110FA2" w14:textId="77777777" w:rsidR="00A075C4" w:rsidRPr="00BB1E18" w:rsidRDefault="00A075C4" w:rsidP="00F559FD">
            <w:pPr>
              <w:jc w:val="center"/>
              <w:rPr>
                <w:sz w:val="20"/>
                <w:szCs w:val="20"/>
              </w:rPr>
            </w:pPr>
            <w:r w:rsidRPr="00BB1E18">
              <w:rPr>
                <w:sz w:val="20"/>
                <w:szCs w:val="20"/>
              </w:rPr>
              <w:t>400</w:t>
            </w:r>
          </w:p>
        </w:tc>
        <w:tc>
          <w:tcPr>
            <w:tcW w:w="2790" w:type="dxa"/>
            <w:tcBorders>
              <w:top w:val="nil"/>
              <w:left w:val="nil"/>
              <w:bottom w:val="single" w:sz="4" w:space="0" w:color="auto"/>
              <w:right w:val="single" w:sz="4" w:space="0" w:color="auto"/>
            </w:tcBorders>
            <w:shd w:val="clear" w:color="auto" w:fill="auto"/>
            <w:noWrap/>
            <w:vAlign w:val="center"/>
            <w:hideMark/>
          </w:tcPr>
          <w:p w14:paraId="33917F50" w14:textId="77777777" w:rsidR="00A075C4" w:rsidRPr="00BB1E18" w:rsidRDefault="00A075C4" w:rsidP="00F559FD">
            <w:pPr>
              <w:jc w:val="center"/>
              <w:rPr>
                <w:sz w:val="20"/>
                <w:szCs w:val="20"/>
              </w:rPr>
            </w:pPr>
            <w:r w:rsidRPr="00BB1E18">
              <w:rPr>
                <w:sz w:val="20"/>
                <w:szCs w:val="20"/>
              </w:rPr>
              <w:t>9</w:t>
            </w:r>
          </w:p>
        </w:tc>
        <w:tc>
          <w:tcPr>
            <w:tcW w:w="2880" w:type="dxa"/>
            <w:tcBorders>
              <w:top w:val="nil"/>
              <w:left w:val="nil"/>
              <w:bottom w:val="single" w:sz="4" w:space="0" w:color="auto"/>
              <w:right w:val="single" w:sz="4" w:space="0" w:color="auto"/>
            </w:tcBorders>
            <w:shd w:val="clear" w:color="auto" w:fill="auto"/>
            <w:noWrap/>
            <w:vAlign w:val="center"/>
            <w:hideMark/>
          </w:tcPr>
          <w:p w14:paraId="6FCDE226" w14:textId="77777777" w:rsidR="00A075C4" w:rsidRPr="00BB1E18" w:rsidRDefault="00A075C4" w:rsidP="00F559FD">
            <w:pPr>
              <w:jc w:val="center"/>
              <w:rPr>
                <w:sz w:val="20"/>
                <w:szCs w:val="20"/>
              </w:rPr>
            </w:pPr>
            <w:r w:rsidRPr="00BB1E18">
              <w:rPr>
                <w:sz w:val="20"/>
                <w:szCs w:val="20"/>
              </w:rPr>
              <w:t>9</w:t>
            </w:r>
          </w:p>
        </w:tc>
      </w:tr>
      <w:tr w:rsidR="00A075C4" w:rsidRPr="00803ACD" w14:paraId="5E7118A3"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19352EFB" w14:textId="77777777" w:rsidR="00A075C4" w:rsidRPr="00BB1E18" w:rsidRDefault="00A075C4" w:rsidP="00F559FD">
            <w:pPr>
              <w:jc w:val="center"/>
              <w:rPr>
                <w:sz w:val="20"/>
                <w:szCs w:val="20"/>
              </w:rPr>
            </w:pPr>
            <w:r w:rsidRPr="00BB1E18">
              <w:rPr>
                <w:sz w:val="20"/>
                <w:szCs w:val="20"/>
              </w:rPr>
              <w:t>13</w:t>
            </w:r>
          </w:p>
        </w:tc>
        <w:tc>
          <w:tcPr>
            <w:tcW w:w="5310" w:type="dxa"/>
            <w:tcBorders>
              <w:top w:val="nil"/>
              <w:left w:val="nil"/>
              <w:bottom w:val="single" w:sz="4" w:space="0" w:color="auto"/>
              <w:right w:val="single" w:sz="4" w:space="0" w:color="auto"/>
            </w:tcBorders>
            <w:shd w:val="clear" w:color="auto" w:fill="auto"/>
            <w:noWrap/>
          </w:tcPr>
          <w:p w14:paraId="285824B5" w14:textId="77777777" w:rsidR="00A075C4" w:rsidRPr="00BB1E18" w:rsidRDefault="00A075C4" w:rsidP="00F559FD">
            <w:pPr>
              <w:rPr>
                <w:sz w:val="20"/>
                <w:szCs w:val="20"/>
              </w:rPr>
            </w:pPr>
            <w:r>
              <w:rPr>
                <w:sz w:val="20"/>
                <w:szCs w:val="20"/>
              </w:rPr>
              <w:t>Ул. Вилнюса дом 83</w:t>
            </w:r>
          </w:p>
        </w:tc>
        <w:tc>
          <w:tcPr>
            <w:tcW w:w="2970" w:type="dxa"/>
            <w:tcBorders>
              <w:top w:val="nil"/>
              <w:left w:val="nil"/>
              <w:bottom w:val="single" w:sz="4" w:space="0" w:color="auto"/>
              <w:right w:val="single" w:sz="4" w:space="0" w:color="auto"/>
            </w:tcBorders>
            <w:shd w:val="clear" w:color="auto" w:fill="auto"/>
            <w:noWrap/>
            <w:vAlign w:val="center"/>
            <w:hideMark/>
          </w:tcPr>
          <w:p w14:paraId="5884FF35" w14:textId="77777777" w:rsidR="00A075C4" w:rsidRPr="00BB1E18" w:rsidRDefault="00A075C4" w:rsidP="00F559FD">
            <w:pPr>
              <w:jc w:val="center"/>
              <w:rPr>
                <w:sz w:val="20"/>
                <w:szCs w:val="20"/>
              </w:rPr>
            </w:pPr>
            <w:r w:rsidRPr="00BB1E18">
              <w:rPr>
                <w:sz w:val="20"/>
                <w:szCs w:val="20"/>
              </w:rPr>
              <w:t>400</w:t>
            </w:r>
          </w:p>
        </w:tc>
        <w:tc>
          <w:tcPr>
            <w:tcW w:w="2790" w:type="dxa"/>
            <w:tcBorders>
              <w:top w:val="nil"/>
              <w:left w:val="nil"/>
              <w:bottom w:val="single" w:sz="4" w:space="0" w:color="auto"/>
              <w:right w:val="single" w:sz="4" w:space="0" w:color="auto"/>
            </w:tcBorders>
            <w:shd w:val="clear" w:color="auto" w:fill="auto"/>
            <w:noWrap/>
            <w:vAlign w:val="center"/>
            <w:hideMark/>
          </w:tcPr>
          <w:p w14:paraId="013F6ABA" w14:textId="77777777" w:rsidR="00A075C4" w:rsidRPr="00BB1E18" w:rsidRDefault="00A075C4" w:rsidP="00F559FD">
            <w:pPr>
              <w:jc w:val="center"/>
              <w:rPr>
                <w:sz w:val="20"/>
                <w:szCs w:val="20"/>
              </w:rPr>
            </w:pPr>
            <w:r w:rsidRPr="00BB1E18">
              <w:rPr>
                <w:sz w:val="20"/>
                <w:szCs w:val="20"/>
              </w:rPr>
              <w:t>9</w:t>
            </w:r>
          </w:p>
        </w:tc>
        <w:tc>
          <w:tcPr>
            <w:tcW w:w="2880" w:type="dxa"/>
            <w:tcBorders>
              <w:top w:val="nil"/>
              <w:left w:val="nil"/>
              <w:bottom w:val="single" w:sz="4" w:space="0" w:color="auto"/>
              <w:right w:val="single" w:sz="4" w:space="0" w:color="auto"/>
            </w:tcBorders>
            <w:shd w:val="clear" w:color="auto" w:fill="auto"/>
            <w:noWrap/>
            <w:vAlign w:val="center"/>
            <w:hideMark/>
          </w:tcPr>
          <w:p w14:paraId="78EE0635" w14:textId="77777777" w:rsidR="00A075C4" w:rsidRPr="00BB1E18" w:rsidRDefault="00A075C4" w:rsidP="00F559FD">
            <w:pPr>
              <w:jc w:val="center"/>
              <w:rPr>
                <w:sz w:val="20"/>
                <w:szCs w:val="20"/>
              </w:rPr>
            </w:pPr>
            <w:r w:rsidRPr="00BB1E18">
              <w:rPr>
                <w:sz w:val="20"/>
                <w:szCs w:val="20"/>
              </w:rPr>
              <w:t>9</w:t>
            </w:r>
          </w:p>
        </w:tc>
      </w:tr>
      <w:tr w:rsidR="00A075C4" w:rsidRPr="00784C6E" w14:paraId="2F5B1C36"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000000" w:fill="FFFFFF"/>
            <w:noWrap/>
            <w:vAlign w:val="center"/>
            <w:hideMark/>
          </w:tcPr>
          <w:p w14:paraId="33CB147C" w14:textId="77777777" w:rsidR="00A075C4" w:rsidRPr="00BB1E18" w:rsidRDefault="00A075C4" w:rsidP="00F559FD">
            <w:pPr>
              <w:jc w:val="center"/>
              <w:rPr>
                <w:sz w:val="20"/>
                <w:szCs w:val="20"/>
              </w:rPr>
            </w:pPr>
            <w:r w:rsidRPr="00BB1E18">
              <w:rPr>
                <w:sz w:val="20"/>
                <w:szCs w:val="20"/>
              </w:rPr>
              <w:t>14</w:t>
            </w:r>
          </w:p>
        </w:tc>
        <w:tc>
          <w:tcPr>
            <w:tcW w:w="5310" w:type="dxa"/>
            <w:tcBorders>
              <w:top w:val="nil"/>
              <w:left w:val="nil"/>
              <w:bottom w:val="single" w:sz="4" w:space="0" w:color="auto"/>
              <w:right w:val="single" w:sz="4" w:space="0" w:color="auto"/>
            </w:tcBorders>
            <w:shd w:val="clear" w:color="auto" w:fill="auto"/>
            <w:noWrap/>
          </w:tcPr>
          <w:p w14:paraId="10DDA8C6" w14:textId="77777777" w:rsidR="00A075C4" w:rsidRPr="00BB1E18" w:rsidRDefault="00A075C4" w:rsidP="00F559FD">
            <w:pPr>
              <w:rPr>
                <w:sz w:val="20"/>
                <w:szCs w:val="20"/>
              </w:rPr>
            </w:pPr>
            <w:r>
              <w:rPr>
                <w:sz w:val="20"/>
                <w:szCs w:val="20"/>
              </w:rPr>
              <w:t>Ул. Вилнюса дом 93 под. 1</w:t>
            </w:r>
          </w:p>
        </w:tc>
        <w:tc>
          <w:tcPr>
            <w:tcW w:w="2970" w:type="dxa"/>
            <w:tcBorders>
              <w:top w:val="nil"/>
              <w:left w:val="nil"/>
              <w:bottom w:val="single" w:sz="4" w:space="0" w:color="auto"/>
              <w:right w:val="single" w:sz="4" w:space="0" w:color="auto"/>
            </w:tcBorders>
            <w:shd w:val="clear" w:color="auto" w:fill="auto"/>
            <w:noWrap/>
            <w:vAlign w:val="center"/>
            <w:hideMark/>
          </w:tcPr>
          <w:p w14:paraId="22A07199" w14:textId="77777777" w:rsidR="00A075C4" w:rsidRPr="00BB1E18" w:rsidRDefault="00A075C4" w:rsidP="00F559FD">
            <w:pPr>
              <w:jc w:val="center"/>
              <w:rPr>
                <w:sz w:val="20"/>
                <w:szCs w:val="20"/>
              </w:rPr>
            </w:pPr>
            <w:r w:rsidRPr="00BB1E18">
              <w:rPr>
                <w:sz w:val="20"/>
                <w:szCs w:val="20"/>
              </w:rPr>
              <w:t>400</w:t>
            </w:r>
          </w:p>
        </w:tc>
        <w:tc>
          <w:tcPr>
            <w:tcW w:w="2790" w:type="dxa"/>
            <w:tcBorders>
              <w:top w:val="nil"/>
              <w:left w:val="nil"/>
              <w:bottom w:val="single" w:sz="4" w:space="0" w:color="auto"/>
              <w:right w:val="single" w:sz="4" w:space="0" w:color="auto"/>
            </w:tcBorders>
            <w:shd w:val="clear" w:color="auto" w:fill="auto"/>
            <w:noWrap/>
            <w:vAlign w:val="center"/>
            <w:hideMark/>
          </w:tcPr>
          <w:p w14:paraId="0032C0DE" w14:textId="77777777" w:rsidR="00A075C4" w:rsidRPr="00BB1E18" w:rsidRDefault="00A075C4" w:rsidP="00F559FD">
            <w:pPr>
              <w:jc w:val="center"/>
              <w:rPr>
                <w:sz w:val="20"/>
                <w:szCs w:val="20"/>
              </w:rPr>
            </w:pPr>
            <w:r w:rsidRPr="00BB1E18">
              <w:rPr>
                <w:sz w:val="20"/>
                <w:szCs w:val="20"/>
              </w:rPr>
              <w:t>9</w:t>
            </w:r>
          </w:p>
        </w:tc>
        <w:tc>
          <w:tcPr>
            <w:tcW w:w="2880" w:type="dxa"/>
            <w:tcBorders>
              <w:top w:val="nil"/>
              <w:left w:val="nil"/>
              <w:bottom w:val="single" w:sz="4" w:space="0" w:color="auto"/>
              <w:right w:val="single" w:sz="4" w:space="0" w:color="auto"/>
            </w:tcBorders>
            <w:shd w:val="clear" w:color="auto" w:fill="auto"/>
            <w:noWrap/>
            <w:vAlign w:val="center"/>
            <w:hideMark/>
          </w:tcPr>
          <w:p w14:paraId="361DC6A9" w14:textId="77777777" w:rsidR="00A075C4" w:rsidRPr="00BB1E18" w:rsidRDefault="00A075C4" w:rsidP="00F559FD">
            <w:pPr>
              <w:jc w:val="center"/>
              <w:rPr>
                <w:sz w:val="20"/>
                <w:szCs w:val="20"/>
              </w:rPr>
            </w:pPr>
            <w:r w:rsidRPr="00BB1E18">
              <w:rPr>
                <w:sz w:val="20"/>
                <w:szCs w:val="20"/>
              </w:rPr>
              <w:t>9</w:t>
            </w:r>
          </w:p>
        </w:tc>
      </w:tr>
      <w:tr w:rsidR="00A075C4" w:rsidRPr="00784C6E" w14:paraId="014F2830" w14:textId="77777777" w:rsidTr="00A075C4">
        <w:trPr>
          <w:gridAfter w:val="1"/>
          <w:wAfter w:w="10" w:type="dxa"/>
          <w:trHeight w:val="330"/>
        </w:trPr>
        <w:tc>
          <w:tcPr>
            <w:tcW w:w="593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5560B2C" w14:textId="77777777" w:rsidR="00A075C4" w:rsidRPr="00BB1E18" w:rsidRDefault="00A075C4" w:rsidP="00F559FD">
            <w:pPr>
              <w:rPr>
                <w:b/>
                <w:bCs/>
                <w:sz w:val="20"/>
                <w:szCs w:val="20"/>
              </w:rPr>
            </w:pPr>
            <w:r w:rsidRPr="00BB1E18">
              <w:rPr>
                <w:b/>
                <w:bCs/>
                <w:sz w:val="20"/>
                <w:szCs w:val="20"/>
              </w:rPr>
              <w:t>Всего 14</w:t>
            </w:r>
          </w:p>
        </w:tc>
        <w:tc>
          <w:tcPr>
            <w:tcW w:w="2970" w:type="dxa"/>
            <w:tcBorders>
              <w:top w:val="nil"/>
              <w:left w:val="nil"/>
              <w:bottom w:val="single" w:sz="4" w:space="0" w:color="auto"/>
              <w:right w:val="single" w:sz="4" w:space="0" w:color="auto"/>
            </w:tcBorders>
            <w:shd w:val="clear" w:color="auto" w:fill="auto"/>
            <w:noWrap/>
            <w:vAlign w:val="bottom"/>
            <w:hideMark/>
          </w:tcPr>
          <w:p w14:paraId="60F782BB" w14:textId="77777777" w:rsidR="00A075C4" w:rsidRPr="00BB1E18" w:rsidRDefault="00A075C4" w:rsidP="00F559FD">
            <w:pPr>
              <w:rPr>
                <w:sz w:val="20"/>
                <w:szCs w:val="20"/>
              </w:rPr>
            </w:pPr>
            <w:r w:rsidRPr="00BB1E18">
              <w:rPr>
                <w:sz w:val="20"/>
                <w:szCs w:val="20"/>
              </w:rPr>
              <w:t> </w:t>
            </w:r>
          </w:p>
        </w:tc>
        <w:tc>
          <w:tcPr>
            <w:tcW w:w="2790" w:type="dxa"/>
            <w:tcBorders>
              <w:top w:val="nil"/>
              <w:left w:val="nil"/>
              <w:bottom w:val="single" w:sz="4" w:space="0" w:color="auto"/>
              <w:right w:val="single" w:sz="4" w:space="0" w:color="auto"/>
            </w:tcBorders>
            <w:shd w:val="clear" w:color="auto" w:fill="auto"/>
            <w:noWrap/>
            <w:vAlign w:val="bottom"/>
            <w:hideMark/>
          </w:tcPr>
          <w:p w14:paraId="125F216B" w14:textId="77777777" w:rsidR="00A075C4" w:rsidRPr="00BB1E18" w:rsidRDefault="00A075C4" w:rsidP="00F559FD">
            <w:pPr>
              <w:rPr>
                <w:sz w:val="20"/>
                <w:szCs w:val="20"/>
              </w:rPr>
            </w:pPr>
            <w:r w:rsidRPr="00BB1E18">
              <w:rPr>
                <w:sz w:val="20"/>
                <w:szCs w:val="20"/>
              </w:rPr>
              <w:t> </w:t>
            </w:r>
          </w:p>
        </w:tc>
        <w:tc>
          <w:tcPr>
            <w:tcW w:w="2880" w:type="dxa"/>
            <w:tcBorders>
              <w:top w:val="nil"/>
              <w:left w:val="nil"/>
              <w:bottom w:val="single" w:sz="4" w:space="0" w:color="auto"/>
              <w:right w:val="single" w:sz="4" w:space="0" w:color="auto"/>
            </w:tcBorders>
            <w:shd w:val="clear" w:color="auto" w:fill="auto"/>
            <w:noWrap/>
            <w:vAlign w:val="bottom"/>
            <w:hideMark/>
          </w:tcPr>
          <w:p w14:paraId="6691C569" w14:textId="77777777" w:rsidR="00A075C4" w:rsidRPr="00BB1E18" w:rsidRDefault="00A075C4" w:rsidP="00F559FD">
            <w:pPr>
              <w:rPr>
                <w:sz w:val="20"/>
                <w:szCs w:val="20"/>
              </w:rPr>
            </w:pPr>
            <w:r w:rsidRPr="00BB1E18">
              <w:rPr>
                <w:sz w:val="20"/>
                <w:szCs w:val="20"/>
              </w:rPr>
              <w:t> </w:t>
            </w:r>
          </w:p>
        </w:tc>
      </w:tr>
      <w:tr w:rsidR="00A075C4" w:rsidRPr="00784C6E" w14:paraId="465D18D3" w14:textId="77777777" w:rsidTr="00A075C4">
        <w:trPr>
          <w:gridAfter w:val="1"/>
          <w:wAfter w:w="10" w:type="dxa"/>
          <w:trHeight w:val="330"/>
        </w:trPr>
        <w:tc>
          <w:tcPr>
            <w:tcW w:w="625" w:type="dxa"/>
            <w:tcBorders>
              <w:top w:val="nil"/>
              <w:left w:val="nil"/>
              <w:bottom w:val="nil"/>
              <w:right w:val="nil"/>
            </w:tcBorders>
            <w:shd w:val="clear" w:color="auto" w:fill="auto"/>
            <w:noWrap/>
            <w:vAlign w:val="center"/>
            <w:hideMark/>
          </w:tcPr>
          <w:p w14:paraId="54C56126" w14:textId="77777777" w:rsidR="00A075C4" w:rsidRDefault="00A075C4" w:rsidP="00F559FD">
            <w:pPr>
              <w:rPr>
                <w:sz w:val="20"/>
                <w:szCs w:val="20"/>
              </w:rPr>
            </w:pPr>
          </w:p>
          <w:p w14:paraId="332CD2FC" w14:textId="77777777" w:rsidR="00A075C4" w:rsidRDefault="00A075C4" w:rsidP="00F559FD">
            <w:pPr>
              <w:rPr>
                <w:sz w:val="20"/>
                <w:szCs w:val="20"/>
              </w:rPr>
            </w:pPr>
          </w:p>
          <w:p w14:paraId="59A6ED3B" w14:textId="77777777" w:rsidR="00A075C4" w:rsidRDefault="00A075C4" w:rsidP="00F559FD">
            <w:pPr>
              <w:rPr>
                <w:sz w:val="20"/>
                <w:szCs w:val="20"/>
              </w:rPr>
            </w:pPr>
          </w:p>
          <w:p w14:paraId="73E7C88C" w14:textId="77777777" w:rsidR="00A075C4" w:rsidRDefault="00A075C4" w:rsidP="00F559FD">
            <w:pPr>
              <w:rPr>
                <w:sz w:val="20"/>
                <w:szCs w:val="20"/>
              </w:rPr>
            </w:pPr>
          </w:p>
          <w:p w14:paraId="1E059414" w14:textId="77777777" w:rsidR="00A075C4" w:rsidRPr="00BB1E18" w:rsidRDefault="00A075C4" w:rsidP="00F559FD">
            <w:pPr>
              <w:rPr>
                <w:sz w:val="20"/>
                <w:szCs w:val="20"/>
              </w:rPr>
            </w:pPr>
          </w:p>
        </w:tc>
        <w:tc>
          <w:tcPr>
            <w:tcW w:w="5310" w:type="dxa"/>
            <w:tcBorders>
              <w:top w:val="nil"/>
              <w:left w:val="nil"/>
              <w:bottom w:val="nil"/>
              <w:right w:val="nil"/>
            </w:tcBorders>
            <w:shd w:val="clear" w:color="auto" w:fill="auto"/>
            <w:noWrap/>
            <w:vAlign w:val="center"/>
            <w:hideMark/>
          </w:tcPr>
          <w:p w14:paraId="570E886C" w14:textId="77777777" w:rsidR="00A075C4" w:rsidRDefault="00A075C4" w:rsidP="00F559FD">
            <w:pPr>
              <w:rPr>
                <w:sz w:val="20"/>
                <w:szCs w:val="20"/>
              </w:rPr>
            </w:pPr>
          </w:p>
          <w:p w14:paraId="63948A2C" w14:textId="77777777" w:rsidR="00A075C4" w:rsidRPr="00BB1E18" w:rsidRDefault="00A075C4" w:rsidP="00F559FD">
            <w:pPr>
              <w:rPr>
                <w:sz w:val="20"/>
                <w:szCs w:val="20"/>
              </w:rPr>
            </w:pPr>
          </w:p>
        </w:tc>
        <w:tc>
          <w:tcPr>
            <w:tcW w:w="2970" w:type="dxa"/>
            <w:tcBorders>
              <w:top w:val="nil"/>
              <w:left w:val="nil"/>
              <w:bottom w:val="nil"/>
              <w:right w:val="nil"/>
            </w:tcBorders>
            <w:shd w:val="clear" w:color="auto" w:fill="auto"/>
            <w:noWrap/>
            <w:vAlign w:val="bottom"/>
            <w:hideMark/>
          </w:tcPr>
          <w:p w14:paraId="5485AC40" w14:textId="77777777" w:rsidR="00A075C4" w:rsidRPr="00BB1E18" w:rsidRDefault="00A075C4" w:rsidP="00F559FD">
            <w:pPr>
              <w:rPr>
                <w:sz w:val="20"/>
                <w:szCs w:val="20"/>
              </w:rPr>
            </w:pPr>
          </w:p>
        </w:tc>
        <w:tc>
          <w:tcPr>
            <w:tcW w:w="2790" w:type="dxa"/>
            <w:tcBorders>
              <w:top w:val="nil"/>
              <w:left w:val="nil"/>
              <w:bottom w:val="nil"/>
              <w:right w:val="nil"/>
            </w:tcBorders>
            <w:shd w:val="clear" w:color="auto" w:fill="auto"/>
            <w:noWrap/>
            <w:vAlign w:val="bottom"/>
            <w:hideMark/>
          </w:tcPr>
          <w:p w14:paraId="272DED2A" w14:textId="77777777" w:rsidR="00A075C4" w:rsidRPr="00BB1E18" w:rsidRDefault="00A075C4" w:rsidP="00F559FD">
            <w:pPr>
              <w:rPr>
                <w:sz w:val="20"/>
                <w:szCs w:val="20"/>
              </w:rPr>
            </w:pPr>
          </w:p>
        </w:tc>
        <w:tc>
          <w:tcPr>
            <w:tcW w:w="2880" w:type="dxa"/>
            <w:tcBorders>
              <w:top w:val="nil"/>
              <w:left w:val="nil"/>
              <w:bottom w:val="nil"/>
              <w:right w:val="nil"/>
            </w:tcBorders>
            <w:shd w:val="clear" w:color="auto" w:fill="auto"/>
            <w:noWrap/>
            <w:vAlign w:val="bottom"/>
            <w:hideMark/>
          </w:tcPr>
          <w:p w14:paraId="27F03CE6" w14:textId="77777777" w:rsidR="00A075C4" w:rsidRPr="00BB1E18" w:rsidRDefault="00A075C4" w:rsidP="00F559FD">
            <w:pPr>
              <w:rPr>
                <w:sz w:val="20"/>
                <w:szCs w:val="20"/>
              </w:rPr>
            </w:pPr>
          </w:p>
        </w:tc>
      </w:tr>
      <w:tr w:rsidR="00A075C4" w:rsidRPr="00784C6E" w14:paraId="0E9A9795" w14:textId="77777777" w:rsidTr="00A075C4">
        <w:trPr>
          <w:gridAfter w:val="1"/>
          <w:wAfter w:w="10" w:type="dxa"/>
          <w:trHeight w:val="800"/>
        </w:trPr>
        <w:tc>
          <w:tcPr>
            <w:tcW w:w="6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8E2540" w14:textId="77777777" w:rsidR="00A075C4" w:rsidRPr="00BB1E18" w:rsidRDefault="00A075C4" w:rsidP="00F559FD">
            <w:pPr>
              <w:jc w:val="center"/>
              <w:rPr>
                <w:b/>
                <w:sz w:val="20"/>
                <w:szCs w:val="20"/>
              </w:rPr>
            </w:pPr>
            <w:r w:rsidRPr="00BB1E18">
              <w:rPr>
                <w:b/>
                <w:sz w:val="20"/>
                <w:szCs w:val="20"/>
              </w:rPr>
              <w:t>П/Н</w:t>
            </w:r>
          </w:p>
        </w:tc>
        <w:tc>
          <w:tcPr>
            <w:tcW w:w="5310" w:type="dxa"/>
            <w:tcBorders>
              <w:top w:val="single" w:sz="4" w:space="0" w:color="auto"/>
              <w:left w:val="nil"/>
              <w:bottom w:val="single" w:sz="4" w:space="0" w:color="auto"/>
              <w:right w:val="single" w:sz="4" w:space="0" w:color="auto"/>
            </w:tcBorders>
            <w:shd w:val="clear" w:color="auto" w:fill="auto"/>
            <w:noWrap/>
            <w:vAlign w:val="center"/>
            <w:hideMark/>
          </w:tcPr>
          <w:p w14:paraId="7437F6D7" w14:textId="77777777" w:rsidR="00A075C4" w:rsidRPr="00BB1E18" w:rsidRDefault="00A075C4" w:rsidP="00F559FD">
            <w:pPr>
              <w:jc w:val="center"/>
              <w:rPr>
                <w:b/>
                <w:sz w:val="20"/>
                <w:szCs w:val="20"/>
              </w:rPr>
            </w:pPr>
            <w:r w:rsidRPr="00BB1E18">
              <w:rPr>
                <w:b/>
                <w:sz w:val="20"/>
                <w:szCs w:val="20"/>
              </w:rPr>
              <w:t>Адресс/подъезд</w:t>
            </w:r>
          </w:p>
        </w:tc>
        <w:tc>
          <w:tcPr>
            <w:tcW w:w="2970" w:type="dxa"/>
            <w:tcBorders>
              <w:top w:val="single" w:sz="4" w:space="0" w:color="auto"/>
              <w:left w:val="nil"/>
              <w:bottom w:val="single" w:sz="4" w:space="0" w:color="auto"/>
              <w:right w:val="single" w:sz="4" w:space="0" w:color="auto"/>
            </w:tcBorders>
            <w:shd w:val="clear" w:color="auto" w:fill="auto"/>
            <w:vAlign w:val="center"/>
            <w:hideMark/>
          </w:tcPr>
          <w:p w14:paraId="22059A35" w14:textId="77777777" w:rsidR="00A075C4" w:rsidRPr="00BB1E18" w:rsidRDefault="00A075C4" w:rsidP="00F559FD">
            <w:pPr>
              <w:jc w:val="center"/>
              <w:rPr>
                <w:b/>
                <w:sz w:val="20"/>
                <w:szCs w:val="20"/>
              </w:rPr>
            </w:pPr>
            <w:r w:rsidRPr="00BB1E18">
              <w:rPr>
                <w:b/>
                <w:sz w:val="20"/>
                <w:szCs w:val="20"/>
              </w:rPr>
              <w:t>Грузоподъемность /кг/</w:t>
            </w:r>
          </w:p>
        </w:tc>
        <w:tc>
          <w:tcPr>
            <w:tcW w:w="2790" w:type="dxa"/>
            <w:tcBorders>
              <w:top w:val="single" w:sz="4" w:space="0" w:color="auto"/>
              <w:left w:val="nil"/>
              <w:bottom w:val="single" w:sz="4" w:space="0" w:color="auto"/>
              <w:right w:val="single" w:sz="4" w:space="0" w:color="auto"/>
            </w:tcBorders>
            <w:shd w:val="clear" w:color="auto" w:fill="auto"/>
            <w:vAlign w:val="center"/>
            <w:hideMark/>
          </w:tcPr>
          <w:p w14:paraId="4BF99FB8" w14:textId="77777777" w:rsidR="00A075C4" w:rsidRPr="00BB1E18" w:rsidRDefault="00A075C4" w:rsidP="00F559FD">
            <w:pPr>
              <w:jc w:val="center"/>
              <w:rPr>
                <w:b/>
                <w:sz w:val="20"/>
                <w:szCs w:val="20"/>
              </w:rPr>
            </w:pPr>
            <w:r w:rsidRPr="00BB1E18">
              <w:rPr>
                <w:b/>
                <w:sz w:val="20"/>
                <w:szCs w:val="20"/>
              </w:rPr>
              <w:t>Этажность /этаж/</w:t>
            </w:r>
          </w:p>
        </w:tc>
        <w:tc>
          <w:tcPr>
            <w:tcW w:w="2880" w:type="dxa"/>
            <w:tcBorders>
              <w:top w:val="single" w:sz="4" w:space="0" w:color="auto"/>
              <w:left w:val="nil"/>
              <w:bottom w:val="single" w:sz="4" w:space="0" w:color="auto"/>
              <w:right w:val="single" w:sz="4" w:space="0" w:color="auto"/>
            </w:tcBorders>
            <w:shd w:val="clear" w:color="auto" w:fill="auto"/>
            <w:vAlign w:val="center"/>
            <w:hideMark/>
          </w:tcPr>
          <w:p w14:paraId="42714616" w14:textId="77777777" w:rsidR="00A075C4" w:rsidRPr="00BB1E18" w:rsidRDefault="00A075C4" w:rsidP="00F559FD">
            <w:pPr>
              <w:jc w:val="center"/>
              <w:rPr>
                <w:b/>
                <w:sz w:val="20"/>
                <w:szCs w:val="20"/>
              </w:rPr>
            </w:pPr>
            <w:r w:rsidRPr="00BB1E18">
              <w:rPr>
                <w:b/>
                <w:sz w:val="20"/>
                <w:szCs w:val="20"/>
              </w:rPr>
              <w:t>Колличество остановок</w:t>
            </w:r>
          </w:p>
        </w:tc>
      </w:tr>
      <w:tr w:rsidR="00A075C4" w:rsidRPr="00784C6E" w14:paraId="214BE38D"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000000" w:fill="D9D9D9"/>
            <w:noWrap/>
            <w:vAlign w:val="bottom"/>
            <w:hideMark/>
          </w:tcPr>
          <w:p w14:paraId="5BB5DD95" w14:textId="77777777" w:rsidR="00A075C4" w:rsidRPr="00784C6E" w:rsidRDefault="00A075C4" w:rsidP="00F559FD">
            <w:pPr>
              <w:jc w:val="center"/>
              <w:rPr>
                <w:sz w:val="20"/>
                <w:szCs w:val="20"/>
              </w:rPr>
            </w:pPr>
            <w:r w:rsidRPr="00784C6E">
              <w:rPr>
                <w:sz w:val="20"/>
                <w:szCs w:val="20"/>
              </w:rPr>
              <w:lastRenderedPageBreak/>
              <w:t>1</w:t>
            </w:r>
          </w:p>
        </w:tc>
        <w:tc>
          <w:tcPr>
            <w:tcW w:w="5310" w:type="dxa"/>
            <w:tcBorders>
              <w:top w:val="nil"/>
              <w:left w:val="nil"/>
              <w:bottom w:val="single" w:sz="4" w:space="0" w:color="auto"/>
              <w:right w:val="single" w:sz="4" w:space="0" w:color="auto"/>
            </w:tcBorders>
            <w:shd w:val="clear" w:color="000000" w:fill="D9D9D9"/>
            <w:noWrap/>
            <w:vAlign w:val="center"/>
            <w:hideMark/>
          </w:tcPr>
          <w:p w14:paraId="6B028EA5" w14:textId="77777777" w:rsidR="00A075C4" w:rsidRPr="00784C6E" w:rsidRDefault="00A075C4" w:rsidP="00F559FD">
            <w:pPr>
              <w:jc w:val="center"/>
              <w:rPr>
                <w:sz w:val="20"/>
                <w:szCs w:val="20"/>
              </w:rPr>
            </w:pPr>
            <w:r w:rsidRPr="00784C6E">
              <w:rPr>
                <w:sz w:val="20"/>
                <w:szCs w:val="20"/>
              </w:rPr>
              <w:t>2</w:t>
            </w:r>
          </w:p>
        </w:tc>
        <w:tc>
          <w:tcPr>
            <w:tcW w:w="2970" w:type="dxa"/>
            <w:tcBorders>
              <w:top w:val="nil"/>
              <w:left w:val="nil"/>
              <w:bottom w:val="single" w:sz="4" w:space="0" w:color="auto"/>
              <w:right w:val="single" w:sz="4" w:space="0" w:color="auto"/>
            </w:tcBorders>
            <w:shd w:val="clear" w:color="000000" w:fill="D9D9D9"/>
            <w:noWrap/>
            <w:vAlign w:val="bottom"/>
            <w:hideMark/>
          </w:tcPr>
          <w:p w14:paraId="5C2730E6" w14:textId="77777777" w:rsidR="00A075C4" w:rsidRPr="00784C6E" w:rsidRDefault="00A075C4" w:rsidP="00F559FD">
            <w:pPr>
              <w:jc w:val="center"/>
              <w:rPr>
                <w:sz w:val="20"/>
                <w:szCs w:val="20"/>
              </w:rPr>
            </w:pPr>
            <w:r w:rsidRPr="00784C6E">
              <w:rPr>
                <w:sz w:val="20"/>
                <w:szCs w:val="20"/>
              </w:rPr>
              <w:t>3</w:t>
            </w:r>
          </w:p>
        </w:tc>
        <w:tc>
          <w:tcPr>
            <w:tcW w:w="2790" w:type="dxa"/>
            <w:tcBorders>
              <w:top w:val="nil"/>
              <w:left w:val="nil"/>
              <w:bottom w:val="single" w:sz="4" w:space="0" w:color="auto"/>
              <w:right w:val="single" w:sz="4" w:space="0" w:color="auto"/>
            </w:tcBorders>
            <w:shd w:val="clear" w:color="000000" w:fill="D9D9D9"/>
            <w:noWrap/>
            <w:vAlign w:val="bottom"/>
            <w:hideMark/>
          </w:tcPr>
          <w:p w14:paraId="668BC331" w14:textId="77777777" w:rsidR="00A075C4" w:rsidRPr="00784C6E" w:rsidRDefault="00A075C4" w:rsidP="00F559FD">
            <w:pPr>
              <w:jc w:val="center"/>
              <w:rPr>
                <w:sz w:val="20"/>
                <w:szCs w:val="20"/>
              </w:rPr>
            </w:pPr>
            <w:r w:rsidRPr="00784C6E">
              <w:rPr>
                <w:sz w:val="20"/>
                <w:szCs w:val="20"/>
              </w:rPr>
              <w:t>4</w:t>
            </w:r>
          </w:p>
        </w:tc>
        <w:tc>
          <w:tcPr>
            <w:tcW w:w="2880" w:type="dxa"/>
            <w:tcBorders>
              <w:top w:val="nil"/>
              <w:left w:val="nil"/>
              <w:bottom w:val="single" w:sz="4" w:space="0" w:color="auto"/>
              <w:right w:val="single" w:sz="4" w:space="0" w:color="auto"/>
            </w:tcBorders>
            <w:shd w:val="clear" w:color="000000" w:fill="D9D9D9"/>
            <w:noWrap/>
            <w:vAlign w:val="bottom"/>
            <w:hideMark/>
          </w:tcPr>
          <w:p w14:paraId="1ACC0E43" w14:textId="77777777" w:rsidR="00A075C4" w:rsidRPr="00784C6E" w:rsidRDefault="00A075C4" w:rsidP="00F559FD">
            <w:pPr>
              <w:jc w:val="center"/>
              <w:rPr>
                <w:sz w:val="20"/>
                <w:szCs w:val="20"/>
              </w:rPr>
            </w:pPr>
            <w:r w:rsidRPr="00784C6E">
              <w:rPr>
                <w:sz w:val="20"/>
                <w:szCs w:val="20"/>
              </w:rPr>
              <w:t>5</w:t>
            </w:r>
          </w:p>
        </w:tc>
      </w:tr>
      <w:tr w:rsidR="00A075C4" w:rsidRPr="00BB1E18" w14:paraId="3B53D5BD" w14:textId="77777777" w:rsidTr="00A075C4">
        <w:trPr>
          <w:gridAfter w:val="1"/>
          <w:wAfter w:w="10" w:type="dxa"/>
          <w:trHeight w:val="330"/>
        </w:trPr>
        <w:tc>
          <w:tcPr>
            <w:tcW w:w="5935" w:type="dxa"/>
            <w:gridSpan w:val="2"/>
            <w:tcBorders>
              <w:top w:val="single" w:sz="4" w:space="0" w:color="auto"/>
              <w:left w:val="nil"/>
              <w:bottom w:val="nil"/>
              <w:right w:val="nil"/>
            </w:tcBorders>
            <w:shd w:val="clear" w:color="000000" w:fill="D9D9D9"/>
            <w:noWrap/>
            <w:vAlign w:val="center"/>
            <w:hideMark/>
          </w:tcPr>
          <w:p w14:paraId="77656F70" w14:textId="77777777" w:rsidR="00A075C4" w:rsidRPr="00BB1E18" w:rsidRDefault="00A075C4" w:rsidP="00F559FD">
            <w:pPr>
              <w:jc w:val="center"/>
              <w:rPr>
                <w:b/>
                <w:bCs/>
                <w:sz w:val="20"/>
                <w:szCs w:val="20"/>
              </w:rPr>
            </w:pPr>
            <w:r w:rsidRPr="00BB1E18">
              <w:rPr>
                <w:b/>
                <w:sz w:val="20"/>
                <w:szCs w:val="20"/>
              </w:rPr>
              <w:t>Шенгавит</w:t>
            </w:r>
          </w:p>
        </w:tc>
        <w:tc>
          <w:tcPr>
            <w:tcW w:w="2970" w:type="dxa"/>
            <w:tcBorders>
              <w:top w:val="nil"/>
              <w:left w:val="nil"/>
              <w:bottom w:val="nil"/>
              <w:right w:val="nil"/>
            </w:tcBorders>
            <w:shd w:val="clear" w:color="000000" w:fill="D9D9D9"/>
            <w:noWrap/>
            <w:vAlign w:val="center"/>
            <w:hideMark/>
          </w:tcPr>
          <w:p w14:paraId="09710604" w14:textId="77777777" w:rsidR="00A075C4" w:rsidRPr="00BB1E18" w:rsidRDefault="00A075C4" w:rsidP="00F559FD">
            <w:pPr>
              <w:rPr>
                <w:sz w:val="20"/>
                <w:szCs w:val="20"/>
              </w:rPr>
            </w:pPr>
            <w:r w:rsidRPr="00BB1E18">
              <w:rPr>
                <w:sz w:val="20"/>
                <w:szCs w:val="20"/>
              </w:rPr>
              <w:t> </w:t>
            </w:r>
          </w:p>
        </w:tc>
        <w:tc>
          <w:tcPr>
            <w:tcW w:w="2790" w:type="dxa"/>
            <w:tcBorders>
              <w:top w:val="nil"/>
              <w:left w:val="nil"/>
              <w:bottom w:val="nil"/>
              <w:right w:val="nil"/>
            </w:tcBorders>
            <w:shd w:val="clear" w:color="000000" w:fill="D9D9D9"/>
            <w:noWrap/>
            <w:vAlign w:val="center"/>
            <w:hideMark/>
          </w:tcPr>
          <w:p w14:paraId="50007156" w14:textId="77777777" w:rsidR="00A075C4" w:rsidRPr="00BB1E18" w:rsidRDefault="00A075C4" w:rsidP="00F559FD">
            <w:pPr>
              <w:rPr>
                <w:sz w:val="20"/>
                <w:szCs w:val="20"/>
              </w:rPr>
            </w:pPr>
            <w:r w:rsidRPr="00BB1E18">
              <w:rPr>
                <w:sz w:val="20"/>
                <w:szCs w:val="20"/>
              </w:rPr>
              <w:t> </w:t>
            </w:r>
          </w:p>
        </w:tc>
        <w:tc>
          <w:tcPr>
            <w:tcW w:w="2880" w:type="dxa"/>
            <w:tcBorders>
              <w:top w:val="nil"/>
              <w:left w:val="single" w:sz="4" w:space="0" w:color="auto"/>
              <w:bottom w:val="single" w:sz="4" w:space="0" w:color="auto"/>
              <w:right w:val="single" w:sz="4" w:space="0" w:color="auto"/>
            </w:tcBorders>
            <w:shd w:val="clear" w:color="000000" w:fill="D9D9D9"/>
            <w:noWrap/>
            <w:vAlign w:val="center"/>
            <w:hideMark/>
          </w:tcPr>
          <w:p w14:paraId="3C08DEB0" w14:textId="77777777" w:rsidR="00A075C4" w:rsidRPr="00BB1E18" w:rsidRDefault="00A075C4" w:rsidP="00F559FD">
            <w:pPr>
              <w:rPr>
                <w:sz w:val="20"/>
                <w:szCs w:val="20"/>
              </w:rPr>
            </w:pPr>
            <w:r w:rsidRPr="00BB1E18">
              <w:rPr>
                <w:sz w:val="20"/>
                <w:szCs w:val="20"/>
              </w:rPr>
              <w:t> </w:t>
            </w:r>
          </w:p>
        </w:tc>
      </w:tr>
      <w:tr w:rsidR="00A075C4" w:rsidRPr="00BB1E18" w14:paraId="62E8D1C3" w14:textId="77777777" w:rsidTr="00A075C4">
        <w:trPr>
          <w:gridAfter w:val="1"/>
          <w:wAfter w:w="10" w:type="dxa"/>
          <w:trHeight w:val="330"/>
        </w:trPr>
        <w:tc>
          <w:tcPr>
            <w:tcW w:w="6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3B784C" w14:textId="77777777" w:rsidR="00A075C4" w:rsidRPr="00BB1E18" w:rsidRDefault="00A075C4" w:rsidP="00F559FD">
            <w:pPr>
              <w:jc w:val="center"/>
              <w:rPr>
                <w:sz w:val="20"/>
                <w:szCs w:val="20"/>
              </w:rPr>
            </w:pPr>
            <w:r w:rsidRPr="00BB1E18">
              <w:rPr>
                <w:sz w:val="20"/>
                <w:szCs w:val="20"/>
              </w:rPr>
              <w:t>1</w:t>
            </w:r>
          </w:p>
        </w:tc>
        <w:tc>
          <w:tcPr>
            <w:tcW w:w="5310" w:type="dxa"/>
            <w:tcBorders>
              <w:top w:val="single" w:sz="4" w:space="0" w:color="auto"/>
              <w:left w:val="nil"/>
              <w:bottom w:val="single" w:sz="4" w:space="0" w:color="auto"/>
              <w:right w:val="single" w:sz="4" w:space="0" w:color="auto"/>
            </w:tcBorders>
            <w:shd w:val="clear" w:color="000000" w:fill="FFFFFF"/>
            <w:noWrap/>
            <w:vAlign w:val="center"/>
            <w:hideMark/>
          </w:tcPr>
          <w:p w14:paraId="7682BDC5" w14:textId="77777777" w:rsidR="00A075C4" w:rsidRPr="00BB1E18" w:rsidRDefault="00A075C4" w:rsidP="00F559FD">
            <w:pPr>
              <w:rPr>
                <w:sz w:val="20"/>
                <w:szCs w:val="20"/>
              </w:rPr>
            </w:pPr>
            <w:r w:rsidRPr="00BB1E18">
              <w:rPr>
                <w:sz w:val="20"/>
                <w:szCs w:val="20"/>
              </w:rPr>
              <w:t xml:space="preserve">ул. Багратуняц дом </w:t>
            </w:r>
            <w:r>
              <w:rPr>
                <w:sz w:val="20"/>
                <w:szCs w:val="20"/>
              </w:rPr>
              <w:t>51</w:t>
            </w:r>
            <w:r w:rsidRPr="00BB1E18">
              <w:rPr>
                <w:sz w:val="20"/>
                <w:szCs w:val="20"/>
              </w:rPr>
              <w:t xml:space="preserve"> под.</w:t>
            </w:r>
            <w:r>
              <w:rPr>
                <w:sz w:val="20"/>
                <w:szCs w:val="20"/>
              </w:rPr>
              <w:t xml:space="preserve"> 4</w:t>
            </w:r>
          </w:p>
        </w:tc>
        <w:tc>
          <w:tcPr>
            <w:tcW w:w="2970" w:type="dxa"/>
            <w:tcBorders>
              <w:top w:val="single" w:sz="4" w:space="0" w:color="auto"/>
              <w:left w:val="nil"/>
              <w:bottom w:val="single" w:sz="4" w:space="0" w:color="auto"/>
              <w:right w:val="single" w:sz="4" w:space="0" w:color="auto"/>
            </w:tcBorders>
            <w:shd w:val="clear" w:color="000000" w:fill="FFFFFF"/>
            <w:noWrap/>
            <w:vAlign w:val="center"/>
            <w:hideMark/>
          </w:tcPr>
          <w:p w14:paraId="10B71752" w14:textId="77777777" w:rsidR="00A075C4" w:rsidRPr="00BB1E18" w:rsidRDefault="00A075C4" w:rsidP="00F559FD">
            <w:pPr>
              <w:jc w:val="center"/>
              <w:rPr>
                <w:color w:val="000000"/>
                <w:sz w:val="20"/>
                <w:szCs w:val="20"/>
              </w:rPr>
            </w:pPr>
            <w:r w:rsidRPr="00BB1E18">
              <w:rPr>
                <w:color w:val="000000"/>
                <w:sz w:val="20"/>
                <w:szCs w:val="20"/>
              </w:rPr>
              <w:t>400</w:t>
            </w:r>
          </w:p>
        </w:tc>
        <w:tc>
          <w:tcPr>
            <w:tcW w:w="2790" w:type="dxa"/>
            <w:tcBorders>
              <w:top w:val="single" w:sz="4" w:space="0" w:color="auto"/>
              <w:left w:val="nil"/>
              <w:bottom w:val="single" w:sz="4" w:space="0" w:color="auto"/>
              <w:right w:val="single" w:sz="4" w:space="0" w:color="auto"/>
            </w:tcBorders>
            <w:shd w:val="clear" w:color="000000" w:fill="FFFFFF"/>
            <w:noWrap/>
            <w:vAlign w:val="center"/>
            <w:hideMark/>
          </w:tcPr>
          <w:p w14:paraId="5B0655DE" w14:textId="77777777" w:rsidR="00A075C4" w:rsidRPr="00BB1E18" w:rsidRDefault="00A075C4" w:rsidP="00F559FD">
            <w:pPr>
              <w:jc w:val="center"/>
              <w:rPr>
                <w:color w:val="000000"/>
                <w:sz w:val="20"/>
                <w:szCs w:val="20"/>
              </w:rPr>
            </w:pPr>
            <w:r>
              <w:rPr>
                <w:color w:val="000000"/>
                <w:sz w:val="20"/>
                <w:szCs w:val="20"/>
              </w:rPr>
              <w:t>9</w:t>
            </w:r>
          </w:p>
        </w:tc>
        <w:tc>
          <w:tcPr>
            <w:tcW w:w="2880" w:type="dxa"/>
            <w:tcBorders>
              <w:top w:val="nil"/>
              <w:left w:val="nil"/>
              <w:bottom w:val="single" w:sz="4" w:space="0" w:color="auto"/>
              <w:right w:val="single" w:sz="4" w:space="0" w:color="auto"/>
            </w:tcBorders>
            <w:shd w:val="clear" w:color="000000" w:fill="FFFFFF"/>
            <w:noWrap/>
            <w:vAlign w:val="center"/>
            <w:hideMark/>
          </w:tcPr>
          <w:p w14:paraId="1D18FE84" w14:textId="77777777" w:rsidR="00A075C4" w:rsidRPr="00BB1E18" w:rsidRDefault="00A075C4" w:rsidP="00F559FD">
            <w:pPr>
              <w:jc w:val="center"/>
              <w:rPr>
                <w:color w:val="000000"/>
                <w:sz w:val="20"/>
                <w:szCs w:val="20"/>
              </w:rPr>
            </w:pPr>
            <w:r>
              <w:rPr>
                <w:color w:val="000000"/>
                <w:sz w:val="20"/>
                <w:szCs w:val="20"/>
              </w:rPr>
              <w:t>9</w:t>
            </w:r>
          </w:p>
        </w:tc>
      </w:tr>
      <w:tr w:rsidR="00A075C4" w:rsidRPr="00BB1E18" w14:paraId="6788F91F"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000000" w:fill="FFFFFF"/>
            <w:noWrap/>
            <w:vAlign w:val="center"/>
            <w:hideMark/>
          </w:tcPr>
          <w:p w14:paraId="18C40E71" w14:textId="77777777" w:rsidR="00A075C4" w:rsidRPr="00BB1E18" w:rsidRDefault="00A075C4" w:rsidP="00F559FD">
            <w:pPr>
              <w:jc w:val="center"/>
              <w:rPr>
                <w:sz w:val="20"/>
                <w:szCs w:val="20"/>
              </w:rPr>
            </w:pPr>
            <w:r w:rsidRPr="00BB1E18">
              <w:rPr>
                <w:sz w:val="20"/>
                <w:szCs w:val="20"/>
              </w:rPr>
              <w:t>2</w:t>
            </w:r>
          </w:p>
        </w:tc>
        <w:tc>
          <w:tcPr>
            <w:tcW w:w="5310" w:type="dxa"/>
            <w:tcBorders>
              <w:top w:val="nil"/>
              <w:left w:val="nil"/>
              <w:bottom w:val="single" w:sz="4" w:space="0" w:color="auto"/>
              <w:right w:val="single" w:sz="4" w:space="0" w:color="auto"/>
            </w:tcBorders>
            <w:shd w:val="clear" w:color="000000" w:fill="FFFFFF"/>
            <w:noWrap/>
            <w:vAlign w:val="center"/>
            <w:hideMark/>
          </w:tcPr>
          <w:p w14:paraId="346ACE68" w14:textId="77777777" w:rsidR="00A075C4" w:rsidRPr="00BB1E18" w:rsidRDefault="00A075C4" w:rsidP="00F559FD">
            <w:pPr>
              <w:rPr>
                <w:sz w:val="20"/>
                <w:szCs w:val="20"/>
              </w:rPr>
            </w:pPr>
            <w:r w:rsidRPr="00BB1E18">
              <w:rPr>
                <w:sz w:val="20"/>
                <w:szCs w:val="20"/>
              </w:rPr>
              <w:t xml:space="preserve">ул. Багратуняц дом </w:t>
            </w:r>
            <w:r>
              <w:rPr>
                <w:sz w:val="20"/>
                <w:szCs w:val="20"/>
              </w:rPr>
              <w:t>53</w:t>
            </w:r>
            <w:r w:rsidRPr="00BB1E18">
              <w:rPr>
                <w:sz w:val="20"/>
                <w:szCs w:val="20"/>
              </w:rPr>
              <w:t xml:space="preserve"> под.</w:t>
            </w:r>
            <w:r>
              <w:rPr>
                <w:sz w:val="20"/>
                <w:szCs w:val="20"/>
              </w:rPr>
              <w:t xml:space="preserve"> 3</w:t>
            </w:r>
          </w:p>
        </w:tc>
        <w:tc>
          <w:tcPr>
            <w:tcW w:w="2970" w:type="dxa"/>
            <w:tcBorders>
              <w:top w:val="nil"/>
              <w:left w:val="nil"/>
              <w:bottom w:val="single" w:sz="4" w:space="0" w:color="auto"/>
              <w:right w:val="single" w:sz="4" w:space="0" w:color="auto"/>
            </w:tcBorders>
            <w:shd w:val="clear" w:color="000000" w:fill="FFFFFF"/>
            <w:noWrap/>
            <w:vAlign w:val="center"/>
            <w:hideMark/>
          </w:tcPr>
          <w:p w14:paraId="007D3EF5" w14:textId="77777777" w:rsidR="00A075C4" w:rsidRPr="00BB1E18" w:rsidRDefault="00A075C4" w:rsidP="00F559FD">
            <w:pPr>
              <w:jc w:val="center"/>
              <w:rPr>
                <w:color w:val="000000"/>
                <w:sz w:val="20"/>
                <w:szCs w:val="20"/>
              </w:rPr>
            </w:pPr>
            <w:r w:rsidRPr="00BB1E18">
              <w:rPr>
                <w:color w:val="000000"/>
                <w:sz w:val="20"/>
                <w:szCs w:val="20"/>
              </w:rPr>
              <w:t>400</w:t>
            </w:r>
          </w:p>
        </w:tc>
        <w:tc>
          <w:tcPr>
            <w:tcW w:w="2790" w:type="dxa"/>
            <w:tcBorders>
              <w:top w:val="nil"/>
              <w:left w:val="nil"/>
              <w:bottom w:val="single" w:sz="4" w:space="0" w:color="auto"/>
              <w:right w:val="single" w:sz="4" w:space="0" w:color="auto"/>
            </w:tcBorders>
            <w:shd w:val="clear" w:color="000000" w:fill="FFFFFF"/>
            <w:noWrap/>
            <w:vAlign w:val="center"/>
            <w:hideMark/>
          </w:tcPr>
          <w:p w14:paraId="5FE4E1F1" w14:textId="77777777" w:rsidR="00A075C4" w:rsidRPr="00BB1E18" w:rsidRDefault="00A075C4" w:rsidP="00F559FD">
            <w:pPr>
              <w:jc w:val="center"/>
              <w:rPr>
                <w:color w:val="000000"/>
                <w:sz w:val="20"/>
                <w:szCs w:val="20"/>
              </w:rPr>
            </w:pPr>
            <w:r w:rsidRPr="00BB1E18">
              <w:rPr>
                <w:color w:val="000000"/>
                <w:sz w:val="20"/>
                <w:szCs w:val="20"/>
              </w:rPr>
              <w:t>9</w:t>
            </w:r>
          </w:p>
        </w:tc>
        <w:tc>
          <w:tcPr>
            <w:tcW w:w="2880" w:type="dxa"/>
            <w:tcBorders>
              <w:top w:val="nil"/>
              <w:left w:val="nil"/>
              <w:bottom w:val="single" w:sz="4" w:space="0" w:color="auto"/>
              <w:right w:val="single" w:sz="4" w:space="0" w:color="auto"/>
            </w:tcBorders>
            <w:shd w:val="clear" w:color="000000" w:fill="FFFFFF"/>
            <w:noWrap/>
            <w:vAlign w:val="center"/>
            <w:hideMark/>
          </w:tcPr>
          <w:p w14:paraId="6ABCC972" w14:textId="77777777" w:rsidR="00A075C4" w:rsidRPr="00BB1E18" w:rsidRDefault="00A075C4" w:rsidP="00F559FD">
            <w:pPr>
              <w:jc w:val="center"/>
              <w:rPr>
                <w:color w:val="000000"/>
                <w:sz w:val="20"/>
                <w:szCs w:val="20"/>
              </w:rPr>
            </w:pPr>
            <w:r w:rsidRPr="00BB1E18">
              <w:rPr>
                <w:color w:val="000000"/>
                <w:sz w:val="20"/>
                <w:szCs w:val="20"/>
              </w:rPr>
              <w:t>9</w:t>
            </w:r>
          </w:p>
        </w:tc>
      </w:tr>
      <w:tr w:rsidR="00A075C4" w:rsidRPr="00BB1E18" w14:paraId="00B17CA3"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000000" w:fill="FFFFFF"/>
            <w:noWrap/>
            <w:vAlign w:val="center"/>
            <w:hideMark/>
          </w:tcPr>
          <w:p w14:paraId="0CCA0AE2" w14:textId="77777777" w:rsidR="00A075C4" w:rsidRPr="00BB1E18" w:rsidRDefault="00A075C4" w:rsidP="00F559FD">
            <w:pPr>
              <w:jc w:val="center"/>
              <w:rPr>
                <w:sz w:val="20"/>
                <w:szCs w:val="20"/>
              </w:rPr>
            </w:pPr>
            <w:r w:rsidRPr="00BB1E18">
              <w:rPr>
                <w:sz w:val="20"/>
                <w:szCs w:val="20"/>
              </w:rPr>
              <w:t>3</w:t>
            </w:r>
          </w:p>
        </w:tc>
        <w:tc>
          <w:tcPr>
            <w:tcW w:w="5310" w:type="dxa"/>
            <w:tcBorders>
              <w:top w:val="nil"/>
              <w:left w:val="nil"/>
              <w:bottom w:val="single" w:sz="4" w:space="0" w:color="auto"/>
              <w:right w:val="single" w:sz="4" w:space="0" w:color="auto"/>
            </w:tcBorders>
            <w:shd w:val="clear" w:color="000000" w:fill="FFFFFF"/>
            <w:noWrap/>
            <w:vAlign w:val="center"/>
            <w:hideMark/>
          </w:tcPr>
          <w:p w14:paraId="3E1033CD" w14:textId="77777777" w:rsidR="00A075C4" w:rsidRPr="00BB1E18" w:rsidRDefault="00A075C4" w:rsidP="00F559FD">
            <w:pPr>
              <w:rPr>
                <w:sz w:val="20"/>
                <w:szCs w:val="20"/>
              </w:rPr>
            </w:pPr>
            <w:r w:rsidRPr="00BB1E18">
              <w:rPr>
                <w:sz w:val="20"/>
                <w:szCs w:val="20"/>
              </w:rPr>
              <w:t xml:space="preserve">ул. Багратуняц дом </w:t>
            </w:r>
            <w:r>
              <w:rPr>
                <w:sz w:val="20"/>
                <w:szCs w:val="20"/>
              </w:rPr>
              <w:t>53</w:t>
            </w:r>
            <w:r w:rsidRPr="00BB1E18">
              <w:rPr>
                <w:sz w:val="20"/>
                <w:szCs w:val="20"/>
              </w:rPr>
              <w:t xml:space="preserve"> под.</w:t>
            </w:r>
            <w:r>
              <w:rPr>
                <w:sz w:val="20"/>
                <w:szCs w:val="20"/>
              </w:rPr>
              <w:t xml:space="preserve"> 4</w:t>
            </w:r>
          </w:p>
        </w:tc>
        <w:tc>
          <w:tcPr>
            <w:tcW w:w="2970" w:type="dxa"/>
            <w:tcBorders>
              <w:top w:val="nil"/>
              <w:left w:val="nil"/>
              <w:bottom w:val="single" w:sz="4" w:space="0" w:color="auto"/>
              <w:right w:val="single" w:sz="4" w:space="0" w:color="auto"/>
            </w:tcBorders>
            <w:shd w:val="clear" w:color="000000" w:fill="FFFFFF"/>
            <w:noWrap/>
            <w:vAlign w:val="center"/>
            <w:hideMark/>
          </w:tcPr>
          <w:p w14:paraId="0EA0260E" w14:textId="77777777" w:rsidR="00A075C4" w:rsidRPr="00BB1E18" w:rsidRDefault="00A075C4" w:rsidP="00F559FD">
            <w:pPr>
              <w:jc w:val="center"/>
              <w:rPr>
                <w:color w:val="000000"/>
                <w:sz w:val="20"/>
                <w:szCs w:val="20"/>
              </w:rPr>
            </w:pPr>
            <w:r w:rsidRPr="00BB1E18">
              <w:rPr>
                <w:color w:val="000000"/>
                <w:sz w:val="20"/>
                <w:szCs w:val="20"/>
              </w:rPr>
              <w:t>400</w:t>
            </w:r>
          </w:p>
        </w:tc>
        <w:tc>
          <w:tcPr>
            <w:tcW w:w="2790" w:type="dxa"/>
            <w:tcBorders>
              <w:top w:val="nil"/>
              <w:left w:val="nil"/>
              <w:bottom w:val="single" w:sz="4" w:space="0" w:color="auto"/>
              <w:right w:val="single" w:sz="4" w:space="0" w:color="auto"/>
            </w:tcBorders>
            <w:shd w:val="clear" w:color="000000" w:fill="FFFFFF"/>
            <w:noWrap/>
            <w:vAlign w:val="center"/>
            <w:hideMark/>
          </w:tcPr>
          <w:p w14:paraId="30E08DC0" w14:textId="77777777" w:rsidR="00A075C4" w:rsidRPr="00BB1E18" w:rsidRDefault="00A075C4" w:rsidP="00F559FD">
            <w:pPr>
              <w:jc w:val="center"/>
              <w:rPr>
                <w:color w:val="000000"/>
                <w:sz w:val="20"/>
                <w:szCs w:val="20"/>
              </w:rPr>
            </w:pPr>
            <w:r w:rsidRPr="00BB1E18">
              <w:rPr>
                <w:color w:val="000000"/>
                <w:sz w:val="20"/>
                <w:szCs w:val="20"/>
              </w:rPr>
              <w:t>9</w:t>
            </w:r>
          </w:p>
        </w:tc>
        <w:tc>
          <w:tcPr>
            <w:tcW w:w="2880" w:type="dxa"/>
            <w:tcBorders>
              <w:top w:val="nil"/>
              <w:left w:val="nil"/>
              <w:bottom w:val="single" w:sz="4" w:space="0" w:color="auto"/>
              <w:right w:val="single" w:sz="4" w:space="0" w:color="auto"/>
            </w:tcBorders>
            <w:shd w:val="clear" w:color="000000" w:fill="FFFFFF"/>
            <w:noWrap/>
            <w:vAlign w:val="center"/>
            <w:hideMark/>
          </w:tcPr>
          <w:p w14:paraId="31AACE1A" w14:textId="77777777" w:rsidR="00A075C4" w:rsidRPr="00BB1E18" w:rsidRDefault="00A075C4" w:rsidP="00F559FD">
            <w:pPr>
              <w:jc w:val="center"/>
              <w:rPr>
                <w:color w:val="000000"/>
                <w:sz w:val="20"/>
                <w:szCs w:val="20"/>
              </w:rPr>
            </w:pPr>
            <w:r w:rsidRPr="00BB1E18">
              <w:rPr>
                <w:color w:val="000000"/>
                <w:sz w:val="20"/>
                <w:szCs w:val="20"/>
              </w:rPr>
              <w:t>9</w:t>
            </w:r>
          </w:p>
        </w:tc>
      </w:tr>
      <w:tr w:rsidR="00A075C4" w:rsidRPr="00BB1E18" w14:paraId="4DF8A0BF"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000000" w:fill="FFFFFF"/>
            <w:noWrap/>
            <w:vAlign w:val="center"/>
            <w:hideMark/>
          </w:tcPr>
          <w:p w14:paraId="34072DBE" w14:textId="77777777" w:rsidR="00A075C4" w:rsidRPr="00BB1E18" w:rsidRDefault="00A075C4" w:rsidP="00F559FD">
            <w:pPr>
              <w:jc w:val="center"/>
              <w:rPr>
                <w:sz w:val="20"/>
                <w:szCs w:val="20"/>
              </w:rPr>
            </w:pPr>
            <w:r w:rsidRPr="00BB1E18">
              <w:rPr>
                <w:sz w:val="20"/>
                <w:szCs w:val="20"/>
              </w:rPr>
              <w:t>4</w:t>
            </w:r>
          </w:p>
        </w:tc>
        <w:tc>
          <w:tcPr>
            <w:tcW w:w="5310" w:type="dxa"/>
            <w:tcBorders>
              <w:top w:val="nil"/>
              <w:left w:val="nil"/>
              <w:bottom w:val="single" w:sz="4" w:space="0" w:color="auto"/>
              <w:right w:val="single" w:sz="4" w:space="0" w:color="auto"/>
            </w:tcBorders>
            <w:shd w:val="clear" w:color="000000" w:fill="FFFFFF"/>
            <w:noWrap/>
            <w:vAlign w:val="center"/>
            <w:hideMark/>
          </w:tcPr>
          <w:p w14:paraId="1272922B" w14:textId="77777777" w:rsidR="00A075C4" w:rsidRPr="00BB1E18" w:rsidRDefault="00A075C4" w:rsidP="00F559FD">
            <w:pPr>
              <w:rPr>
                <w:sz w:val="20"/>
                <w:szCs w:val="20"/>
              </w:rPr>
            </w:pPr>
            <w:r w:rsidRPr="00BB1E18">
              <w:rPr>
                <w:sz w:val="20"/>
                <w:szCs w:val="20"/>
              </w:rPr>
              <w:t xml:space="preserve">ул. </w:t>
            </w:r>
            <w:r>
              <w:rPr>
                <w:sz w:val="20"/>
                <w:szCs w:val="20"/>
              </w:rPr>
              <w:t xml:space="preserve">9-го Мая </w:t>
            </w:r>
            <w:r w:rsidRPr="00BB1E18">
              <w:rPr>
                <w:sz w:val="20"/>
                <w:szCs w:val="20"/>
              </w:rPr>
              <w:t xml:space="preserve">дом </w:t>
            </w:r>
            <w:r>
              <w:rPr>
                <w:sz w:val="20"/>
                <w:szCs w:val="20"/>
              </w:rPr>
              <w:t>51</w:t>
            </w:r>
            <w:r w:rsidRPr="00BB1E18">
              <w:rPr>
                <w:sz w:val="20"/>
                <w:szCs w:val="20"/>
              </w:rPr>
              <w:t xml:space="preserve"> под.</w:t>
            </w:r>
            <w:r>
              <w:rPr>
                <w:sz w:val="20"/>
                <w:szCs w:val="20"/>
              </w:rPr>
              <w:t xml:space="preserve"> 4</w:t>
            </w:r>
          </w:p>
        </w:tc>
        <w:tc>
          <w:tcPr>
            <w:tcW w:w="2970" w:type="dxa"/>
            <w:tcBorders>
              <w:top w:val="nil"/>
              <w:left w:val="nil"/>
              <w:bottom w:val="single" w:sz="4" w:space="0" w:color="auto"/>
              <w:right w:val="single" w:sz="4" w:space="0" w:color="auto"/>
            </w:tcBorders>
            <w:shd w:val="clear" w:color="000000" w:fill="FFFFFF"/>
            <w:noWrap/>
            <w:vAlign w:val="center"/>
            <w:hideMark/>
          </w:tcPr>
          <w:p w14:paraId="505E26D1" w14:textId="77777777" w:rsidR="00A075C4" w:rsidRPr="00BB1E18" w:rsidRDefault="00A075C4" w:rsidP="00F559FD">
            <w:pPr>
              <w:jc w:val="center"/>
              <w:rPr>
                <w:color w:val="000000"/>
                <w:sz w:val="20"/>
                <w:szCs w:val="20"/>
              </w:rPr>
            </w:pPr>
            <w:r w:rsidRPr="00BB1E18">
              <w:rPr>
                <w:color w:val="000000"/>
                <w:sz w:val="20"/>
                <w:szCs w:val="20"/>
              </w:rPr>
              <w:t>400</w:t>
            </w:r>
          </w:p>
        </w:tc>
        <w:tc>
          <w:tcPr>
            <w:tcW w:w="2790" w:type="dxa"/>
            <w:tcBorders>
              <w:top w:val="nil"/>
              <w:left w:val="nil"/>
              <w:bottom w:val="single" w:sz="4" w:space="0" w:color="auto"/>
              <w:right w:val="single" w:sz="4" w:space="0" w:color="auto"/>
            </w:tcBorders>
            <w:shd w:val="clear" w:color="000000" w:fill="FFFFFF"/>
            <w:noWrap/>
            <w:vAlign w:val="center"/>
            <w:hideMark/>
          </w:tcPr>
          <w:p w14:paraId="4704020B" w14:textId="77777777" w:rsidR="00A075C4" w:rsidRPr="00BB1E18" w:rsidRDefault="00A075C4" w:rsidP="00F559FD">
            <w:pPr>
              <w:jc w:val="center"/>
              <w:rPr>
                <w:color w:val="000000"/>
                <w:sz w:val="20"/>
                <w:szCs w:val="20"/>
              </w:rPr>
            </w:pPr>
            <w:r>
              <w:rPr>
                <w:color w:val="000000"/>
                <w:sz w:val="20"/>
                <w:szCs w:val="20"/>
              </w:rPr>
              <w:t>10</w:t>
            </w:r>
          </w:p>
        </w:tc>
        <w:tc>
          <w:tcPr>
            <w:tcW w:w="2880" w:type="dxa"/>
            <w:tcBorders>
              <w:top w:val="nil"/>
              <w:left w:val="nil"/>
              <w:bottom w:val="single" w:sz="4" w:space="0" w:color="auto"/>
              <w:right w:val="single" w:sz="4" w:space="0" w:color="auto"/>
            </w:tcBorders>
            <w:shd w:val="clear" w:color="000000" w:fill="FFFFFF"/>
            <w:noWrap/>
            <w:vAlign w:val="center"/>
            <w:hideMark/>
          </w:tcPr>
          <w:p w14:paraId="7FCF478B" w14:textId="77777777" w:rsidR="00A075C4" w:rsidRPr="00BB1E18" w:rsidRDefault="00A075C4" w:rsidP="00F559FD">
            <w:pPr>
              <w:jc w:val="center"/>
              <w:rPr>
                <w:color w:val="000000"/>
                <w:sz w:val="20"/>
                <w:szCs w:val="20"/>
              </w:rPr>
            </w:pPr>
            <w:r>
              <w:rPr>
                <w:color w:val="000000"/>
                <w:sz w:val="20"/>
                <w:szCs w:val="20"/>
              </w:rPr>
              <w:t>10</w:t>
            </w:r>
          </w:p>
        </w:tc>
      </w:tr>
      <w:tr w:rsidR="00A075C4" w:rsidRPr="00BB1E18" w14:paraId="6A63D5CB"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000000" w:fill="FFFFFF"/>
            <w:noWrap/>
            <w:vAlign w:val="center"/>
            <w:hideMark/>
          </w:tcPr>
          <w:p w14:paraId="563BA5F6" w14:textId="77777777" w:rsidR="00A075C4" w:rsidRPr="00BB1E18" w:rsidRDefault="00A075C4" w:rsidP="00F559FD">
            <w:pPr>
              <w:jc w:val="center"/>
              <w:rPr>
                <w:sz w:val="20"/>
                <w:szCs w:val="20"/>
              </w:rPr>
            </w:pPr>
            <w:r w:rsidRPr="00BB1E18">
              <w:rPr>
                <w:sz w:val="20"/>
                <w:szCs w:val="20"/>
              </w:rPr>
              <w:t>5</w:t>
            </w:r>
          </w:p>
        </w:tc>
        <w:tc>
          <w:tcPr>
            <w:tcW w:w="5310" w:type="dxa"/>
            <w:tcBorders>
              <w:top w:val="nil"/>
              <w:left w:val="nil"/>
              <w:bottom w:val="single" w:sz="4" w:space="0" w:color="auto"/>
              <w:right w:val="single" w:sz="4" w:space="0" w:color="auto"/>
            </w:tcBorders>
            <w:shd w:val="clear" w:color="000000" w:fill="FFFFFF"/>
            <w:noWrap/>
            <w:vAlign w:val="center"/>
            <w:hideMark/>
          </w:tcPr>
          <w:p w14:paraId="495AC1C2" w14:textId="77777777" w:rsidR="00A075C4" w:rsidRPr="00BB1E18" w:rsidRDefault="00A075C4" w:rsidP="00F559FD">
            <w:pPr>
              <w:rPr>
                <w:sz w:val="20"/>
                <w:szCs w:val="20"/>
              </w:rPr>
            </w:pPr>
            <w:r>
              <w:rPr>
                <w:sz w:val="20"/>
                <w:szCs w:val="20"/>
              </w:rPr>
              <w:t xml:space="preserve">11-я </w:t>
            </w:r>
            <w:r w:rsidRPr="00BB1E18">
              <w:rPr>
                <w:sz w:val="20"/>
                <w:szCs w:val="20"/>
              </w:rPr>
              <w:t xml:space="preserve">ул. </w:t>
            </w:r>
            <w:r>
              <w:rPr>
                <w:sz w:val="20"/>
                <w:szCs w:val="20"/>
              </w:rPr>
              <w:t>Неркин Шенгавит</w:t>
            </w:r>
            <w:r w:rsidRPr="00BB1E18">
              <w:rPr>
                <w:sz w:val="20"/>
                <w:szCs w:val="20"/>
              </w:rPr>
              <w:t xml:space="preserve"> дом </w:t>
            </w:r>
            <w:r>
              <w:rPr>
                <w:sz w:val="20"/>
                <w:szCs w:val="20"/>
              </w:rPr>
              <w:t>39/1</w:t>
            </w:r>
            <w:r w:rsidRPr="00BB1E18">
              <w:rPr>
                <w:sz w:val="20"/>
                <w:szCs w:val="20"/>
              </w:rPr>
              <w:t xml:space="preserve"> под.</w:t>
            </w:r>
            <w:r>
              <w:rPr>
                <w:sz w:val="20"/>
                <w:szCs w:val="20"/>
              </w:rPr>
              <w:t xml:space="preserve"> </w:t>
            </w:r>
            <w:r w:rsidRPr="00BB1E18">
              <w:rPr>
                <w:sz w:val="20"/>
                <w:szCs w:val="20"/>
              </w:rPr>
              <w:t>1</w:t>
            </w:r>
          </w:p>
        </w:tc>
        <w:tc>
          <w:tcPr>
            <w:tcW w:w="2970" w:type="dxa"/>
            <w:tcBorders>
              <w:top w:val="nil"/>
              <w:left w:val="nil"/>
              <w:bottom w:val="single" w:sz="4" w:space="0" w:color="auto"/>
              <w:right w:val="single" w:sz="4" w:space="0" w:color="auto"/>
            </w:tcBorders>
            <w:shd w:val="clear" w:color="000000" w:fill="FFFFFF"/>
            <w:noWrap/>
            <w:vAlign w:val="center"/>
            <w:hideMark/>
          </w:tcPr>
          <w:p w14:paraId="39C7FED4" w14:textId="77777777" w:rsidR="00A075C4" w:rsidRPr="00BB1E18" w:rsidRDefault="00A075C4" w:rsidP="00F559FD">
            <w:pPr>
              <w:jc w:val="center"/>
              <w:rPr>
                <w:color w:val="000000"/>
                <w:sz w:val="20"/>
                <w:szCs w:val="20"/>
              </w:rPr>
            </w:pPr>
            <w:r w:rsidRPr="00BB1E18">
              <w:rPr>
                <w:color w:val="000000"/>
                <w:sz w:val="20"/>
                <w:szCs w:val="20"/>
              </w:rPr>
              <w:t>400</w:t>
            </w:r>
          </w:p>
        </w:tc>
        <w:tc>
          <w:tcPr>
            <w:tcW w:w="2790" w:type="dxa"/>
            <w:tcBorders>
              <w:top w:val="nil"/>
              <w:left w:val="nil"/>
              <w:bottom w:val="single" w:sz="4" w:space="0" w:color="auto"/>
              <w:right w:val="single" w:sz="4" w:space="0" w:color="auto"/>
            </w:tcBorders>
            <w:shd w:val="clear" w:color="000000" w:fill="FFFFFF"/>
            <w:noWrap/>
            <w:vAlign w:val="center"/>
            <w:hideMark/>
          </w:tcPr>
          <w:p w14:paraId="4887CC34" w14:textId="77777777" w:rsidR="00A075C4" w:rsidRPr="00BB1E18" w:rsidRDefault="00A075C4" w:rsidP="00F559FD">
            <w:pPr>
              <w:jc w:val="center"/>
              <w:rPr>
                <w:color w:val="000000"/>
                <w:sz w:val="20"/>
                <w:szCs w:val="20"/>
              </w:rPr>
            </w:pPr>
            <w:r w:rsidRPr="00BB1E18">
              <w:rPr>
                <w:color w:val="000000"/>
                <w:sz w:val="20"/>
                <w:szCs w:val="20"/>
              </w:rPr>
              <w:t>9</w:t>
            </w:r>
          </w:p>
        </w:tc>
        <w:tc>
          <w:tcPr>
            <w:tcW w:w="2880" w:type="dxa"/>
            <w:tcBorders>
              <w:top w:val="nil"/>
              <w:left w:val="nil"/>
              <w:bottom w:val="single" w:sz="4" w:space="0" w:color="auto"/>
              <w:right w:val="single" w:sz="4" w:space="0" w:color="auto"/>
            </w:tcBorders>
            <w:shd w:val="clear" w:color="000000" w:fill="FFFFFF"/>
            <w:noWrap/>
            <w:vAlign w:val="center"/>
            <w:hideMark/>
          </w:tcPr>
          <w:p w14:paraId="1CB1C1C8" w14:textId="77777777" w:rsidR="00A075C4" w:rsidRPr="00BB1E18" w:rsidRDefault="00A075C4" w:rsidP="00F559FD">
            <w:pPr>
              <w:jc w:val="center"/>
              <w:rPr>
                <w:color w:val="000000"/>
                <w:sz w:val="20"/>
                <w:szCs w:val="20"/>
              </w:rPr>
            </w:pPr>
            <w:r w:rsidRPr="00BB1E18">
              <w:rPr>
                <w:color w:val="000000"/>
                <w:sz w:val="20"/>
                <w:szCs w:val="20"/>
              </w:rPr>
              <w:t>9</w:t>
            </w:r>
          </w:p>
        </w:tc>
      </w:tr>
      <w:tr w:rsidR="00A075C4" w:rsidRPr="00BB1E18" w14:paraId="7A5A26AA"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000000" w:fill="FFFFFF"/>
            <w:noWrap/>
            <w:vAlign w:val="center"/>
            <w:hideMark/>
          </w:tcPr>
          <w:p w14:paraId="130DB92C" w14:textId="77777777" w:rsidR="00A075C4" w:rsidRPr="00BB1E18" w:rsidRDefault="00A075C4" w:rsidP="00F559FD">
            <w:pPr>
              <w:jc w:val="center"/>
              <w:rPr>
                <w:sz w:val="20"/>
                <w:szCs w:val="20"/>
              </w:rPr>
            </w:pPr>
            <w:r w:rsidRPr="00BB1E18">
              <w:rPr>
                <w:sz w:val="20"/>
                <w:szCs w:val="20"/>
              </w:rPr>
              <w:t>6</w:t>
            </w:r>
          </w:p>
        </w:tc>
        <w:tc>
          <w:tcPr>
            <w:tcW w:w="5310" w:type="dxa"/>
            <w:tcBorders>
              <w:top w:val="nil"/>
              <w:left w:val="nil"/>
              <w:bottom w:val="single" w:sz="4" w:space="0" w:color="auto"/>
              <w:right w:val="single" w:sz="4" w:space="0" w:color="auto"/>
            </w:tcBorders>
            <w:shd w:val="clear" w:color="000000" w:fill="FFFFFF"/>
            <w:noWrap/>
            <w:hideMark/>
          </w:tcPr>
          <w:p w14:paraId="10857A18" w14:textId="77777777" w:rsidR="00A075C4" w:rsidRPr="005356A2" w:rsidRDefault="00A075C4" w:rsidP="00F559FD">
            <w:r w:rsidRPr="00B0006B">
              <w:rPr>
                <w:sz w:val="20"/>
                <w:szCs w:val="20"/>
              </w:rPr>
              <w:t>11-я ул. Неркин Шенгавит дом 39/1 под.</w:t>
            </w:r>
            <w:r>
              <w:rPr>
                <w:sz w:val="20"/>
                <w:szCs w:val="20"/>
              </w:rPr>
              <w:t xml:space="preserve"> 2</w:t>
            </w:r>
          </w:p>
        </w:tc>
        <w:tc>
          <w:tcPr>
            <w:tcW w:w="2970" w:type="dxa"/>
            <w:tcBorders>
              <w:top w:val="nil"/>
              <w:left w:val="nil"/>
              <w:bottom w:val="single" w:sz="4" w:space="0" w:color="auto"/>
              <w:right w:val="single" w:sz="4" w:space="0" w:color="auto"/>
            </w:tcBorders>
            <w:shd w:val="clear" w:color="000000" w:fill="FFFFFF"/>
            <w:noWrap/>
            <w:vAlign w:val="center"/>
            <w:hideMark/>
          </w:tcPr>
          <w:p w14:paraId="6BA9AB88" w14:textId="77777777" w:rsidR="00A075C4" w:rsidRPr="00BB1E18" w:rsidRDefault="00A075C4" w:rsidP="00F559FD">
            <w:pPr>
              <w:jc w:val="center"/>
              <w:rPr>
                <w:color w:val="000000"/>
                <w:sz w:val="20"/>
                <w:szCs w:val="20"/>
              </w:rPr>
            </w:pPr>
            <w:r w:rsidRPr="00BB1E18">
              <w:rPr>
                <w:color w:val="000000"/>
                <w:sz w:val="20"/>
                <w:szCs w:val="20"/>
              </w:rPr>
              <w:t>400</w:t>
            </w:r>
          </w:p>
        </w:tc>
        <w:tc>
          <w:tcPr>
            <w:tcW w:w="2790" w:type="dxa"/>
            <w:tcBorders>
              <w:top w:val="nil"/>
              <w:left w:val="nil"/>
              <w:bottom w:val="single" w:sz="4" w:space="0" w:color="auto"/>
              <w:right w:val="single" w:sz="4" w:space="0" w:color="auto"/>
            </w:tcBorders>
            <w:shd w:val="clear" w:color="000000" w:fill="FFFFFF"/>
            <w:noWrap/>
            <w:vAlign w:val="center"/>
            <w:hideMark/>
          </w:tcPr>
          <w:p w14:paraId="67265ED0" w14:textId="77777777" w:rsidR="00A075C4" w:rsidRPr="00BB1E18" w:rsidRDefault="00A075C4" w:rsidP="00F559FD">
            <w:pPr>
              <w:jc w:val="center"/>
              <w:rPr>
                <w:color w:val="000000"/>
                <w:sz w:val="20"/>
                <w:szCs w:val="20"/>
              </w:rPr>
            </w:pPr>
            <w:r w:rsidRPr="00BB1E18">
              <w:rPr>
                <w:color w:val="000000"/>
                <w:sz w:val="20"/>
                <w:szCs w:val="20"/>
              </w:rPr>
              <w:t>9</w:t>
            </w:r>
          </w:p>
        </w:tc>
        <w:tc>
          <w:tcPr>
            <w:tcW w:w="2880" w:type="dxa"/>
            <w:tcBorders>
              <w:top w:val="nil"/>
              <w:left w:val="nil"/>
              <w:bottom w:val="single" w:sz="4" w:space="0" w:color="auto"/>
              <w:right w:val="single" w:sz="4" w:space="0" w:color="auto"/>
            </w:tcBorders>
            <w:shd w:val="clear" w:color="000000" w:fill="FFFFFF"/>
            <w:noWrap/>
            <w:vAlign w:val="center"/>
            <w:hideMark/>
          </w:tcPr>
          <w:p w14:paraId="46104CAB" w14:textId="77777777" w:rsidR="00A075C4" w:rsidRPr="00BB1E18" w:rsidRDefault="00A075C4" w:rsidP="00F559FD">
            <w:pPr>
              <w:jc w:val="center"/>
              <w:rPr>
                <w:color w:val="000000"/>
                <w:sz w:val="20"/>
                <w:szCs w:val="20"/>
              </w:rPr>
            </w:pPr>
            <w:r w:rsidRPr="00BB1E18">
              <w:rPr>
                <w:color w:val="000000"/>
                <w:sz w:val="20"/>
                <w:szCs w:val="20"/>
              </w:rPr>
              <w:t>9</w:t>
            </w:r>
          </w:p>
        </w:tc>
      </w:tr>
      <w:tr w:rsidR="00A075C4" w:rsidRPr="00BB1E18" w14:paraId="0245974A"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6F8A5332" w14:textId="77777777" w:rsidR="00A075C4" w:rsidRPr="00BB1E18" w:rsidRDefault="00A075C4" w:rsidP="00F559FD">
            <w:pPr>
              <w:jc w:val="center"/>
              <w:rPr>
                <w:sz w:val="20"/>
                <w:szCs w:val="20"/>
              </w:rPr>
            </w:pPr>
            <w:r w:rsidRPr="00BB1E18">
              <w:rPr>
                <w:sz w:val="20"/>
                <w:szCs w:val="20"/>
              </w:rPr>
              <w:t>7</w:t>
            </w:r>
          </w:p>
        </w:tc>
        <w:tc>
          <w:tcPr>
            <w:tcW w:w="5310" w:type="dxa"/>
            <w:tcBorders>
              <w:top w:val="nil"/>
              <w:left w:val="nil"/>
              <w:bottom w:val="single" w:sz="4" w:space="0" w:color="auto"/>
              <w:right w:val="single" w:sz="4" w:space="0" w:color="auto"/>
            </w:tcBorders>
            <w:shd w:val="clear" w:color="auto" w:fill="auto"/>
            <w:noWrap/>
            <w:hideMark/>
          </w:tcPr>
          <w:p w14:paraId="28A6A6B8" w14:textId="77777777" w:rsidR="00A075C4" w:rsidRPr="005356A2" w:rsidRDefault="00A075C4" w:rsidP="00F559FD">
            <w:r w:rsidRPr="00B0006B">
              <w:rPr>
                <w:sz w:val="20"/>
                <w:szCs w:val="20"/>
              </w:rPr>
              <w:t>11-я ул. Неркин Шенгавит дом 39/1 под.</w:t>
            </w:r>
            <w:r>
              <w:rPr>
                <w:sz w:val="20"/>
                <w:szCs w:val="20"/>
              </w:rPr>
              <w:t xml:space="preserve"> 3</w:t>
            </w:r>
          </w:p>
        </w:tc>
        <w:tc>
          <w:tcPr>
            <w:tcW w:w="2970" w:type="dxa"/>
            <w:tcBorders>
              <w:top w:val="nil"/>
              <w:left w:val="nil"/>
              <w:bottom w:val="single" w:sz="4" w:space="0" w:color="auto"/>
              <w:right w:val="single" w:sz="4" w:space="0" w:color="auto"/>
            </w:tcBorders>
            <w:shd w:val="clear" w:color="auto" w:fill="auto"/>
            <w:noWrap/>
            <w:vAlign w:val="center"/>
            <w:hideMark/>
          </w:tcPr>
          <w:p w14:paraId="1C569692" w14:textId="77777777" w:rsidR="00A075C4" w:rsidRPr="00BB1E18" w:rsidRDefault="00A075C4" w:rsidP="00F559FD">
            <w:pPr>
              <w:jc w:val="center"/>
              <w:rPr>
                <w:color w:val="000000"/>
                <w:sz w:val="20"/>
                <w:szCs w:val="20"/>
              </w:rPr>
            </w:pPr>
            <w:r w:rsidRPr="00BB1E18">
              <w:rPr>
                <w:color w:val="000000"/>
                <w:sz w:val="20"/>
                <w:szCs w:val="20"/>
              </w:rPr>
              <w:t>400</w:t>
            </w:r>
          </w:p>
        </w:tc>
        <w:tc>
          <w:tcPr>
            <w:tcW w:w="2790" w:type="dxa"/>
            <w:tcBorders>
              <w:top w:val="nil"/>
              <w:left w:val="nil"/>
              <w:bottom w:val="single" w:sz="4" w:space="0" w:color="auto"/>
              <w:right w:val="single" w:sz="4" w:space="0" w:color="auto"/>
            </w:tcBorders>
            <w:shd w:val="clear" w:color="auto" w:fill="auto"/>
            <w:noWrap/>
            <w:vAlign w:val="center"/>
            <w:hideMark/>
          </w:tcPr>
          <w:p w14:paraId="40DB1B95" w14:textId="77777777" w:rsidR="00A075C4" w:rsidRPr="00BB1E18" w:rsidRDefault="00A075C4" w:rsidP="00F559FD">
            <w:pPr>
              <w:jc w:val="center"/>
              <w:rPr>
                <w:color w:val="000000"/>
                <w:sz w:val="20"/>
                <w:szCs w:val="20"/>
              </w:rPr>
            </w:pPr>
            <w:r w:rsidRPr="00BB1E18">
              <w:rPr>
                <w:color w:val="000000"/>
                <w:sz w:val="20"/>
                <w:szCs w:val="20"/>
              </w:rPr>
              <w:t>9</w:t>
            </w:r>
          </w:p>
        </w:tc>
        <w:tc>
          <w:tcPr>
            <w:tcW w:w="2880" w:type="dxa"/>
            <w:tcBorders>
              <w:top w:val="nil"/>
              <w:left w:val="nil"/>
              <w:bottom w:val="single" w:sz="4" w:space="0" w:color="auto"/>
              <w:right w:val="single" w:sz="4" w:space="0" w:color="auto"/>
            </w:tcBorders>
            <w:shd w:val="clear" w:color="auto" w:fill="auto"/>
            <w:noWrap/>
            <w:vAlign w:val="center"/>
            <w:hideMark/>
          </w:tcPr>
          <w:p w14:paraId="30BDF3FA" w14:textId="77777777" w:rsidR="00A075C4" w:rsidRPr="00BB1E18" w:rsidRDefault="00A075C4" w:rsidP="00F559FD">
            <w:pPr>
              <w:jc w:val="center"/>
              <w:rPr>
                <w:color w:val="000000"/>
                <w:sz w:val="20"/>
                <w:szCs w:val="20"/>
              </w:rPr>
            </w:pPr>
            <w:r w:rsidRPr="00BB1E18">
              <w:rPr>
                <w:color w:val="000000"/>
                <w:sz w:val="20"/>
                <w:szCs w:val="20"/>
              </w:rPr>
              <w:t>9</w:t>
            </w:r>
          </w:p>
        </w:tc>
      </w:tr>
      <w:tr w:rsidR="00A075C4" w:rsidRPr="00BB1E18" w14:paraId="6579265C" w14:textId="77777777" w:rsidTr="00A075C4">
        <w:trPr>
          <w:gridAfter w:val="1"/>
          <w:wAfter w:w="10" w:type="dxa"/>
          <w:trHeight w:val="330"/>
        </w:trPr>
        <w:tc>
          <w:tcPr>
            <w:tcW w:w="593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2C9A0B7" w14:textId="77777777" w:rsidR="00A075C4" w:rsidRPr="00BB1E18" w:rsidRDefault="00A075C4" w:rsidP="00F559FD">
            <w:pPr>
              <w:rPr>
                <w:b/>
                <w:bCs/>
                <w:sz w:val="20"/>
                <w:szCs w:val="20"/>
              </w:rPr>
            </w:pPr>
            <w:r w:rsidRPr="00BB1E18">
              <w:rPr>
                <w:b/>
                <w:bCs/>
                <w:sz w:val="20"/>
                <w:szCs w:val="20"/>
              </w:rPr>
              <w:t>Всего 7</w:t>
            </w:r>
          </w:p>
        </w:tc>
        <w:tc>
          <w:tcPr>
            <w:tcW w:w="2970" w:type="dxa"/>
            <w:tcBorders>
              <w:top w:val="nil"/>
              <w:left w:val="nil"/>
              <w:bottom w:val="single" w:sz="4" w:space="0" w:color="auto"/>
              <w:right w:val="single" w:sz="4" w:space="0" w:color="auto"/>
            </w:tcBorders>
            <w:shd w:val="clear" w:color="auto" w:fill="auto"/>
            <w:noWrap/>
            <w:vAlign w:val="bottom"/>
            <w:hideMark/>
          </w:tcPr>
          <w:p w14:paraId="4C27541D" w14:textId="77777777" w:rsidR="00A075C4" w:rsidRPr="00BB1E18" w:rsidRDefault="00A075C4" w:rsidP="00F559FD">
            <w:pPr>
              <w:rPr>
                <w:sz w:val="20"/>
                <w:szCs w:val="20"/>
              </w:rPr>
            </w:pPr>
            <w:r w:rsidRPr="00BB1E18">
              <w:rPr>
                <w:sz w:val="20"/>
                <w:szCs w:val="20"/>
              </w:rPr>
              <w:t> </w:t>
            </w:r>
          </w:p>
        </w:tc>
        <w:tc>
          <w:tcPr>
            <w:tcW w:w="2790" w:type="dxa"/>
            <w:tcBorders>
              <w:top w:val="nil"/>
              <w:left w:val="nil"/>
              <w:bottom w:val="single" w:sz="4" w:space="0" w:color="auto"/>
              <w:right w:val="single" w:sz="4" w:space="0" w:color="auto"/>
            </w:tcBorders>
            <w:shd w:val="clear" w:color="auto" w:fill="auto"/>
            <w:noWrap/>
            <w:vAlign w:val="bottom"/>
            <w:hideMark/>
          </w:tcPr>
          <w:p w14:paraId="1BD2BFE5" w14:textId="77777777" w:rsidR="00A075C4" w:rsidRPr="00BB1E18" w:rsidRDefault="00A075C4" w:rsidP="00F559FD">
            <w:pPr>
              <w:rPr>
                <w:sz w:val="20"/>
                <w:szCs w:val="20"/>
              </w:rPr>
            </w:pPr>
            <w:r w:rsidRPr="00BB1E18">
              <w:rPr>
                <w:sz w:val="20"/>
                <w:szCs w:val="20"/>
              </w:rPr>
              <w:t> </w:t>
            </w:r>
          </w:p>
        </w:tc>
        <w:tc>
          <w:tcPr>
            <w:tcW w:w="2880" w:type="dxa"/>
            <w:tcBorders>
              <w:top w:val="nil"/>
              <w:left w:val="nil"/>
              <w:bottom w:val="single" w:sz="4" w:space="0" w:color="auto"/>
              <w:right w:val="single" w:sz="4" w:space="0" w:color="auto"/>
            </w:tcBorders>
            <w:shd w:val="clear" w:color="auto" w:fill="auto"/>
            <w:noWrap/>
            <w:vAlign w:val="bottom"/>
            <w:hideMark/>
          </w:tcPr>
          <w:p w14:paraId="7F18621E" w14:textId="77777777" w:rsidR="00A075C4" w:rsidRPr="00BB1E18" w:rsidRDefault="00A075C4" w:rsidP="00F559FD">
            <w:pPr>
              <w:rPr>
                <w:sz w:val="20"/>
                <w:szCs w:val="20"/>
              </w:rPr>
            </w:pPr>
            <w:r w:rsidRPr="00BB1E18">
              <w:rPr>
                <w:sz w:val="20"/>
                <w:szCs w:val="20"/>
              </w:rPr>
              <w:t> </w:t>
            </w:r>
          </w:p>
        </w:tc>
      </w:tr>
      <w:tr w:rsidR="00A075C4" w:rsidRPr="00BB1E18" w14:paraId="5B7F1787" w14:textId="77777777" w:rsidTr="00A075C4">
        <w:trPr>
          <w:gridAfter w:val="1"/>
          <w:wAfter w:w="10" w:type="dxa"/>
          <w:trHeight w:val="330"/>
        </w:trPr>
        <w:tc>
          <w:tcPr>
            <w:tcW w:w="625" w:type="dxa"/>
            <w:tcBorders>
              <w:top w:val="nil"/>
              <w:left w:val="nil"/>
              <w:bottom w:val="nil"/>
              <w:right w:val="nil"/>
            </w:tcBorders>
            <w:shd w:val="clear" w:color="auto" w:fill="auto"/>
            <w:noWrap/>
            <w:vAlign w:val="bottom"/>
            <w:hideMark/>
          </w:tcPr>
          <w:p w14:paraId="73C19539" w14:textId="77777777" w:rsidR="00A075C4" w:rsidRPr="00BB1E18" w:rsidRDefault="00A075C4" w:rsidP="00F559FD">
            <w:pPr>
              <w:rPr>
                <w:sz w:val="20"/>
                <w:szCs w:val="20"/>
              </w:rPr>
            </w:pPr>
          </w:p>
        </w:tc>
        <w:tc>
          <w:tcPr>
            <w:tcW w:w="5310" w:type="dxa"/>
            <w:tcBorders>
              <w:top w:val="nil"/>
              <w:left w:val="nil"/>
              <w:bottom w:val="nil"/>
              <w:right w:val="nil"/>
            </w:tcBorders>
            <w:shd w:val="clear" w:color="auto" w:fill="auto"/>
            <w:noWrap/>
            <w:vAlign w:val="center"/>
            <w:hideMark/>
          </w:tcPr>
          <w:p w14:paraId="6486AAEF" w14:textId="77777777" w:rsidR="00A075C4" w:rsidRPr="00BB1E18" w:rsidRDefault="00A075C4" w:rsidP="00F559FD">
            <w:pPr>
              <w:rPr>
                <w:sz w:val="20"/>
                <w:szCs w:val="20"/>
              </w:rPr>
            </w:pPr>
          </w:p>
        </w:tc>
        <w:tc>
          <w:tcPr>
            <w:tcW w:w="2970" w:type="dxa"/>
            <w:tcBorders>
              <w:top w:val="nil"/>
              <w:left w:val="nil"/>
              <w:bottom w:val="nil"/>
              <w:right w:val="nil"/>
            </w:tcBorders>
            <w:shd w:val="clear" w:color="auto" w:fill="auto"/>
            <w:noWrap/>
            <w:vAlign w:val="bottom"/>
            <w:hideMark/>
          </w:tcPr>
          <w:p w14:paraId="1D587D26" w14:textId="77777777" w:rsidR="00A075C4" w:rsidRPr="00BB1E18" w:rsidRDefault="00A075C4" w:rsidP="00F559FD">
            <w:pPr>
              <w:rPr>
                <w:sz w:val="20"/>
                <w:szCs w:val="20"/>
              </w:rPr>
            </w:pPr>
          </w:p>
        </w:tc>
        <w:tc>
          <w:tcPr>
            <w:tcW w:w="2790" w:type="dxa"/>
            <w:tcBorders>
              <w:top w:val="nil"/>
              <w:left w:val="nil"/>
              <w:bottom w:val="nil"/>
              <w:right w:val="nil"/>
            </w:tcBorders>
            <w:shd w:val="clear" w:color="auto" w:fill="auto"/>
            <w:noWrap/>
            <w:vAlign w:val="bottom"/>
            <w:hideMark/>
          </w:tcPr>
          <w:p w14:paraId="66C5EAFA" w14:textId="77777777" w:rsidR="00A075C4" w:rsidRPr="00BB1E18" w:rsidRDefault="00A075C4" w:rsidP="00F559FD">
            <w:pPr>
              <w:rPr>
                <w:sz w:val="20"/>
                <w:szCs w:val="20"/>
              </w:rPr>
            </w:pPr>
          </w:p>
        </w:tc>
        <w:tc>
          <w:tcPr>
            <w:tcW w:w="2880" w:type="dxa"/>
            <w:tcBorders>
              <w:top w:val="nil"/>
              <w:left w:val="nil"/>
              <w:bottom w:val="nil"/>
              <w:right w:val="nil"/>
            </w:tcBorders>
            <w:shd w:val="clear" w:color="auto" w:fill="auto"/>
            <w:noWrap/>
            <w:vAlign w:val="bottom"/>
            <w:hideMark/>
          </w:tcPr>
          <w:p w14:paraId="51D4604C" w14:textId="77777777" w:rsidR="00A075C4" w:rsidRPr="00BB1E18" w:rsidRDefault="00A075C4" w:rsidP="00F559FD">
            <w:pPr>
              <w:rPr>
                <w:sz w:val="20"/>
                <w:szCs w:val="20"/>
              </w:rPr>
            </w:pPr>
          </w:p>
        </w:tc>
      </w:tr>
      <w:tr w:rsidR="00A075C4" w:rsidRPr="00BB1E18" w14:paraId="58820C46" w14:textId="77777777" w:rsidTr="00A075C4">
        <w:trPr>
          <w:gridAfter w:val="1"/>
          <w:wAfter w:w="10" w:type="dxa"/>
          <w:trHeight w:val="458"/>
        </w:trPr>
        <w:tc>
          <w:tcPr>
            <w:tcW w:w="6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B680AB" w14:textId="77777777" w:rsidR="00A075C4" w:rsidRPr="00BB1E18" w:rsidRDefault="00A075C4" w:rsidP="00F559FD">
            <w:pPr>
              <w:jc w:val="center"/>
              <w:rPr>
                <w:b/>
                <w:sz w:val="20"/>
                <w:szCs w:val="20"/>
              </w:rPr>
            </w:pPr>
            <w:r w:rsidRPr="00BB1E18">
              <w:rPr>
                <w:b/>
                <w:sz w:val="20"/>
                <w:szCs w:val="20"/>
              </w:rPr>
              <w:t>П/Н</w:t>
            </w:r>
          </w:p>
        </w:tc>
        <w:tc>
          <w:tcPr>
            <w:tcW w:w="5310" w:type="dxa"/>
            <w:vMerge w:val="restart"/>
            <w:tcBorders>
              <w:top w:val="single" w:sz="4" w:space="0" w:color="auto"/>
              <w:left w:val="nil"/>
              <w:bottom w:val="single" w:sz="4" w:space="0" w:color="auto"/>
              <w:right w:val="single" w:sz="4" w:space="0" w:color="auto"/>
            </w:tcBorders>
            <w:shd w:val="clear" w:color="auto" w:fill="auto"/>
            <w:vAlign w:val="center"/>
            <w:hideMark/>
          </w:tcPr>
          <w:p w14:paraId="3572E5CE" w14:textId="77777777" w:rsidR="00A075C4" w:rsidRPr="00BB1E18" w:rsidRDefault="00A075C4" w:rsidP="00F559FD">
            <w:pPr>
              <w:jc w:val="center"/>
              <w:rPr>
                <w:b/>
                <w:sz w:val="20"/>
                <w:szCs w:val="20"/>
              </w:rPr>
            </w:pPr>
            <w:r w:rsidRPr="00BB1E18">
              <w:rPr>
                <w:b/>
                <w:sz w:val="20"/>
                <w:szCs w:val="20"/>
              </w:rPr>
              <w:t>Адресс/подъезд</w:t>
            </w:r>
          </w:p>
        </w:tc>
        <w:tc>
          <w:tcPr>
            <w:tcW w:w="2970" w:type="dxa"/>
            <w:vMerge w:val="restart"/>
            <w:tcBorders>
              <w:top w:val="single" w:sz="4" w:space="0" w:color="auto"/>
              <w:left w:val="nil"/>
              <w:bottom w:val="single" w:sz="4" w:space="0" w:color="auto"/>
              <w:right w:val="single" w:sz="4" w:space="0" w:color="auto"/>
            </w:tcBorders>
            <w:shd w:val="clear" w:color="auto" w:fill="auto"/>
            <w:vAlign w:val="center"/>
            <w:hideMark/>
          </w:tcPr>
          <w:p w14:paraId="13E6E6D5" w14:textId="77777777" w:rsidR="00A075C4" w:rsidRPr="00BB1E18" w:rsidRDefault="00A075C4" w:rsidP="00F559FD">
            <w:pPr>
              <w:jc w:val="center"/>
              <w:rPr>
                <w:b/>
                <w:sz w:val="20"/>
                <w:szCs w:val="20"/>
              </w:rPr>
            </w:pPr>
            <w:r w:rsidRPr="00BB1E18">
              <w:rPr>
                <w:b/>
                <w:sz w:val="20"/>
                <w:szCs w:val="20"/>
              </w:rPr>
              <w:t>Грузоподъемность /кг/</w:t>
            </w:r>
          </w:p>
        </w:tc>
        <w:tc>
          <w:tcPr>
            <w:tcW w:w="2790" w:type="dxa"/>
            <w:vMerge w:val="restart"/>
            <w:tcBorders>
              <w:top w:val="single" w:sz="4" w:space="0" w:color="auto"/>
              <w:left w:val="nil"/>
              <w:bottom w:val="single" w:sz="4" w:space="0" w:color="auto"/>
              <w:right w:val="single" w:sz="4" w:space="0" w:color="auto"/>
            </w:tcBorders>
            <w:shd w:val="clear" w:color="auto" w:fill="auto"/>
            <w:vAlign w:val="center"/>
            <w:hideMark/>
          </w:tcPr>
          <w:p w14:paraId="1C322870" w14:textId="77777777" w:rsidR="00A075C4" w:rsidRPr="00BB1E18" w:rsidRDefault="00A075C4" w:rsidP="00F559FD">
            <w:pPr>
              <w:jc w:val="center"/>
              <w:rPr>
                <w:b/>
                <w:sz w:val="20"/>
                <w:szCs w:val="20"/>
              </w:rPr>
            </w:pPr>
            <w:r w:rsidRPr="00BB1E18">
              <w:rPr>
                <w:b/>
                <w:sz w:val="20"/>
                <w:szCs w:val="20"/>
              </w:rPr>
              <w:t>Этажность /этаж/</w:t>
            </w:r>
          </w:p>
        </w:tc>
        <w:tc>
          <w:tcPr>
            <w:tcW w:w="2880" w:type="dxa"/>
            <w:vMerge w:val="restart"/>
            <w:tcBorders>
              <w:top w:val="single" w:sz="4" w:space="0" w:color="auto"/>
              <w:left w:val="nil"/>
              <w:bottom w:val="single" w:sz="4" w:space="0" w:color="auto"/>
              <w:right w:val="single" w:sz="4" w:space="0" w:color="auto"/>
            </w:tcBorders>
            <w:shd w:val="clear" w:color="auto" w:fill="auto"/>
            <w:vAlign w:val="center"/>
            <w:hideMark/>
          </w:tcPr>
          <w:p w14:paraId="4B4606DC" w14:textId="77777777" w:rsidR="00A075C4" w:rsidRPr="00BB1E18" w:rsidRDefault="00A075C4" w:rsidP="00F559FD">
            <w:pPr>
              <w:jc w:val="center"/>
              <w:rPr>
                <w:b/>
                <w:sz w:val="20"/>
                <w:szCs w:val="20"/>
              </w:rPr>
            </w:pPr>
            <w:r w:rsidRPr="00BB1E18">
              <w:rPr>
                <w:b/>
                <w:sz w:val="20"/>
                <w:szCs w:val="20"/>
              </w:rPr>
              <w:t>Колличество остановок</w:t>
            </w:r>
          </w:p>
        </w:tc>
      </w:tr>
      <w:tr w:rsidR="00A075C4" w:rsidRPr="00BB1E18" w14:paraId="7F2BCC14" w14:textId="77777777" w:rsidTr="00A075C4">
        <w:trPr>
          <w:gridAfter w:val="1"/>
          <w:wAfter w:w="10" w:type="dxa"/>
          <w:trHeight w:val="458"/>
        </w:trPr>
        <w:tc>
          <w:tcPr>
            <w:tcW w:w="625" w:type="dxa"/>
            <w:vMerge/>
            <w:tcBorders>
              <w:top w:val="single" w:sz="4" w:space="0" w:color="auto"/>
              <w:left w:val="single" w:sz="4" w:space="0" w:color="auto"/>
              <w:bottom w:val="single" w:sz="4" w:space="0" w:color="000000"/>
              <w:right w:val="single" w:sz="4" w:space="0" w:color="auto"/>
            </w:tcBorders>
            <w:vAlign w:val="center"/>
            <w:hideMark/>
          </w:tcPr>
          <w:p w14:paraId="101DB7EB" w14:textId="77777777" w:rsidR="00A075C4" w:rsidRPr="00BB1E18" w:rsidRDefault="00A075C4" w:rsidP="00F559FD">
            <w:pPr>
              <w:rPr>
                <w:sz w:val="20"/>
                <w:szCs w:val="20"/>
              </w:rPr>
            </w:pPr>
          </w:p>
        </w:tc>
        <w:tc>
          <w:tcPr>
            <w:tcW w:w="5310" w:type="dxa"/>
            <w:vMerge/>
            <w:tcBorders>
              <w:top w:val="single" w:sz="4" w:space="0" w:color="auto"/>
              <w:left w:val="single" w:sz="4" w:space="0" w:color="auto"/>
              <w:bottom w:val="single" w:sz="4" w:space="0" w:color="000000"/>
              <w:right w:val="single" w:sz="4" w:space="0" w:color="auto"/>
            </w:tcBorders>
            <w:vAlign w:val="center"/>
            <w:hideMark/>
          </w:tcPr>
          <w:p w14:paraId="5F2567B8" w14:textId="77777777" w:rsidR="00A075C4" w:rsidRPr="00BB1E18" w:rsidRDefault="00A075C4" w:rsidP="00F559FD">
            <w:pPr>
              <w:rPr>
                <w:sz w:val="20"/>
                <w:szCs w:val="20"/>
              </w:rPr>
            </w:pPr>
          </w:p>
        </w:tc>
        <w:tc>
          <w:tcPr>
            <w:tcW w:w="2970" w:type="dxa"/>
            <w:vMerge/>
            <w:tcBorders>
              <w:top w:val="single" w:sz="4" w:space="0" w:color="auto"/>
              <w:left w:val="single" w:sz="4" w:space="0" w:color="auto"/>
              <w:bottom w:val="single" w:sz="4" w:space="0" w:color="000000"/>
              <w:right w:val="single" w:sz="4" w:space="0" w:color="auto"/>
            </w:tcBorders>
            <w:vAlign w:val="center"/>
            <w:hideMark/>
          </w:tcPr>
          <w:p w14:paraId="3908E445" w14:textId="77777777" w:rsidR="00A075C4" w:rsidRPr="00BB1E18" w:rsidRDefault="00A075C4" w:rsidP="00F559FD">
            <w:pPr>
              <w:rPr>
                <w:sz w:val="20"/>
                <w:szCs w:val="20"/>
              </w:rPr>
            </w:pPr>
          </w:p>
        </w:tc>
        <w:tc>
          <w:tcPr>
            <w:tcW w:w="2790" w:type="dxa"/>
            <w:vMerge/>
            <w:tcBorders>
              <w:top w:val="single" w:sz="4" w:space="0" w:color="auto"/>
              <w:left w:val="single" w:sz="4" w:space="0" w:color="auto"/>
              <w:bottom w:val="single" w:sz="4" w:space="0" w:color="000000"/>
              <w:right w:val="single" w:sz="4" w:space="0" w:color="auto"/>
            </w:tcBorders>
            <w:vAlign w:val="center"/>
            <w:hideMark/>
          </w:tcPr>
          <w:p w14:paraId="252A1085" w14:textId="77777777" w:rsidR="00A075C4" w:rsidRPr="00BB1E18" w:rsidRDefault="00A075C4" w:rsidP="00F559FD">
            <w:pPr>
              <w:rPr>
                <w:sz w:val="20"/>
                <w:szCs w:val="20"/>
              </w:rPr>
            </w:pPr>
          </w:p>
        </w:tc>
        <w:tc>
          <w:tcPr>
            <w:tcW w:w="2880" w:type="dxa"/>
            <w:vMerge/>
            <w:tcBorders>
              <w:top w:val="single" w:sz="4" w:space="0" w:color="auto"/>
              <w:left w:val="single" w:sz="4" w:space="0" w:color="auto"/>
              <w:bottom w:val="single" w:sz="4" w:space="0" w:color="000000"/>
              <w:right w:val="single" w:sz="4" w:space="0" w:color="auto"/>
            </w:tcBorders>
            <w:vAlign w:val="center"/>
            <w:hideMark/>
          </w:tcPr>
          <w:p w14:paraId="59C895E8" w14:textId="77777777" w:rsidR="00A075C4" w:rsidRPr="00BB1E18" w:rsidRDefault="00A075C4" w:rsidP="00F559FD">
            <w:pPr>
              <w:rPr>
                <w:sz w:val="20"/>
                <w:szCs w:val="20"/>
              </w:rPr>
            </w:pPr>
          </w:p>
        </w:tc>
      </w:tr>
      <w:tr w:rsidR="00A075C4" w:rsidRPr="00BB1E18" w14:paraId="5523945D"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000000" w:fill="BFBFBF"/>
            <w:noWrap/>
            <w:vAlign w:val="center"/>
            <w:hideMark/>
          </w:tcPr>
          <w:p w14:paraId="4E41238F" w14:textId="77777777" w:rsidR="00A075C4" w:rsidRPr="00BB1E18" w:rsidRDefault="00A075C4" w:rsidP="00F559FD">
            <w:pPr>
              <w:jc w:val="center"/>
              <w:rPr>
                <w:b/>
                <w:bCs/>
                <w:sz w:val="20"/>
                <w:szCs w:val="20"/>
              </w:rPr>
            </w:pPr>
            <w:r w:rsidRPr="00BB1E18">
              <w:rPr>
                <w:b/>
                <w:bCs/>
                <w:sz w:val="20"/>
                <w:szCs w:val="20"/>
              </w:rPr>
              <w:t>1</w:t>
            </w:r>
          </w:p>
        </w:tc>
        <w:tc>
          <w:tcPr>
            <w:tcW w:w="5310" w:type="dxa"/>
            <w:tcBorders>
              <w:top w:val="nil"/>
              <w:left w:val="nil"/>
              <w:bottom w:val="single" w:sz="4" w:space="0" w:color="auto"/>
              <w:right w:val="single" w:sz="4" w:space="0" w:color="auto"/>
            </w:tcBorders>
            <w:shd w:val="clear" w:color="000000" w:fill="BFBFBF"/>
            <w:noWrap/>
            <w:vAlign w:val="center"/>
            <w:hideMark/>
          </w:tcPr>
          <w:p w14:paraId="33FE0E60" w14:textId="77777777" w:rsidR="00A075C4" w:rsidRPr="00BB1E18" w:rsidRDefault="00A075C4" w:rsidP="00F559FD">
            <w:pPr>
              <w:jc w:val="center"/>
              <w:rPr>
                <w:b/>
                <w:bCs/>
                <w:sz w:val="20"/>
                <w:szCs w:val="20"/>
              </w:rPr>
            </w:pPr>
            <w:r w:rsidRPr="00BB1E18">
              <w:rPr>
                <w:b/>
                <w:bCs/>
                <w:sz w:val="20"/>
                <w:szCs w:val="20"/>
              </w:rPr>
              <w:t>2</w:t>
            </w:r>
          </w:p>
        </w:tc>
        <w:tc>
          <w:tcPr>
            <w:tcW w:w="2970" w:type="dxa"/>
            <w:tcBorders>
              <w:top w:val="nil"/>
              <w:left w:val="nil"/>
              <w:bottom w:val="single" w:sz="4" w:space="0" w:color="auto"/>
              <w:right w:val="single" w:sz="4" w:space="0" w:color="auto"/>
            </w:tcBorders>
            <w:shd w:val="clear" w:color="000000" w:fill="BFBFBF"/>
            <w:noWrap/>
            <w:vAlign w:val="center"/>
            <w:hideMark/>
          </w:tcPr>
          <w:p w14:paraId="347A4228" w14:textId="77777777" w:rsidR="00A075C4" w:rsidRPr="00BB1E18" w:rsidRDefault="00A075C4" w:rsidP="00F559FD">
            <w:pPr>
              <w:jc w:val="center"/>
              <w:rPr>
                <w:b/>
                <w:bCs/>
                <w:sz w:val="20"/>
                <w:szCs w:val="20"/>
              </w:rPr>
            </w:pPr>
            <w:r w:rsidRPr="00BB1E18">
              <w:rPr>
                <w:b/>
                <w:bCs/>
                <w:sz w:val="20"/>
                <w:szCs w:val="20"/>
              </w:rPr>
              <w:t>3</w:t>
            </w:r>
          </w:p>
        </w:tc>
        <w:tc>
          <w:tcPr>
            <w:tcW w:w="2790" w:type="dxa"/>
            <w:tcBorders>
              <w:top w:val="nil"/>
              <w:left w:val="nil"/>
              <w:bottom w:val="single" w:sz="4" w:space="0" w:color="auto"/>
              <w:right w:val="single" w:sz="4" w:space="0" w:color="auto"/>
            </w:tcBorders>
            <w:shd w:val="clear" w:color="000000" w:fill="BFBFBF"/>
            <w:noWrap/>
            <w:vAlign w:val="center"/>
            <w:hideMark/>
          </w:tcPr>
          <w:p w14:paraId="5148C4BC" w14:textId="77777777" w:rsidR="00A075C4" w:rsidRPr="00BB1E18" w:rsidRDefault="00A075C4" w:rsidP="00F559FD">
            <w:pPr>
              <w:jc w:val="center"/>
              <w:rPr>
                <w:b/>
                <w:bCs/>
                <w:sz w:val="20"/>
                <w:szCs w:val="20"/>
              </w:rPr>
            </w:pPr>
            <w:r w:rsidRPr="00BB1E18">
              <w:rPr>
                <w:b/>
                <w:bCs/>
                <w:sz w:val="20"/>
                <w:szCs w:val="20"/>
              </w:rPr>
              <w:t>4</w:t>
            </w:r>
          </w:p>
        </w:tc>
        <w:tc>
          <w:tcPr>
            <w:tcW w:w="2880" w:type="dxa"/>
            <w:tcBorders>
              <w:top w:val="nil"/>
              <w:left w:val="nil"/>
              <w:bottom w:val="single" w:sz="4" w:space="0" w:color="auto"/>
              <w:right w:val="single" w:sz="4" w:space="0" w:color="auto"/>
            </w:tcBorders>
            <w:shd w:val="clear" w:color="000000" w:fill="BFBFBF"/>
            <w:noWrap/>
            <w:vAlign w:val="center"/>
            <w:hideMark/>
          </w:tcPr>
          <w:p w14:paraId="6FB02FB8" w14:textId="77777777" w:rsidR="00A075C4" w:rsidRPr="00BB1E18" w:rsidRDefault="00A075C4" w:rsidP="00F559FD">
            <w:pPr>
              <w:jc w:val="center"/>
              <w:rPr>
                <w:b/>
                <w:bCs/>
                <w:sz w:val="20"/>
                <w:szCs w:val="20"/>
              </w:rPr>
            </w:pPr>
            <w:r w:rsidRPr="00BB1E18">
              <w:rPr>
                <w:b/>
                <w:bCs/>
                <w:sz w:val="20"/>
                <w:szCs w:val="20"/>
              </w:rPr>
              <w:t>5</w:t>
            </w:r>
          </w:p>
        </w:tc>
      </w:tr>
      <w:tr w:rsidR="00A075C4" w:rsidRPr="00BB1E18" w14:paraId="0DD38770" w14:textId="77777777" w:rsidTr="00A075C4">
        <w:trPr>
          <w:gridAfter w:val="1"/>
          <w:wAfter w:w="10" w:type="dxa"/>
          <w:trHeight w:val="330"/>
        </w:trPr>
        <w:tc>
          <w:tcPr>
            <w:tcW w:w="5935" w:type="dxa"/>
            <w:gridSpan w:val="2"/>
            <w:tcBorders>
              <w:top w:val="single" w:sz="4" w:space="0" w:color="auto"/>
              <w:left w:val="nil"/>
              <w:bottom w:val="single" w:sz="4" w:space="0" w:color="auto"/>
              <w:right w:val="nil"/>
            </w:tcBorders>
            <w:shd w:val="clear" w:color="000000" w:fill="D9D9D9"/>
            <w:noWrap/>
            <w:vAlign w:val="center"/>
            <w:hideMark/>
          </w:tcPr>
          <w:p w14:paraId="50FF8AA0" w14:textId="77777777" w:rsidR="00A075C4" w:rsidRPr="00BB1E18" w:rsidRDefault="00A075C4" w:rsidP="00F559FD">
            <w:pPr>
              <w:jc w:val="center"/>
              <w:rPr>
                <w:b/>
                <w:bCs/>
                <w:sz w:val="20"/>
                <w:szCs w:val="20"/>
              </w:rPr>
            </w:pPr>
            <w:r>
              <w:rPr>
                <w:b/>
                <w:sz w:val="20"/>
                <w:szCs w:val="20"/>
              </w:rPr>
              <w:t>Канакер З</w:t>
            </w:r>
            <w:r w:rsidRPr="00BB1E18">
              <w:rPr>
                <w:b/>
                <w:sz w:val="20"/>
                <w:szCs w:val="20"/>
              </w:rPr>
              <w:t>ейтун</w:t>
            </w:r>
          </w:p>
        </w:tc>
        <w:tc>
          <w:tcPr>
            <w:tcW w:w="2970" w:type="dxa"/>
            <w:tcBorders>
              <w:top w:val="nil"/>
              <w:left w:val="nil"/>
              <w:bottom w:val="nil"/>
              <w:right w:val="nil"/>
            </w:tcBorders>
            <w:shd w:val="clear" w:color="000000" w:fill="D9D9D9"/>
            <w:noWrap/>
            <w:vAlign w:val="center"/>
            <w:hideMark/>
          </w:tcPr>
          <w:p w14:paraId="767609F8" w14:textId="77777777" w:rsidR="00A075C4" w:rsidRPr="00BB1E18" w:rsidRDefault="00A075C4" w:rsidP="00F559FD">
            <w:pPr>
              <w:rPr>
                <w:sz w:val="20"/>
                <w:szCs w:val="20"/>
              </w:rPr>
            </w:pPr>
            <w:r w:rsidRPr="00BB1E18">
              <w:rPr>
                <w:sz w:val="20"/>
                <w:szCs w:val="20"/>
              </w:rPr>
              <w:t> </w:t>
            </w:r>
          </w:p>
        </w:tc>
        <w:tc>
          <w:tcPr>
            <w:tcW w:w="2790" w:type="dxa"/>
            <w:tcBorders>
              <w:top w:val="nil"/>
              <w:left w:val="nil"/>
              <w:bottom w:val="nil"/>
              <w:right w:val="nil"/>
            </w:tcBorders>
            <w:shd w:val="clear" w:color="000000" w:fill="D9D9D9"/>
            <w:noWrap/>
            <w:vAlign w:val="center"/>
            <w:hideMark/>
          </w:tcPr>
          <w:p w14:paraId="296953E0" w14:textId="77777777" w:rsidR="00A075C4" w:rsidRPr="00BB1E18" w:rsidRDefault="00A075C4" w:rsidP="00F559FD">
            <w:pPr>
              <w:rPr>
                <w:sz w:val="20"/>
                <w:szCs w:val="20"/>
              </w:rPr>
            </w:pPr>
            <w:r w:rsidRPr="00BB1E18">
              <w:rPr>
                <w:sz w:val="20"/>
                <w:szCs w:val="20"/>
              </w:rPr>
              <w:t> </w:t>
            </w:r>
          </w:p>
        </w:tc>
        <w:tc>
          <w:tcPr>
            <w:tcW w:w="2880" w:type="dxa"/>
            <w:tcBorders>
              <w:top w:val="nil"/>
              <w:left w:val="single" w:sz="4" w:space="0" w:color="auto"/>
              <w:bottom w:val="single" w:sz="4" w:space="0" w:color="auto"/>
              <w:right w:val="single" w:sz="4" w:space="0" w:color="auto"/>
            </w:tcBorders>
            <w:shd w:val="clear" w:color="000000" w:fill="D9D9D9"/>
            <w:noWrap/>
            <w:vAlign w:val="center"/>
            <w:hideMark/>
          </w:tcPr>
          <w:p w14:paraId="48C377B0" w14:textId="77777777" w:rsidR="00A075C4" w:rsidRPr="00BB1E18" w:rsidRDefault="00A075C4" w:rsidP="00F559FD">
            <w:pPr>
              <w:rPr>
                <w:sz w:val="20"/>
                <w:szCs w:val="20"/>
              </w:rPr>
            </w:pPr>
            <w:r w:rsidRPr="00BB1E18">
              <w:rPr>
                <w:sz w:val="20"/>
                <w:szCs w:val="20"/>
              </w:rPr>
              <w:t> </w:t>
            </w:r>
          </w:p>
        </w:tc>
      </w:tr>
      <w:tr w:rsidR="00A075C4" w:rsidRPr="00BB1E18" w14:paraId="4AED0623"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06FF87C4" w14:textId="77777777" w:rsidR="00A075C4" w:rsidRPr="00BB1E18" w:rsidRDefault="00A075C4" w:rsidP="00F559FD">
            <w:pPr>
              <w:jc w:val="center"/>
              <w:rPr>
                <w:sz w:val="20"/>
                <w:szCs w:val="20"/>
              </w:rPr>
            </w:pPr>
            <w:r w:rsidRPr="00BB1E18">
              <w:rPr>
                <w:sz w:val="20"/>
                <w:szCs w:val="20"/>
              </w:rPr>
              <w:t>1</w:t>
            </w:r>
          </w:p>
        </w:tc>
        <w:tc>
          <w:tcPr>
            <w:tcW w:w="5310" w:type="dxa"/>
            <w:tcBorders>
              <w:top w:val="nil"/>
              <w:left w:val="nil"/>
              <w:bottom w:val="single" w:sz="4" w:space="0" w:color="auto"/>
              <w:right w:val="single" w:sz="4" w:space="0" w:color="auto"/>
            </w:tcBorders>
            <w:shd w:val="clear" w:color="000000" w:fill="FFFFFF"/>
            <w:vAlign w:val="center"/>
            <w:hideMark/>
          </w:tcPr>
          <w:p w14:paraId="140826E6" w14:textId="77777777" w:rsidR="00A075C4" w:rsidRPr="00BB1E18" w:rsidRDefault="00A075C4" w:rsidP="00F559FD">
            <w:pPr>
              <w:rPr>
                <w:sz w:val="20"/>
                <w:szCs w:val="20"/>
              </w:rPr>
            </w:pPr>
            <w:r w:rsidRPr="00BB1E18">
              <w:rPr>
                <w:sz w:val="20"/>
                <w:szCs w:val="20"/>
              </w:rPr>
              <w:t>Пер</w:t>
            </w:r>
            <w:r>
              <w:rPr>
                <w:sz w:val="20"/>
                <w:szCs w:val="20"/>
              </w:rPr>
              <w:t>еулок</w:t>
            </w:r>
            <w:r w:rsidRPr="00BB1E18">
              <w:rPr>
                <w:sz w:val="20"/>
                <w:szCs w:val="20"/>
              </w:rPr>
              <w:t xml:space="preserve"> Азатутяна дом </w:t>
            </w:r>
            <w:r>
              <w:rPr>
                <w:sz w:val="20"/>
                <w:szCs w:val="20"/>
              </w:rPr>
              <w:t>3</w:t>
            </w:r>
            <w:r w:rsidRPr="00BB1E18">
              <w:rPr>
                <w:sz w:val="20"/>
                <w:szCs w:val="20"/>
              </w:rPr>
              <w:t xml:space="preserve"> под. </w:t>
            </w:r>
            <w:r>
              <w:rPr>
                <w:sz w:val="20"/>
                <w:szCs w:val="20"/>
              </w:rPr>
              <w:t>1</w:t>
            </w:r>
          </w:p>
        </w:tc>
        <w:tc>
          <w:tcPr>
            <w:tcW w:w="2970" w:type="dxa"/>
            <w:tcBorders>
              <w:top w:val="single" w:sz="4" w:space="0" w:color="auto"/>
              <w:left w:val="nil"/>
              <w:bottom w:val="single" w:sz="4" w:space="0" w:color="auto"/>
              <w:right w:val="single" w:sz="4" w:space="0" w:color="auto"/>
            </w:tcBorders>
            <w:shd w:val="clear" w:color="000000" w:fill="FFFFFF"/>
            <w:vAlign w:val="center"/>
            <w:hideMark/>
          </w:tcPr>
          <w:p w14:paraId="17C8FDFA" w14:textId="77777777" w:rsidR="00A075C4" w:rsidRPr="00BB1E18" w:rsidRDefault="00A075C4" w:rsidP="00F559FD">
            <w:pPr>
              <w:jc w:val="center"/>
              <w:rPr>
                <w:sz w:val="20"/>
                <w:szCs w:val="20"/>
              </w:rPr>
            </w:pPr>
            <w:r w:rsidRPr="00BB1E18">
              <w:rPr>
                <w:sz w:val="20"/>
                <w:szCs w:val="20"/>
              </w:rPr>
              <w:t>400</w:t>
            </w:r>
          </w:p>
        </w:tc>
        <w:tc>
          <w:tcPr>
            <w:tcW w:w="2790" w:type="dxa"/>
            <w:tcBorders>
              <w:top w:val="single" w:sz="4" w:space="0" w:color="auto"/>
              <w:left w:val="nil"/>
              <w:bottom w:val="single" w:sz="4" w:space="0" w:color="auto"/>
              <w:right w:val="single" w:sz="4" w:space="0" w:color="auto"/>
            </w:tcBorders>
            <w:shd w:val="clear" w:color="000000" w:fill="FFFFFF"/>
            <w:vAlign w:val="center"/>
            <w:hideMark/>
          </w:tcPr>
          <w:p w14:paraId="14C4310C" w14:textId="77777777" w:rsidR="00A075C4" w:rsidRPr="00BB1E18" w:rsidRDefault="00A075C4" w:rsidP="00F559FD">
            <w:pPr>
              <w:jc w:val="center"/>
              <w:rPr>
                <w:sz w:val="20"/>
                <w:szCs w:val="20"/>
              </w:rPr>
            </w:pPr>
            <w:r w:rsidRPr="00BB1E18">
              <w:rPr>
                <w:sz w:val="20"/>
                <w:szCs w:val="20"/>
              </w:rPr>
              <w:t>9</w:t>
            </w:r>
          </w:p>
        </w:tc>
        <w:tc>
          <w:tcPr>
            <w:tcW w:w="2880" w:type="dxa"/>
            <w:tcBorders>
              <w:top w:val="nil"/>
              <w:left w:val="nil"/>
              <w:bottom w:val="single" w:sz="4" w:space="0" w:color="auto"/>
              <w:right w:val="single" w:sz="4" w:space="0" w:color="auto"/>
            </w:tcBorders>
            <w:shd w:val="clear" w:color="000000" w:fill="FFFFFF"/>
            <w:vAlign w:val="center"/>
            <w:hideMark/>
          </w:tcPr>
          <w:p w14:paraId="459A48F0" w14:textId="77777777" w:rsidR="00A075C4" w:rsidRPr="00BB1E18" w:rsidRDefault="00A075C4" w:rsidP="00F559FD">
            <w:pPr>
              <w:jc w:val="center"/>
              <w:rPr>
                <w:sz w:val="20"/>
                <w:szCs w:val="20"/>
              </w:rPr>
            </w:pPr>
            <w:r w:rsidRPr="00BB1E18">
              <w:rPr>
                <w:sz w:val="20"/>
                <w:szCs w:val="20"/>
              </w:rPr>
              <w:t>8</w:t>
            </w:r>
          </w:p>
        </w:tc>
      </w:tr>
      <w:tr w:rsidR="00A075C4" w:rsidRPr="00BB1E18" w14:paraId="5D906164"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02115C96" w14:textId="77777777" w:rsidR="00A075C4" w:rsidRPr="00BB1E18" w:rsidRDefault="00A075C4" w:rsidP="00F559FD">
            <w:pPr>
              <w:jc w:val="center"/>
              <w:rPr>
                <w:sz w:val="20"/>
                <w:szCs w:val="20"/>
              </w:rPr>
            </w:pPr>
            <w:r w:rsidRPr="00BB1E18">
              <w:rPr>
                <w:sz w:val="20"/>
                <w:szCs w:val="20"/>
              </w:rPr>
              <w:t>2</w:t>
            </w:r>
          </w:p>
        </w:tc>
        <w:tc>
          <w:tcPr>
            <w:tcW w:w="5310" w:type="dxa"/>
            <w:tcBorders>
              <w:top w:val="nil"/>
              <w:left w:val="nil"/>
              <w:bottom w:val="single" w:sz="4" w:space="0" w:color="auto"/>
              <w:right w:val="single" w:sz="4" w:space="0" w:color="auto"/>
            </w:tcBorders>
            <w:shd w:val="clear" w:color="000000" w:fill="FFFFFF"/>
            <w:vAlign w:val="center"/>
            <w:hideMark/>
          </w:tcPr>
          <w:p w14:paraId="6F19A13C" w14:textId="77777777" w:rsidR="00A075C4" w:rsidRPr="00BB1E18" w:rsidRDefault="00A075C4" w:rsidP="00F559FD">
            <w:pPr>
              <w:rPr>
                <w:sz w:val="20"/>
                <w:szCs w:val="20"/>
              </w:rPr>
            </w:pPr>
            <w:r w:rsidRPr="00BB1E18">
              <w:rPr>
                <w:sz w:val="20"/>
                <w:szCs w:val="20"/>
              </w:rPr>
              <w:t>ул. Лепсиуса</w:t>
            </w:r>
            <w:r>
              <w:rPr>
                <w:sz w:val="20"/>
                <w:szCs w:val="20"/>
              </w:rPr>
              <w:t xml:space="preserve"> дом 16</w:t>
            </w:r>
          </w:p>
        </w:tc>
        <w:tc>
          <w:tcPr>
            <w:tcW w:w="2970" w:type="dxa"/>
            <w:tcBorders>
              <w:top w:val="nil"/>
              <w:left w:val="nil"/>
              <w:bottom w:val="single" w:sz="4" w:space="0" w:color="auto"/>
              <w:right w:val="single" w:sz="4" w:space="0" w:color="auto"/>
            </w:tcBorders>
            <w:shd w:val="clear" w:color="000000" w:fill="FFFFFF"/>
            <w:vAlign w:val="center"/>
            <w:hideMark/>
          </w:tcPr>
          <w:p w14:paraId="454B6439" w14:textId="77777777" w:rsidR="00A075C4" w:rsidRPr="00BB1E18" w:rsidRDefault="00A075C4" w:rsidP="00F559FD">
            <w:pPr>
              <w:jc w:val="center"/>
              <w:rPr>
                <w:sz w:val="20"/>
                <w:szCs w:val="20"/>
              </w:rPr>
            </w:pPr>
            <w:r w:rsidRPr="00BB1E18">
              <w:rPr>
                <w:sz w:val="20"/>
                <w:szCs w:val="20"/>
              </w:rPr>
              <w:t>400</w:t>
            </w:r>
          </w:p>
        </w:tc>
        <w:tc>
          <w:tcPr>
            <w:tcW w:w="2790" w:type="dxa"/>
            <w:tcBorders>
              <w:top w:val="nil"/>
              <w:left w:val="nil"/>
              <w:bottom w:val="single" w:sz="4" w:space="0" w:color="auto"/>
              <w:right w:val="single" w:sz="4" w:space="0" w:color="auto"/>
            </w:tcBorders>
            <w:shd w:val="clear" w:color="000000" w:fill="FFFFFF"/>
            <w:vAlign w:val="center"/>
            <w:hideMark/>
          </w:tcPr>
          <w:p w14:paraId="7850BEFD" w14:textId="77777777" w:rsidR="00A075C4" w:rsidRPr="00BB1E18" w:rsidRDefault="00A075C4" w:rsidP="00F559FD">
            <w:pPr>
              <w:jc w:val="center"/>
              <w:rPr>
                <w:sz w:val="20"/>
                <w:szCs w:val="20"/>
              </w:rPr>
            </w:pPr>
            <w:r>
              <w:rPr>
                <w:sz w:val="20"/>
                <w:szCs w:val="20"/>
              </w:rPr>
              <w:t>9</w:t>
            </w:r>
          </w:p>
        </w:tc>
        <w:tc>
          <w:tcPr>
            <w:tcW w:w="2880" w:type="dxa"/>
            <w:tcBorders>
              <w:top w:val="nil"/>
              <w:left w:val="nil"/>
              <w:bottom w:val="single" w:sz="4" w:space="0" w:color="auto"/>
              <w:right w:val="single" w:sz="4" w:space="0" w:color="auto"/>
            </w:tcBorders>
            <w:shd w:val="clear" w:color="000000" w:fill="FFFFFF"/>
            <w:vAlign w:val="center"/>
            <w:hideMark/>
          </w:tcPr>
          <w:p w14:paraId="4CBBD969" w14:textId="77777777" w:rsidR="00A075C4" w:rsidRPr="00BB1E18" w:rsidRDefault="00A075C4" w:rsidP="00F559FD">
            <w:pPr>
              <w:jc w:val="center"/>
              <w:rPr>
                <w:sz w:val="20"/>
                <w:szCs w:val="20"/>
              </w:rPr>
            </w:pPr>
            <w:r>
              <w:rPr>
                <w:sz w:val="20"/>
                <w:szCs w:val="20"/>
              </w:rPr>
              <w:t>9</w:t>
            </w:r>
          </w:p>
        </w:tc>
      </w:tr>
      <w:tr w:rsidR="00A075C4" w:rsidRPr="00BB1E18" w14:paraId="00662717"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06F527C7" w14:textId="77777777" w:rsidR="00A075C4" w:rsidRPr="00BB1E18" w:rsidRDefault="00A075C4" w:rsidP="00F559FD">
            <w:pPr>
              <w:jc w:val="center"/>
              <w:rPr>
                <w:sz w:val="20"/>
                <w:szCs w:val="20"/>
              </w:rPr>
            </w:pPr>
            <w:r w:rsidRPr="00BB1E18">
              <w:rPr>
                <w:sz w:val="20"/>
                <w:szCs w:val="20"/>
              </w:rPr>
              <w:t>3</w:t>
            </w:r>
          </w:p>
        </w:tc>
        <w:tc>
          <w:tcPr>
            <w:tcW w:w="5310" w:type="dxa"/>
            <w:tcBorders>
              <w:top w:val="nil"/>
              <w:left w:val="nil"/>
              <w:bottom w:val="single" w:sz="4" w:space="0" w:color="auto"/>
              <w:right w:val="single" w:sz="4" w:space="0" w:color="auto"/>
            </w:tcBorders>
            <w:shd w:val="clear" w:color="000000" w:fill="FFFFFF"/>
            <w:vAlign w:val="center"/>
            <w:hideMark/>
          </w:tcPr>
          <w:p w14:paraId="0603A6BB" w14:textId="77777777" w:rsidR="00A075C4" w:rsidRPr="00BB1E18" w:rsidRDefault="00A075C4" w:rsidP="00F559FD">
            <w:pPr>
              <w:rPr>
                <w:sz w:val="20"/>
                <w:szCs w:val="20"/>
              </w:rPr>
            </w:pPr>
            <w:r w:rsidRPr="00BB1E18">
              <w:rPr>
                <w:sz w:val="20"/>
                <w:szCs w:val="20"/>
              </w:rPr>
              <w:t xml:space="preserve">ул. </w:t>
            </w:r>
            <w:r>
              <w:rPr>
                <w:sz w:val="20"/>
                <w:szCs w:val="20"/>
              </w:rPr>
              <w:t>Рубинянц</w:t>
            </w:r>
            <w:r w:rsidRPr="00BB1E18">
              <w:rPr>
                <w:sz w:val="20"/>
                <w:szCs w:val="20"/>
              </w:rPr>
              <w:t xml:space="preserve"> дом </w:t>
            </w:r>
            <w:r>
              <w:rPr>
                <w:sz w:val="20"/>
                <w:szCs w:val="20"/>
              </w:rPr>
              <w:t>1</w:t>
            </w:r>
            <w:r w:rsidRPr="00BB1E18">
              <w:rPr>
                <w:sz w:val="20"/>
                <w:szCs w:val="20"/>
              </w:rPr>
              <w:t xml:space="preserve"> под. 1</w:t>
            </w:r>
          </w:p>
        </w:tc>
        <w:tc>
          <w:tcPr>
            <w:tcW w:w="2970" w:type="dxa"/>
            <w:tcBorders>
              <w:top w:val="nil"/>
              <w:left w:val="nil"/>
              <w:bottom w:val="single" w:sz="4" w:space="0" w:color="auto"/>
              <w:right w:val="single" w:sz="4" w:space="0" w:color="auto"/>
            </w:tcBorders>
            <w:shd w:val="clear" w:color="000000" w:fill="FFFFFF"/>
            <w:vAlign w:val="center"/>
            <w:hideMark/>
          </w:tcPr>
          <w:p w14:paraId="55201891" w14:textId="77777777" w:rsidR="00A075C4" w:rsidRPr="00BB1E18" w:rsidRDefault="00A075C4" w:rsidP="00F559FD">
            <w:pPr>
              <w:jc w:val="center"/>
              <w:rPr>
                <w:sz w:val="20"/>
                <w:szCs w:val="20"/>
              </w:rPr>
            </w:pPr>
            <w:r w:rsidRPr="00BB1E18">
              <w:rPr>
                <w:sz w:val="20"/>
                <w:szCs w:val="20"/>
              </w:rPr>
              <w:t>400</w:t>
            </w:r>
          </w:p>
        </w:tc>
        <w:tc>
          <w:tcPr>
            <w:tcW w:w="2790" w:type="dxa"/>
            <w:tcBorders>
              <w:top w:val="nil"/>
              <w:left w:val="nil"/>
              <w:bottom w:val="single" w:sz="4" w:space="0" w:color="auto"/>
              <w:right w:val="single" w:sz="4" w:space="0" w:color="auto"/>
            </w:tcBorders>
            <w:shd w:val="clear" w:color="000000" w:fill="FFFFFF"/>
            <w:vAlign w:val="center"/>
            <w:hideMark/>
          </w:tcPr>
          <w:p w14:paraId="4B5B5B33" w14:textId="77777777" w:rsidR="00A075C4" w:rsidRPr="00BB1E18" w:rsidRDefault="00A075C4" w:rsidP="00F559FD">
            <w:pPr>
              <w:jc w:val="center"/>
              <w:rPr>
                <w:sz w:val="20"/>
                <w:szCs w:val="20"/>
              </w:rPr>
            </w:pPr>
            <w:r>
              <w:rPr>
                <w:sz w:val="20"/>
                <w:szCs w:val="20"/>
              </w:rPr>
              <w:t>13</w:t>
            </w:r>
          </w:p>
        </w:tc>
        <w:tc>
          <w:tcPr>
            <w:tcW w:w="2880" w:type="dxa"/>
            <w:tcBorders>
              <w:top w:val="nil"/>
              <w:left w:val="nil"/>
              <w:bottom w:val="single" w:sz="4" w:space="0" w:color="auto"/>
              <w:right w:val="single" w:sz="4" w:space="0" w:color="auto"/>
            </w:tcBorders>
            <w:shd w:val="clear" w:color="000000" w:fill="FFFFFF"/>
            <w:vAlign w:val="center"/>
            <w:hideMark/>
          </w:tcPr>
          <w:p w14:paraId="0AC69C48" w14:textId="77777777" w:rsidR="00A075C4" w:rsidRPr="00BB1E18" w:rsidRDefault="00A075C4" w:rsidP="00F559FD">
            <w:pPr>
              <w:jc w:val="center"/>
              <w:rPr>
                <w:sz w:val="20"/>
                <w:szCs w:val="20"/>
              </w:rPr>
            </w:pPr>
            <w:r>
              <w:rPr>
                <w:sz w:val="20"/>
                <w:szCs w:val="20"/>
              </w:rPr>
              <w:t>13</w:t>
            </w:r>
          </w:p>
        </w:tc>
      </w:tr>
      <w:tr w:rsidR="00A075C4" w:rsidRPr="00BB1E18" w14:paraId="11455AC0"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69F641EB" w14:textId="77777777" w:rsidR="00A075C4" w:rsidRPr="00BB1E18" w:rsidRDefault="00A075C4" w:rsidP="00F559FD">
            <w:pPr>
              <w:jc w:val="center"/>
              <w:rPr>
                <w:sz w:val="20"/>
                <w:szCs w:val="20"/>
              </w:rPr>
            </w:pPr>
            <w:r w:rsidRPr="00BB1E18">
              <w:rPr>
                <w:sz w:val="20"/>
                <w:szCs w:val="20"/>
              </w:rPr>
              <w:t>4</w:t>
            </w:r>
          </w:p>
        </w:tc>
        <w:tc>
          <w:tcPr>
            <w:tcW w:w="5310" w:type="dxa"/>
            <w:tcBorders>
              <w:top w:val="nil"/>
              <w:left w:val="nil"/>
              <w:bottom w:val="single" w:sz="4" w:space="0" w:color="auto"/>
              <w:right w:val="single" w:sz="4" w:space="0" w:color="auto"/>
            </w:tcBorders>
            <w:shd w:val="clear" w:color="000000" w:fill="FFFFFF"/>
            <w:vAlign w:val="center"/>
            <w:hideMark/>
          </w:tcPr>
          <w:p w14:paraId="274BC6CA" w14:textId="77777777" w:rsidR="00A075C4" w:rsidRPr="00BB1E18" w:rsidRDefault="00A075C4" w:rsidP="00F559FD">
            <w:pPr>
              <w:rPr>
                <w:sz w:val="20"/>
                <w:szCs w:val="20"/>
              </w:rPr>
            </w:pPr>
            <w:r>
              <w:rPr>
                <w:sz w:val="20"/>
                <w:szCs w:val="20"/>
              </w:rPr>
              <w:t>ул. Саркавага дом 10</w:t>
            </w:r>
            <w:r w:rsidRPr="00BB1E18">
              <w:rPr>
                <w:sz w:val="20"/>
                <w:szCs w:val="20"/>
              </w:rPr>
              <w:t>6/</w:t>
            </w:r>
            <w:r>
              <w:rPr>
                <w:sz w:val="20"/>
                <w:szCs w:val="20"/>
              </w:rPr>
              <w:t>1</w:t>
            </w:r>
          </w:p>
        </w:tc>
        <w:tc>
          <w:tcPr>
            <w:tcW w:w="2970" w:type="dxa"/>
            <w:tcBorders>
              <w:top w:val="nil"/>
              <w:left w:val="nil"/>
              <w:bottom w:val="single" w:sz="4" w:space="0" w:color="auto"/>
              <w:right w:val="single" w:sz="4" w:space="0" w:color="auto"/>
            </w:tcBorders>
            <w:shd w:val="clear" w:color="000000" w:fill="FFFFFF"/>
            <w:vAlign w:val="center"/>
            <w:hideMark/>
          </w:tcPr>
          <w:p w14:paraId="21160342" w14:textId="77777777" w:rsidR="00A075C4" w:rsidRPr="00BB1E18" w:rsidRDefault="00A075C4" w:rsidP="00F559FD">
            <w:pPr>
              <w:jc w:val="center"/>
              <w:rPr>
                <w:sz w:val="20"/>
                <w:szCs w:val="20"/>
              </w:rPr>
            </w:pPr>
            <w:r w:rsidRPr="00BB1E18">
              <w:rPr>
                <w:sz w:val="20"/>
                <w:szCs w:val="20"/>
              </w:rPr>
              <w:t>400</w:t>
            </w:r>
          </w:p>
        </w:tc>
        <w:tc>
          <w:tcPr>
            <w:tcW w:w="2790" w:type="dxa"/>
            <w:tcBorders>
              <w:top w:val="nil"/>
              <w:left w:val="nil"/>
              <w:bottom w:val="single" w:sz="4" w:space="0" w:color="auto"/>
              <w:right w:val="single" w:sz="4" w:space="0" w:color="auto"/>
            </w:tcBorders>
            <w:shd w:val="clear" w:color="000000" w:fill="FFFFFF"/>
            <w:vAlign w:val="center"/>
            <w:hideMark/>
          </w:tcPr>
          <w:p w14:paraId="6487C694" w14:textId="77777777" w:rsidR="00A075C4" w:rsidRPr="00BB1E18" w:rsidRDefault="00A075C4" w:rsidP="00F559FD">
            <w:pPr>
              <w:jc w:val="center"/>
              <w:rPr>
                <w:sz w:val="20"/>
                <w:szCs w:val="20"/>
              </w:rPr>
            </w:pPr>
            <w:r w:rsidRPr="00BB1E18">
              <w:rPr>
                <w:sz w:val="20"/>
                <w:szCs w:val="20"/>
              </w:rPr>
              <w:t>9</w:t>
            </w:r>
          </w:p>
        </w:tc>
        <w:tc>
          <w:tcPr>
            <w:tcW w:w="2880" w:type="dxa"/>
            <w:tcBorders>
              <w:top w:val="nil"/>
              <w:left w:val="nil"/>
              <w:bottom w:val="single" w:sz="4" w:space="0" w:color="auto"/>
              <w:right w:val="single" w:sz="4" w:space="0" w:color="auto"/>
            </w:tcBorders>
            <w:shd w:val="clear" w:color="000000" w:fill="FFFFFF"/>
            <w:vAlign w:val="center"/>
            <w:hideMark/>
          </w:tcPr>
          <w:p w14:paraId="47DA002B" w14:textId="77777777" w:rsidR="00A075C4" w:rsidRPr="00BB1E18" w:rsidRDefault="00A075C4" w:rsidP="00F559FD">
            <w:pPr>
              <w:jc w:val="center"/>
              <w:rPr>
                <w:sz w:val="20"/>
                <w:szCs w:val="20"/>
              </w:rPr>
            </w:pPr>
            <w:r w:rsidRPr="00BB1E18">
              <w:rPr>
                <w:sz w:val="20"/>
                <w:szCs w:val="20"/>
              </w:rPr>
              <w:t>9</w:t>
            </w:r>
          </w:p>
        </w:tc>
      </w:tr>
      <w:tr w:rsidR="00A075C4" w:rsidRPr="00784C6E" w14:paraId="79BE6646" w14:textId="77777777" w:rsidTr="00A075C4">
        <w:trPr>
          <w:gridAfter w:val="1"/>
          <w:wAfter w:w="10" w:type="dxa"/>
          <w:trHeight w:val="330"/>
        </w:trPr>
        <w:tc>
          <w:tcPr>
            <w:tcW w:w="625" w:type="dxa"/>
            <w:tcBorders>
              <w:top w:val="nil"/>
              <w:left w:val="single" w:sz="4" w:space="0" w:color="auto"/>
              <w:bottom w:val="single" w:sz="4" w:space="0" w:color="auto"/>
              <w:right w:val="single" w:sz="4" w:space="0" w:color="auto"/>
            </w:tcBorders>
            <w:shd w:val="clear" w:color="auto" w:fill="auto"/>
            <w:noWrap/>
            <w:vAlign w:val="center"/>
            <w:hideMark/>
          </w:tcPr>
          <w:p w14:paraId="2CB72528" w14:textId="77777777" w:rsidR="00A075C4" w:rsidRPr="00BB1E18" w:rsidRDefault="00A075C4" w:rsidP="00F559FD">
            <w:pPr>
              <w:jc w:val="center"/>
              <w:rPr>
                <w:sz w:val="20"/>
                <w:szCs w:val="20"/>
              </w:rPr>
            </w:pPr>
            <w:r w:rsidRPr="00BB1E18">
              <w:rPr>
                <w:sz w:val="20"/>
                <w:szCs w:val="20"/>
              </w:rPr>
              <w:t>5</w:t>
            </w:r>
          </w:p>
        </w:tc>
        <w:tc>
          <w:tcPr>
            <w:tcW w:w="5310" w:type="dxa"/>
            <w:tcBorders>
              <w:top w:val="nil"/>
              <w:left w:val="nil"/>
              <w:bottom w:val="single" w:sz="4" w:space="0" w:color="auto"/>
              <w:right w:val="single" w:sz="4" w:space="0" w:color="auto"/>
            </w:tcBorders>
            <w:shd w:val="clear" w:color="000000" w:fill="FFFFFF"/>
            <w:vAlign w:val="center"/>
            <w:hideMark/>
          </w:tcPr>
          <w:p w14:paraId="09194C39" w14:textId="77777777" w:rsidR="00A075C4" w:rsidRPr="00BB1E18" w:rsidRDefault="00A075C4" w:rsidP="00F559FD">
            <w:pPr>
              <w:rPr>
                <w:sz w:val="20"/>
                <w:szCs w:val="20"/>
              </w:rPr>
            </w:pPr>
            <w:r w:rsidRPr="00BB1E18">
              <w:rPr>
                <w:sz w:val="20"/>
                <w:szCs w:val="20"/>
              </w:rPr>
              <w:t>ул. Саркавага</w:t>
            </w:r>
            <w:r>
              <w:rPr>
                <w:sz w:val="20"/>
                <w:szCs w:val="20"/>
              </w:rPr>
              <w:t xml:space="preserve"> дом</w:t>
            </w:r>
            <w:r w:rsidRPr="00BB1E18">
              <w:rPr>
                <w:sz w:val="20"/>
                <w:szCs w:val="20"/>
              </w:rPr>
              <w:t xml:space="preserve"> </w:t>
            </w:r>
            <w:r>
              <w:rPr>
                <w:sz w:val="20"/>
                <w:szCs w:val="20"/>
              </w:rPr>
              <w:t>151/1 под. 1</w:t>
            </w:r>
          </w:p>
        </w:tc>
        <w:tc>
          <w:tcPr>
            <w:tcW w:w="2970" w:type="dxa"/>
            <w:tcBorders>
              <w:top w:val="nil"/>
              <w:left w:val="nil"/>
              <w:bottom w:val="single" w:sz="4" w:space="0" w:color="auto"/>
              <w:right w:val="single" w:sz="4" w:space="0" w:color="auto"/>
            </w:tcBorders>
            <w:shd w:val="clear" w:color="000000" w:fill="FFFFFF"/>
            <w:vAlign w:val="center"/>
            <w:hideMark/>
          </w:tcPr>
          <w:p w14:paraId="2A8DCE45" w14:textId="77777777" w:rsidR="00A075C4" w:rsidRPr="005356A2" w:rsidRDefault="00A075C4" w:rsidP="00F559FD">
            <w:pPr>
              <w:jc w:val="center"/>
              <w:rPr>
                <w:sz w:val="20"/>
                <w:szCs w:val="20"/>
              </w:rPr>
            </w:pPr>
            <w:r>
              <w:rPr>
                <w:sz w:val="20"/>
                <w:szCs w:val="20"/>
              </w:rPr>
              <w:t>400</w:t>
            </w:r>
          </w:p>
        </w:tc>
        <w:tc>
          <w:tcPr>
            <w:tcW w:w="2790" w:type="dxa"/>
            <w:tcBorders>
              <w:top w:val="nil"/>
              <w:left w:val="nil"/>
              <w:bottom w:val="single" w:sz="4" w:space="0" w:color="auto"/>
              <w:right w:val="single" w:sz="4" w:space="0" w:color="auto"/>
            </w:tcBorders>
            <w:shd w:val="clear" w:color="000000" w:fill="FFFFFF"/>
            <w:vAlign w:val="center"/>
            <w:hideMark/>
          </w:tcPr>
          <w:p w14:paraId="1D2F0350" w14:textId="77777777" w:rsidR="00A075C4" w:rsidRPr="005356A2" w:rsidRDefault="00A075C4" w:rsidP="00F559FD">
            <w:pPr>
              <w:jc w:val="center"/>
              <w:rPr>
                <w:sz w:val="20"/>
                <w:szCs w:val="20"/>
              </w:rPr>
            </w:pPr>
            <w:r>
              <w:rPr>
                <w:sz w:val="20"/>
                <w:szCs w:val="20"/>
              </w:rPr>
              <w:t>9</w:t>
            </w:r>
          </w:p>
        </w:tc>
        <w:tc>
          <w:tcPr>
            <w:tcW w:w="2880" w:type="dxa"/>
            <w:tcBorders>
              <w:top w:val="nil"/>
              <w:left w:val="nil"/>
              <w:bottom w:val="single" w:sz="4" w:space="0" w:color="auto"/>
              <w:right w:val="single" w:sz="4" w:space="0" w:color="auto"/>
            </w:tcBorders>
            <w:shd w:val="clear" w:color="000000" w:fill="FFFFFF"/>
            <w:vAlign w:val="center"/>
            <w:hideMark/>
          </w:tcPr>
          <w:p w14:paraId="2F9ECA29" w14:textId="77777777" w:rsidR="00A075C4" w:rsidRPr="005356A2" w:rsidRDefault="00A075C4" w:rsidP="00F559FD">
            <w:pPr>
              <w:jc w:val="center"/>
              <w:rPr>
                <w:sz w:val="20"/>
                <w:szCs w:val="20"/>
              </w:rPr>
            </w:pPr>
            <w:r>
              <w:rPr>
                <w:sz w:val="20"/>
                <w:szCs w:val="20"/>
              </w:rPr>
              <w:t>9</w:t>
            </w:r>
          </w:p>
        </w:tc>
      </w:tr>
      <w:tr w:rsidR="00A075C4" w:rsidRPr="00784C6E" w14:paraId="4AFCEA34" w14:textId="77777777" w:rsidTr="00A075C4">
        <w:trPr>
          <w:gridAfter w:val="1"/>
          <w:wAfter w:w="10" w:type="dxa"/>
          <w:trHeight w:val="330"/>
        </w:trPr>
        <w:tc>
          <w:tcPr>
            <w:tcW w:w="5935"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8669467" w14:textId="77777777" w:rsidR="00A075C4" w:rsidRPr="00784C6E" w:rsidRDefault="00A075C4" w:rsidP="00F559FD">
            <w:pPr>
              <w:rPr>
                <w:b/>
                <w:bCs/>
                <w:sz w:val="20"/>
                <w:szCs w:val="20"/>
              </w:rPr>
            </w:pPr>
            <w:r w:rsidRPr="00BB1E18">
              <w:rPr>
                <w:b/>
                <w:bCs/>
                <w:sz w:val="20"/>
                <w:szCs w:val="20"/>
              </w:rPr>
              <w:t>Всего</w:t>
            </w:r>
            <w:r w:rsidRPr="00784C6E">
              <w:rPr>
                <w:b/>
                <w:bCs/>
                <w:sz w:val="20"/>
                <w:szCs w:val="20"/>
              </w:rPr>
              <w:t xml:space="preserve"> 5</w:t>
            </w:r>
          </w:p>
        </w:tc>
        <w:tc>
          <w:tcPr>
            <w:tcW w:w="2970" w:type="dxa"/>
            <w:tcBorders>
              <w:top w:val="nil"/>
              <w:left w:val="nil"/>
              <w:bottom w:val="single" w:sz="4" w:space="0" w:color="auto"/>
              <w:right w:val="single" w:sz="4" w:space="0" w:color="auto"/>
            </w:tcBorders>
            <w:shd w:val="clear" w:color="auto" w:fill="auto"/>
            <w:noWrap/>
            <w:vAlign w:val="bottom"/>
            <w:hideMark/>
          </w:tcPr>
          <w:p w14:paraId="3257E865" w14:textId="77777777" w:rsidR="00A075C4" w:rsidRPr="00784C6E" w:rsidRDefault="00A075C4" w:rsidP="00F559FD">
            <w:pPr>
              <w:rPr>
                <w:sz w:val="20"/>
                <w:szCs w:val="20"/>
              </w:rPr>
            </w:pPr>
            <w:r w:rsidRPr="00BB1E18">
              <w:rPr>
                <w:sz w:val="20"/>
                <w:szCs w:val="20"/>
              </w:rPr>
              <w:t> </w:t>
            </w:r>
          </w:p>
        </w:tc>
        <w:tc>
          <w:tcPr>
            <w:tcW w:w="2790" w:type="dxa"/>
            <w:tcBorders>
              <w:top w:val="nil"/>
              <w:left w:val="nil"/>
              <w:bottom w:val="single" w:sz="4" w:space="0" w:color="auto"/>
              <w:right w:val="single" w:sz="4" w:space="0" w:color="auto"/>
            </w:tcBorders>
            <w:shd w:val="clear" w:color="auto" w:fill="auto"/>
            <w:noWrap/>
            <w:vAlign w:val="bottom"/>
            <w:hideMark/>
          </w:tcPr>
          <w:p w14:paraId="717B2E46" w14:textId="77777777" w:rsidR="00A075C4" w:rsidRPr="00784C6E" w:rsidRDefault="00A075C4" w:rsidP="00F559FD">
            <w:pPr>
              <w:rPr>
                <w:sz w:val="20"/>
                <w:szCs w:val="20"/>
              </w:rPr>
            </w:pPr>
            <w:r w:rsidRPr="00BB1E18">
              <w:rPr>
                <w:sz w:val="20"/>
                <w:szCs w:val="20"/>
              </w:rPr>
              <w:t> </w:t>
            </w:r>
          </w:p>
        </w:tc>
        <w:tc>
          <w:tcPr>
            <w:tcW w:w="2880" w:type="dxa"/>
            <w:tcBorders>
              <w:top w:val="nil"/>
              <w:left w:val="nil"/>
              <w:bottom w:val="single" w:sz="4" w:space="0" w:color="auto"/>
              <w:right w:val="single" w:sz="4" w:space="0" w:color="auto"/>
            </w:tcBorders>
            <w:shd w:val="clear" w:color="auto" w:fill="auto"/>
            <w:noWrap/>
            <w:vAlign w:val="bottom"/>
            <w:hideMark/>
          </w:tcPr>
          <w:p w14:paraId="1DAB2D7E" w14:textId="77777777" w:rsidR="00A075C4" w:rsidRPr="00784C6E" w:rsidRDefault="00A075C4" w:rsidP="00F559FD">
            <w:pPr>
              <w:rPr>
                <w:sz w:val="20"/>
                <w:szCs w:val="20"/>
              </w:rPr>
            </w:pPr>
            <w:r w:rsidRPr="00BB1E18">
              <w:rPr>
                <w:sz w:val="20"/>
                <w:szCs w:val="20"/>
              </w:rPr>
              <w:t> </w:t>
            </w:r>
          </w:p>
        </w:tc>
      </w:tr>
      <w:tr w:rsidR="00A075C4" w:rsidRPr="00784C6E" w14:paraId="31368707" w14:textId="77777777" w:rsidTr="00A075C4">
        <w:trPr>
          <w:trHeight w:val="330"/>
        </w:trPr>
        <w:tc>
          <w:tcPr>
            <w:tcW w:w="14585"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B1A5E7" w14:textId="77777777" w:rsidR="00A075C4" w:rsidRPr="00BB1E18" w:rsidRDefault="00A075C4" w:rsidP="00F559FD">
            <w:pPr>
              <w:rPr>
                <w:b/>
                <w:bCs/>
                <w:sz w:val="20"/>
                <w:szCs w:val="20"/>
              </w:rPr>
            </w:pPr>
            <w:r w:rsidRPr="00BB1E18">
              <w:rPr>
                <w:b/>
                <w:sz w:val="20"/>
                <w:szCs w:val="20"/>
              </w:rPr>
              <w:t xml:space="preserve">Количество заменяемых лифтов </w:t>
            </w:r>
            <w:r w:rsidRPr="00784C6E">
              <w:rPr>
                <w:b/>
                <w:bCs/>
                <w:sz w:val="20"/>
                <w:szCs w:val="20"/>
              </w:rPr>
              <w:t>100</w:t>
            </w:r>
            <w:r w:rsidRPr="00BB1E18">
              <w:rPr>
                <w:b/>
                <w:bCs/>
                <w:sz w:val="20"/>
                <w:szCs w:val="20"/>
              </w:rPr>
              <w:t xml:space="preserve"> </w:t>
            </w:r>
          </w:p>
        </w:tc>
      </w:tr>
    </w:tbl>
    <w:p w14:paraId="13E6F7E7" w14:textId="77777777" w:rsidR="00A075C4" w:rsidRPr="00BB1E18" w:rsidRDefault="00A075C4" w:rsidP="00A075C4">
      <w:pPr>
        <w:rPr>
          <w:sz w:val="20"/>
          <w:szCs w:val="20"/>
        </w:rPr>
      </w:pPr>
    </w:p>
    <w:p w14:paraId="3D4ABC02" w14:textId="77777777" w:rsidR="00061A49" w:rsidRDefault="00061A49" w:rsidP="005B5B3E">
      <w:pPr>
        <w:widowControl w:val="0"/>
        <w:jc w:val="both"/>
        <w:rPr>
          <w:rFonts w:ascii="GHEA Grapalat" w:hAnsi="GHEA Grapalat"/>
        </w:rPr>
      </w:pPr>
    </w:p>
    <w:p w14:paraId="73B36E96" w14:textId="77777777" w:rsidR="00061A49" w:rsidRDefault="00061A49" w:rsidP="005B5B3E">
      <w:pPr>
        <w:widowControl w:val="0"/>
        <w:jc w:val="both"/>
        <w:rPr>
          <w:rFonts w:ascii="GHEA Grapalat" w:hAnsi="GHEA Grapalat"/>
        </w:rPr>
      </w:pPr>
    </w:p>
    <w:p w14:paraId="1AA34C6B" w14:textId="77777777" w:rsidR="00061A49" w:rsidRDefault="00061A49" w:rsidP="005B5B3E">
      <w:pPr>
        <w:widowControl w:val="0"/>
        <w:jc w:val="both"/>
        <w:rPr>
          <w:rFonts w:ascii="GHEA Grapalat" w:hAnsi="GHEA Grapalat"/>
        </w:rPr>
      </w:pPr>
    </w:p>
    <w:p w14:paraId="664C39EC" w14:textId="77777777" w:rsidR="00061A49" w:rsidRDefault="00061A49" w:rsidP="005B5B3E">
      <w:pPr>
        <w:widowControl w:val="0"/>
        <w:jc w:val="both"/>
        <w:rPr>
          <w:rFonts w:ascii="GHEA Grapalat" w:hAnsi="GHEA Grapalat"/>
        </w:rPr>
      </w:pPr>
    </w:p>
    <w:p w14:paraId="482536DE" w14:textId="77777777" w:rsidR="00061A49" w:rsidRDefault="00061A49" w:rsidP="005B5B3E">
      <w:pPr>
        <w:widowControl w:val="0"/>
        <w:jc w:val="both"/>
        <w:rPr>
          <w:rFonts w:ascii="GHEA Grapalat" w:hAnsi="GHEA Grapalat"/>
        </w:rPr>
      </w:pPr>
    </w:p>
    <w:p w14:paraId="3D3E6401" w14:textId="77777777" w:rsidR="00061A49" w:rsidRDefault="00061A49" w:rsidP="005B5B3E">
      <w:pPr>
        <w:widowControl w:val="0"/>
        <w:jc w:val="both"/>
        <w:rPr>
          <w:rFonts w:ascii="GHEA Grapalat" w:hAnsi="GHEA Grapalat"/>
        </w:rPr>
      </w:pPr>
    </w:p>
    <w:p w14:paraId="1B9EA318" w14:textId="77777777" w:rsidR="00061A49" w:rsidRDefault="00061A49" w:rsidP="005B5B3E">
      <w:pPr>
        <w:widowControl w:val="0"/>
        <w:jc w:val="both"/>
        <w:rPr>
          <w:rFonts w:ascii="GHEA Grapalat" w:hAnsi="GHEA Grapalat"/>
        </w:rPr>
      </w:pPr>
    </w:p>
    <w:p w14:paraId="4A06DA7A" w14:textId="77777777" w:rsidR="00061A49" w:rsidRDefault="00061A49" w:rsidP="005B5B3E">
      <w:pPr>
        <w:widowControl w:val="0"/>
        <w:jc w:val="both"/>
        <w:rPr>
          <w:rFonts w:ascii="GHEA Grapalat" w:hAnsi="GHEA Grapalat"/>
        </w:rPr>
      </w:pPr>
    </w:p>
    <w:p w14:paraId="69935120" w14:textId="77777777" w:rsidR="00061A49" w:rsidRDefault="00061A49" w:rsidP="005B5B3E">
      <w:pPr>
        <w:widowControl w:val="0"/>
        <w:jc w:val="both"/>
        <w:rPr>
          <w:rFonts w:ascii="GHEA Grapalat" w:hAnsi="GHEA Grapalat"/>
        </w:rPr>
      </w:pPr>
    </w:p>
    <w:p w14:paraId="2654C734" w14:textId="77777777" w:rsidR="00061A49" w:rsidRDefault="00061A49" w:rsidP="005B5B3E">
      <w:pPr>
        <w:widowControl w:val="0"/>
        <w:jc w:val="both"/>
        <w:rPr>
          <w:rFonts w:ascii="GHEA Grapalat" w:hAnsi="GHEA Grapalat"/>
        </w:rPr>
      </w:pPr>
    </w:p>
    <w:p w14:paraId="2A170F22" w14:textId="77777777" w:rsidR="00061A49" w:rsidRDefault="00061A49" w:rsidP="005B5B3E">
      <w:pPr>
        <w:widowControl w:val="0"/>
        <w:jc w:val="both"/>
        <w:rPr>
          <w:rFonts w:ascii="GHEA Grapalat" w:hAnsi="GHEA Grapalat"/>
        </w:rPr>
      </w:pPr>
    </w:p>
    <w:p w14:paraId="5C400B27" w14:textId="77777777" w:rsidR="00061A49" w:rsidRDefault="00061A49" w:rsidP="005B5B3E">
      <w:pPr>
        <w:widowControl w:val="0"/>
        <w:jc w:val="both"/>
        <w:rPr>
          <w:rFonts w:ascii="GHEA Grapalat" w:hAnsi="GHEA Grapalat"/>
        </w:rPr>
      </w:pPr>
    </w:p>
    <w:p w14:paraId="27881367" w14:textId="77777777" w:rsidR="00061A49" w:rsidRDefault="00061A49" w:rsidP="005B5B3E">
      <w:pPr>
        <w:widowControl w:val="0"/>
        <w:jc w:val="both"/>
        <w:rPr>
          <w:rFonts w:ascii="GHEA Grapalat" w:hAnsi="GHEA Grapalat"/>
        </w:rPr>
      </w:pPr>
    </w:p>
    <w:p w14:paraId="510BE870" w14:textId="77777777" w:rsidR="00061A49" w:rsidRDefault="00061A49" w:rsidP="005B5B3E">
      <w:pPr>
        <w:widowControl w:val="0"/>
        <w:jc w:val="both"/>
        <w:rPr>
          <w:rFonts w:ascii="GHEA Grapalat" w:hAnsi="GHEA Grapalat"/>
        </w:rPr>
      </w:pPr>
    </w:p>
    <w:tbl>
      <w:tblPr>
        <w:tblW w:w="9645" w:type="dxa"/>
        <w:jc w:val="center"/>
        <w:tblLayout w:type="fixed"/>
        <w:tblLook w:val="04A0" w:firstRow="1" w:lastRow="0" w:firstColumn="1" w:lastColumn="0" w:noHBand="0" w:noVBand="1"/>
      </w:tblPr>
      <w:tblGrid>
        <w:gridCol w:w="4539"/>
        <w:gridCol w:w="760"/>
        <w:gridCol w:w="4346"/>
      </w:tblGrid>
      <w:tr w:rsidR="005B5B3E" w14:paraId="3A7F2E2E" w14:textId="77777777" w:rsidTr="005B5B3E">
        <w:trPr>
          <w:jc w:val="center"/>
        </w:trPr>
        <w:tc>
          <w:tcPr>
            <w:tcW w:w="4536" w:type="dxa"/>
            <w:hideMark/>
          </w:tcPr>
          <w:p w14:paraId="232F2C04" w14:textId="77777777" w:rsidR="005B5B3E" w:rsidRDefault="005B5B3E" w:rsidP="005B5B3E">
            <w:pPr>
              <w:widowControl w:val="0"/>
              <w:jc w:val="center"/>
              <w:rPr>
                <w:rFonts w:ascii="GHEA Grapalat" w:hAnsi="GHEA Grapalat" w:cs="Sylfaen"/>
                <w:b/>
                <w:bCs/>
              </w:rPr>
            </w:pPr>
            <w:r>
              <w:rPr>
                <w:rFonts w:ascii="GHEA Grapalat" w:hAnsi="GHEA Grapalat"/>
                <w:b/>
              </w:rPr>
              <w:t>ПОКУПАТЕЛЬ</w:t>
            </w:r>
          </w:p>
          <w:p w14:paraId="63B86C4B" w14:textId="77777777" w:rsidR="005B5B3E" w:rsidRDefault="005B5B3E" w:rsidP="005B5B3E">
            <w:pPr>
              <w:widowControl w:val="0"/>
              <w:jc w:val="center"/>
              <w:rPr>
                <w:rFonts w:ascii="GHEA Grapalat" w:hAnsi="GHEA Grapalat"/>
                <w:lang w:val="en-US"/>
              </w:rPr>
            </w:pPr>
            <w:r>
              <w:rPr>
                <w:rFonts w:ascii="GHEA Grapalat" w:hAnsi="GHEA Grapalat"/>
                <w:lang w:val="en-US"/>
              </w:rPr>
              <w:t>_____________________</w:t>
            </w:r>
          </w:p>
          <w:p w14:paraId="351F6718"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/подпись/</w:t>
            </w:r>
          </w:p>
          <w:p w14:paraId="10C2C223" w14:textId="77777777" w:rsidR="005B5B3E" w:rsidRDefault="005B5B3E" w:rsidP="005B5B3E">
            <w:pPr>
              <w:widowControl w:val="0"/>
              <w:jc w:val="center"/>
              <w:rPr>
                <w:rFonts w:ascii="GHEA Grapalat" w:hAnsi="GHEA Grapalat"/>
              </w:rPr>
            </w:pPr>
            <w:r>
              <w:rPr>
                <w:rFonts w:ascii="GHEA Grapalat" w:hAnsi="GHEA Grapalat"/>
              </w:rPr>
              <w:t>М. П.</w:t>
            </w:r>
          </w:p>
        </w:tc>
        <w:tc>
          <w:tcPr>
            <w:tcW w:w="760" w:type="dxa"/>
          </w:tcPr>
          <w:p w14:paraId="1A9E77F5" w14:textId="77777777" w:rsidR="005B5B3E" w:rsidRDefault="005B5B3E" w:rsidP="005B5B3E">
            <w:pPr>
              <w:widowControl w:val="0"/>
              <w:jc w:val="center"/>
              <w:rPr>
                <w:rFonts w:ascii="GHEA Grapalat" w:hAnsi="GHEA Grapalat"/>
              </w:rPr>
            </w:pPr>
          </w:p>
        </w:tc>
        <w:tc>
          <w:tcPr>
            <w:tcW w:w="4343" w:type="dxa"/>
            <w:hideMark/>
          </w:tcPr>
          <w:p w14:paraId="4C6CB12B" w14:textId="77777777" w:rsidR="005B5B3E" w:rsidRDefault="005B5B3E" w:rsidP="005B5B3E">
            <w:pPr>
              <w:widowControl w:val="0"/>
              <w:jc w:val="center"/>
              <w:rPr>
                <w:rFonts w:ascii="GHEA Grapalat" w:hAnsi="GHEA Grapalat" w:cs="Sylfaen"/>
                <w:b/>
                <w:bCs/>
              </w:rPr>
            </w:pPr>
            <w:r>
              <w:rPr>
                <w:rFonts w:ascii="GHEA Grapalat" w:hAnsi="GHEA Grapalat"/>
                <w:b/>
              </w:rPr>
              <w:t>ПРОДАВЕЦ</w:t>
            </w:r>
          </w:p>
          <w:p w14:paraId="00D59D2F" w14:textId="77777777" w:rsidR="005B5B3E" w:rsidRDefault="005B5B3E" w:rsidP="005B5B3E">
            <w:pPr>
              <w:widowControl w:val="0"/>
              <w:jc w:val="center"/>
              <w:rPr>
                <w:rFonts w:ascii="GHEA Grapalat" w:hAnsi="GHEA Grapalat"/>
                <w:lang w:val="en-US"/>
              </w:rPr>
            </w:pPr>
            <w:r>
              <w:rPr>
                <w:rFonts w:ascii="GHEA Grapalat" w:hAnsi="GHEA Grapalat"/>
                <w:lang w:val="en-US"/>
              </w:rPr>
              <w:t>______________________</w:t>
            </w:r>
          </w:p>
          <w:p w14:paraId="1DFBD065"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/подпись/</w:t>
            </w:r>
          </w:p>
          <w:p w14:paraId="60766EA2" w14:textId="77777777" w:rsidR="005B5B3E" w:rsidRDefault="005B5B3E" w:rsidP="005B5B3E">
            <w:pPr>
              <w:widowControl w:val="0"/>
              <w:jc w:val="center"/>
              <w:rPr>
                <w:rFonts w:ascii="GHEA Grapalat" w:hAnsi="GHEA Grapalat"/>
              </w:rPr>
            </w:pPr>
            <w:r>
              <w:rPr>
                <w:rFonts w:ascii="GHEA Grapalat" w:hAnsi="GHEA Grapalat"/>
              </w:rPr>
              <w:t>М. П.</w:t>
            </w:r>
          </w:p>
        </w:tc>
      </w:tr>
    </w:tbl>
    <w:p w14:paraId="3C1B7D78" w14:textId="77777777" w:rsidR="005B5B3E" w:rsidRDefault="005B5B3E" w:rsidP="005B5B3E">
      <w:pPr>
        <w:widowControl w:val="0"/>
        <w:jc w:val="right"/>
        <w:rPr>
          <w:ins w:id="24" w:author="Inesa Kocharyan" w:date="2021-05-26T17:57:00Z"/>
          <w:rFonts w:ascii="GHEA Grapalat" w:hAnsi="GHEA Grapalat"/>
          <w:i/>
        </w:rPr>
      </w:pPr>
    </w:p>
    <w:p w14:paraId="05A92782" w14:textId="77777777" w:rsidR="005B5B3E" w:rsidRDefault="005B5B3E" w:rsidP="005B5B3E">
      <w:pPr>
        <w:jc w:val="right"/>
        <w:rPr>
          <w:rFonts w:ascii="GHEA Grapalat" w:hAnsi="GHEA Grapalat"/>
        </w:rPr>
      </w:pPr>
    </w:p>
    <w:p w14:paraId="7B9AB25E" w14:textId="77777777" w:rsidR="0048063B" w:rsidRDefault="0048063B" w:rsidP="005B5B3E">
      <w:pPr>
        <w:widowControl w:val="0"/>
        <w:jc w:val="right"/>
        <w:rPr>
          <w:rFonts w:ascii="GHEA Grapalat" w:hAnsi="GHEA Grapalat"/>
          <w:i/>
        </w:rPr>
      </w:pPr>
    </w:p>
    <w:p w14:paraId="06380F59" w14:textId="77777777" w:rsidR="0048063B" w:rsidRDefault="0048063B" w:rsidP="005B5B3E">
      <w:pPr>
        <w:widowControl w:val="0"/>
        <w:jc w:val="right"/>
        <w:rPr>
          <w:rFonts w:ascii="GHEA Grapalat" w:hAnsi="GHEA Grapalat"/>
          <w:i/>
        </w:rPr>
      </w:pPr>
    </w:p>
    <w:p w14:paraId="49414986" w14:textId="77777777" w:rsidR="0048063B" w:rsidRDefault="0048063B" w:rsidP="005B5B3E">
      <w:pPr>
        <w:widowControl w:val="0"/>
        <w:jc w:val="right"/>
        <w:rPr>
          <w:rFonts w:ascii="GHEA Grapalat" w:hAnsi="GHEA Grapalat"/>
          <w:i/>
        </w:rPr>
      </w:pPr>
    </w:p>
    <w:p w14:paraId="0730CB64" w14:textId="77777777" w:rsidR="0048063B" w:rsidRDefault="0048063B" w:rsidP="005B5B3E">
      <w:pPr>
        <w:widowControl w:val="0"/>
        <w:jc w:val="right"/>
        <w:rPr>
          <w:rFonts w:ascii="GHEA Grapalat" w:hAnsi="GHEA Grapalat"/>
          <w:i/>
        </w:rPr>
      </w:pPr>
    </w:p>
    <w:p w14:paraId="2E51BE4E" w14:textId="77777777" w:rsidR="0048063B" w:rsidRDefault="0048063B" w:rsidP="005B5B3E">
      <w:pPr>
        <w:widowControl w:val="0"/>
        <w:jc w:val="right"/>
        <w:rPr>
          <w:rFonts w:ascii="GHEA Grapalat" w:hAnsi="GHEA Grapalat"/>
          <w:i/>
        </w:rPr>
      </w:pPr>
    </w:p>
    <w:p w14:paraId="0F89700F" w14:textId="77777777" w:rsidR="0048063B" w:rsidRDefault="0048063B" w:rsidP="005B5B3E">
      <w:pPr>
        <w:widowControl w:val="0"/>
        <w:jc w:val="right"/>
        <w:rPr>
          <w:rFonts w:ascii="GHEA Grapalat" w:hAnsi="GHEA Grapalat"/>
          <w:i/>
        </w:rPr>
      </w:pPr>
    </w:p>
    <w:p w14:paraId="63E95B56" w14:textId="77777777" w:rsidR="0048063B" w:rsidRDefault="0048063B" w:rsidP="005B5B3E">
      <w:pPr>
        <w:widowControl w:val="0"/>
        <w:jc w:val="right"/>
        <w:rPr>
          <w:rFonts w:ascii="GHEA Grapalat" w:hAnsi="GHEA Grapalat"/>
          <w:i/>
        </w:rPr>
      </w:pPr>
    </w:p>
    <w:p w14:paraId="64F61244" w14:textId="77777777" w:rsidR="0048063B" w:rsidRDefault="0048063B" w:rsidP="005B5B3E">
      <w:pPr>
        <w:widowControl w:val="0"/>
        <w:jc w:val="right"/>
        <w:rPr>
          <w:rFonts w:ascii="GHEA Grapalat" w:hAnsi="GHEA Grapalat"/>
          <w:i/>
        </w:rPr>
      </w:pPr>
    </w:p>
    <w:p w14:paraId="3D3821A2" w14:textId="77777777" w:rsidR="0048063B" w:rsidRDefault="0048063B" w:rsidP="005B5B3E">
      <w:pPr>
        <w:widowControl w:val="0"/>
        <w:jc w:val="right"/>
        <w:rPr>
          <w:rFonts w:ascii="GHEA Grapalat" w:hAnsi="GHEA Grapalat"/>
          <w:i/>
        </w:rPr>
      </w:pPr>
    </w:p>
    <w:p w14:paraId="1A3D67B3" w14:textId="77777777" w:rsidR="0048063B" w:rsidRDefault="0048063B" w:rsidP="005B5B3E">
      <w:pPr>
        <w:widowControl w:val="0"/>
        <w:jc w:val="right"/>
        <w:rPr>
          <w:rFonts w:ascii="GHEA Grapalat" w:hAnsi="GHEA Grapalat"/>
          <w:i/>
        </w:rPr>
      </w:pPr>
    </w:p>
    <w:p w14:paraId="47F6F9D4" w14:textId="77777777" w:rsidR="008D0661" w:rsidRDefault="008D0661" w:rsidP="005B5B3E">
      <w:pPr>
        <w:widowControl w:val="0"/>
        <w:jc w:val="right"/>
        <w:rPr>
          <w:rFonts w:ascii="GHEA Grapalat" w:hAnsi="GHEA Grapalat"/>
          <w:i/>
        </w:rPr>
      </w:pPr>
    </w:p>
    <w:p w14:paraId="39645569" w14:textId="77777777" w:rsidR="008D0661" w:rsidRDefault="008D0661" w:rsidP="005B5B3E">
      <w:pPr>
        <w:widowControl w:val="0"/>
        <w:jc w:val="right"/>
        <w:rPr>
          <w:rFonts w:ascii="GHEA Grapalat" w:hAnsi="GHEA Grapalat"/>
          <w:i/>
        </w:rPr>
      </w:pPr>
    </w:p>
    <w:p w14:paraId="455D6192" w14:textId="68DB1FEA" w:rsidR="005B5B3E" w:rsidRDefault="005B5B3E" w:rsidP="005B5B3E">
      <w:pPr>
        <w:widowControl w:val="0"/>
        <w:jc w:val="right"/>
        <w:rPr>
          <w:rFonts w:ascii="GHEA Grapalat" w:hAnsi="GHEA Grapalat"/>
          <w:i/>
        </w:rPr>
      </w:pPr>
      <w:r>
        <w:rPr>
          <w:rFonts w:ascii="GHEA Grapalat" w:hAnsi="GHEA Grapalat"/>
          <w:i/>
        </w:rPr>
        <w:t>Приложение № 2</w:t>
      </w:r>
    </w:p>
    <w:p w14:paraId="2A74F27C" w14:textId="77777777" w:rsidR="005B5B3E" w:rsidRDefault="005B5B3E" w:rsidP="005B5B3E">
      <w:pPr>
        <w:widowControl w:val="0"/>
        <w:jc w:val="right"/>
        <w:rPr>
          <w:rFonts w:ascii="GHEA Grapalat" w:hAnsi="GHEA Grapalat"/>
          <w:i/>
        </w:rPr>
      </w:pPr>
      <w:r>
        <w:rPr>
          <w:rFonts w:ascii="GHEA Grapalat" w:hAnsi="GHEA Grapalat"/>
          <w:i/>
        </w:rPr>
        <w:t xml:space="preserve">к Договору под кодом </w:t>
      </w:r>
      <w:r>
        <w:rPr>
          <w:rFonts w:ascii="GHEA Grapalat" w:hAnsi="GHEA Grapalat"/>
          <w:i/>
        </w:rPr>
        <w:br/>
        <w:t>заключенному "</w:t>
      </w:r>
      <w:r>
        <w:rPr>
          <w:rFonts w:ascii="GHEA Grapalat" w:hAnsi="GHEA Grapalat"/>
          <w:i/>
        </w:rPr>
        <w:tab/>
        <w:t>"</w:t>
      </w:r>
      <w:r>
        <w:rPr>
          <w:rFonts w:ascii="GHEA Grapalat" w:hAnsi="GHEA Grapalat"/>
          <w:i/>
        </w:rPr>
        <w:tab/>
        <w:t>20</w:t>
      </w:r>
      <w:r>
        <w:rPr>
          <w:rFonts w:ascii="GHEA Grapalat" w:hAnsi="GHEA Grapalat"/>
          <w:i/>
        </w:rPr>
        <w:tab/>
        <w:t>г.</w:t>
      </w:r>
    </w:p>
    <w:p w14:paraId="63874DB8" w14:textId="77777777" w:rsidR="005B5B3E" w:rsidRDefault="005B5B3E" w:rsidP="005B5B3E">
      <w:pPr>
        <w:widowControl w:val="0"/>
        <w:jc w:val="center"/>
        <w:rPr>
          <w:rFonts w:ascii="GHEA Grapalat" w:hAnsi="GHEA Grapalat"/>
        </w:rPr>
      </w:pPr>
      <w:r>
        <w:rPr>
          <w:rFonts w:ascii="GHEA Grapalat" w:hAnsi="GHEA Grapalat"/>
        </w:rPr>
        <w:t>ГРАФИК ОПЛАТЫ</w:t>
      </w:r>
      <w:r>
        <w:rPr>
          <w:rStyle w:val="FootnoteReference"/>
          <w:rFonts w:ascii="GHEA Grapalat" w:hAnsi="GHEA Grapalat"/>
        </w:rPr>
        <w:footnoteReference w:customMarkFollows="1" w:id="37"/>
        <w:t>*</w:t>
      </w:r>
    </w:p>
    <w:p w14:paraId="58BD8168" w14:textId="77777777" w:rsidR="005B5B3E" w:rsidRDefault="005B5B3E" w:rsidP="005B5B3E">
      <w:pPr>
        <w:widowControl w:val="0"/>
        <w:jc w:val="right"/>
        <w:rPr>
          <w:rFonts w:ascii="GHEA Grapalat" w:hAnsi="GHEA Grapalat"/>
        </w:rPr>
      </w:pPr>
      <w:r>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6"/>
        <w:gridCol w:w="1979"/>
        <w:gridCol w:w="2006"/>
        <w:gridCol w:w="928"/>
        <w:gridCol w:w="959"/>
        <w:gridCol w:w="673"/>
        <w:gridCol w:w="820"/>
        <w:gridCol w:w="528"/>
        <w:gridCol w:w="606"/>
        <w:gridCol w:w="683"/>
        <w:gridCol w:w="800"/>
        <w:gridCol w:w="867"/>
        <w:gridCol w:w="841"/>
        <w:gridCol w:w="929"/>
        <w:gridCol w:w="844"/>
        <w:gridCol w:w="766"/>
      </w:tblGrid>
      <w:tr w:rsidR="005B5B3E" w14:paraId="00F1A1D3" w14:textId="77777777" w:rsidTr="008D0661">
        <w:trPr>
          <w:trHeight w:val="305"/>
          <w:jc w:val="center"/>
        </w:trPr>
        <w:tc>
          <w:tcPr>
            <w:tcW w:w="15905" w:type="dxa"/>
            <w:gridSpan w:val="16"/>
            <w:tcBorders>
              <w:top w:val="single" w:sz="4" w:space="0" w:color="auto"/>
              <w:left w:val="single" w:sz="4" w:space="0" w:color="auto"/>
              <w:bottom w:val="single" w:sz="4" w:space="0" w:color="auto"/>
              <w:right w:val="single" w:sz="4" w:space="0" w:color="auto"/>
            </w:tcBorders>
            <w:hideMark/>
          </w:tcPr>
          <w:p w14:paraId="791A4C64"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Товар</w:t>
            </w:r>
          </w:p>
        </w:tc>
      </w:tr>
      <w:tr w:rsidR="005B5B3E" w14:paraId="5DB893F3" w14:textId="77777777" w:rsidTr="008D0661">
        <w:trPr>
          <w:trHeight w:val="747"/>
          <w:jc w:val="center"/>
        </w:trPr>
        <w:tc>
          <w:tcPr>
            <w:tcW w:w="1711" w:type="dxa"/>
            <w:tcBorders>
              <w:top w:val="single" w:sz="4" w:space="0" w:color="auto"/>
              <w:left w:val="single" w:sz="4" w:space="0" w:color="auto"/>
              <w:bottom w:val="single" w:sz="4" w:space="0" w:color="auto"/>
              <w:right w:val="single" w:sz="4" w:space="0" w:color="auto"/>
            </w:tcBorders>
            <w:vAlign w:val="center"/>
            <w:hideMark/>
          </w:tcPr>
          <w:p w14:paraId="50D9DB1E"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номер предусмотренного приглашением лота</w:t>
            </w:r>
          </w:p>
        </w:tc>
        <w:tc>
          <w:tcPr>
            <w:tcW w:w="2110" w:type="dxa"/>
            <w:tcBorders>
              <w:top w:val="single" w:sz="4" w:space="0" w:color="auto"/>
              <w:left w:val="single" w:sz="4" w:space="0" w:color="auto"/>
              <w:bottom w:val="single" w:sz="4" w:space="0" w:color="auto"/>
              <w:right w:val="single" w:sz="4" w:space="0" w:color="auto"/>
            </w:tcBorders>
            <w:vAlign w:val="center"/>
            <w:hideMark/>
          </w:tcPr>
          <w:p w14:paraId="50B7E1F8"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промежуточный код, предусмотренный планом закупок по классификации ЕЗК (CPV)</w:t>
            </w:r>
          </w:p>
        </w:tc>
        <w:tc>
          <w:tcPr>
            <w:tcW w:w="1474" w:type="dxa"/>
            <w:tcBorders>
              <w:top w:val="single" w:sz="4" w:space="0" w:color="auto"/>
              <w:left w:val="single" w:sz="4" w:space="0" w:color="auto"/>
              <w:bottom w:val="single" w:sz="4" w:space="0" w:color="auto"/>
              <w:right w:val="single" w:sz="4" w:space="0" w:color="auto"/>
            </w:tcBorders>
            <w:vAlign w:val="center"/>
            <w:hideMark/>
          </w:tcPr>
          <w:p w14:paraId="3964C4C1" w14:textId="77777777" w:rsidR="005B5B3E" w:rsidRDefault="005B5B3E" w:rsidP="005B5B3E">
            <w:pPr>
              <w:widowControl w:val="0"/>
              <w:jc w:val="center"/>
              <w:rPr>
                <w:rFonts w:ascii="GHEA Grapalat" w:hAnsi="GHEA Grapalat"/>
                <w:sz w:val="16"/>
                <w:szCs w:val="16"/>
              </w:rPr>
            </w:pPr>
            <w:r>
              <w:rPr>
                <w:rFonts w:ascii="GHEA Grapalat" w:hAnsi="GHEA Grapalat"/>
                <w:sz w:val="16"/>
                <w:szCs w:val="16"/>
              </w:rPr>
              <w:t>наименование</w:t>
            </w:r>
          </w:p>
        </w:tc>
        <w:tc>
          <w:tcPr>
            <w:tcW w:w="10610" w:type="dxa"/>
            <w:gridSpan w:val="13"/>
            <w:tcBorders>
              <w:top w:val="single" w:sz="4" w:space="0" w:color="auto"/>
              <w:left w:val="single" w:sz="4" w:space="0" w:color="auto"/>
              <w:bottom w:val="single" w:sz="4" w:space="0" w:color="auto"/>
              <w:right w:val="single" w:sz="4" w:space="0" w:color="auto"/>
            </w:tcBorders>
            <w:vAlign w:val="center"/>
            <w:hideMark/>
          </w:tcPr>
          <w:p w14:paraId="69DCFBE6" w14:textId="71CC4006" w:rsidR="005B5B3E" w:rsidRDefault="005B5B3E" w:rsidP="005B5B3E">
            <w:pPr>
              <w:widowControl w:val="0"/>
              <w:jc w:val="both"/>
              <w:rPr>
                <w:rFonts w:ascii="GHEA Grapalat" w:hAnsi="GHEA Grapalat"/>
                <w:sz w:val="16"/>
                <w:szCs w:val="16"/>
              </w:rPr>
            </w:pPr>
            <w:r>
              <w:rPr>
                <w:rFonts w:ascii="GHEA Grapalat" w:hAnsi="GHEA Grapalat"/>
                <w:sz w:val="16"/>
                <w:szCs w:val="16"/>
              </w:rPr>
              <w:t>Оплату товара предусматривается произвести в 20</w:t>
            </w:r>
            <w:r w:rsidR="008D0661">
              <w:rPr>
                <w:rFonts w:ascii="GHEA Grapalat" w:hAnsi="GHEA Grapalat"/>
                <w:sz w:val="16"/>
                <w:szCs w:val="16"/>
              </w:rPr>
              <w:t>25</w:t>
            </w:r>
            <w:r>
              <w:rPr>
                <w:rFonts w:ascii="GHEA Grapalat" w:hAnsi="GHEA Grapalat"/>
                <w:sz w:val="16"/>
                <w:szCs w:val="16"/>
              </w:rPr>
              <w:t xml:space="preserve"> г., по месяцам, в том числе</w:t>
            </w:r>
            <w:r>
              <w:rPr>
                <w:rStyle w:val="FootnoteReference"/>
                <w:rFonts w:ascii="GHEA Grapalat" w:hAnsi="GHEA Grapalat"/>
                <w:sz w:val="16"/>
                <w:szCs w:val="16"/>
              </w:rPr>
              <w:footnoteReference w:customMarkFollows="1" w:id="38"/>
              <w:t>**</w:t>
            </w:r>
          </w:p>
        </w:tc>
      </w:tr>
      <w:tr w:rsidR="005B5B3E" w14:paraId="0C26D0D8" w14:textId="77777777" w:rsidTr="008D0661">
        <w:trPr>
          <w:trHeight w:val="594"/>
          <w:jc w:val="center"/>
        </w:trPr>
        <w:tc>
          <w:tcPr>
            <w:tcW w:w="1711" w:type="dxa"/>
            <w:tcBorders>
              <w:top w:val="single" w:sz="4" w:space="0" w:color="auto"/>
              <w:left w:val="single" w:sz="4" w:space="0" w:color="auto"/>
              <w:bottom w:val="single" w:sz="4" w:space="0" w:color="auto"/>
              <w:right w:val="single" w:sz="4" w:space="0" w:color="auto"/>
            </w:tcBorders>
          </w:tcPr>
          <w:p w14:paraId="0D10B29D" w14:textId="77777777" w:rsidR="005B5B3E" w:rsidRDefault="005B5B3E" w:rsidP="005B5B3E">
            <w:pPr>
              <w:widowControl w:val="0"/>
              <w:jc w:val="center"/>
              <w:rPr>
                <w:rFonts w:ascii="GHEA Grapalat" w:hAnsi="GHEA Grapalat"/>
                <w:sz w:val="16"/>
                <w:szCs w:val="16"/>
              </w:rPr>
            </w:pPr>
          </w:p>
        </w:tc>
        <w:tc>
          <w:tcPr>
            <w:tcW w:w="2110" w:type="dxa"/>
            <w:tcBorders>
              <w:top w:val="single" w:sz="4" w:space="0" w:color="auto"/>
              <w:left w:val="single" w:sz="4" w:space="0" w:color="auto"/>
              <w:bottom w:val="single" w:sz="4" w:space="0" w:color="auto"/>
              <w:right w:val="single" w:sz="4" w:space="0" w:color="auto"/>
            </w:tcBorders>
          </w:tcPr>
          <w:p w14:paraId="54A0E2A3" w14:textId="77777777" w:rsidR="005B5B3E" w:rsidRDefault="005B5B3E" w:rsidP="005B5B3E">
            <w:pPr>
              <w:widowControl w:val="0"/>
              <w:jc w:val="center"/>
              <w:rPr>
                <w:rFonts w:ascii="GHEA Grapalat" w:hAnsi="GHEA Grapalat"/>
                <w:sz w:val="16"/>
                <w:szCs w:val="16"/>
              </w:rPr>
            </w:pPr>
          </w:p>
        </w:tc>
        <w:tc>
          <w:tcPr>
            <w:tcW w:w="1474" w:type="dxa"/>
            <w:tcBorders>
              <w:top w:val="single" w:sz="4" w:space="0" w:color="auto"/>
              <w:left w:val="single" w:sz="4" w:space="0" w:color="auto"/>
              <w:bottom w:val="single" w:sz="4" w:space="0" w:color="auto"/>
              <w:right w:val="single" w:sz="4" w:space="0" w:color="auto"/>
            </w:tcBorders>
          </w:tcPr>
          <w:p w14:paraId="3B236A7F" w14:textId="77777777" w:rsidR="005B5B3E" w:rsidRDefault="005B5B3E" w:rsidP="005B5B3E">
            <w:pPr>
              <w:widowControl w:val="0"/>
              <w:jc w:val="center"/>
              <w:rPr>
                <w:rFonts w:ascii="GHEA Grapalat" w:hAnsi="GHEA Grapalat"/>
                <w:sz w:val="16"/>
                <w:szCs w:val="16"/>
              </w:rPr>
            </w:pPr>
          </w:p>
        </w:tc>
        <w:tc>
          <w:tcPr>
            <w:tcW w:w="987" w:type="dxa"/>
            <w:tcBorders>
              <w:top w:val="single" w:sz="4" w:space="0" w:color="auto"/>
              <w:left w:val="single" w:sz="4" w:space="0" w:color="auto"/>
              <w:bottom w:val="single" w:sz="4" w:space="0" w:color="auto"/>
              <w:right w:val="single" w:sz="4" w:space="0" w:color="auto"/>
            </w:tcBorders>
            <w:vAlign w:val="center"/>
            <w:hideMark/>
          </w:tcPr>
          <w:p w14:paraId="58B95776"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январь</w:t>
            </w:r>
          </w:p>
        </w:tc>
        <w:tc>
          <w:tcPr>
            <w:tcW w:w="994" w:type="dxa"/>
            <w:tcBorders>
              <w:top w:val="single" w:sz="4" w:space="0" w:color="auto"/>
              <w:left w:val="single" w:sz="4" w:space="0" w:color="auto"/>
              <w:bottom w:val="single" w:sz="4" w:space="0" w:color="auto"/>
              <w:right w:val="single" w:sz="4" w:space="0" w:color="auto"/>
            </w:tcBorders>
            <w:vAlign w:val="center"/>
            <w:hideMark/>
          </w:tcPr>
          <w:p w14:paraId="595D3517" w14:textId="77777777" w:rsidR="005B5B3E" w:rsidRDefault="005B5B3E" w:rsidP="005B5B3E">
            <w:pPr>
              <w:widowControl w:val="0"/>
              <w:ind w:right="-7"/>
              <w:jc w:val="center"/>
              <w:rPr>
                <w:rFonts w:ascii="GHEA Grapalat" w:hAnsi="GHEA Grapalat" w:cs="Sylfaen"/>
                <w:sz w:val="16"/>
                <w:szCs w:val="16"/>
              </w:rPr>
            </w:pPr>
            <w:r>
              <w:rPr>
                <w:rFonts w:ascii="GHEA Grapalat" w:hAnsi="GHEA Grapalat"/>
                <w:sz w:val="16"/>
                <w:szCs w:val="16"/>
              </w:rPr>
              <w:t>февраль</w:t>
            </w:r>
          </w:p>
        </w:tc>
        <w:tc>
          <w:tcPr>
            <w:tcW w:w="707" w:type="dxa"/>
            <w:tcBorders>
              <w:top w:val="single" w:sz="4" w:space="0" w:color="auto"/>
              <w:left w:val="single" w:sz="4" w:space="0" w:color="auto"/>
              <w:bottom w:val="single" w:sz="4" w:space="0" w:color="auto"/>
              <w:right w:val="single" w:sz="4" w:space="0" w:color="auto"/>
            </w:tcBorders>
            <w:vAlign w:val="center"/>
            <w:hideMark/>
          </w:tcPr>
          <w:p w14:paraId="67CA8A6C"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март</w:t>
            </w:r>
          </w:p>
        </w:tc>
        <w:tc>
          <w:tcPr>
            <w:tcW w:w="851" w:type="dxa"/>
            <w:tcBorders>
              <w:top w:val="single" w:sz="4" w:space="0" w:color="auto"/>
              <w:left w:val="single" w:sz="4" w:space="0" w:color="auto"/>
              <w:bottom w:val="single" w:sz="4" w:space="0" w:color="auto"/>
              <w:right w:val="single" w:sz="4" w:space="0" w:color="auto"/>
            </w:tcBorders>
            <w:vAlign w:val="center"/>
            <w:hideMark/>
          </w:tcPr>
          <w:p w14:paraId="602D2D9F" w14:textId="77777777" w:rsidR="005B5B3E" w:rsidRDefault="005B5B3E" w:rsidP="005B5B3E">
            <w:pPr>
              <w:widowControl w:val="0"/>
              <w:ind w:right="-7"/>
              <w:jc w:val="center"/>
              <w:rPr>
                <w:rFonts w:ascii="GHEA Grapalat" w:hAnsi="GHEA Grapalat" w:cs="Sylfaen"/>
                <w:sz w:val="16"/>
                <w:szCs w:val="16"/>
              </w:rPr>
            </w:pPr>
            <w:r>
              <w:rPr>
                <w:rFonts w:ascii="GHEA Grapalat" w:hAnsi="GHEA Grapalat"/>
                <w:sz w:val="16"/>
                <w:szCs w:val="16"/>
              </w:rPr>
              <w:t>апрель</w:t>
            </w:r>
          </w:p>
        </w:tc>
        <w:tc>
          <w:tcPr>
            <w:tcW w:w="541" w:type="dxa"/>
            <w:tcBorders>
              <w:top w:val="single" w:sz="4" w:space="0" w:color="auto"/>
              <w:left w:val="single" w:sz="4" w:space="0" w:color="auto"/>
              <w:bottom w:val="single" w:sz="4" w:space="0" w:color="auto"/>
              <w:right w:val="single" w:sz="4" w:space="0" w:color="auto"/>
            </w:tcBorders>
            <w:vAlign w:val="center"/>
            <w:hideMark/>
          </w:tcPr>
          <w:p w14:paraId="403C052D"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май</w:t>
            </w:r>
          </w:p>
        </w:tc>
        <w:tc>
          <w:tcPr>
            <w:tcW w:w="606" w:type="dxa"/>
            <w:tcBorders>
              <w:top w:val="single" w:sz="4" w:space="0" w:color="auto"/>
              <w:left w:val="single" w:sz="4" w:space="0" w:color="auto"/>
              <w:bottom w:val="single" w:sz="4" w:space="0" w:color="auto"/>
              <w:right w:val="single" w:sz="4" w:space="0" w:color="auto"/>
            </w:tcBorders>
            <w:vAlign w:val="center"/>
            <w:hideMark/>
          </w:tcPr>
          <w:p w14:paraId="599F7613"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июнь</w:t>
            </w:r>
          </w:p>
        </w:tc>
        <w:tc>
          <w:tcPr>
            <w:tcW w:w="709" w:type="dxa"/>
            <w:tcBorders>
              <w:top w:val="single" w:sz="4" w:space="0" w:color="auto"/>
              <w:left w:val="single" w:sz="4" w:space="0" w:color="auto"/>
              <w:bottom w:val="single" w:sz="4" w:space="0" w:color="auto"/>
              <w:right w:val="single" w:sz="4" w:space="0" w:color="auto"/>
            </w:tcBorders>
            <w:vAlign w:val="center"/>
            <w:hideMark/>
          </w:tcPr>
          <w:p w14:paraId="558191DD"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июль</w:t>
            </w:r>
          </w:p>
        </w:tc>
        <w:tc>
          <w:tcPr>
            <w:tcW w:w="840" w:type="dxa"/>
            <w:tcBorders>
              <w:top w:val="single" w:sz="4" w:space="0" w:color="auto"/>
              <w:left w:val="single" w:sz="4" w:space="0" w:color="auto"/>
              <w:bottom w:val="single" w:sz="4" w:space="0" w:color="auto"/>
              <w:right w:val="single" w:sz="4" w:space="0" w:color="auto"/>
            </w:tcBorders>
            <w:vAlign w:val="center"/>
            <w:hideMark/>
          </w:tcPr>
          <w:p w14:paraId="66C5B8C1"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август</w:t>
            </w:r>
          </w:p>
        </w:tc>
        <w:tc>
          <w:tcPr>
            <w:tcW w:w="868" w:type="dxa"/>
            <w:tcBorders>
              <w:top w:val="single" w:sz="4" w:space="0" w:color="auto"/>
              <w:left w:val="single" w:sz="4" w:space="0" w:color="auto"/>
              <w:bottom w:val="single" w:sz="4" w:space="0" w:color="auto"/>
              <w:right w:val="single" w:sz="4" w:space="0" w:color="auto"/>
            </w:tcBorders>
            <w:vAlign w:val="center"/>
            <w:hideMark/>
          </w:tcPr>
          <w:p w14:paraId="4A4DAC6A"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сентябрь</w:t>
            </w:r>
          </w:p>
        </w:tc>
        <w:tc>
          <w:tcPr>
            <w:tcW w:w="856" w:type="dxa"/>
            <w:tcBorders>
              <w:top w:val="single" w:sz="4" w:space="0" w:color="auto"/>
              <w:left w:val="single" w:sz="4" w:space="0" w:color="auto"/>
              <w:bottom w:val="single" w:sz="4" w:space="0" w:color="auto"/>
              <w:right w:val="single" w:sz="4" w:space="0" w:color="auto"/>
            </w:tcBorders>
            <w:vAlign w:val="center"/>
            <w:hideMark/>
          </w:tcPr>
          <w:p w14:paraId="20DC325B"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октябрь</w:t>
            </w:r>
          </w:p>
        </w:tc>
        <w:tc>
          <w:tcPr>
            <w:tcW w:w="987" w:type="dxa"/>
            <w:tcBorders>
              <w:top w:val="single" w:sz="4" w:space="0" w:color="auto"/>
              <w:left w:val="single" w:sz="4" w:space="0" w:color="auto"/>
              <w:bottom w:val="single" w:sz="4" w:space="0" w:color="auto"/>
              <w:right w:val="single" w:sz="4" w:space="0" w:color="auto"/>
            </w:tcBorders>
            <w:vAlign w:val="center"/>
            <w:hideMark/>
          </w:tcPr>
          <w:p w14:paraId="3A848A5A"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ноябрь</w:t>
            </w:r>
          </w:p>
        </w:tc>
        <w:tc>
          <w:tcPr>
            <w:tcW w:w="857" w:type="dxa"/>
            <w:tcBorders>
              <w:top w:val="single" w:sz="4" w:space="0" w:color="auto"/>
              <w:left w:val="single" w:sz="4" w:space="0" w:color="auto"/>
              <w:bottom w:val="single" w:sz="4" w:space="0" w:color="auto"/>
              <w:right w:val="single" w:sz="4" w:space="0" w:color="auto"/>
            </w:tcBorders>
            <w:vAlign w:val="center"/>
            <w:hideMark/>
          </w:tcPr>
          <w:p w14:paraId="09BC6881" w14:textId="77777777" w:rsidR="005B5B3E" w:rsidRDefault="005B5B3E" w:rsidP="005B5B3E">
            <w:pPr>
              <w:widowControl w:val="0"/>
              <w:ind w:right="-7"/>
              <w:jc w:val="center"/>
              <w:rPr>
                <w:rFonts w:ascii="GHEA Grapalat" w:hAnsi="GHEA Grapalat"/>
                <w:sz w:val="16"/>
                <w:szCs w:val="16"/>
              </w:rPr>
            </w:pPr>
            <w:r>
              <w:rPr>
                <w:rFonts w:ascii="GHEA Grapalat" w:hAnsi="GHEA Grapalat"/>
                <w:sz w:val="16"/>
                <w:szCs w:val="16"/>
              </w:rPr>
              <w:t>декабрь</w:t>
            </w:r>
          </w:p>
        </w:tc>
        <w:tc>
          <w:tcPr>
            <w:tcW w:w="807" w:type="dxa"/>
            <w:tcBorders>
              <w:top w:val="single" w:sz="4" w:space="0" w:color="auto"/>
              <w:left w:val="single" w:sz="4" w:space="0" w:color="auto"/>
              <w:bottom w:val="single" w:sz="4" w:space="0" w:color="auto"/>
              <w:right w:val="single" w:sz="4" w:space="0" w:color="auto"/>
            </w:tcBorders>
            <w:vAlign w:val="center"/>
            <w:hideMark/>
          </w:tcPr>
          <w:p w14:paraId="1C01CD1F" w14:textId="77777777" w:rsidR="005B5B3E" w:rsidRDefault="005B5B3E" w:rsidP="005B5B3E">
            <w:pPr>
              <w:widowControl w:val="0"/>
              <w:ind w:right="-1"/>
              <w:jc w:val="center"/>
              <w:rPr>
                <w:rFonts w:ascii="GHEA Grapalat" w:hAnsi="GHEA Grapalat"/>
                <w:sz w:val="16"/>
                <w:szCs w:val="16"/>
                <w:lang w:val="en-US"/>
              </w:rPr>
            </w:pPr>
            <w:r>
              <w:rPr>
                <w:rFonts w:ascii="GHEA Grapalat" w:hAnsi="GHEA Grapalat"/>
                <w:sz w:val="16"/>
                <w:szCs w:val="16"/>
              </w:rPr>
              <w:t>Всего</w:t>
            </w:r>
          </w:p>
        </w:tc>
      </w:tr>
      <w:tr w:rsidR="008D0661" w14:paraId="7887B248" w14:textId="77777777" w:rsidTr="008D0661">
        <w:trPr>
          <w:trHeight w:val="404"/>
          <w:jc w:val="center"/>
        </w:trPr>
        <w:tc>
          <w:tcPr>
            <w:tcW w:w="1711" w:type="dxa"/>
            <w:tcBorders>
              <w:top w:val="single" w:sz="4" w:space="0" w:color="auto"/>
              <w:left w:val="single" w:sz="4" w:space="0" w:color="auto"/>
              <w:bottom w:val="single" w:sz="4" w:space="0" w:color="auto"/>
              <w:right w:val="single" w:sz="4" w:space="0" w:color="auto"/>
            </w:tcBorders>
          </w:tcPr>
          <w:p w14:paraId="482692E2" w14:textId="77777777" w:rsidR="008D0661" w:rsidRDefault="008D0661" w:rsidP="008D0661">
            <w:pPr>
              <w:widowControl w:val="0"/>
              <w:jc w:val="center"/>
              <w:rPr>
                <w:rFonts w:ascii="GHEA Grapalat" w:hAnsi="GHEA Grapalat"/>
                <w:sz w:val="16"/>
                <w:szCs w:val="16"/>
              </w:rPr>
            </w:pPr>
          </w:p>
        </w:tc>
        <w:tc>
          <w:tcPr>
            <w:tcW w:w="2110" w:type="dxa"/>
            <w:tcBorders>
              <w:top w:val="single" w:sz="4" w:space="0" w:color="auto"/>
              <w:left w:val="single" w:sz="4" w:space="0" w:color="auto"/>
              <w:bottom w:val="single" w:sz="4" w:space="0" w:color="auto"/>
              <w:right w:val="single" w:sz="4" w:space="0" w:color="auto"/>
            </w:tcBorders>
          </w:tcPr>
          <w:p w14:paraId="0ADDCC95" w14:textId="2FEF4E5D" w:rsidR="008D0661" w:rsidRDefault="008D0661" w:rsidP="008D0661">
            <w:pPr>
              <w:widowControl w:val="0"/>
              <w:jc w:val="center"/>
              <w:rPr>
                <w:rFonts w:ascii="GHEA Grapalat" w:hAnsi="GHEA Grapalat"/>
                <w:sz w:val="16"/>
                <w:szCs w:val="16"/>
              </w:rPr>
            </w:pPr>
            <w:r w:rsidRPr="00BB1E18">
              <w:rPr>
                <w:sz w:val="20"/>
                <w:szCs w:val="20"/>
                <w:lang w:val="hy-AM"/>
              </w:rPr>
              <w:t>42414700/</w:t>
            </w:r>
            <w:r>
              <w:rPr>
                <w:sz w:val="20"/>
                <w:szCs w:val="20"/>
              </w:rPr>
              <w:t>508</w:t>
            </w:r>
          </w:p>
        </w:tc>
        <w:tc>
          <w:tcPr>
            <w:tcW w:w="1474" w:type="dxa"/>
            <w:tcBorders>
              <w:top w:val="single" w:sz="4" w:space="0" w:color="auto"/>
              <w:left w:val="single" w:sz="4" w:space="0" w:color="auto"/>
              <w:bottom w:val="single" w:sz="4" w:space="0" w:color="auto"/>
              <w:right w:val="single" w:sz="4" w:space="0" w:color="auto"/>
            </w:tcBorders>
          </w:tcPr>
          <w:p w14:paraId="6DA080C5" w14:textId="77777777" w:rsidR="008D0661" w:rsidRPr="00BB1E18" w:rsidRDefault="008D0661" w:rsidP="008D0661">
            <w:pPr>
              <w:jc w:val="center"/>
              <w:rPr>
                <w:b/>
                <w:color w:val="000000"/>
                <w:sz w:val="20"/>
                <w:szCs w:val="20"/>
                <w:lang w:val="hy-AM"/>
              </w:rPr>
            </w:pPr>
            <w:r w:rsidRPr="00BB1E18">
              <w:rPr>
                <w:b/>
                <w:color w:val="000000"/>
                <w:sz w:val="20"/>
                <w:szCs w:val="20"/>
              </w:rPr>
              <w:t>П</w:t>
            </w:r>
            <w:r w:rsidRPr="00BB1E18">
              <w:rPr>
                <w:b/>
                <w:color w:val="000000"/>
                <w:sz w:val="20"/>
                <w:szCs w:val="20"/>
                <w:lang w:val="hy-AM"/>
              </w:rPr>
              <w:t>риобретение лифтов (с установкой и обслуживанием)</w:t>
            </w:r>
            <w:r w:rsidRPr="00BB1E18">
              <w:rPr>
                <w:b/>
                <w:color w:val="000000"/>
                <w:sz w:val="20"/>
                <w:szCs w:val="20"/>
              </w:rPr>
              <w:t>,</w:t>
            </w:r>
            <w:r w:rsidRPr="00BB1E18">
              <w:rPr>
                <w:b/>
                <w:color w:val="000000"/>
                <w:sz w:val="20"/>
                <w:szCs w:val="20"/>
                <w:lang w:val="hy-AM"/>
              </w:rPr>
              <w:t xml:space="preserve"> административный район</w:t>
            </w:r>
          </w:p>
          <w:p w14:paraId="417902B2" w14:textId="77777777" w:rsidR="008D0661" w:rsidRPr="00BB1E18" w:rsidRDefault="008D0661" w:rsidP="008D0661">
            <w:pPr>
              <w:jc w:val="center"/>
              <w:rPr>
                <w:b/>
                <w:color w:val="000000"/>
                <w:sz w:val="20"/>
                <w:szCs w:val="20"/>
                <w:lang w:val="hy-AM"/>
              </w:rPr>
            </w:pPr>
            <w:r w:rsidRPr="00BB1E18">
              <w:rPr>
                <w:b/>
                <w:color w:val="000000"/>
                <w:sz w:val="20"/>
                <w:szCs w:val="20"/>
              </w:rPr>
              <w:t>Ачапняк, Арабкир,</w:t>
            </w:r>
            <w:r w:rsidRPr="00BB1E18">
              <w:rPr>
                <w:b/>
                <w:color w:val="000000"/>
                <w:sz w:val="20"/>
                <w:szCs w:val="20"/>
                <w:lang w:val="hy-AM"/>
              </w:rPr>
              <w:t xml:space="preserve"> Аван,</w:t>
            </w:r>
            <w:r w:rsidRPr="00BB1E18">
              <w:rPr>
                <w:b/>
                <w:color w:val="000000"/>
                <w:sz w:val="20"/>
                <w:szCs w:val="20"/>
              </w:rPr>
              <w:t xml:space="preserve"> </w:t>
            </w:r>
            <w:r w:rsidRPr="00BB1E18">
              <w:rPr>
                <w:b/>
                <w:color w:val="000000"/>
                <w:sz w:val="20"/>
                <w:szCs w:val="20"/>
                <w:lang w:val="hy-AM"/>
              </w:rPr>
              <w:t>Нор</w:t>
            </w:r>
            <w:r w:rsidRPr="00BB1E18">
              <w:rPr>
                <w:b/>
                <w:color w:val="000000"/>
                <w:sz w:val="20"/>
                <w:szCs w:val="20"/>
              </w:rPr>
              <w:t>-</w:t>
            </w:r>
            <w:r w:rsidRPr="00BB1E18">
              <w:rPr>
                <w:b/>
                <w:color w:val="000000"/>
                <w:sz w:val="20"/>
                <w:szCs w:val="20"/>
                <w:lang w:val="hy-AM"/>
              </w:rPr>
              <w:t xml:space="preserve"> Норк,</w:t>
            </w:r>
            <w:r w:rsidRPr="00BB1E18">
              <w:rPr>
                <w:b/>
                <w:color w:val="000000"/>
                <w:sz w:val="20"/>
                <w:szCs w:val="20"/>
              </w:rPr>
              <w:t xml:space="preserve"> </w:t>
            </w:r>
            <w:r w:rsidRPr="00BB1E18">
              <w:rPr>
                <w:b/>
                <w:color w:val="000000"/>
                <w:sz w:val="20"/>
                <w:szCs w:val="20"/>
                <w:lang w:val="hy-AM"/>
              </w:rPr>
              <w:t>Канакер-Зейтун</w:t>
            </w:r>
          </w:p>
          <w:p w14:paraId="5A694DB0" w14:textId="77777777" w:rsidR="008D0661" w:rsidRPr="00BB1E18" w:rsidRDefault="008D0661" w:rsidP="008D0661">
            <w:pPr>
              <w:jc w:val="center"/>
              <w:rPr>
                <w:b/>
                <w:color w:val="000000"/>
                <w:sz w:val="20"/>
                <w:szCs w:val="20"/>
              </w:rPr>
            </w:pPr>
            <w:r w:rsidRPr="00BB1E18">
              <w:rPr>
                <w:b/>
                <w:color w:val="000000"/>
                <w:sz w:val="20"/>
                <w:szCs w:val="20"/>
              </w:rPr>
              <w:t>Давташен,</w:t>
            </w:r>
          </w:p>
          <w:p w14:paraId="14D64FC7" w14:textId="77777777" w:rsidR="008D0661" w:rsidRPr="00BB1E18" w:rsidRDefault="008D0661" w:rsidP="008D0661">
            <w:pPr>
              <w:jc w:val="center"/>
              <w:rPr>
                <w:b/>
                <w:color w:val="000000"/>
                <w:sz w:val="20"/>
                <w:szCs w:val="20"/>
              </w:rPr>
            </w:pPr>
            <w:r w:rsidRPr="00BB1E18">
              <w:rPr>
                <w:b/>
                <w:color w:val="000000"/>
                <w:sz w:val="20"/>
                <w:szCs w:val="20"/>
              </w:rPr>
              <w:t>Эребуни,</w:t>
            </w:r>
          </w:p>
          <w:p w14:paraId="7CBF3BEA" w14:textId="77777777" w:rsidR="008D0661" w:rsidRPr="00BB1E18" w:rsidRDefault="008D0661" w:rsidP="008D0661">
            <w:pPr>
              <w:jc w:val="center"/>
              <w:rPr>
                <w:b/>
                <w:color w:val="000000"/>
                <w:sz w:val="20"/>
                <w:szCs w:val="20"/>
              </w:rPr>
            </w:pPr>
            <w:r w:rsidRPr="00BB1E18">
              <w:rPr>
                <w:b/>
                <w:color w:val="000000"/>
                <w:sz w:val="20"/>
                <w:szCs w:val="20"/>
              </w:rPr>
              <w:t>Шенгавит,</w:t>
            </w:r>
          </w:p>
          <w:p w14:paraId="4F6A69CE" w14:textId="77777777" w:rsidR="008D0661" w:rsidRPr="00BB1E18" w:rsidRDefault="008D0661" w:rsidP="008D0661">
            <w:pPr>
              <w:jc w:val="center"/>
              <w:rPr>
                <w:b/>
                <w:color w:val="000000"/>
                <w:sz w:val="20"/>
                <w:szCs w:val="20"/>
              </w:rPr>
            </w:pPr>
            <w:r w:rsidRPr="00BB1E18">
              <w:rPr>
                <w:b/>
                <w:color w:val="000000"/>
                <w:sz w:val="20"/>
                <w:szCs w:val="20"/>
              </w:rPr>
              <w:t>Кентрон,</w:t>
            </w:r>
          </w:p>
          <w:p w14:paraId="4069EFF5" w14:textId="77777777" w:rsidR="008D0661" w:rsidRPr="00BB1E18" w:rsidRDefault="008D0661" w:rsidP="008D0661">
            <w:pPr>
              <w:jc w:val="center"/>
              <w:rPr>
                <w:b/>
                <w:color w:val="000000"/>
                <w:sz w:val="20"/>
                <w:szCs w:val="20"/>
              </w:rPr>
            </w:pPr>
            <w:r w:rsidRPr="00BB1E18">
              <w:rPr>
                <w:b/>
                <w:color w:val="000000"/>
                <w:sz w:val="20"/>
                <w:szCs w:val="20"/>
              </w:rPr>
              <w:t>Малатиа-Себастиа</w:t>
            </w:r>
          </w:p>
          <w:p w14:paraId="79FE39DB" w14:textId="0A9E1536" w:rsidR="008D0661" w:rsidRDefault="008D0661" w:rsidP="008D0661">
            <w:pPr>
              <w:widowControl w:val="0"/>
              <w:jc w:val="center"/>
              <w:rPr>
                <w:rFonts w:ascii="GHEA Grapalat" w:hAnsi="GHEA Grapalat"/>
                <w:sz w:val="16"/>
                <w:szCs w:val="16"/>
              </w:rPr>
            </w:pPr>
          </w:p>
        </w:tc>
        <w:tc>
          <w:tcPr>
            <w:tcW w:w="987" w:type="dxa"/>
            <w:tcBorders>
              <w:top w:val="single" w:sz="4" w:space="0" w:color="auto"/>
              <w:left w:val="single" w:sz="4" w:space="0" w:color="auto"/>
              <w:bottom w:val="single" w:sz="4" w:space="0" w:color="auto"/>
              <w:right w:val="single" w:sz="4" w:space="0" w:color="auto"/>
            </w:tcBorders>
            <w:vAlign w:val="center"/>
            <w:hideMark/>
          </w:tcPr>
          <w:p w14:paraId="28FE7C93" w14:textId="77777777" w:rsidR="008D0661" w:rsidRDefault="008D0661" w:rsidP="008D0661">
            <w:pPr>
              <w:widowControl w:val="0"/>
              <w:jc w:val="center"/>
              <w:rPr>
                <w:rFonts w:ascii="GHEA Grapalat" w:hAnsi="GHEA Grapalat"/>
                <w:sz w:val="16"/>
                <w:szCs w:val="16"/>
              </w:rPr>
            </w:pPr>
            <w:r>
              <w:rPr>
                <w:rFonts w:ascii="GHEA Grapalat" w:hAnsi="GHEA Grapalat"/>
                <w:sz w:val="16"/>
                <w:szCs w:val="16"/>
              </w:rPr>
              <w:t>... %</w:t>
            </w:r>
          </w:p>
        </w:tc>
        <w:tc>
          <w:tcPr>
            <w:tcW w:w="994" w:type="dxa"/>
            <w:tcBorders>
              <w:top w:val="single" w:sz="4" w:space="0" w:color="auto"/>
              <w:left w:val="single" w:sz="4" w:space="0" w:color="auto"/>
              <w:bottom w:val="single" w:sz="4" w:space="0" w:color="auto"/>
              <w:right w:val="single" w:sz="4" w:space="0" w:color="auto"/>
            </w:tcBorders>
            <w:vAlign w:val="center"/>
            <w:hideMark/>
          </w:tcPr>
          <w:p w14:paraId="45FDCA2D" w14:textId="77777777" w:rsidR="008D0661" w:rsidRDefault="008D0661" w:rsidP="008D0661">
            <w:pPr>
              <w:widowControl w:val="0"/>
              <w:jc w:val="center"/>
              <w:rPr>
                <w:rFonts w:ascii="GHEA Grapalat" w:hAnsi="GHEA Grapalat"/>
                <w:sz w:val="16"/>
                <w:szCs w:val="16"/>
              </w:rPr>
            </w:pPr>
            <w:r>
              <w:rPr>
                <w:rFonts w:ascii="GHEA Grapalat" w:hAnsi="GHEA Grapalat"/>
                <w:sz w:val="16"/>
                <w:szCs w:val="16"/>
              </w:rPr>
              <w:t>... %</w:t>
            </w:r>
          </w:p>
        </w:tc>
        <w:tc>
          <w:tcPr>
            <w:tcW w:w="707" w:type="dxa"/>
            <w:tcBorders>
              <w:top w:val="single" w:sz="4" w:space="0" w:color="auto"/>
              <w:left w:val="single" w:sz="4" w:space="0" w:color="auto"/>
              <w:bottom w:val="single" w:sz="4" w:space="0" w:color="auto"/>
              <w:right w:val="single" w:sz="4" w:space="0" w:color="auto"/>
            </w:tcBorders>
            <w:vAlign w:val="center"/>
            <w:hideMark/>
          </w:tcPr>
          <w:p w14:paraId="3441F1B9" w14:textId="77777777" w:rsidR="008D0661" w:rsidRDefault="008D0661" w:rsidP="008D0661">
            <w:pPr>
              <w:widowControl w:val="0"/>
              <w:jc w:val="center"/>
              <w:rPr>
                <w:rFonts w:ascii="GHEA Grapalat" w:hAnsi="GHEA Grapalat" w:cs="Arial"/>
                <w:sz w:val="16"/>
                <w:szCs w:val="16"/>
              </w:rPr>
            </w:pPr>
            <w:r>
              <w:rPr>
                <w:rFonts w:ascii="GHEA Grapalat" w:hAnsi="GHEA Grapalat"/>
                <w:sz w:val="16"/>
                <w:szCs w:val="16"/>
              </w:rPr>
              <w:t>... %</w:t>
            </w:r>
          </w:p>
        </w:tc>
        <w:tc>
          <w:tcPr>
            <w:tcW w:w="851" w:type="dxa"/>
            <w:tcBorders>
              <w:top w:val="single" w:sz="4" w:space="0" w:color="auto"/>
              <w:left w:val="single" w:sz="4" w:space="0" w:color="auto"/>
              <w:bottom w:val="single" w:sz="4" w:space="0" w:color="auto"/>
              <w:right w:val="single" w:sz="4" w:space="0" w:color="auto"/>
            </w:tcBorders>
            <w:vAlign w:val="center"/>
            <w:hideMark/>
          </w:tcPr>
          <w:p w14:paraId="60E303B9" w14:textId="77777777" w:rsidR="008D0661" w:rsidRDefault="008D0661" w:rsidP="008D0661">
            <w:pPr>
              <w:widowControl w:val="0"/>
              <w:jc w:val="center"/>
              <w:rPr>
                <w:rFonts w:ascii="GHEA Grapalat" w:hAnsi="GHEA Grapalat" w:cs="Arial"/>
                <w:sz w:val="16"/>
                <w:szCs w:val="16"/>
              </w:rPr>
            </w:pPr>
            <w:r>
              <w:rPr>
                <w:rFonts w:ascii="GHEA Grapalat" w:hAnsi="GHEA Grapalat"/>
                <w:sz w:val="16"/>
                <w:szCs w:val="16"/>
              </w:rPr>
              <w:t>... %</w:t>
            </w:r>
          </w:p>
        </w:tc>
        <w:tc>
          <w:tcPr>
            <w:tcW w:w="541" w:type="dxa"/>
            <w:tcBorders>
              <w:top w:val="single" w:sz="4" w:space="0" w:color="auto"/>
              <w:left w:val="single" w:sz="4" w:space="0" w:color="auto"/>
              <w:bottom w:val="single" w:sz="4" w:space="0" w:color="auto"/>
              <w:right w:val="single" w:sz="4" w:space="0" w:color="auto"/>
            </w:tcBorders>
            <w:vAlign w:val="center"/>
            <w:hideMark/>
          </w:tcPr>
          <w:p w14:paraId="0012AEEC" w14:textId="77777777" w:rsidR="008D0661" w:rsidRDefault="008D0661" w:rsidP="008D0661">
            <w:pPr>
              <w:widowControl w:val="0"/>
              <w:jc w:val="center"/>
              <w:rPr>
                <w:rFonts w:ascii="GHEA Grapalat" w:hAnsi="GHEA Grapalat" w:cs="Arial"/>
                <w:sz w:val="16"/>
                <w:szCs w:val="16"/>
              </w:rPr>
            </w:pPr>
            <w:r>
              <w:rPr>
                <w:rFonts w:ascii="GHEA Grapalat" w:hAnsi="GHEA Grapalat"/>
                <w:sz w:val="16"/>
                <w:szCs w:val="16"/>
              </w:rPr>
              <w:t>... %</w:t>
            </w:r>
          </w:p>
        </w:tc>
        <w:tc>
          <w:tcPr>
            <w:tcW w:w="606" w:type="dxa"/>
            <w:tcBorders>
              <w:top w:val="single" w:sz="4" w:space="0" w:color="auto"/>
              <w:left w:val="single" w:sz="4" w:space="0" w:color="auto"/>
              <w:bottom w:val="single" w:sz="4" w:space="0" w:color="auto"/>
              <w:right w:val="single" w:sz="4" w:space="0" w:color="auto"/>
            </w:tcBorders>
            <w:vAlign w:val="center"/>
            <w:hideMark/>
          </w:tcPr>
          <w:p w14:paraId="67CD379F" w14:textId="77777777" w:rsidR="008D0661" w:rsidRDefault="008D0661" w:rsidP="008D0661">
            <w:pPr>
              <w:widowControl w:val="0"/>
              <w:jc w:val="center"/>
              <w:rPr>
                <w:rFonts w:ascii="GHEA Grapalat" w:hAnsi="GHEA Grapalat" w:cs="Arial"/>
                <w:sz w:val="16"/>
                <w:szCs w:val="16"/>
              </w:rPr>
            </w:pPr>
            <w:r>
              <w:rPr>
                <w:rFonts w:ascii="GHEA Grapalat" w:hAnsi="GHEA Grapalat"/>
                <w:sz w:val="16"/>
                <w:szCs w:val="16"/>
              </w:rPr>
              <w:t>... %</w:t>
            </w:r>
          </w:p>
        </w:tc>
        <w:tc>
          <w:tcPr>
            <w:tcW w:w="709" w:type="dxa"/>
            <w:tcBorders>
              <w:top w:val="single" w:sz="4" w:space="0" w:color="auto"/>
              <w:left w:val="single" w:sz="4" w:space="0" w:color="auto"/>
              <w:bottom w:val="single" w:sz="4" w:space="0" w:color="auto"/>
              <w:right w:val="single" w:sz="4" w:space="0" w:color="auto"/>
            </w:tcBorders>
            <w:vAlign w:val="center"/>
            <w:hideMark/>
          </w:tcPr>
          <w:p w14:paraId="46DBCF31" w14:textId="77777777" w:rsidR="008D0661" w:rsidRDefault="008D0661" w:rsidP="008D0661">
            <w:pPr>
              <w:widowControl w:val="0"/>
              <w:jc w:val="center"/>
              <w:rPr>
                <w:rFonts w:ascii="GHEA Grapalat" w:hAnsi="GHEA Grapalat" w:cs="Arial"/>
                <w:sz w:val="16"/>
                <w:szCs w:val="16"/>
              </w:rPr>
            </w:pPr>
            <w:r>
              <w:rPr>
                <w:rFonts w:ascii="GHEA Grapalat" w:hAnsi="GHEA Grapalat"/>
                <w:sz w:val="16"/>
                <w:szCs w:val="16"/>
              </w:rPr>
              <w:t>... %</w:t>
            </w:r>
          </w:p>
        </w:tc>
        <w:tc>
          <w:tcPr>
            <w:tcW w:w="840" w:type="dxa"/>
            <w:tcBorders>
              <w:top w:val="single" w:sz="4" w:space="0" w:color="auto"/>
              <w:left w:val="single" w:sz="4" w:space="0" w:color="auto"/>
              <w:bottom w:val="single" w:sz="4" w:space="0" w:color="auto"/>
              <w:right w:val="single" w:sz="4" w:space="0" w:color="auto"/>
            </w:tcBorders>
            <w:vAlign w:val="center"/>
            <w:hideMark/>
          </w:tcPr>
          <w:p w14:paraId="79A858A6" w14:textId="77777777" w:rsidR="008D0661" w:rsidRDefault="008D0661" w:rsidP="008D0661">
            <w:pPr>
              <w:widowControl w:val="0"/>
              <w:jc w:val="center"/>
              <w:rPr>
                <w:rFonts w:ascii="GHEA Grapalat" w:hAnsi="GHEA Grapalat" w:cs="Arial"/>
                <w:sz w:val="16"/>
                <w:szCs w:val="16"/>
              </w:rPr>
            </w:pPr>
            <w:r>
              <w:rPr>
                <w:rFonts w:ascii="GHEA Grapalat" w:hAnsi="GHEA Grapalat"/>
                <w:sz w:val="16"/>
                <w:szCs w:val="16"/>
              </w:rPr>
              <w:t>... %</w:t>
            </w:r>
          </w:p>
        </w:tc>
        <w:tc>
          <w:tcPr>
            <w:tcW w:w="868" w:type="dxa"/>
            <w:tcBorders>
              <w:top w:val="single" w:sz="4" w:space="0" w:color="auto"/>
              <w:left w:val="single" w:sz="4" w:space="0" w:color="auto"/>
              <w:bottom w:val="single" w:sz="4" w:space="0" w:color="auto"/>
              <w:right w:val="single" w:sz="4" w:space="0" w:color="auto"/>
            </w:tcBorders>
            <w:vAlign w:val="center"/>
            <w:hideMark/>
          </w:tcPr>
          <w:p w14:paraId="4A5DCDF1" w14:textId="77777777" w:rsidR="008D0661" w:rsidRDefault="008D0661" w:rsidP="008D0661">
            <w:pPr>
              <w:widowControl w:val="0"/>
              <w:jc w:val="center"/>
              <w:rPr>
                <w:rFonts w:ascii="GHEA Grapalat" w:hAnsi="GHEA Grapalat" w:cs="Arial"/>
                <w:sz w:val="16"/>
                <w:szCs w:val="16"/>
              </w:rPr>
            </w:pPr>
            <w:r>
              <w:rPr>
                <w:rFonts w:ascii="GHEA Grapalat" w:hAnsi="GHEA Grapalat"/>
                <w:sz w:val="16"/>
                <w:szCs w:val="16"/>
              </w:rPr>
              <w:t>... %</w:t>
            </w:r>
          </w:p>
        </w:tc>
        <w:tc>
          <w:tcPr>
            <w:tcW w:w="856" w:type="dxa"/>
            <w:tcBorders>
              <w:top w:val="single" w:sz="4" w:space="0" w:color="auto"/>
              <w:left w:val="single" w:sz="4" w:space="0" w:color="auto"/>
              <w:bottom w:val="single" w:sz="4" w:space="0" w:color="auto"/>
              <w:right w:val="single" w:sz="4" w:space="0" w:color="auto"/>
            </w:tcBorders>
            <w:vAlign w:val="center"/>
            <w:hideMark/>
          </w:tcPr>
          <w:p w14:paraId="0BB27749" w14:textId="77777777" w:rsidR="008D0661" w:rsidRDefault="008D0661" w:rsidP="008D0661">
            <w:pPr>
              <w:widowControl w:val="0"/>
              <w:jc w:val="center"/>
              <w:rPr>
                <w:rFonts w:ascii="GHEA Grapalat" w:hAnsi="GHEA Grapalat" w:cs="Arial"/>
                <w:sz w:val="16"/>
                <w:szCs w:val="16"/>
              </w:rPr>
            </w:pPr>
            <w:r>
              <w:rPr>
                <w:rFonts w:ascii="GHEA Grapalat" w:hAnsi="GHEA Grapalat"/>
                <w:sz w:val="16"/>
                <w:szCs w:val="16"/>
              </w:rPr>
              <w:t>... %</w:t>
            </w:r>
          </w:p>
        </w:tc>
        <w:tc>
          <w:tcPr>
            <w:tcW w:w="987" w:type="dxa"/>
            <w:tcBorders>
              <w:top w:val="single" w:sz="4" w:space="0" w:color="auto"/>
              <w:left w:val="single" w:sz="4" w:space="0" w:color="auto"/>
              <w:bottom w:val="single" w:sz="4" w:space="0" w:color="auto"/>
              <w:right w:val="single" w:sz="4" w:space="0" w:color="auto"/>
            </w:tcBorders>
            <w:vAlign w:val="center"/>
            <w:hideMark/>
          </w:tcPr>
          <w:p w14:paraId="5896F21A" w14:textId="77777777" w:rsidR="008D0661" w:rsidRDefault="008D0661" w:rsidP="008D0661">
            <w:pPr>
              <w:widowControl w:val="0"/>
              <w:jc w:val="center"/>
              <w:rPr>
                <w:rFonts w:ascii="GHEA Grapalat" w:hAnsi="GHEA Grapalat" w:cs="Arial"/>
                <w:sz w:val="16"/>
                <w:szCs w:val="16"/>
              </w:rPr>
            </w:pPr>
            <w:r>
              <w:rPr>
                <w:rFonts w:ascii="GHEA Grapalat" w:hAnsi="GHEA Grapalat"/>
                <w:sz w:val="16"/>
                <w:szCs w:val="16"/>
              </w:rPr>
              <w:t>... %</w:t>
            </w:r>
          </w:p>
        </w:tc>
        <w:tc>
          <w:tcPr>
            <w:tcW w:w="857" w:type="dxa"/>
            <w:tcBorders>
              <w:top w:val="single" w:sz="4" w:space="0" w:color="auto"/>
              <w:left w:val="single" w:sz="4" w:space="0" w:color="auto"/>
              <w:bottom w:val="single" w:sz="4" w:space="0" w:color="auto"/>
              <w:right w:val="single" w:sz="4" w:space="0" w:color="auto"/>
            </w:tcBorders>
            <w:vAlign w:val="center"/>
            <w:hideMark/>
          </w:tcPr>
          <w:p w14:paraId="31D2AD55" w14:textId="77777777" w:rsidR="008D0661" w:rsidRDefault="008D0661" w:rsidP="008D0661">
            <w:pPr>
              <w:widowControl w:val="0"/>
              <w:jc w:val="center"/>
              <w:rPr>
                <w:rFonts w:ascii="GHEA Grapalat" w:hAnsi="GHEA Grapalat" w:cs="Arial"/>
                <w:sz w:val="16"/>
                <w:szCs w:val="16"/>
              </w:rPr>
            </w:pPr>
            <w:r>
              <w:rPr>
                <w:rFonts w:ascii="GHEA Grapalat" w:hAnsi="GHEA Grapalat"/>
                <w:sz w:val="16"/>
                <w:szCs w:val="16"/>
              </w:rPr>
              <w:t>... %</w:t>
            </w:r>
          </w:p>
        </w:tc>
        <w:tc>
          <w:tcPr>
            <w:tcW w:w="807" w:type="dxa"/>
            <w:tcBorders>
              <w:top w:val="single" w:sz="4" w:space="0" w:color="auto"/>
              <w:left w:val="single" w:sz="4" w:space="0" w:color="auto"/>
              <w:bottom w:val="single" w:sz="4" w:space="0" w:color="auto"/>
              <w:right w:val="single" w:sz="4" w:space="0" w:color="auto"/>
            </w:tcBorders>
            <w:vAlign w:val="center"/>
            <w:hideMark/>
          </w:tcPr>
          <w:p w14:paraId="7A506034" w14:textId="77777777" w:rsidR="008D0661" w:rsidRDefault="008D0661" w:rsidP="008D0661">
            <w:pPr>
              <w:widowControl w:val="0"/>
              <w:jc w:val="center"/>
              <w:rPr>
                <w:rFonts w:ascii="GHEA Grapalat" w:hAnsi="GHEA Grapalat"/>
                <w:b/>
                <w:sz w:val="16"/>
                <w:szCs w:val="16"/>
              </w:rPr>
            </w:pPr>
            <w:r>
              <w:rPr>
                <w:rFonts w:ascii="GHEA Grapalat" w:hAnsi="GHEA Grapalat"/>
                <w:sz w:val="16"/>
                <w:szCs w:val="16"/>
              </w:rPr>
              <w:t>... %</w:t>
            </w:r>
          </w:p>
        </w:tc>
      </w:tr>
    </w:tbl>
    <w:p w14:paraId="08CF7D0E" w14:textId="77777777" w:rsidR="005B5B3E" w:rsidRDefault="005B5B3E" w:rsidP="005B5B3E">
      <w:pPr>
        <w:widowControl w:val="0"/>
        <w:rPr>
          <w:rFonts w:ascii="GHEA Grapalat" w:hAnsi="GHEA Grapalat"/>
          <w:i/>
        </w:rPr>
      </w:pPr>
    </w:p>
    <w:tbl>
      <w:tblPr>
        <w:tblW w:w="9645" w:type="dxa"/>
        <w:jc w:val="center"/>
        <w:tblLayout w:type="fixed"/>
        <w:tblLook w:val="04A0" w:firstRow="1" w:lastRow="0" w:firstColumn="1" w:lastColumn="0" w:noHBand="0" w:noVBand="1"/>
      </w:tblPr>
      <w:tblGrid>
        <w:gridCol w:w="4539"/>
        <w:gridCol w:w="760"/>
        <w:gridCol w:w="4346"/>
      </w:tblGrid>
      <w:tr w:rsidR="005B5B3E" w14:paraId="220239EA" w14:textId="77777777" w:rsidTr="005B5B3E">
        <w:trPr>
          <w:jc w:val="center"/>
        </w:trPr>
        <w:tc>
          <w:tcPr>
            <w:tcW w:w="4536" w:type="dxa"/>
            <w:hideMark/>
          </w:tcPr>
          <w:p w14:paraId="1AFD302B" w14:textId="77777777" w:rsidR="005B5B3E" w:rsidRDefault="005B5B3E" w:rsidP="005B5B3E">
            <w:pPr>
              <w:widowControl w:val="0"/>
              <w:jc w:val="center"/>
              <w:rPr>
                <w:rFonts w:ascii="GHEA Grapalat" w:hAnsi="GHEA Grapalat" w:cs="Sylfaen"/>
                <w:b/>
                <w:bCs/>
              </w:rPr>
            </w:pPr>
            <w:r>
              <w:rPr>
                <w:rFonts w:ascii="GHEA Grapalat" w:hAnsi="GHEA Grapalat"/>
                <w:b/>
              </w:rPr>
              <w:lastRenderedPageBreak/>
              <w:t>ПОКУПАТЕЛЬ</w:t>
            </w:r>
          </w:p>
          <w:p w14:paraId="7E2DB04B" w14:textId="77777777" w:rsidR="005B5B3E" w:rsidRDefault="005B5B3E" w:rsidP="005B5B3E">
            <w:pPr>
              <w:widowControl w:val="0"/>
              <w:jc w:val="center"/>
              <w:rPr>
                <w:rFonts w:ascii="GHEA Grapalat" w:hAnsi="GHEA Grapalat"/>
                <w:lang w:val="en-US"/>
              </w:rPr>
            </w:pPr>
            <w:r>
              <w:rPr>
                <w:rFonts w:ascii="GHEA Grapalat" w:hAnsi="GHEA Grapalat"/>
                <w:lang w:val="en-US"/>
              </w:rPr>
              <w:t>______________________</w:t>
            </w:r>
          </w:p>
          <w:p w14:paraId="39D122CF" w14:textId="77777777" w:rsidR="005B5B3E" w:rsidRDefault="005B5B3E" w:rsidP="005B5B3E">
            <w:pPr>
              <w:widowControl w:val="0"/>
              <w:jc w:val="center"/>
              <w:rPr>
                <w:rFonts w:ascii="GHEA Grapalat" w:hAnsi="GHEA Grapalat"/>
                <w:sz w:val="20"/>
                <w:szCs w:val="20"/>
              </w:rPr>
            </w:pPr>
            <w:r>
              <w:rPr>
                <w:rFonts w:ascii="GHEA Grapalat" w:hAnsi="GHEA Grapalat"/>
                <w:sz w:val="20"/>
                <w:szCs w:val="20"/>
              </w:rPr>
              <w:t>/подпись/</w:t>
            </w:r>
          </w:p>
          <w:p w14:paraId="273138E4" w14:textId="77777777" w:rsidR="005B5B3E" w:rsidRDefault="005B5B3E" w:rsidP="005B5B3E">
            <w:pPr>
              <w:widowControl w:val="0"/>
              <w:jc w:val="center"/>
              <w:rPr>
                <w:rFonts w:ascii="GHEA Grapalat" w:hAnsi="GHEA Grapalat"/>
              </w:rPr>
            </w:pPr>
            <w:r>
              <w:rPr>
                <w:rFonts w:ascii="GHEA Grapalat" w:hAnsi="GHEA Grapalat"/>
              </w:rPr>
              <w:t>М. П.</w:t>
            </w:r>
          </w:p>
        </w:tc>
        <w:tc>
          <w:tcPr>
            <w:tcW w:w="760" w:type="dxa"/>
          </w:tcPr>
          <w:p w14:paraId="26604691" w14:textId="77777777" w:rsidR="005B5B3E" w:rsidRDefault="005B5B3E" w:rsidP="005B5B3E">
            <w:pPr>
              <w:widowControl w:val="0"/>
              <w:jc w:val="center"/>
              <w:rPr>
                <w:rFonts w:ascii="GHEA Grapalat" w:hAnsi="GHEA Grapalat"/>
              </w:rPr>
            </w:pPr>
          </w:p>
        </w:tc>
        <w:tc>
          <w:tcPr>
            <w:tcW w:w="4343" w:type="dxa"/>
            <w:hideMark/>
          </w:tcPr>
          <w:p w14:paraId="567FE3F1" w14:textId="77777777" w:rsidR="005B5B3E" w:rsidRDefault="005B5B3E" w:rsidP="005B5B3E">
            <w:pPr>
              <w:widowControl w:val="0"/>
              <w:jc w:val="center"/>
              <w:rPr>
                <w:rFonts w:ascii="GHEA Grapalat" w:hAnsi="GHEA Grapalat" w:cs="Sylfaen"/>
                <w:b/>
                <w:bCs/>
              </w:rPr>
            </w:pPr>
            <w:r>
              <w:rPr>
                <w:rFonts w:ascii="GHEA Grapalat" w:hAnsi="GHEA Grapalat"/>
                <w:b/>
              </w:rPr>
              <w:t>ПРОДАВЕЦ</w:t>
            </w:r>
          </w:p>
          <w:p w14:paraId="03588865" w14:textId="77777777" w:rsidR="005B5B3E" w:rsidRDefault="005B5B3E" w:rsidP="005B5B3E">
            <w:pPr>
              <w:widowControl w:val="0"/>
              <w:jc w:val="center"/>
              <w:rPr>
                <w:rFonts w:ascii="GHEA Grapalat" w:hAnsi="GHEA Grapalat"/>
                <w:lang w:val="en-US"/>
              </w:rPr>
            </w:pPr>
            <w:r>
              <w:rPr>
                <w:rFonts w:ascii="GHEA Grapalat" w:hAnsi="GHEA Grapalat"/>
                <w:lang w:val="en-US"/>
              </w:rPr>
              <w:t>______________________</w:t>
            </w:r>
          </w:p>
          <w:p w14:paraId="7675371F" w14:textId="77777777" w:rsidR="005B5B3E" w:rsidRDefault="005B5B3E" w:rsidP="005B5B3E">
            <w:pPr>
              <w:widowControl w:val="0"/>
              <w:jc w:val="center"/>
              <w:rPr>
                <w:rFonts w:ascii="GHEA Grapalat" w:hAnsi="GHEA Grapalat"/>
                <w:sz w:val="20"/>
                <w:szCs w:val="20"/>
              </w:rPr>
            </w:pPr>
            <w:r>
              <w:rPr>
                <w:rFonts w:ascii="GHEA Grapalat" w:hAnsi="GHEA Grapalat"/>
                <w:sz w:val="20"/>
                <w:szCs w:val="20"/>
              </w:rPr>
              <w:t>/подпись/</w:t>
            </w:r>
          </w:p>
          <w:p w14:paraId="09D09574" w14:textId="77777777" w:rsidR="005B5B3E" w:rsidRDefault="005B5B3E" w:rsidP="005B5B3E">
            <w:pPr>
              <w:widowControl w:val="0"/>
              <w:jc w:val="center"/>
              <w:rPr>
                <w:rFonts w:ascii="GHEA Grapalat" w:hAnsi="GHEA Grapalat"/>
              </w:rPr>
            </w:pPr>
            <w:r>
              <w:rPr>
                <w:rFonts w:ascii="GHEA Grapalat" w:hAnsi="GHEA Grapalat"/>
              </w:rPr>
              <w:t>М. П.</w:t>
            </w:r>
          </w:p>
        </w:tc>
      </w:tr>
    </w:tbl>
    <w:p w14:paraId="4A749761" w14:textId="77777777" w:rsidR="005B5B3E" w:rsidRDefault="005B5B3E" w:rsidP="005B5B3E">
      <w:pPr>
        <w:rPr>
          <w:rFonts w:ascii="GHEA Grapalat" w:hAnsi="GHEA Grapalat"/>
        </w:rPr>
        <w:sectPr w:rsidR="005B5B3E">
          <w:footnotePr>
            <w:pos w:val="beneathText"/>
          </w:footnotePr>
          <w:pgSz w:w="16838" w:h="11906" w:orient="landscape"/>
          <w:pgMar w:top="1418" w:right="1418" w:bottom="1418" w:left="1418" w:header="561" w:footer="561" w:gutter="0"/>
          <w:cols w:space="720"/>
        </w:sectPr>
      </w:pPr>
    </w:p>
    <w:p w14:paraId="75E0481D" w14:textId="77777777" w:rsidR="005B5B3E" w:rsidRDefault="005B5B3E" w:rsidP="005B5B3E">
      <w:pPr>
        <w:widowControl w:val="0"/>
        <w:jc w:val="right"/>
        <w:rPr>
          <w:rFonts w:ascii="GHEA Grapalat" w:hAnsi="GHEA Grapalat"/>
          <w:i/>
        </w:rPr>
      </w:pPr>
      <w:r>
        <w:rPr>
          <w:rFonts w:ascii="GHEA Grapalat" w:hAnsi="GHEA Grapalat"/>
          <w:i/>
        </w:rPr>
        <w:lastRenderedPageBreak/>
        <w:t>Приложение № 3</w:t>
      </w:r>
    </w:p>
    <w:p w14:paraId="383B859C" w14:textId="77777777" w:rsidR="005B5B3E" w:rsidRDefault="005B5B3E" w:rsidP="005B5B3E">
      <w:pPr>
        <w:widowControl w:val="0"/>
        <w:jc w:val="right"/>
        <w:rPr>
          <w:rFonts w:ascii="GHEA Grapalat" w:hAnsi="GHEA Grapalat"/>
          <w:i/>
        </w:rPr>
      </w:pPr>
      <w:r>
        <w:rPr>
          <w:rFonts w:ascii="GHEA Grapalat" w:hAnsi="GHEA Grapalat"/>
          <w:i/>
        </w:rPr>
        <w:t xml:space="preserve">к Договору под кодом </w:t>
      </w:r>
      <w:r>
        <w:rPr>
          <w:rFonts w:ascii="GHEA Grapalat" w:hAnsi="GHEA Grapalat"/>
          <w:i/>
        </w:rPr>
        <w:br/>
        <w:t>заключенному "</w:t>
      </w:r>
      <w:r>
        <w:rPr>
          <w:rFonts w:ascii="GHEA Grapalat" w:hAnsi="GHEA Grapalat"/>
          <w:i/>
        </w:rPr>
        <w:tab/>
        <w:t>"</w:t>
      </w:r>
      <w:r>
        <w:rPr>
          <w:rFonts w:ascii="GHEA Grapalat" w:hAnsi="GHEA Grapalat"/>
          <w:i/>
        </w:rPr>
        <w:tab/>
        <w:t>20</w:t>
      </w:r>
      <w:r>
        <w:rPr>
          <w:rFonts w:ascii="GHEA Grapalat" w:hAnsi="GHEA Grapalat"/>
          <w:i/>
        </w:rPr>
        <w:tab/>
        <w:t>г.</w:t>
      </w:r>
    </w:p>
    <w:p w14:paraId="5E817BED" w14:textId="77777777" w:rsidR="005B5B3E" w:rsidRDefault="005B5B3E" w:rsidP="005B5B3E">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4A0" w:firstRow="1" w:lastRow="0" w:firstColumn="1" w:lastColumn="0" w:noHBand="0" w:noVBand="1"/>
      </w:tblPr>
      <w:tblGrid>
        <w:gridCol w:w="4690"/>
        <w:gridCol w:w="5060"/>
      </w:tblGrid>
      <w:tr w:rsidR="005B5B3E" w14:paraId="7171D958" w14:textId="77777777" w:rsidTr="005B5B3E">
        <w:trPr>
          <w:tblCellSpacing w:w="7" w:type="dxa"/>
          <w:jc w:val="center"/>
        </w:trPr>
        <w:tc>
          <w:tcPr>
            <w:tcW w:w="0" w:type="auto"/>
            <w:vAlign w:val="center"/>
            <w:hideMark/>
          </w:tcPr>
          <w:p w14:paraId="287C0D2A" w14:textId="77777777" w:rsidR="005B5B3E" w:rsidRDefault="005B5B3E" w:rsidP="005B5B3E">
            <w:pPr>
              <w:widowControl w:val="0"/>
              <w:jc w:val="center"/>
              <w:rPr>
                <w:rFonts w:ascii="GHEA Grapalat" w:hAnsi="GHEA Grapalat"/>
                <w:iCs/>
              </w:rPr>
            </w:pPr>
            <w:r>
              <w:rPr>
                <w:rFonts w:ascii="GHEA Grapalat" w:hAnsi="GHEA Grapalat"/>
              </w:rPr>
              <w:t xml:space="preserve">Сторона договора </w:t>
            </w:r>
          </w:p>
          <w:p w14:paraId="3A11C479" w14:textId="77777777" w:rsidR="005B5B3E" w:rsidRDefault="005B5B3E" w:rsidP="005B5B3E">
            <w:pPr>
              <w:widowControl w:val="0"/>
              <w:jc w:val="center"/>
              <w:rPr>
                <w:rFonts w:ascii="GHEA Grapalat" w:hAnsi="GHEA Grapalat"/>
                <w:iCs/>
              </w:rPr>
            </w:pPr>
            <w:r>
              <w:rPr>
                <w:rFonts w:ascii="GHEA Grapalat" w:hAnsi="GHEA Grapalat"/>
              </w:rPr>
              <w:t>_______________________________</w:t>
            </w:r>
          </w:p>
          <w:p w14:paraId="56AB22FB" w14:textId="77777777" w:rsidR="005B5B3E" w:rsidRDefault="005B5B3E" w:rsidP="005B5B3E">
            <w:pPr>
              <w:widowControl w:val="0"/>
              <w:jc w:val="center"/>
              <w:rPr>
                <w:rFonts w:ascii="GHEA Grapalat" w:hAnsi="GHEA Grapalat"/>
                <w:iCs/>
              </w:rPr>
            </w:pPr>
            <w:r>
              <w:rPr>
                <w:rFonts w:ascii="GHEA Grapalat" w:hAnsi="GHEA Grapalat"/>
              </w:rPr>
              <w:t>_______________________________</w:t>
            </w:r>
          </w:p>
          <w:p w14:paraId="7E69ECE4" w14:textId="77777777" w:rsidR="005B5B3E" w:rsidRDefault="005B5B3E" w:rsidP="005B5B3E">
            <w:pPr>
              <w:widowControl w:val="0"/>
              <w:jc w:val="center"/>
              <w:rPr>
                <w:rFonts w:ascii="GHEA Grapalat" w:hAnsi="GHEA Grapalat"/>
                <w:iCs/>
              </w:rPr>
            </w:pPr>
            <w:r>
              <w:rPr>
                <w:rFonts w:ascii="GHEA Grapalat" w:hAnsi="GHEA Grapalat"/>
              </w:rPr>
              <w:t>место нахождения _______________</w:t>
            </w:r>
          </w:p>
          <w:p w14:paraId="40B1F4BE" w14:textId="77777777" w:rsidR="005B5B3E" w:rsidRDefault="005B5B3E" w:rsidP="005B5B3E">
            <w:pPr>
              <w:widowControl w:val="0"/>
              <w:jc w:val="center"/>
              <w:rPr>
                <w:rFonts w:ascii="GHEA Grapalat" w:hAnsi="GHEA Grapalat"/>
                <w:iCs/>
              </w:rPr>
            </w:pPr>
            <w:r>
              <w:rPr>
                <w:rFonts w:ascii="GHEA Grapalat" w:hAnsi="GHEA Grapalat"/>
              </w:rPr>
              <w:t>Р/С____________________________</w:t>
            </w:r>
          </w:p>
          <w:p w14:paraId="0606F811" w14:textId="77777777" w:rsidR="005B5B3E" w:rsidRDefault="005B5B3E" w:rsidP="005B5B3E">
            <w:pPr>
              <w:widowControl w:val="0"/>
              <w:jc w:val="center"/>
              <w:rPr>
                <w:rFonts w:ascii="GHEA Grapalat" w:hAnsi="GHEA Grapalat"/>
                <w:iCs/>
              </w:rPr>
            </w:pPr>
            <w:r>
              <w:rPr>
                <w:rFonts w:ascii="GHEA Grapalat" w:hAnsi="GHEA Grapalat"/>
              </w:rPr>
              <w:t>УНН___________________________</w:t>
            </w:r>
          </w:p>
        </w:tc>
        <w:tc>
          <w:tcPr>
            <w:tcW w:w="0" w:type="auto"/>
            <w:vAlign w:val="center"/>
            <w:hideMark/>
          </w:tcPr>
          <w:p w14:paraId="54674BE3" w14:textId="77777777" w:rsidR="005B5B3E" w:rsidRDefault="005B5B3E" w:rsidP="005B5B3E">
            <w:pPr>
              <w:widowControl w:val="0"/>
              <w:jc w:val="center"/>
              <w:rPr>
                <w:rFonts w:ascii="GHEA Grapalat" w:hAnsi="GHEA Grapalat"/>
                <w:iCs/>
              </w:rPr>
            </w:pPr>
            <w:r>
              <w:rPr>
                <w:rFonts w:ascii="GHEA Grapalat" w:hAnsi="GHEA Grapalat"/>
              </w:rPr>
              <w:t xml:space="preserve">Заказчик </w:t>
            </w:r>
          </w:p>
          <w:p w14:paraId="19D727A6" w14:textId="77777777" w:rsidR="005B5B3E" w:rsidRDefault="005B5B3E" w:rsidP="005B5B3E">
            <w:pPr>
              <w:widowControl w:val="0"/>
              <w:jc w:val="center"/>
              <w:rPr>
                <w:rFonts w:ascii="GHEA Grapalat" w:hAnsi="GHEA Grapalat"/>
                <w:iCs/>
              </w:rPr>
            </w:pPr>
            <w:r>
              <w:rPr>
                <w:rFonts w:ascii="GHEA Grapalat" w:hAnsi="GHEA Grapalat"/>
              </w:rPr>
              <w:t>__________________________________</w:t>
            </w:r>
          </w:p>
          <w:p w14:paraId="6E18B929" w14:textId="77777777" w:rsidR="005B5B3E" w:rsidRDefault="005B5B3E" w:rsidP="005B5B3E">
            <w:pPr>
              <w:widowControl w:val="0"/>
              <w:jc w:val="center"/>
              <w:rPr>
                <w:rFonts w:ascii="GHEA Grapalat" w:hAnsi="GHEA Grapalat"/>
                <w:iCs/>
              </w:rPr>
            </w:pPr>
            <w:r>
              <w:rPr>
                <w:rFonts w:ascii="GHEA Grapalat" w:hAnsi="GHEA Grapalat"/>
              </w:rPr>
              <w:t>__________________________________</w:t>
            </w:r>
          </w:p>
          <w:p w14:paraId="45843A07" w14:textId="77777777" w:rsidR="005B5B3E" w:rsidRDefault="005B5B3E" w:rsidP="005B5B3E">
            <w:pPr>
              <w:widowControl w:val="0"/>
              <w:jc w:val="center"/>
              <w:rPr>
                <w:rFonts w:ascii="GHEA Grapalat" w:hAnsi="GHEA Grapalat"/>
                <w:iCs/>
              </w:rPr>
            </w:pPr>
            <w:r>
              <w:rPr>
                <w:rFonts w:ascii="GHEA Grapalat" w:hAnsi="GHEA Grapalat"/>
              </w:rPr>
              <w:t>место нахождения _________________</w:t>
            </w:r>
          </w:p>
          <w:p w14:paraId="7CB2FA2D" w14:textId="77777777" w:rsidR="005B5B3E" w:rsidRDefault="005B5B3E" w:rsidP="005B5B3E">
            <w:pPr>
              <w:widowControl w:val="0"/>
              <w:jc w:val="center"/>
              <w:rPr>
                <w:rFonts w:ascii="GHEA Grapalat" w:hAnsi="GHEA Grapalat"/>
                <w:iCs/>
              </w:rPr>
            </w:pPr>
            <w:r>
              <w:rPr>
                <w:rFonts w:ascii="GHEA Grapalat" w:hAnsi="GHEA Grapalat"/>
              </w:rPr>
              <w:t>Р/С_______________________________</w:t>
            </w:r>
          </w:p>
          <w:p w14:paraId="7934962B" w14:textId="77777777" w:rsidR="005B5B3E" w:rsidRDefault="005B5B3E" w:rsidP="005B5B3E">
            <w:pPr>
              <w:widowControl w:val="0"/>
              <w:jc w:val="center"/>
              <w:rPr>
                <w:rFonts w:ascii="GHEA Grapalat" w:hAnsi="GHEA Grapalat"/>
                <w:iCs/>
              </w:rPr>
            </w:pPr>
            <w:r>
              <w:rPr>
                <w:rFonts w:ascii="GHEA Grapalat" w:hAnsi="GHEA Grapalat"/>
              </w:rPr>
              <w:t>УНН______________________________</w:t>
            </w:r>
          </w:p>
        </w:tc>
      </w:tr>
    </w:tbl>
    <w:p w14:paraId="37ABEA33" w14:textId="77777777" w:rsidR="005B5B3E" w:rsidRDefault="005B5B3E" w:rsidP="005B5B3E">
      <w:pPr>
        <w:widowControl w:val="0"/>
        <w:ind w:firstLine="375"/>
        <w:rPr>
          <w:rFonts w:ascii="GHEA Grapalat" w:hAnsi="GHEA Grapalat"/>
          <w:iCs/>
        </w:rPr>
      </w:pPr>
    </w:p>
    <w:p w14:paraId="5944694A" w14:textId="77777777" w:rsidR="005B5B3E" w:rsidRDefault="005B5B3E" w:rsidP="005B5B3E">
      <w:pPr>
        <w:widowControl w:val="0"/>
        <w:ind w:left="567" w:right="467"/>
        <w:jc w:val="center"/>
        <w:rPr>
          <w:rFonts w:ascii="GHEA Grapalat" w:hAnsi="GHEA Grapalat"/>
          <w:iCs/>
        </w:rPr>
      </w:pPr>
      <w:r>
        <w:rPr>
          <w:rFonts w:ascii="GHEA Grapalat" w:hAnsi="GHEA Grapalat"/>
          <w:b/>
        </w:rPr>
        <w:t>АКТ №</w:t>
      </w:r>
    </w:p>
    <w:p w14:paraId="30880FA7" w14:textId="77777777" w:rsidR="005B5B3E" w:rsidRDefault="005B5B3E" w:rsidP="005B5B3E">
      <w:pPr>
        <w:widowControl w:val="0"/>
        <w:ind w:left="567" w:right="467"/>
        <w:jc w:val="center"/>
        <w:rPr>
          <w:rFonts w:ascii="GHEA Grapalat" w:hAnsi="GHEA Grapalat"/>
          <w:b/>
          <w:bCs/>
          <w:iCs/>
        </w:rPr>
      </w:pPr>
      <w:r>
        <w:rPr>
          <w:rFonts w:ascii="GHEA Grapalat" w:hAnsi="GHEA Grapalat"/>
          <w:b/>
        </w:rPr>
        <w:t xml:space="preserve">ПРИЕМА-ПЕРЕДАЧИ РЕЗУЛЬТАТОВ </w:t>
      </w:r>
      <w:r>
        <w:rPr>
          <w:rFonts w:ascii="GHEA Grapalat" w:hAnsi="GHEA Grapalat"/>
          <w:b/>
        </w:rPr>
        <w:br/>
        <w:t>ИСПОЛНЕНИЯ ДОГОВОРАИЛИ ЕГО ЧАСТИ</w:t>
      </w:r>
    </w:p>
    <w:p w14:paraId="6ECD565A" w14:textId="77777777" w:rsidR="005B5B3E" w:rsidRDefault="005B5B3E" w:rsidP="005B5B3E">
      <w:pPr>
        <w:pStyle w:val="BodyTextIndent"/>
        <w:widowControl w:val="0"/>
        <w:spacing w:after="0" w:line="240" w:lineRule="auto"/>
        <w:ind w:firstLine="0"/>
        <w:jc w:val="center"/>
        <w:rPr>
          <w:rFonts w:ascii="GHEA Grapalat" w:hAnsi="GHEA Grapalat" w:cs="Times New Roman"/>
          <w:b/>
          <w:bCs/>
          <w:i/>
          <w:iCs/>
          <w:sz w:val="24"/>
          <w:szCs w:val="24"/>
        </w:rPr>
      </w:pPr>
    </w:p>
    <w:p w14:paraId="5676AEFC" w14:textId="77777777" w:rsidR="005B5B3E" w:rsidRDefault="005B5B3E" w:rsidP="005B5B3E">
      <w:pPr>
        <w:pStyle w:val="BodyTextIndent"/>
        <w:widowControl w:val="0"/>
        <w:tabs>
          <w:tab w:val="left" w:pos="1134"/>
          <w:tab w:val="left" w:pos="1843"/>
        </w:tabs>
        <w:spacing w:after="0" w:line="240" w:lineRule="auto"/>
        <w:ind w:firstLine="540"/>
        <w:rPr>
          <w:rFonts w:ascii="GHEA Grapalat" w:hAnsi="GHEA Grapalat" w:cs="Times New Roman"/>
          <w:i/>
          <w:iCs/>
          <w:sz w:val="24"/>
          <w:szCs w:val="24"/>
        </w:rPr>
      </w:pPr>
      <w:r>
        <w:rPr>
          <w:rFonts w:ascii="GHEA Grapalat" w:hAnsi="GHEA Grapalat" w:cs="Times New Roman"/>
          <w:i/>
          <w:sz w:val="24"/>
          <w:szCs w:val="24"/>
        </w:rPr>
        <w:t>"</w:t>
      </w:r>
      <w:r>
        <w:rPr>
          <w:rFonts w:ascii="GHEA Grapalat" w:hAnsi="GHEA Grapalat" w:cs="Times New Roman"/>
          <w:i/>
          <w:sz w:val="24"/>
          <w:szCs w:val="24"/>
        </w:rPr>
        <w:tab/>
        <w:t>" "</w:t>
      </w:r>
      <w:r>
        <w:rPr>
          <w:rFonts w:ascii="GHEA Grapalat" w:hAnsi="GHEA Grapalat" w:cs="Times New Roman"/>
          <w:i/>
          <w:sz w:val="24"/>
          <w:szCs w:val="24"/>
        </w:rPr>
        <w:tab/>
        <w:t>" 20</w:t>
      </w:r>
      <w:r>
        <w:rPr>
          <w:rFonts w:ascii="GHEA Grapalat" w:hAnsi="GHEA Grapalat" w:cs="Times New Roman"/>
          <w:i/>
          <w:sz w:val="24"/>
          <w:szCs w:val="24"/>
        </w:rPr>
        <w:tab/>
        <w:t>г.</w:t>
      </w:r>
    </w:p>
    <w:p w14:paraId="2223CFCB" w14:textId="77777777" w:rsidR="005B5B3E" w:rsidRDefault="005B5B3E" w:rsidP="005B5B3E">
      <w:pPr>
        <w:pStyle w:val="NormalWeb"/>
        <w:widowControl w:val="0"/>
        <w:spacing w:before="0" w:beforeAutospacing="0" w:after="0" w:afterAutospacing="0"/>
        <w:rPr>
          <w:rFonts w:ascii="GHEA Grapalat" w:hAnsi="GHEA Grapalat"/>
        </w:rPr>
      </w:pPr>
      <w:r>
        <w:rPr>
          <w:rFonts w:ascii="GHEA Grapalat" w:hAnsi="GHEA Grapalat"/>
        </w:rPr>
        <w:t>Наименование договора (далее — Договор) __________________________________</w:t>
      </w:r>
    </w:p>
    <w:p w14:paraId="52E754D8" w14:textId="77777777" w:rsidR="005B5B3E" w:rsidRDefault="005B5B3E" w:rsidP="005B5B3E">
      <w:pPr>
        <w:pStyle w:val="NormalWeb"/>
        <w:widowControl w:val="0"/>
        <w:spacing w:before="0" w:beforeAutospacing="0" w:after="0" w:afterAutospacing="0"/>
        <w:rPr>
          <w:rFonts w:ascii="GHEA Grapalat" w:hAnsi="GHEA Grapalat"/>
        </w:rPr>
      </w:pPr>
      <w:r>
        <w:rPr>
          <w:rFonts w:ascii="GHEA Grapalat" w:hAnsi="GHEA Grapalat"/>
        </w:rPr>
        <w:t>Дата заключения Договора "__________" "_______________________" 20 ______ г.</w:t>
      </w:r>
    </w:p>
    <w:p w14:paraId="0FAEC1DB" w14:textId="77777777" w:rsidR="005B5B3E" w:rsidRDefault="005B5B3E" w:rsidP="005B5B3E">
      <w:pPr>
        <w:pStyle w:val="NormalWeb"/>
        <w:widowControl w:val="0"/>
        <w:spacing w:before="0" w:beforeAutospacing="0" w:after="0" w:afterAutospacing="0"/>
        <w:rPr>
          <w:rFonts w:ascii="GHEA Grapalat" w:hAnsi="GHEA Grapalat"/>
        </w:rPr>
      </w:pPr>
      <w:r>
        <w:rPr>
          <w:rFonts w:ascii="GHEA Grapalat" w:hAnsi="GHEA Grapalat"/>
        </w:rPr>
        <w:t>Номер Договора __________________________________________________________</w:t>
      </w:r>
    </w:p>
    <w:p w14:paraId="3E4FAACD" w14:textId="77777777" w:rsidR="005B5B3E" w:rsidRDefault="005B5B3E" w:rsidP="005B5B3E">
      <w:pPr>
        <w:widowControl w:val="0"/>
        <w:tabs>
          <w:tab w:val="left" w:pos="5954"/>
          <w:tab w:val="left" w:pos="6663"/>
          <w:tab w:val="left" w:pos="7513"/>
        </w:tabs>
        <w:jc w:val="both"/>
        <w:rPr>
          <w:rFonts w:ascii="GHEA Grapalat" w:hAnsi="GHEA Grapalat"/>
        </w:rPr>
      </w:pPr>
      <w:r>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Pr>
          <w:rFonts w:ascii="GHEA Grapalat" w:hAnsi="GHEA Grapalat"/>
        </w:rPr>
        <w:tab/>
        <w:t>" "</w:t>
      </w:r>
      <w:r>
        <w:rPr>
          <w:rFonts w:ascii="GHEA Grapalat" w:hAnsi="GHEA Grapalat"/>
        </w:rPr>
        <w:tab/>
        <w:t>" 20</w:t>
      </w:r>
      <w:r>
        <w:rPr>
          <w:rFonts w:ascii="GHEA Grapalat" w:hAnsi="GHEA Grapalat"/>
        </w:rPr>
        <w:tab/>
        <w:t>г., составили настоящий акт о следующем:</w:t>
      </w:r>
      <w:r>
        <w:rPr>
          <w:rFonts w:ascii="GHEA Grapalat" w:hAnsi="GHEA Grapalat"/>
        </w:rPr>
        <w:br w:type="page"/>
      </w:r>
    </w:p>
    <w:p w14:paraId="115855D0" w14:textId="77777777" w:rsidR="005B5B3E" w:rsidRDefault="005B5B3E" w:rsidP="005B5B3E">
      <w:pPr>
        <w:widowControl w:val="0"/>
        <w:ind w:firstLine="567"/>
        <w:jc w:val="both"/>
        <w:rPr>
          <w:rFonts w:ascii="GHEA Grapalat" w:hAnsi="GHEA Grapalat"/>
          <w:iCs/>
        </w:rPr>
      </w:pPr>
      <w:r>
        <w:rPr>
          <w:rFonts w:ascii="GHEA Grapalat" w:hAnsi="GHEA Grapalat"/>
        </w:rPr>
        <w:lastRenderedPageBreak/>
        <w:t>В рамках Договора сторона Договора поставила следующие товары:</w:t>
      </w: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B5B3E" w14:paraId="2EABA538" w14:textId="77777777" w:rsidTr="005B5B3E">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14:paraId="04E0D027"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14:paraId="3F9E1580" w14:textId="77777777" w:rsidR="005B5B3E" w:rsidRDefault="005B5B3E" w:rsidP="005B5B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Pr>
                <w:rFonts w:ascii="GHEA Grapalat" w:hAnsi="GHEA Grapalat"/>
                <w:sz w:val="16"/>
                <w:szCs w:val="16"/>
              </w:rPr>
              <w:t>Поставленные товары</w:t>
            </w:r>
          </w:p>
        </w:tc>
      </w:tr>
      <w:tr w:rsidR="005B5B3E" w:rsidRPr="005B5B3E" w14:paraId="4B2B4D42" w14:textId="77777777" w:rsidTr="005B5B3E">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14:paraId="09EE2765" w14:textId="77777777" w:rsidR="005B5B3E" w:rsidRDefault="005B5B3E" w:rsidP="005B5B3E">
            <w:pPr>
              <w:rPr>
                <w:rFonts w:ascii="GHEA Grapalat" w:hAnsi="GHEA Grapalat"/>
                <w:sz w:val="16"/>
                <w:szCs w:val="16"/>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14:paraId="1069FD33"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14:paraId="4D234726"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14:paraId="5D6D4A6E"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44CD3EB2"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0EAF940"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14:paraId="2168C3C6"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срок оплаты (по графику оплаты)</w:t>
            </w:r>
          </w:p>
        </w:tc>
      </w:tr>
      <w:tr w:rsidR="005B5B3E" w14:paraId="0FEE5E5F" w14:textId="77777777" w:rsidTr="005B5B3E">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14:paraId="573FBE02" w14:textId="77777777" w:rsidR="005B5B3E" w:rsidRDefault="005B5B3E" w:rsidP="005B5B3E">
            <w:pPr>
              <w:rPr>
                <w:rFonts w:ascii="GHEA Grapalat" w:hAnsi="GHEA Grapalat"/>
                <w:sz w:val="16"/>
                <w:szCs w:val="16"/>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14:paraId="4369352F" w14:textId="77777777" w:rsidR="005B5B3E" w:rsidRDefault="005B5B3E" w:rsidP="005B5B3E">
            <w:pPr>
              <w:rPr>
                <w:rFonts w:ascii="GHEA Grapalat" w:hAnsi="GHEA Grapalat"/>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362A197A" w14:textId="77777777" w:rsidR="005B5B3E" w:rsidRDefault="005B5B3E" w:rsidP="005B5B3E">
            <w:pPr>
              <w:rPr>
                <w:rFonts w:ascii="GHEA Grapalat" w:hAnsi="GHEA Grapalat"/>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hideMark/>
          </w:tcPr>
          <w:p w14:paraId="08202927"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4D769C0"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700C782"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14:paraId="23F2C17C"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r>
              <w:rPr>
                <w:rFonts w:ascii="GHEA Grapalat" w:hAnsi="GHEA Grapalat"/>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2F5842B" w14:textId="77777777" w:rsidR="005B5B3E" w:rsidRDefault="005B5B3E" w:rsidP="005B5B3E">
            <w:pPr>
              <w:rPr>
                <w:rFonts w:ascii="GHEA Grapalat" w:hAnsi="GHEA Grapalat"/>
                <w:sz w:val="16"/>
                <w:szCs w:val="16"/>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14:paraId="0FDC4276" w14:textId="77777777" w:rsidR="005B5B3E" w:rsidRDefault="005B5B3E" w:rsidP="005B5B3E">
            <w:pPr>
              <w:rPr>
                <w:rFonts w:ascii="GHEA Grapalat" w:hAnsi="GHEA Grapalat"/>
                <w:sz w:val="16"/>
                <w:szCs w:val="16"/>
              </w:rPr>
            </w:pPr>
          </w:p>
        </w:tc>
      </w:tr>
      <w:tr w:rsidR="005B5B3E" w14:paraId="04CC05CE" w14:textId="77777777" w:rsidTr="005B5B3E">
        <w:trPr>
          <w:jc w:val="center"/>
        </w:trPr>
        <w:tc>
          <w:tcPr>
            <w:tcW w:w="442" w:type="dxa"/>
            <w:tcBorders>
              <w:top w:val="single" w:sz="4" w:space="0" w:color="auto"/>
              <w:left w:val="single" w:sz="4" w:space="0" w:color="auto"/>
              <w:bottom w:val="single" w:sz="4" w:space="0" w:color="auto"/>
              <w:right w:val="single" w:sz="4" w:space="0" w:color="auto"/>
            </w:tcBorders>
            <w:vAlign w:val="center"/>
          </w:tcPr>
          <w:p w14:paraId="46A70A26"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14:paraId="113D3105"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14:paraId="738E3ECA"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14:paraId="330BD181"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14:paraId="67712118"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14:paraId="7A0F90BF"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14:paraId="4230F954"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6BD9F4CA"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14:paraId="2390CB17"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r>
      <w:tr w:rsidR="005B5B3E" w14:paraId="0BC73DF6" w14:textId="77777777" w:rsidTr="005B5B3E">
        <w:trPr>
          <w:jc w:val="center"/>
        </w:trPr>
        <w:tc>
          <w:tcPr>
            <w:tcW w:w="442" w:type="dxa"/>
            <w:tcBorders>
              <w:top w:val="single" w:sz="4" w:space="0" w:color="auto"/>
              <w:left w:val="single" w:sz="4" w:space="0" w:color="auto"/>
              <w:bottom w:val="single" w:sz="4" w:space="0" w:color="auto"/>
              <w:right w:val="single" w:sz="4" w:space="0" w:color="auto"/>
            </w:tcBorders>
          </w:tcPr>
          <w:p w14:paraId="22075826"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088" w:type="dxa"/>
            <w:tcBorders>
              <w:top w:val="single" w:sz="4" w:space="0" w:color="auto"/>
              <w:left w:val="single" w:sz="4" w:space="0" w:color="auto"/>
              <w:bottom w:val="single" w:sz="4" w:space="0" w:color="auto"/>
              <w:right w:val="single" w:sz="4" w:space="0" w:color="auto"/>
            </w:tcBorders>
          </w:tcPr>
          <w:p w14:paraId="0ECD7902"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440" w:type="dxa"/>
            <w:tcBorders>
              <w:top w:val="single" w:sz="4" w:space="0" w:color="auto"/>
              <w:left w:val="single" w:sz="4" w:space="0" w:color="auto"/>
              <w:bottom w:val="single" w:sz="4" w:space="0" w:color="auto"/>
              <w:right w:val="single" w:sz="4" w:space="0" w:color="auto"/>
            </w:tcBorders>
          </w:tcPr>
          <w:p w14:paraId="7BA7F4F9"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299" w:type="dxa"/>
            <w:tcBorders>
              <w:top w:val="single" w:sz="4" w:space="0" w:color="auto"/>
              <w:left w:val="single" w:sz="4" w:space="0" w:color="auto"/>
              <w:bottom w:val="single" w:sz="4" w:space="0" w:color="auto"/>
              <w:right w:val="single" w:sz="4" w:space="0" w:color="auto"/>
            </w:tcBorders>
          </w:tcPr>
          <w:p w14:paraId="756DFDF3"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276" w:type="dxa"/>
            <w:tcBorders>
              <w:top w:val="single" w:sz="4" w:space="0" w:color="auto"/>
              <w:left w:val="single" w:sz="4" w:space="0" w:color="auto"/>
              <w:bottom w:val="single" w:sz="4" w:space="0" w:color="auto"/>
              <w:right w:val="single" w:sz="4" w:space="0" w:color="auto"/>
            </w:tcBorders>
          </w:tcPr>
          <w:p w14:paraId="17B4391C"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418" w:type="dxa"/>
            <w:tcBorders>
              <w:top w:val="single" w:sz="4" w:space="0" w:color="auto"/>
              <w:left w:val="single" w:sz="4" w:space="0" w:color="auto"/>
              <w:bottom w:val="single" w:sz="4" w:space="0" w:color="auto"/>
              <w:right w:val="single" w:sz="4" w:space="0" w:color="auto"/>
            </w:tcBorders>
          </w:tcPr>
          <w:p w14:paraId="77FF94F3"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275" w:type="dxa"/>
            <w:tcBorders>
              <w:top w:val="single" w:sz="4" w:space="0" w:color="auto"/>
              <w:left w:val="single" w:sz="4" w:space="0" w:color="auto"/>
              <w:bottom w:val="single" w:sz="4" w:space="0" w:color="auto"/>
              <w:right w:val="single" w:sz="4" w:space="0" w:color="auto"/>
            </w:tcBorders>
          </w:tcPr>
          <w:p w14:paraId="23022DCF"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134" w:type="dxa"/>
            <w:tcBorders>
              <w:top w:val="single" w:sz="4" w:space="0" w:color="auto"/>
              <w:left w:val="single" w:sz="4" w:space="0" w:color="auto"/>
              <w:bottom w:val="single" w:sz="4" w:space="0" w:color="auto"/>
              <w:right w:val="single" w:sz="4" w:space="0" w:color="auto"/>
            </w:tcBorders>
          </w:tcPr>
          <w:p w14:paraId="25A417AC"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c>
          <w:tcPr>
            <w:tcW w:w="1333" w:type="dxa"/>
            <w:tcBorders>
              <w:top w:val="single" w:sz="4" w:space="0" w:color="auto"/>
              <w:left w:val="single" w:sz="4" w:space="0" w:color="auto"/>
              <w:bottom w:val="single" w:sz="4" w:space="0" w:color="auto"/>
              <w:right w:val="single" w:sz="4" w:space="0" w:color="auto"/>
            </w:tcBorders>
          </w:tcPr>
          <w:p w14:paraId="232CE12D" w14:textId="77777777" w:rsidR="005B5B3E" w:rsidRDefault="005B5B3E" w:rsidP="005B5B3E">
            <w:pPr>
              <w:pStyle w:val="NormalWeb"/>
              <w:widowControl w:val="0"/>
              <w:spacing w:before="0" w:beforeAutospacing="0" w:after="0" w:afterAutospacing="0"/>
              <w:jc w:val="center"/>
              <w:rPr>
                <w:rFonts w:ascii="GHEA Grapalat" w:hAnsi="GHEA Grapalat"/>
                <w:sz w:val="16"/>
                <w:szCs w:val="16"/>
              </w:rPr>
            </w:pPr>
          </w:p>
        </w:tc>
      </w:tr>
    </w:tbl>
    <w:p w14:paraId="75A0CC33" w14:textId="77777777" w:rsidR="005B5B3E" w:rsidRDefault="005B5B3E" w:rsidP="005B5B3E">
      <w:pPr>
        <w:widowControl w:val="0"/>
        <w:ind w:firstLine="375"/>
        <w:jc w:val="both"/>
        <w:rPr>
          <w:rFonts w:ascii="GHEA Grapalat" w:hAnsi="GHEA Grapalat" w:cs="Arial"/>
          <w:iCs/>
          <w:lang w:val="en-US"/>
        </w:rPr>
      </w:pPr>
    </w:p>
    <w:p w14:paraId="34C6A575" w14:textId="77777777" w:rsidR="005B5B3E" w:rsidRDefault="005B5B3E" w:rsidP="005B5B3E">
      <w:pPr>
        <w:widowControl w:val="0"/>
        <w:ind w:firstLine="567"/>
        <w:jc w:val="both"/>
        <w:rPr>
          <w:rFonts w:ascii="GHEA Grapalat" w:hAnsi="GHEA Grapalat"/>
          <w:iCs/>
          <w:snapToGrid w:val="0"/>
        </w:rPr>
      </w:pPr>
      <w:r>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Pr>
          <w:rFonts w:ascii="GHEA Grapalat" w:hAnsi="GHEA Grapalat"/>
        </w:rPr>
        <w:t>являются составляющей частью настоящего Акта и прилагаются.</w:t>
      </w:r>
    </w:p>
    <w:p w14:paraId="43C646C1" w14:textId="77777777" w:rsidR="005B5B3E" w:rsidRDefault="005B5B3E" w:rsidP="005B5B3E">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B5B3E" w14:paraId="419CFA41" w14:textId="77777777" w:rsidTr="005B5B3E">
        <w:trPr>
          <w:trHeight w:val="266"/>
          <w:tblCellSpacing w:w="7" w:type="dxa"/>
          <w:jc w:val="center"/>
        </w:trPr>
        <w:tc>
          <w:tcPr>
            <w:tcW w:w="0" w:type="auto"/>
            <w:vAlign w:val="center"/>
            <w:hideMark/>
          </w:tcPr>
          <w:p w14:paraId="28953E5E" w14:textId="77777777" w:rsidR="005B5B3E" w:rsidRDefault="005B5B3E" w:rsidP="005B5B3E">
            <w:pPr>
              <w:widowControl w:val="0"/>
              <w:jc w:val="center"/>
              <w:rPr>
                <w:rFonts w:ascii="GHEA Grapalat" w:hAnsi="GHEA Grapalat"/>
                <w:iCs/>
              </w:rPr>
            </w:pPr>
            <w:r>
              <w:rPr>
                <w:rFonts w:ascii="GHEA Grapalat" w:hAnsi="GHEA Grapalat"/>
              </w:rPr>
              <w:t xml:space="preserve">Товар передал </w:t>
            </w:r>
          </w:p>
        </w:tc>
        <w:tc>
          <w:tcPr>
            <w:tcW w:w="0" w:type="auto"/>
            <w:vAlign w:val="center"/>
            <w:hideMark/>
          </w:tcPr>
          <w:p w14:paraId="00867757" w14:textId="77777777" w:rsidR="005B5B3E" w:rsidRDefault="005B5B3E" w:rsidP="005B5B3E">
            <w:pPr>
              <w:widowControl w:val="0"/>
              <w:jc w:val="center"/>
              <w:rPr>
                <w:rFonts w:ascii="GHEA Grapalat" w:hAnsi="GHEA Grapalat"/>
                <w:iCs/>
              </w:rPr>
            </w:pPr>
            <w:r>
              <w:rPr>
                <w:rFonts w:ascii="GHEA Grapalat" w:hAnsi="GHEA Grapalat"/>
              </w:rPr>
              <w:t>Товар принят</w:t>
            </w:r>
          </w:p>
        </w:tc>
      </w:tr>
      <w:tr w:rsidR="005B5B3E" w14:paraId="01548FC3" w14:textId="77777777" w:rsidTr="005B5B3E">
        <w:trPr>
          <w:trHeight w:val="473"/>
          <w:tblCellSpacing w:w="7" w:type="dxa"/>
          <w:jc w:val="center"/>
        </w:trPr>
        <w:tc>
          <w:tcPr>
            <w:tcW w:w="0" w:type="auto"/>
            <w:vAlign w:val="center"/>
            <w:hideMark/>
          </w:tcPr>
          <w:p w14:paraId="3E396B8D" w14:textId="77777777" w:rsidR="005B5B3E" w:rsidRDefault="005B5B3E" w:rsidP="005B5B3E">
            <w:pPr>
              <w:widowControl w:val="0"/>
              <w:jc w:val="center"/>
              <w:rPr>
                <w:rFonts w:ascii="GHEA Grapalat" w:hAnsi="GHEA Grapalat"/>
                <w:iCs/>
              </w:rPr>
            </w:pPr>
            <w:r>
              <w:rPr>
                <w:rFonts w:ascii="GHEA Grapalat" w:hAnsi="GHEA Grapalat"/>
              </w:rPr>
              <w:t xml:space="preserve">_______________________ </w:t>
            </w:r>
          </w:p>
          <w:p w14:paraId="3BDFE0A8" w14:textId="77777777" w:rsidR="005B5B3E" w:rsidRDefault="005B5B3E" w:rsidP="005B5B3E">
            <w:pPr>
              <w:widowControl w:val="0"/>
              <w:jc w:val="center"/>
              <w:rPr>
                <w:rFonts w:ascii="GHEA Grapalat" w:hAnsi="GHEA Grapalat"/>
                <w:iCs/>
                <w:vertAlign w:val="superscript"/>
                <w:lang w:val="en-US"/>
              </w:rPr>
            </w:pPr>
            <w:r>
              <w:rPr>
                <w:rFonts w:ascii="GHEA Grapalat" w:hAnsi="GHEA Grapalat"/>
                <w:vertAlign w:val="superscript"/>
              </w:rPr>
              <w:t xml:space="preserve">подпись </w:t>
            </w:r>
          </w:p>
        </w:tc>
        <w:tc>
          <w:tcPr>
            <w:tcW w:w="0" w:type="auto"/>
            <w:vAlign w:val="center"/>
            <w:hideMark/>
          </w:tcPr>
          <w:p w14:paraId="16BA5E1B" w14:textId="77777777" w:rsidR="005B5B3E" w:rsidRDefault="005B5B3E" w:rsidP="005B5B3E">
            <w:pPr>
              <w:widowControl w:val="0"/>
              <w:jc w:val="center"/>
              <w:rPr>
                <w:rFonts w:ascii="GHEA Grapalat" w:hAnsi="GHEA Grapalat"/>
                <w:iCs/>
              </w:rPr>
            </w:pPr>
            <w:r>
              <w:rPr>
                <w:rFonts w:ascii="GHEA Grapalat" w:hAnsi="GHEA Grapalat"/>
              </w:rPr>
              <w:t>_______________________</w:t>
            </w:r>
          </w:p>
          <w:p w14:paraId="06B8F9D2" w14:textId="77777777" w:rsidR="005B5B3E" w:rsidRDefault="005B5B3E" w:rsidP="005B5B3E">
            <w:pPr>
              <w:widowControl w:val="0"/>
              <w:jc w:val="center"/>
              <w:rPr>
                <w:rFonts w:ascii="GHEA Grapalat" w:hAnsi="GHEA Grapalat"/>
                <w:iCs/>
                <w:vertAlign w:val="superscript"/>
              </w:rPr>
            </w:pPr>
            <w:r>
              <w:rPr>
                <w:rFonts w:ascii="GHEA Grapalat" w:hAnsi="GHEA Grapalat"/>
                <w:vertAlign w:val="superscript"/>
              </w:rPr>
              <w:t xml:space="preserve">подпись </w:t>
            </w:r>
          </w:p>
        </w:tc>
      </w:tr>
      <w:tr w:rsidR="005B5B3E" w14:paraId="348954D9" w14:textId="77777777" w:rsidTr="005B5B3E">
        <w:trPr>
          <w:trHeight w:val="503"/>
          <w:tblCellSpacing w:w="7" w:type="dxa"/>
          <w:jc w:val="center"/>
        </w:trPr>
        <w:tc>
          <w:tcPr>
            <w:tcW w:w="0" w:type="auto"/>
            <w:vAlign w:val="center"/>
            <w:hideMark/>
          </w:tcPr>
          <w:p w14:paraId="241BCE3C" w14:textId="77777777" w:rsidR="005B5B3E" w:rsidRDefault="005B5B3E" w:rsidP="005B5B3E">
            <w:pPr>
              <w:widowControl w:val="0"/>
              <w:jc w:val="center"/>
              <w:rPr>
                <w:rFonts w:ascii="GHEA Grapalat" w:hAnsi="GHEA Grapalat"/>
                <w:iCs/>
              </w:rPr>
            </w:pPr>
            <w:r>
              <w:rPr>
                <w:rFonts w:ascii="GHEA Grapalat" w:hAnsi="GHEA Grapalat"/>
              </w:rPr>
              <w:t xml:space="preserve">______________________ </w:t>
            </w:r>
          </w:p>
          <w:p w14:paraId="59C39595" w14:textId="77777777" w:rsidR="005B5B3E" w:rsidRDefault="005B5B3E" w:rsidP="005B5B3E">
            <w:pPr>
              <w:widowControl w:val="0"/>
              <w:jc w:val="center"/>
              <w:rPr>
                <w:rFonts w:ascii="GHEA Grapalat" w:hAnsi="GHEA Grapalat"/>
                <w:iCs/>
                <w:vertAlign w:val="superscript"/>
                <w:lang w:val="en-US"/>
              </w:rPr>
            </w:pPr>
            <w:r>
              <w:rPr>
                <w:rFonts w:ascii="GHEA Grapalat" w:hAnsi="GHEA Grapalat"/>
                <w:vertAlign w:val="superscript"/>
              </w:rPr>
              <w:t>фамилия, имя</w:t>
            </w:r>
          </w:p>
        </w:tc>
        <w:tc>
          <w:tcPr>
            <w:tcW w:w="0" w:type="auto"/>
            <w:vAlign w:val="center"/>
            <w:hideMark/>
          </w:tcPr>
          <w:p w14:paraId="3F4E6CE7" w14:textId="77777777" w:rsidR="005B5B3E" w:rsidRDefault="005B5B3E" w:rsidP="005B5B3E">
            <w:pPr>
              <w:widowControl w:val="0"/>
              <w:jc w:val="center"/>
              <w:rPr>
                <w:rFonts w:ascii="GHEA Grapalat" w:hAnsi="GHEA Grapalat"/>
                <w:iCs/>
              </w:rPr>
            </w:pPr>
            <w:r>
              <w:rPr>
                <w:rFonts w:ascii="GHEA Grapalat" w:hAnsi="GHEA Grapalat"/>
              </w:rPr>
              <w:t>_______________________</w:t>
            </w:r>
          </w:p>
          <w:p w14:paraId="3EB4AE23" w14:textId="77777777" w:rsidR="005B5B3E" w:rsidRDefault="005B5B3E" w:rsidP="005B5B3E">
            <w:pPr>
              <w:widowControl w:val="0"/>
              <w:jc w:val="center"/>
              <w:rPr>
                <w:rFonts w:ascii="GHEA Grapalat" w:hAnsi="GHEA Grapalat"/>
                <w:iCs/>
                <w:vertAlign w:val="superscript"/>
              </w:rPr>
            </w:pPr>
            <w:r>
              <w:rPr>
                <w:rFonts w:ascii="GHEA Grapalat" w:hAnsi="GHEA Grapalat"/>
                <w:vertAlign w:val="superscript"/>
              </w:rPr>
              <w:t>фамилия, имя</w:t>
            </w:r>
          </w:p>
        </w:tc>
      </w:tr>
      <w:tr w:rsidR="005B5B3E" w14:paraId="1E4F0569" w14:textId="77777777" w:rsidTr="005B5B3E">
        <w:trPr>
          <w:trHeight w:val="281"/>
          <w:tblCellSpacing w:w="7" w:type="dxa"/>
          <w:jc w:val="center"/>
        </w:trPr>
        <w:tc>
          <w:tcPr>
            <w:tcW w:w="0" w:type="auto"/>
            <w:vAlign w:val="center"/>
            <w:hideMark/>
          </w:tcPr>
          <w:p w14:paraId="1388E466" w14:textId="77777777" w:rsidR="005B5B3E" w:rsidRDefault="005B5B3E" w:rsidP="005B5B3E">
            <w:pPr>
              <w:widowControl w:val="0"/>
              <w:jc w:val="center"/>
              <w:rPr>
                <w:rFonts w:ascii="GHEA Grapalat" w:hAnsi="GHEA Grapalat"/>
                <w:iCs/>
              </w:rPr>
            </w:pPr>
            <w:r>
              <w:rPr>
                <w:rFonts w:ascii="GHEA Grapalat" w:hAnsi="GHEA Grapalat"/>
              </w:rPr>
              <w:t>М. П.</w:t>
            </w:r>
          </w:p>
        </w:tc>
        <w:tc>
          <w:tcPr>
            <w:tcW w:w="0" w:type="auto"/>
            <w:vAlign w:val="center"/>
            <w:hideMark/>
          </w:tcPr>
          <w:p w14:paraId="05AECF30" w14:textId="77777777" w:rsidR="005B5B3E" w:rsidRDefault="005B5B3E" w:rsidP="005B5B3E">
            <w:pPr>
              <w:widowControl w:val="0"/>
              <w:jc w:val="center"/>
              <w:rPr>
                <w:rFonts w:ascii="GHEA Grapalat" w:hAnsi="GHEA Grapalat"/>
                <w:iCs/>
              </w:rPr>
            </w:pPr>
            <w:r>
              <w:rPr>
                <w:rFonts w:ascii="GHEA Grapalat" w:hAnsi="GHEA Grapalat"/>
              </w:rPr>
              <w:t>М. П.</w:t>
            </w:r>
          </w:p>
        </w:tc>
      </w:tr>
    </w:tbl>
    <w:p w14:paraId="588F3D9F" w14:textId="77777777" w:rsidR="005B5B3E" w:rsidRDefault="005B5B3E" w:rsidP="005B5B3E">
      <w:pPr>
        <w:widowControl w:val="0"/>
        <w:jc w:val="right"/>
        <w:rPr>
          <w:rFonts w:ascii="GHEA Grapalat" w:hAnsi="GHEA Grapalat" w:cs="Sylfaen"/>
          <w:b/>
        </w:rPr>
      </w:pPr>
    </w:p>
    <w:p w14:paraId="0A3BEA9C" w14:textId="77777777" w:rsidR="005B5B3E" w:rsidRDefault="005B5B3E" w:rsidP="005B5B3E">
      <w:pPr>
        <w:rPr>
          <w:rFonts w:ascii="GHEA Grapalat" w:hAnsi="GHEA Grapalat" w:cs="Sylfaen"/>
          <w:b/>
        </w:rPr>
      </w:pPr>
      <w:r>
        <w:rPr>
          <w:rFonts w:ascii="GHEA Grapalat" w:hAnsi="GHEA Grapalat" w:cs="Sylfaen"/>
          <w:b/>
        </w:rPr>
        <w:br w:type="page"/>
      </w:r>
    </w:p>
    <w:p w14:paraId="37A42117" w14:textId="77777777" w:rsidR="005B5B3E" w:rsidRDefault="005B5B3E" w:rsidP="005B5B3E">
      <w:pPr>
        <w:widowControl w:val="0"/>
        <w:jc w:val="right"/>
        <w:rPr>
          <w:rFonts w:ascii="GHEA Grapalat" w:hAnsi="GHEA Grapalat" w:cs="Sylfaen"/>
          <w:i/>
        </w:rPr>
      </w:pPr>
      <w:r>
        <w:rPr>
          <w:rFonts w:ascii="GHEA Grapalat" w:hAnsi="GHEA Grapalat"/>
          <w:i/>
        </w:rPr>
        <w:lastRenderedPageBreak/>
        <w:t>Приложение № 3.1</w:t>
      </w:r>
    </w:p>
    <w:p w14:paraId="2E962E99" w14:textId="77777777" w:rsidR="005B5B3E" w:rsidRDefault="005B5B3E" w:rsidP="005B5B3E">
      <w:pPr>
        <w:widowControl w:val="0"/>
        <w:jc w:val="right"/>
        <w:rPr>
          <w:rFonts w:ascii="GHEA Grapalat" w:hAnsi="GHEA Grapalat" w:cs="Sylfaen"/>
          <w:i/>
        </w:rPr>
      </w:pPr>
      <w:r>
        <w:rPr>
          <w:rFonts w:ascii="GHEA Grapalat" w:hAnsi="GHEA Grapalat"/>
          <w:i/>
        </w:rPr>
        <w:t xml:space="preserve">к Договору под кодом </w:t>
      </w:r>
      <w:r>
        <w:rPr>
          <w:rFonts w:ascii="GHEA Grapalat" w:hAnsi="GHEA Grapalat" w:cs="Sylfaen"/>
          <w:i/>
        </w:rPr>
        <w:br/>
      </w:r>
      <w:r>
        <w:rPr>
          <w:rFonts w:ascii="GHEA Grapalat" w:hAnsi="GHEA Grapalat"/>
          <w:i/>
        </w:rPr>
        <w:t>заключенному "</w:t>
      </w:r>
      <w:r>
        <w:rPr>
          <w:rFonts w:ascii="GHEA Grapalat" w:hAnsi="GHEA Grapalat"/>
          <w:i/>
        </w:rPr>
        <w:tab/>
        <w:t xml:space="preserve">" </w:t>
      </w:r>
      <w:r>
        <w:rPr>
          <w:rFonts w:ascii="GHEA Grapalat" w:hAnsi="GHEA Grapalat"/>
          <w:i/>
        </w:rPr>
        <w:tab/>
        <w:t xml:space="preserve">20 </w:t>
      </w:r>
      <w:r>
        <w:rPr>
          <w:rFonts w:ascii="GHEA Grapalat" w:hAnsi="GHEA Grapalat"/>
          <w:i/>
        </w:rPr>
        <w:tab/>
        <w:t>г.</w:t>
      </w:r>
    </w:p>
    <w:p w14:paraId="528662BF" w14:textId="77777777" w:rsidR="005B5B3E" w:rsidRDefault="005B5B3E" w:rsidP="005B5B3E">
      <w:pPr>
        <w:widowControl w:val="0"/>
        <w:tabs>
          <w:tab w:val="left" w:pos="360"/>
          <w:tab w:val="left" w:pos="540"/>
        </w:tabs>
        <w:jc w:val="center"/>
        <w:rPr>
          <w:rFonts w:ascii="GHEA Grapalat" w:hAnsi="GHEA Grapalat" w:cs="Sylfaen"/>
          <w:b/>
          <w:bCs/>
        </w:rPr>
      </w:pPr>
    </w:p>
    <w:p w14:paraId="088717F3" w14:textId="77777777" w:rsidR="005B5B3E" w:rsidRDefault="005B5B3E" w:rsidP="005B5B3E">
      <w:pPr>
        <w:widowControl w:val="0"/>
        <w:jc w:val="center"/>
        <w:rPr>
          <w:rFonts w:ascii="GHEA Grapalat" w:hAnsi="GHEA Grapalat" w:cs="Sylfaen"/>
          <w:bCs/>
        </w:rPr>
      </w:pPr>
      <w:r>
        <w:rPr>
          <w:rFonts w:ascii="GHEA Grapalat" w:hAnsi="GHEA Grapalat"/>
        </w:rPr>
        <w:t>АКТ №———</w:t>
      </w:r>
    </w:p>
    <w:p w14:paraId="41AE8198" w14:textId="77777777" w:rsidR="005B5B3E" w:rsidRDefault="005B5B3E" w:rsidP="005B5B3E">
      <w:pPr>
        <w:widowControl w:val="0"/>
        <w:jc w:val="center"/>
        <w:rPr>
          <w:rFonts w:ascii="GHEA Grapalat" w:hAnsi="GHEA Grapalat" w:cs="Sylfaen"/>
          <w:b/>
          <w:bCs/>
        </w:rPr>
      </w:pPr>
      <w:r>
        <w:rPr>
          <w:rFonts w:ascii="GHEA Grapalat" w:hAnsi="GHEA Grapalat"/>
        </w:rPr>
        <w:t xml:space="preserve">относительно фиксирования факта передачи Покупателю результата договора </w:t>
      </w:r>
    </w:p>
    <w:p w14:paraId="5EAE8686" w14:textId="77777777" w:rsidR="005B5B3E" w:rsidRDefault="005B5B3E" w:rsidP="005B5B3E">
      <w:pPr>
        <w:widowControl w:val="0"/>
        <w:tabs>
          <w:tab w:val="left" w:pos="360"/>
          <w:tab w:val="left" w:pos="540"/>
        </w:tabs>
        <w:jc w:val="center"/>
        <w:rPr>
          <w:rFonts w:ascii="GHEA Grapalat" w:hAnsi="GHEA Grapalat" w:cs="Sylfaen"/>
        </w:rPr>
      </w:pPr>
    </w:p>
    <w:p w14:paraId="686BA881" w14:textId="77777777" w:rsidR="005B5B3E" w:rsidRDefault="005B5B3E" w:rsidP="005B5B3E">
      <w:pPr>
        <w:widowControl w:val="0"/>
        <w:ind w:firstLine="567"/>
        <w:jc w:val="both"/>
        <w:rPr>
          <w:rFonts w:ascii="GHEA Grapalat" w:hAnsi="GHEA Grapalat"/>
        </w:rPr>
      </w:pPr>
      <w:r>
        <w:rPr>
          <w:rFonts w:ascii="GHEA Grapalat" w:hAnsi="GHEA Grapalat"/>
        </w:rPr>
        <w:t>Настоящим фиксируется, что в рамках договора закупки № ______________,</w:t>
      </w:r>
    </w:p>
    <w:p w14:paraId="052C574D" w14:textId="77777777" w:rsidR="005B5B3E" w:rsidRDefault="005B5B3E" w:rsidP="005B5B3E">
      <w:pPr>
        <w:widowControl w:val="0"/>
        <w:ind w:left="7371" w:hanging="141"/>
        <w:jc w:val="both"/>
        <w:rPr>
          <w:rFonts w:ascii="GHEA Grapalat" w:hAnsi="GHEA Grapalat"/>
          <w:sz w:val="16"/>
        </w:rPr>
      </w:pPr>
      <w:r>
        <w:rPr>
          <w:rFonts w:ascii="GHEA Grapalat" w:hAnsi="GHEA Grapalat"/>
          <w:sz w:val="16"/>
        </w:rPr>
        <w:t>номер договора</w:t>
      </w:r>
    </w:p>
    <w:p w14:paraId="111DD0CF" w14:textId="77777777" w:rsidR="005B5B3E" w:rsidRDefault="005B5B3E" w:rsidP="005B5B3E">
      <w:pPr>
        <w:widowControl w:val="0"/>
        <w:tabs>
          <w:tab w:val="left" w:pos="4480"/>
        </w:tabs>
        <w:jc w:val="both"/>
        <w:rPr>
          <w:rFonts w:ascii="GHEA Grapalat" w:hAnsi="GHEA Grapalat" w:cs="Sylfaen"/>
        </w:rPr>
      </w:pPr>
      <w:r>
        <w:rPr>
          <w:rFonts w:ascii="GHEA Grapalat" w:hAnsi="GHEA Grapalat"/>
        </w:rPr>
        <w:t>заключенного __________________ 20</w:t>
      </w:r>
      <w:r>
        <w:rPr>
          <w:rFonts w:ascii="GHEA Grapalat" w:hAnsi="GHEA Grapalat"/>
        </w:rPr>
        <w:tab/>
        <w:t>г. между _____________________________</w:t>
      </w:r>
    </w:p>
    <w:p w14:paraId="3FE052A4" w14:textId="77777777" w:rsidR="005B5B3E" w:rsidRDefault="005B5B3E" w:rsidP="005B5B3E">
      <w:pPr>
        <w:widowControl w:val="0"/>
        <w:tabs>
          <w:tab w:val="left" w:pos="6379"/>
        </w:tabs>
        <w:ind w:left="1701" w:right="-360"/>
        <w:jc w:val="both"/>
        <w:rPr>
          <w:rFonts w:ascii="GHEA Grapalat" w:hAnsi="GHEA Grapalat" w:cs="Sylfaen"/>
          <w:sz w:val="8"/>
        </w:rPr>
      </w:pPr>
      <w:r>
        <w:rPr>
          <w:rFonts w:ascii="GHEA Grapalat" w:hAnsi="GHEA Grapalat"/>
          <w:sz w:val="16"/>
        </w:rPr>
        <w:t xml:space="preserve">дата заключения договора </w:t>
      </w:r>
      <w:r>
        <w:rPr>
          <w:rFonts w:ascii="GHEA Grapalat" w:hAnsi="GHEA Grapalat"/>
          <w:sz w:val="16"/>
        </w:rPr>
        <w:tab/>
        <w:t>наименование Покупателя</w:t>
      </w:r>
    </w:p>
    <w:p w14:paraId="1BCF3552" w14:textId="77777777" w:rsidR="005B5B3E" w:rsidRDefault="005B5B3E" w:rsidP="005B5B3E">
      <w:pPr>
        <w:widowControl w:val="0"/>
        <w:tabs>
          <w:tab w:val="left" w:pos="360"/>
          <w:tab w:val="left" w:pos="540"/>
        </w:tabs>
        <w:ind w:right="-2"/>
        <w:jc w:val="both"/>
        <w:rPr>
          <w:rFonts w:ascii="GHEA Grapalat" w:hAnsi="GHEA Grapalat"/>
        </w:rPr>
      </w:pPr>
      <w:r>
        <w:rPr>
          <w:rFonts w:ascii="GHEA Grapalat" w:hAnsi="GHEA Grapalat"/>
        </w:rPr>
        <w:t xml:space="preserve">(далее — Покупатель) и ________________________________ (далее — Продавец), </w:t>
      </w:r>
    </w:p>
    <w:p w14:paraId="773D5929" w14:textId="77777777" w:rsidR="005B5B3E" w:rsidRDefault="005B5B3E" w:rsidP="005B5B3E">
      <w:pPr>
        <w:widowControl w:val="0"/>
        <w:ind w:left="3544" w:right="-360"/>
        <w:jc w:val="both"/>
        <w:rPr>
          <w:rFonts w:ascii="GHEA Grapalat" w:hAnsi="GHEA Grapalat"/>
          <w:sz w:val="16"/>
        </w:rPr>
      </w:pPr>
      <w:r>
        <w:rPr>
          <w:rFonts w:ascii="GHEA Grapalat" w:hAnsi="GHEA Grapalat"/>
          <w:sz w:val="16"/>
        </w:rPr>
        <w:t>наименование Продавца</w:t>
      </w:r>
    </w:p>
    <w:p w14:paraId="079279F3" w14:textId="77777777" w:rsidR="005B5B3E" w:rsidRDefault="005B5B3E" w:rsidP="005B5B3E">
      <w:pPr>
        <w:widowControl w:val="0"/>
        <w:tabs>
          <w:tab w:val="left" w:pos="360"/>
          <w:tab w:val="left" w:pos="540"/>
        </w:tabs>
        <w:jc w:val="both"/>
        <w:rPr>
          <w:rFonts w:ascii="GHEA Grapalat" w:hAnsi="GHEA Grapalat" w:cs="Sylfaen"/>
        </w:rPr>
      </w:pPr>
      <w:r>
        <w:rPr>
          <w:rFonts w:ascii="GHEA Grapalat" w:hAnsi="GHEA Grapalat"/>
        </w:rPr>
        <w:t>Продавец _______ 20</w:t>
      </w:r>
      <w:r>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5B5B3E" w14:paraId="2517EB98" w14:textId="77777777" w:rsidTr="005B5B3E">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14:paraId="195D2317" w14:textId="77777777" w:rsidR="005B5B3E" w:rsidRDefault="005B5B3E" w:rsidP="005B5B3E">
            <w:pPr>
              <w:widowControl w:val="0"/>
              <w:jc w:val="center"/>
              <w:rPr>
                <w:rFonts w:ascii="GHEA Grapalat" w:hAnsi="GHEA Grapalat" w:cs="Sylfaen"/>
                <w:bCs/>
                <w:sz w:val="20"/>
                <w:szCs w:val="20"/>
              </w:rPr>
            </w:pPr>
            <w:r>
              <w:rPr>
                <w:rFonts w:ascii="GHEA Grapalat" w:hAnsi="GHEA Grapalat"/>
                <w:sz w:val="20"/>
                <w:szCs w:val="20"/>
              </w:rPr>
              <w:t>Товар</w:t>
            </w:r>
          </w:p>
        </w:tc>
      </w:tr>
      <w:tr w:rsidR="005B5B3E" w14:paraId="198F074A" w14:textId="77777777" w:rsidTr="005B5B3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14:paraId="21B5EF93" w14:textId="77777777" w:rsidR="005B5B3E" w:rsidRDefault="005B5B3E" w:rsidP="005B5B3E">
            <w:pPr>
              <w:widowControl w:val="0"/>
              <w:jc w:val="center"/>
              <w:rPr>
                <w:rFonts w:ascii="GHEA Grapalat" w:hAnsi="GHEA Grapalat"/>
                <w:sz w:val="20"/>
                <w:szCs w:val="20"/>
              </w:rPr>
            </w:pPr>
            <w:r>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14:paraId="5BB4AD92" w14:textId="77777777" w:rsidR="005B5B3E" w:rsidRDefault="005B5B3E" w:rsidP="005B5B3E">
            <w:pPr>
              <w:widowControl w:val="0"/>
              <w:jc w:val="center"/>
              <w:rPr>
                <w:rFonts w:ascii="GHEA Grapalat" w:hAnsi="GHEA Grapalat"/>
                <w:sz w:val="20"/>
                <w:szCs w:val="20"/>
              </w:rPr>
            </w:pPr>
            <w:r>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14:paraId="3D73ABB5" w14:textId="77777777" w:rsidR="005B5B3E" w:rsidRDefault="005B5B3E" w:rsidP="005B5B3E">
            <w:pPr>
              <w:widowControl w:val="0"/>
              <w:jc w:val="center"/>
              <w:rPr>
                <w:rFonts w:ascii="GHEA Grapalat" w:hAnsi="GHEA Grapalat"/>
                <w:sz w:val="20"/>
                <w:szCs w:val="20"/>
              </w:rPr>
            </w:pPr>
            <w:r>
              <w:rPr>
                <w:rFonts w:ascii="GHEA Grapalat" w:hAnsi="GHEA Grapalat"/>
                <w:sz w:val="20"/>
                <w:szCs w:val="20"/>
              </w:rPr>
              <w:t>объем (фактический)</w:t>
            </w:r>
          </w:p>
        </w:tc>
      </w:tr>
      <w:tr w:rsidR="005B5B3E" w14:paraId="34EA348E" w14:textId="77777777" w:rsidTr="005B5B3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F174EC4" w14:textId="77777777" w:rsidR="005B5B3E" w:rsidRDefault="005B5B3E" w:rsidP="005B5B3E">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5C358779" w14:textId="77777777" w:rsidR="005B5B3E" w:rsidRDefault="005B5B3E" w:rsidP="005B5B3E">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C9B17BC" w14:textId="77777777" w:rsidR="005B5B3E" w:rsidRDefault="005B5B3E" w:rsidP="005B5B3E">
            <w:pPr>
              <w:widowControl w:val="0"/>
              <w:jc w:val="center"/>
              <w:rPr>
                <w:rFonts w:ascii="GHEA Grapalat" w:hAnsi="GHEA Grapalat" w:cs="Sylfaen"/>
                <w:sz w:val="20"/>
                <w:szCs w:val="20"/>
              </w:rPr>
            </w:pPr>
          </w:p>
        </w:tc>
      </w:tr>
      <w:tr w:rsidR="005B5B3E" w14:paraId="36CE20B8" w14:textId="77777777" w:rsidTr="005B5B3E">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7EEFA57" w14:textId="77777777" w:rsidR="005B5B3E" w:rsidRDefault="005B5B3E" w:rsidP="005B5B3E">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6068B69" w14:textId="77777777" w:rsidR="005B5B3E" w:rsidRDefault="005B5B3E" w:rsidP="005B5B3E">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41F10A4" w14:textId="77777777" w:rsidR="005B5B3E" w:rsidRDefault="005B5B3E" w:rsidP="005B5B3E">
            <w:pPr>
              <w:widowControl w:val="0"/>
              <w:jc w:val="center"/>
              <w:rPr>
                <w:rFonts w:ascii="GHEA Grapalat" w:hAnsi="GHEA Grapalat" w:cs="Sylfaen"/>
                <w:sz w:val="20"/>
                <w:szCs w:val="20"/>
              </w:rPr>
            </w:pPr>
          </w:p>
        </w:tc>
      </w:tr>
    </w:tbl>
    <w:p w14:paraId="1CCA1514" w14:textId="77777777" w:rsidR="005B5B3E" w:rsidRDefault="005B5B3E" w:rsidP="005B5B3E">
      <w:pPr>
        <w:widowControl w:val="0"/>
        <w:tabs>
          <w:tab w:val="left" w:pos="360"/>
          <w:tab w:val="left" w:pos="540"/>
        </w:tabs>
        <w:jc w:val="both"/>
        <w:rPr>
          <w:rFonts w:ascii="GHEA Grapalat" w:hAnsi="GHEA Grapalat" w:cs="Sylfaen"/>
        </w:rPr>
      </w:pPr>
    </w:p>
    <w:p w14:paraId="0F9758C4" w14:textId="77777777" w:rsidR="005B5B3E" w:rsidRDefault="005B5B3E" w:rsidP="005B5B3E">
      <w:pPr>
        <w:widowControl w:val="0"/>
        <w:ind w:firstLine="567"/>
        <w:jc w:val="both"/>
        <w:rPr>
          <w:rFonts w:ascii="GHEA Grapalat" w:hAnsi="GHEA Grapalat" w:cs="Sylfaen"/>
        </w:rPr>
      </w:pPr>
      <w:r>
        <w:rPr>
          <w:rFonts w:ascii="GHEA Grapalat" w:hAnsi="GHEA Grapalat"/>
        </w:rPr>
        <w:t>Настоящий акт составлен в 2 экземплярах, каждой из сторон предоставляется по одному экземпляру.</w:t>
      </w:r>
    </w:p>
    <w:p w14:paraId="3C350908" w14:textId="77777777" w:rsidR="005B5B3E" w:rsidRDefault="005B5B3E" w:rsidP="005B5B3E">
      <w:pPr>
        <w:rPr>
          <w:rFonts w:ascii="GHEA Grapalat" w:hAnsi="GHEA Grapalat"/>
        </w:rPr>
      </w:pPr>
      <w:r>
        <w:rPr>
          <w:rFonts w:ascii="GHEA Grapalat" w:hAnsi="GHEA Grapalat"/>
        </w:rPr>
        <w:t xml:space="preserve">                                                       </w:t>
      </w:r>
    </w:p>
    <w:p w14:paraId="59A849BA" w14:textId="77777777" w:rsidR="005B5B3E" w:rsidRDefault="005B5B3E" w:rsidP="005B5B3E">
      <w:pPr>
        <w:rPr>
          <w:rFonts w:ascii="GHEA Grapalat" w:hAnsi="GHEA Grapalat"/>
          <w:lang w:val="en-US"/>
        </w:rPr>
      </w:pPr>
      <w:r>
        <w:rPr>
          <w:rFonts w:ascii="GHEA Grapalat" w:hAnsi="GHEA Grapalat"/>
        </w:rPr>
        <w:t xml:space="preserve">                                                          СТОРОНЫ</w:t>
      </w:r>
    </w:p>
    <w:p w14:paraId="28214BE6" w14:textId="77777777" w:rsidR="005B5B3E" w:rsidRDefault="005B5B3E" w:rsidP="005B5B3E">
      <w:pPr>
        <w:widowControl w:val="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5B5B3E" w14:paraId="45C8E026" w14:textId="77777777" w:rsidTr="005B5B3E">
        <w:tc>
          <w:tcPr>
            <w:tcW w:w="4450" w:type="dxa"/>
            <w:hideMark/>
          </w:tcPr>
          <w:p w14:paraId="20697C8A" w14:textId="77777777" w:rsidR="005B5B3E" w:rsidRDefault="005B5B3E" w:rsidP="005B5B3E">
            <w:pPr>
              <w:widowControl w:val="0"/>
              <w:tabs>
                <w:tab w:val="left" w:pos="360"/>
                <w:tab w:val="left" w:pos="540"/>
              </w:tabs>
              <w:jc w:val="center"/>
              <w:rPr>
                <w:rFonts w:ascii="GHEA Grapalat" w:hAnsi="GHEA Grapalat" w:cs="Sylfaen"/>
                <w:b/>
                <w:bCs/>
              </w:rPr>
            </w:pPr>
            <w:r>
              <w:rPr>
                <w:rFonts w:ascii="GHEA Grapalat" w:hAnsi="GHEA Grapalat"/>
                <w:b/>
              </w:rPr>
              <w:t>Передал</w:t>
            </w:r>
          </w:p>
        </w:tc>
        <w:tc>
          <w:tcPr>
            <w:tcW w:w="4836" w:type="dxa"/>
            <w:hideMark/>
          </w:tcPr>
          <w:p w14:paraId="09DB86A3" w14:textId="77777777" w:rsidR="005B5B3E" w:rsidRDefault="005B5B3E" w:rsidP="005B5B3E">
            <w:pPr>
              <w:widowControl w:val="0"/>
              <w:tabs>
                <w:tab w:val="left" w:pos="360"/>
                <w:tab w:val="left" w:pos="540"/>
              </w:tabs>
              <w:jc w:val="center"/>
              <w:rPr>
                <w:rFonts w:ascii="GHEA Grapalat" w:hAnsi="GHEA Grapalat" w:cs="Sylfaen"/>
                <w:b/>
                <w:bCs/>
              </w:rPr>
            </w:pPr>
            <w:r>
              <w:rPr>
                <w:rFonts w:ascii="GHEA Grapalat" w:hAnsi="GHEA Grapalat"/>
                <w:b/>
              </w:rPr>
              <w:t>Принял</w:t>
            </w:r>
          </w:p>
        </w:tc>
      </w:tr>
    </w:tbl>
    <w:p w14:paraId="464BEFD7" w14:textId="77777777" w:rsidR="005B5B3E" w:rsidRDefault="005B5B3E" w:rsidP="005B5B3E">
      <w:pPr>
        <w:widowControl w:val="0"/>
        <w:tabs>
          <w:tab w:val="left" w:pos="360"/>
          <w:tab w:val="left" w:pos="540"/>
        </w:tabs>
        <w:jc w:val="right"/>
        <w:rPr>
          <w:rFonts w:ascii="GHEA Grapalat" w:hAnsi="GHEA Grapalat" w:cs="Sylfaen"/>
        </w:rPr>
      </w:pPr>
      <w:r>
        <w:rPr>
          <w:rFonts w:ascii="GHEA Grapalat" w:hAnsi="GHEA Grapalat"/>
        </w:rPr>
        <w:t>представитель, спроектировавший заявку:</w:t>
      </w:r>
    </w:p>
    <w:p w14:paraId="6A3CE35E" w14:textId="77777777" w:rsidR="005B5B3E" w:rsidRDefault="005B5B3E" w:rsidP="005B5B3E">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5B5B3E" w14:paraId="0DF62403" w14:textId="77777777" w:rsidTr="005B5B3E">
        <w:trPr>
          <w:tblCellSpacing w:w="7" w:type="dxa"/>
          <w:jc w:val="center"/>
        </w:trPr>
        <w:tc>
          <w:tcPr>
            <w:tcW w:w="0" w:type="auto"/>
            <w:vAlign w:val="center"/>
            <w:hideMark/>
          </w:tcPr>
          <w:p w14:paraId="3CEB8C4D" w14:textId="77777777" w:rsidR="005B5B3E" w:rsidRDefault="005B5B3E" w:rsidP="005B5B3E">
            <w:pPr>
              <w:widowControl w:val="0"/>
              <w:jc w:val="center"/>
              <w:rPr>
                <w:rFonts w:ascii="GHEA Grapalat" w:hAnsi="GHEA Grapalat" w:cs="GHEA Grapalat"/>
              </w:rPr>
            </w:pPr>
            <w:r>
              <w:rPr>
                <w:rFonts w:ascii="GHEA Grapalat" w:hAnsi="GHEA Grapalat"/>
              </w:rPr>
              <w:t xml:space="preserve">___________________________ </w:t>
            </w:r>
          </w:p>
          <w:p w14:paraId="3372492E" w14:textId="77777777" w:rsidR="005B5B3E" w:rsidRDefault="005B5B3E" w:rsidP="005B5B3E">
            <w:pPr>
              <w:widowControl w:val="0"/>
              <w:jc w:val="center"/>
              <w:rPr>
                <w:rFonts w:ascii="GHEA Grapalat" w:hAnsi="GHEA Grapalat" w:cs="GHEA Grapalat"/>
                <w:vertAlign w:val="superscript"/>
              </w:rPr>
            </w:pPr>
            <w:r>
              <w:rPr>
                <w:rFonts w:ascii="GHEA Grapalat" w:hAnsi="GHEA Grapalat"/>
                <w:vertAlign w:val="superscript"/>
              </w:rPr>
              <w:t>фамилия, имя</w:t>
            </w:r>
          </w:p>
        </w:tc>
        <w:tc>
          <w:tcPr>
            <w:tcW w:w="0" w:type="auto"/>
            <w:vAlign w:val="center"/>
            <w:hideMark/>
          </w:tcPr>
          <w:p w14:paraId="426E3012" w14:textId="77777777" w:rsidR="005B5B3E" w:rsidRDefault="005B5B3E" w:rsidP="005B5B3E">
            <w:pPr>
              <w:widowControl w:val="0"/>
              <w:jc w:val="center"/>
              <w:rPr>
                <w:rFonts w:ascii="GHEA Grapalat" w:hAnsi="GHEA Grapalat" w:cs="GHEA Grapalat"/>
              </w:rPr>
            </w:pPr>
            <w:r>
              <w:rPr>
                <w:rFonts w:ascii="GHEA Grapalat" w:hAnsi="GHEA Grapalat"/>
              </w:rPr>
              <w:t>___________________________</w:t>
            </w:r>
          </w:p>
          <w:p w14:paraId="1836EB86" w14:textId="77777777" w:rsidR="005B5B3E" w:rsidRDefault="005B5B3E" w:rsidP="005B5B3E">
            <w:pPr>
              <w:widowControl w:val="0"/>
              <w:jc w:val="center"/>
              <w:rPr>
                <w:rFonts w:ascii="GHEA Grapalat" w:hAnsi="GHEA Grapalat" w:cs="GHEA Grapalat"/>
                <w:vertAlign w:val="superscript"/>
              </w:rPr>
            </w:pPr>
            <w:r>
              <w:rPr>
                <w:rFonts w:ascii="GHEA Grapalat" w:hAnsi="GHEA Grapalat"/>
                <w:vertAlign w:val="superscript"/>
              </w:rPr>
              <w:t>фамилия, имя</w:t>
            </w:r>
          </w:p>
        </w:tc>
      </w:tr>
      <w:tr w:rsidR="005B5B3E" w14:paraId="736E5AB4" w14:textId="77777777" w:rsidTr="005B5B3E">
        <w:trPr>
          <w:tblCellSpacing w:w="7" w:type="dxa"/>
          <w:jc w:val="center"/>
        </w:trPr>
        <w:tc>
          <w:tcPr>
            <w:tcW w:w="0" w:type="auto"/>
            <w:vAlign w:val="center"/>
            <w:hideMark/>
          </w:tcPr>
          <w:p w14:paraId="36D040A3" w14:textId="77777777" w:rsidR="005B5B3E" w:rsidRDefault="005B5B3E" w:rsidP="005B5B3E">
            <w:pPr>
              <w:widowControl w:val="0"/>
              <w:jc w:val="center"/>
              <w:rPr>
                <w:rFonts w:ascii="GHEA Grapalat" w:hAnsi="GHEA Grapalat" w:cs="GHEA Grapalat"/>
              </w:rPr>
            </w:pPr>
            <w:r>
              <w:rPr>
                <w:rFonts w:ascii="GHEA Grapalat" w:hAnsi="GHEA Grapalat"/>
              </w:rPr>
              <w:t xml:space="preserve">___________________________ </w:t>
            </w:r>
          </w:p>
          <w:p w14:paraId="6E4C73DF" w14:textId="77777777" w:rsidR="005B5B3E" w:rsidRDefault="005B5B3E" w:rsidP="005B5B3E">
            <w:pPr>
              <w:widowControl w:val="0"/>
              <w:jc w:val="center"/>
              <w:rPr>
                <w:rFonts w:ascii="GHEA Grapalat" w:hAnsi="GHEA Grapalat" w:cs="GHEA Grapalat"/>
                <w:vertAlign w:val="superscript"/>
              </w:rPr>
            </w:pPr>
            <w:r>
              <w:rPr>
                <w:rFonts w:ascii="GHEA Grapalat" w:hAnsi="GHEA Grapalat"/>
                <w:vertAlign w:val="superscript"/>
              </w:rPr>
              <w:t>подпись</w:t>
            </w:r>
          </w:p>
        </w:tc>
        <w:tc>
          <w:tcPr>
            <w:tcW w:w="0" w:type="auto"/>
            <w:vAlign w:val="center"/>
            <w:hideMark/>
          </w:tcPr>
          <w:p w14:paraId="060616DE" w14:textId="77777777" w:rsidR="005B5B3E" w:rsidRDefault="005B5B3E" w:rsidP="005B5B3E">
            <w:pPr>
              <w:widowControl w:val="0"/>
              <w:jc w:val="center"/>
              <w:rPr>
                <w:rFonts w:ascii="GHEA Grapalat" w:hAnsi="GHEA Grapalat" w:cs="GHEA Grapalat"/>
              </w:rPr>
            </w:pPr>
            <w:r>
              <w:rPr>
                <w:rFonts w:ascii="GHEA Grapalat" w:hAnsi="GHEA Grapalat"/>
              </w:rPr>
              <w:t>___________________________</w:t>
            </w:r>
          </w:p>
          <w:p w14:paraId="32A80902" w14:textId="77777777" w:rsidR="005B5B3E" w:rsidRDefault="005B5B3E" w:rsidP="005B5B3E">
            <w:pPr>
              <w:widowControl w:val="0"/>
              <w:jc w:val="center"/>
              <w:rPr>
                <w:rFonts w:ascii="GHEA Grapalat" w:hAnsi="GHEA Grapalat" w:cs="GHEA Grapalat"/>
                <w:vertAlign w:val="superscript"/>
              </w:rPr>
            </w:pPr>
            <w:r>
              <w:rPr>
                <w:rFonts w:ascii="GHEA Grapalat" w:hAnsi="GHEA Grapalat"/>
                <w:vertAlign w:val="superscript"/>
              </w:rPr>
              <w:t>подпись</w:t>
            </w:r>
          </w:p>
        </w:tc>
      </w:tr>
    </w:tbl>
    <w:p w14:paraId="6B9AA872" w14:textId="77777777" w:rsidR="005B5B3E" w:rsidRDefault="005B5B3E" w:rsidP="005B5B3E">
      <w:pPr>
        <w:widowControl w:val="0"/>
        <w:ind w:left="-142" w:firstLine="142"/>
        <w:jc w:val="center"/>
        <w:rPr>
          <w:rFonts w:ascii="GHEA Grapalat" w:hAnsi="GHEA Grapalat" w:cs="Sylfaen"/>
          <w:b/>
        </w:rPr>
      </w:pPr>
    </w:p>
    <w:p w14:paraId="297A8D51" w14:textId="77777777" w:rsidR="00BE35D8" w:rsidRDefault="00BE35D8" w:rsidP="005B5B3E"/>
    <w:sectPr w:rsidR="00BE35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80ECC9" w14:textId="77777777" w:rsidR="00F372CC" w:rsidRDefault="00F372CC" w:rsidP="005B5B3E">
      <w:r>
        <w:separator/>
      </w:r>
    </w:p>
  </w:endnote>
  <w:endnote w:type="continuationSeparator" w:id="0">
    <w:p w14:paraId="0B3B50B8" w14:textId="77777777" w:rsidR="00F372CC" w:rsidRDefault="00F372CC" w:rsidP="005B5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Arm">
    <w:altName w:val="Times New Roman"/>
    <w:charset w:val="00"/>
    <w:family w:val="auto"/>
    <w:pitch w:val="variable"/>
    <w:sig w:usb0="00000003" w:usb1="00000000" w:usb2="00000000" w:usb3="00000000" w:csb0="00000001" w:csb1="00000000"/>
  </w:font>
  <w:font w:name="Times LatRus">
    <w:altName w:val="Times New Roman"/>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39ED5C" w14:textId="77777777" w:rsidR="00F372CC" w:rsidRDefault="00F372CC" w:rsidP="005B5B3E">
      <w:r>
        <w:separator/>
      </w:r>
    </w:p>
  </w:footnote>
  <w:footnote w:type="continuationSeparator" w:id="0">
    <w:p w14:paraId="7ED70C13" w14:textId="77777777" w:rsidR="00F372CC" w:rsidRDefault="00F372CC" w:rsidP="005B5B3E">
      <w:r>
        <w:continuationSeparator/>
      </w:r>
    </w:p>
  </w:footnote>
  <w:footnote w:id="1">
    <w:p w14:paraId="517B76FB" w14:textId="77777777" w:rsidR="003B6F36" w:rsidRPr="00ED3BA4" w:rsidRDefault="003B6F36" w:rsidP="003B6F36">
      <w:pPr>
        <w:pStyle w:val="FootnoteText"/>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14:paraId="69D1FFC1" w14:textId="77777777" w:rsidR="005B5B3E" w:rsidRDefault="005B5B3E" w:rsidP="005B5B3E">
      <w:pPr>
        <w:pStyle w:val="FootnoteText"/>
        <w:widowControl w:val="0"/>
        <w:jc w:val="both"/>
        <w:rPr>
          <w:rFonts w:ascii="GHEA Grapalat" w:hAnsi="GHEA Grapalat"/>
          <w:i/>
          <w:lang w:val="af-ZA"/>
        </w:rPr>
      </w:pPr>
      <w:r>
        <w:rPr>
          <w:rStyle w:val="FootnoteReference"/>
          <w:rFonts w:ascii="GHEA Grapalat" w:hAnsi="GHEA Grapalat"/>
        </w:rPr>
        <w:footnoteRef/>
      </w:r>
      <w:r>
        <w:rPr>
          <w:rFonts w:ascii="GHEA Grapalat" w:hAnsi="GHEA Grapalat"/>
        </w:rPr>
        <w:t xml:space="preserve"> </w:t>
      </w:r>
      <w:r>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384D76D1" w14:textId="77777777" w:rsidR="005B5B3E" w:rsidRDefault="005B5B3E" w:rsidP="005B5B3E">
      <w:pPr>
        <w:widowControl w:val="0"/>
        <w:ind w:hanging="567"/>
        <w:jc w:val="both"/>
        <w:rPr>
          <w:rFonts w:ascii="GHEA Grapalat" w:hAnsi="GHEA Grapalat"/>
          <w:i/>
          <w:sz w:val="20"/>
          <w:szCs w:val="20"/>
        </w:rPr>
      </w:pPr>
      <w:r>
        <w:rPr>
          <w:rFonts w:ascii="GHEA Grapalat" w:hAnsi="GHEA Grapalat"/>
          <w:i/>
          <w:sz w:val="20"/>
          <w:szCs w:val="20"/>
        </w:rPr>
        <w:t xml:space="preserve">       </w:t>
      </w:r>
      <w:r>
        <w:rPr>
          <w:i/>
          <w:sz w:val="20"/>
          <w:szCs w:val="20"/>
        </w:rPr>
        <w:footnoteRef/>
      </w:r>
      <w:r>
        <w:rPr>
          <w:rFonts w:ascii="GHEA Grapalat" w:hAnsi="GHEA Grapalat"/>
          <w:i/>
          <w:sz w:val="20"/>
          <w:szCs w:val="20"/>
        </w:rPr>
        <w:t xml:space="preserve">   Настоящий пункт, а также 7-й раздел первой части приглашения  исключаются из приглашения, если :</w:t>
      </w:r>
    </w:p>
    <w:p w14:paraId="0ED3F264" w14:textId="77777777" w:rsidR="005B5B3E" w:rsidRDefault="005B5B3E" w:rsidP="005B5B3E">
      <w:pPr>
        <w:widowControl w:val="0"/>
        <w:jc w:val="both"/>
        <w:rPr>
          <w:rFonts w:ascii="GHEA Grapalat" w:hAnsi="GHEA Grapalat"/>
          <w:i/>
          <w:sz w:val="20"/>
          <w:szCs w:val="20"/>
        </w:rPr>
      </w:pPr>
      <w:r>
        <w:rPr>
          <w:rFonts w:ascii="GHEA Grapalat" w:hAnsi="GHEA Grapalat"/>
          <w:i/>
          <w:sz w:val="20"/>
          <w:szCs w:val="20"/>
        </w:rPr>
        <w:t>- процедура закупки организована на основании 1- ого пункта части 6 статьи 15 Закона РА "О закупках</w:t>
      </w:r>
      <w:r>
        <w:rPr>
          <w:rFonts w:ascii="GHEA Grapalat" w:hAnsi="GHEA Grapalat"/>
          <w:i/>
        </w:rPr>
        <w:t>"</w:t>
      </w:r>
      <w:r>
        <w:rPr>
          <w:rFonts w:ascii="GHEA Grapalat" w:hAnsi="GHEA Grapalat"/>
          <w:i/>
          <w:sz w:val="20"/>
          <w:szCs w:val="20"/>
        </w:rPr>
        <w:t>,</w:t>
      </w:r>
    </w:p>
    <w:p w14:paraId="74069E39" w14:textId="77777777" w:rsidR="005B5B3E" w:rsidRDefault="005B5B3E" w:rsidP="005B5B3E">
      <w:pPr>
        <w:widowControl w:val="0"/>
        <w:jc w:val="both"/>
        <w:rPr>
          <w:rFonts w:ascii="GHEA Grapalat" w:hAnsi="GHEA Grapalat"/>
          <w:i/>
          <w:sz w:val="20"/>
          <w:szCs w:val="20"/>
        </w:rPr>
      </w:pPr>
      <w:r>
        <w:rPr>
          <w:rFonts w:ascii="GHEA Grapalat" w:hAnsi="GHEA Grapalat"/>
          <w:i/>
          <w:sz w:val="20"/>
          <w:szCs w:val="20"/>
        </w:rPr>
        <w:t xml:space="preserve"> -</w:t>
      </w:r>
      <w:r>
        <w:t xml:space="preserve">  </w:t>
      </w:r>
      <w:r>
        <w:rPr>
          <w:rFonts w:ascii="GHEA Grapalat" w:hAnsi="GHEA Grapalat"/>
          <w:i/>
          <w:sz w:val="18"/>
          <w:szCs w:val="18"/>
        </w:rPr>
        <w:t xml:space="preserve">запланированная (прогнозируемая) общая цена закупки товара, </w:t>
      </w:r>
      <w:r>
        <w:rPr>
          <w:rFonts w:ascii="GHEA Grapalat" w:hAnsi="GHEA Grapalat"/>
          <w:i/>
          <w:sz w:val="20"/>
          <w:szCs w:val="20"/>
        </w:rPr>
        <w:t>по заявке на закупку в рамках данной процедуры не превышает 25 млн. драмов РА</w:t>
      </w:r>
    </w:p>
    <w:p w14:paraId="3CF0DDE1" w14:textId="77777777" w:rsidR="005B5B3E" w:rsidRDefault="005B5B3E" w:rsidP="005B5B3E">
      <w:pPr>
        <w:widowControl w:val="0"/>
        <w:jc w:val="both"/>
        <w:rPr>
          <w:rFonts w:ascii="GHEA Grapalat" w:hAnsi="GHEA Grapalat"/>
          <w:i/>
          <w:sz w:val="20"/>
          <w:szCs w:val="20"/>
        </w:rPr>
      </w:pPr>
      <w:r>
        <w:rPr>
          <w:rFonts w:ascii="GHEA Grapalat" w:hAnsi="GHEA Grapalat"/>
          <w:i/>
          <w:sz w:val="20"/>
          <w:szCs w:val="20"/>
        </w:rPr>
        <w:t xml:space="preserve">  -</w:t>
      </w:r>
      <w:r>
        <w:t xml:space="preserve"> </w:t>
      </w:r>
      <w:r>
        <w:rPr>
          <w:rFonts w:ascii="GHEA Grapalat" w:hAnsi="GHEA Grapalat"/>
          <w:i/>
          <w:sz w:val="20"/>
          <w:szCs w:val="20"/>
        </w:rPr>
        <w:t>закупка осуществляется в форме закупки у одного лица, обусловленная безотлагательностью.</w:t>
      </w:r>
    </w:p>
    <w:p w14:paraId="7F7CCD3D" w14:textId="77777777" w:rsidR="005B5B3E" w:rsidRDefault="005B5B3E" w:rsidP="005B5B3E">
      <w:pPr>
        <w:widowControl w:val="0"/>
        <w:ind w:firstLine="142"/>
        <w:jc w:val="both"/>
        <w:rPr>
          <w:rFonts w:ascii="GHEA Grapalat" w:hAnsi="GHEA Grapalat"/>
          <w:i/>
          <w:sz w:val="20"/>
          <w:szCs w:val="20"/>
        </w:rPr>
      </w:pPr>
      <w:r>
        <w:rPr>
          <w:rFonts w:ascii="GHEA Grapalat" w:hAnsi="GHEA Grapalat"/>
          <w:i/>
          <w:sz w:val="20"/>
          <w:szCs w:val="20"/>
        </w:rPr>
        <w:t>При применении данного условия редактируются пункты и разделы приглашения, и  соответствующие к ним ссылки.</w:t>
      </w:r>
    </w:p>
    <w:p w14:paraId="71DA8874" w14:textId="77777777" w:rsidR="005B5B3E" w:rsidRDefault="005B5B3E" w:rsidP="005B5B3E">
      <w:pPr>
        <w:pStyle w:val="FootnoteText"/>
        <w:widowControl w:val="0"/>
        <w:jc w:val="both"/>
        <w:rPr>
          <w:rFonts w:ascii="GHEA Grapalat" w:hAnsi="GHEA Grapalat"/>
          <w:lang w:val="af-ZA"/>
        </w:rPr>
      </w:pPr>
    </w:p>
    <w:p w14:paraId="67B1CE89" w14:textId="77777777" w:rsidR="005B5B3E" w:rsidRDefault="005B5B3E" w:rsidP="005B5B3E">
      <w:pPr>
        <w:pStyle w:val="FootnoteText"/>
        <w:widowControl w:val="0"/>
        <w:jc w:val="both"/>
        <w:rPr>
          <w:rFonts w:ascii="GHEA Grapalat" w:hAnsi="GHEA Grapalat"/>
          <w:lang w:val="af-ZA"/>
        </w:rPr>
      </w:pPr>
    </w:p>
  </w:footnote>
  <w:footnote w:id="4">
    <w:p w14:paraId="2B4D5C7A" w14:textId="77777777" w:rsidR="005B5B3E" w:rsidRDefault="005B5B3E" w:rsidP="005B5B3E">
      <w:pPr>
        <w:pStyle w:val="FootnoteText"/>
        <w:jc w:val="both"/>
        <w:rPr>
          <w:rFonts w:ascii="GHEA Grapalat" w:hAnsi="GHEA Grapalat"/>
          <w:i/>
        </w:rPr>
      </w:pPr>
      <w:r>
        <w:rPr>
          <w:rStyle w:val="FootnoteReference"/>
        </w:rPr>
        <w:t>5</w:t>
      </w:r>
      <w:r>
        <w:t xml:space="preserve"> </w:t>
      </w:r>
      <w:r>
        <w:rPr>
          <w:rFonts w:ascii="GHEA Grapalat" w:hAnsi="GHEA Grapalat"/>
          <w:i/>
        </w:rPr>
        <w:t>Если закупка осуществляется в форме закупки у одного лица, обусловленная безотлагательностью, то</w:t>
      </w:r>
    </w:p>
    <w:p w14:paraId="51E16DB7" w14:textId="77777777" w:rsidR="005B5B3E" w:rsidRDefault="005B5B3E" w:rsidP="005B5B3E">
      <w:pPr>
        <w:widowControl w:val="0"/>
        <w:tabs>
          <w:tab w:val="left" w:pos="1134"/>
        </w:tabs>
        <w:spacing w:after="160"/>
        <w:ind w:firstLine="142"/>
        <w:jc w:val="both"/>
        <w:rPr>
          <w:rFonts w:ascii="GHEA Grapalat" w:hAnsi="GHEA Grapalat"/>
          <w:i/>
          <w:sz w:val="20"/>
          <w:szCs w:val="20"/>
        </w:rPr>
      </w:pPr>
      <w:r>
        <w:rPr>
          <w:rFonts w:ascii="GHEA Grapalat" w:hAnsi="GHEA Grapalat"/>
          <w:i/>
          <w:sz w:val="20"/>
          <w:szCs w:val="20"/>
        </w:rPr>
        <w:t>- 2-ой абзац  пункта 3.1 излагается в следующей редакции: "Участник имеет право требовать от комиссии разъяснения приглашения  как минимум за один календарный день до истечения окончательного срока подачи заявок. При этом, разъяснение может  быть потребовано до 17:00 (по ереванскому времени), указанного в настоящем пункте дня. Участник представляет указанный в настоящем пункте запрос посредством его отправки на электронную почту секретаря комиссии. Комиссия предоставляет разъяснение представившему запрос участнику в течение календарного дня, следующего за днем получения запроса, но не позднее чем за 3 часа до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503AE490" w14:textId="77777777" w:rsidR="005B5B3E" w:rsidRDefault="005B5B3E" w:rsidP="005B5B3E">
      <w:pPr>
        <w:widowControl w:val="0"/>
        <w:tabs>
          <w:tab w:val="left" w:pos="1134"/>
        </w:tabs>
        <w:spacing w:after="160"/>
        <w:ind w:firstLine="142"/>
        <w:jc w:val="both"/>
        <w:rPr>
          <w:rFonts w:ascii="GHEA Grapalat" w:hAnsi="GHEA Grapalat"/>
          <w:i/>
          <w:sz w:val="20"/>
          <w:szCs w:val="20"/>
        </w:rPr>
      </w:pPr>
      <w:r>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7E5F5568" w14:textId="77777777" w:rsidR="005B5B3E" w:rsidRDefault="005B5B3E" w:rsidP="005B5B3E">
      <w:pPr>
        <w:pStyle w:val="FootnoteText"/>
        <w:jc w:val="both"/>
        <w:rPr>
          <w:rFonts w:ascii="GHEA Grapalat" w:hAnsi="GHEA Grapalat"/>
          <w:i/>
        </w:rPr>
      </w:pPr>
      <w:r>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2A5C629B" w14:textId="77777777" w:rsidR="005B5B3E" w:rsidRDefault="005B5B3E" w:rsidP="005B5B3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14:paraId="353F9679" w14:textId="77777777" w:rsidR="005B5B3E" w:rsidRDefault="005B5B3E" w:rsidP="005B5B3E">
      <w:pPr>
        <w:widowControl w:val="0"/>
        <w:jc w:val="both"/>
        <w:rPr>
          <w:rFonts w:ascii="GHEA Grapalat" w:hAnsi="GHEA Grapalat"/>
          <w:i/>
          <w:sz w:val="20"/>
          <w:szCs w:val="20"/>
        </w:rPr>
      </w:pPr>
      <w:r>
        <w:rPr>
          <w:rFonts w:ascii="GHEA Grapalat" w:hAnsi="GHEA Grapalat"/>
          <w:i/>
          <w:sz w:val="20"/>
          <w:szCs w:val="20"/>
        </w:rPr>
        <w:t>-процедура закупки организована на основании 1-ого пункта части 6 статьи 15 Закона</w:t>
      </w:r>
      <w:r>
        <w:rPr>
          <w:rFonts w:ascii="GHEA Grapalat" w:hAnsi="GHEA Grapalat"/>
          <w:i/>
          <w:sz w:val="20"/>
          <w:szCs w:val="20"/>
          <w:lang w:val="hy-AM"/>
        </w:rPr>
        <w:t xml:space="preserve">, </w:t>
      </w:r>
    </w:p>
    <w:p w14:paraId="637C6257" w14:textId="77777777" w:rsidR="005B5B3E" w:rsidRDefault="005B5B3E" w:rsidP="005B5B3E">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t xml:space="preserve"> </w:t>
      </w:r>
      <w:r>
        <w:rPr>
          <w:rFonts w:ascii="GHEA Grapalat" w:hAnsi="GHEA Grapalat"/>
          <w:i/>
          <w:sz w:val="20"/>
          <w:szCs w:val="20"/>
        </w:rPr>
        <w:t>запланированная (прогнозируемая) общая цена закупаемого товара по заявке на закупку в рамках данной процедуры не превышает 25  млн. драмов РА</w:t>
      </w:r>
    </w:p>
  </w:footnote>
  <w:footnote w:id="6">
    <w:p w14:paraId="7198ED1E" w14:textId="77777777" w:rsidR="005B5B3E" w:rsidRDefault="005B5B3E" w:rsidP="005B5B3E">
      <w:pPr>
        <w:pStyle w:val="FootnoteText"/>
        <w:jc w:val="both"/>
        <w:rPr>
          <w:del w:id="3" w:author="Inesa Kocharyan" w:date="2019-10-29T12:18:00Z"/>
        </w:rPr>
      </w:pPr>
      <w:r>
        <w:rPr>
          <w:rStyle w:val="FootnoteReference"/>
        </w:rPr>
        <w:t>8</w:t>
      </w:r>
      <w:r>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 , то из подпункта исключаются слова " а также товарный знак, фирменное наименование, модель и наименование производителя (далее — полное описание товара).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 ".</w:t>
      </w:r>
    </w:p>
  </w:footnote>
  <w:footnote w:id="7">
    <w:p w14:paraId="12CD7FC1" w14:textId="77777777" w:rsidR="005B5B3E" w:rsidRDefault="005B5B3E" w:rsidP="005B5B3E">
      <w:pPr>
        <w:pStyle w:val="FootnoteText"/>
        <w:jc w:val="both"/>
        <w:rPr>
          <w:rFonts w:ascii="GHEA Grapalat" w:hAnsi="GHEA Grapalat"/>
          <w:i/>
        </w:rPr>
      </w:pPr>
      <w:r>
        <w:rPr>
          <w:rStyle w:val="FootnoteReference"/>
        </w:rPr>
        <w:t>9</w:t>
      </w:r>
      <w:r>
        <w:t xml:space="preserve"> </w:t>
      </w:r>
      <w:r>
        <w:rPr>
          <w:rFonts w:ascii="GHEA Grapalat" w:hAnsi="GHEA Grapalat"/>
          <w:i/>
        </w:rPr>
        <w:t>Подпункт исключается из приглашения, если требование об обеспечении заявки не установлено</w:t>
      </w:r>
    </w:p>
    <w:p w14:paraId="70AAB94C" w14:textId="77777777" w:rsidR="005B5B3E" w:rsidRDefault="005B5B3E" w:rsidP="005B5B3E">
      <w:pPr>
        <w:pStyle w:val="FootnoteText"/>
        <w:rPr>
          <w:rFonts w:asciiTheme="minorHAnsi" w:hAnsiTheme="minorHAnsi"/>
        </w:rPr>
      </w:pPr>
    </w:p>
  </w:footnote>
  <w:footnote w:id="8">
    <w:p w14:paraId="3D0C6F00" w14:textId="77777777" w:rsidR="005B5B3E" w:rsidRDefault="005B5B3E" w:rsidP="005B5B3E">
      <w:pPr>
        <w:pStyle w:val="FootnoteText"/>
        <w:rPr>
          <w:rFonts w:asciiTheme="minorHAnsi" w:hAnsiTheme="minorHAnsi"/>
          <w:i/>
        </w:rPr>
      </w:pPr>
      <w:r>
        <w:rPr>
          <w:rStyle w:val="FootnoteReference"/>
          <w:i/>
        </w:rPr>
        <w:t>11</w:t>
      </w:r>
      <w:r>
        <w:rPr>
          <w:i/>
        </w:rPr>
        <w:t xml:space="preserve"> </w:t>
      </w:r>
      <w:r>
        <w:rPr>
          <w:rFonts w:asciiTheme="minorHAnsi" w:hAnsiTheme="minorHAnsi"/>
          <w:i/>
        </w:rPr>
        <w:t>Устанавливается заказчиком.</w:t>
      </w:r>
    </w:p>
  </w:footnote>
  <w:footnote w:id="9">
    <w:p w14:paraId="79B38023" w14:textId="77777777" w:rsidR="005B5B3E" w:rsidRDefault="005B5B3E" w:rsidP="005B5B3E">
      <w:pPr>
        <w:pStyle w:val="FootnoteText"/>
        <w:jc w:val="both"/>
        <w:rPr>
          <w:ins w:id="11" w:author="Vardan" w:date="2020-06-02T12:53:00Z"/>
          <w:rFonts w:ascii="GHEA Grapalat" w:hAnsi="GHEA Grapalat"/>
          <w:i/>
        </w:rPr>
      </w:pPr>
      <w:r>
        <w:rPr>
          <w:rStyle w:val="FootnoteReference"/>
        </w:rPr>
        <w:t>13</w:t>
      </w:r>
      <w:r>
        <w:rPr>
          <w:rFonts w:ascii="GHEA Grapalat" w:hAnsi="GHEA Grapalat"/>
          <w:i/>
        </w:rPr>
        <w:t xml:space="preserve"> Если </w:t>
      </w:r>
    </w:p>
    <w:p w14:paraId="7647BEC4" w14:textId="77777777" w:rsidR="005B5B3E" w:rsidRDefault="005B5B3E" w:rsidP="005B5B3E">
      <w:pPr>
        <w:pStyle w:val="FootnoteText"/>
        <w:jc w:val="both"/>
        <w:rPr>
          <w:rFonts w:ascii="GHEA Grapalat" w:hAnsi="GHEA Grapalat"/>
          <w:i/>
        </w:rPr>
      </w:pPr>
      <w:r>
        <w:rPr>
          <w:rFonts w:ascii="GHEA Grapalat" w:hAnsi="GHEA Grapalat"/>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396E4F61" w14:textId="77777777" w:rsidR="005B5B3E" w:rsidRDefault="005B5B3E" w:rsidP="005B5B3E">
      <w:pPr>
        <w:pStyle w:val="FootnoteText"/>
        <w:jc w:val="both"/>
        <w:rPr>
          <w:rFonts w:ascii="GHEA Grapalat" w:hAnsi="GHEA Grapalat"/>
          <w:i/>
        </w:rPr>
      </w:pPr>
      <w:r>
        <w:rPr>
          <w:rFonts w:ascii="GHEA Grapalat" w:hAnsi="GHEA Grapalat"/>
          <w:i/>
        </w:rPr>
        <w:t>-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w:t>
      </w:r>
      <w:r>
        <w:t xml:space="preserve"> </w:t>
      </w:r>
      <w:r>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footnote>
  <w:footnote w:id="10">
    <w:p w14:paraId="57E7FE8C" w14:textId="77777777" w:rsidR="005B5B3E" w:rsidRDefault="005B5B3E" w:rsidP="005B5B3E">
      <w:pPr>
        <w:pStyle w:val="FootnoteText"/>
        <w:jc w:val="both"/>
        <w:rPr>
          <w:rFonts w:ascii="GHEA Grapalat" w:hAnsi="GHEA Grapalat"/>
          <w:i/>
        </w:rPr>
      </w:pPr>
      <w:r>
        <w:rPr>
          <w:rStyle w:val="FootnoteReference"/>
        </w:rPr>
        <w:t>14</w:t>
      </w:r>
      <w:r>
        <w:rPr>
          <w:rFonts w:ascii="GHEA Grapalat" w:hAnsi="GHEA Grapalat"/>
          <w:i/>
        </w:rPr>
        <w:t xml:space="preserve"> Если цена закупаемого по заявке на закупку товара не превышает 25 млн. драмов РА, то слова </w:t>
      </w:r>
      <w:r>
        <w:rPr>
          <w:rFonts w:ascii="GHEA Grapalat" w:hAnsi="GHEA Grapalat" w:cs="Times Armenian"/>
          <w:i/>
        </w:rPr>
        <w:t>”</w:t>
      </w:r>
      <w:r>
        <w:rPr>
          <w:rFonts w:ascii="GHEA Grapalat" w:hAnsi="GHEA Grapalat"/>
          <w:i/>
        </w:rPr>
        <w:t>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w:t>
      </w:r>
      <w:r>
        <w:rPr>
          <w:rFonts w:ascii="GHEA Grapalat" w:hAnsi="GHEA Grapalat" w:cs="Sylfaen"/>
          <w:i/>
          <w:sz w:val="16"/>
          <w:szCs w:val="16"/>
        </w:rPr>
        <w:t xml:space="preserve">., а </w:t>
      </w:r>
      <w:r>
        <w:rPr>
          <w:rFonts w:ascii="GHEA Grapalat" w:hAnsi="GHEA Grapalat"/>
          <w:i/>
        </w:rPr>
        <w:t>число "90", указанное в абзаце 3, заменяется числом " 20".</w:t>
      </w:r>
    </w:p>
  </w:footnote>
  <w:footnote w:id="11">
    <w:p w14:paraId="7A1D378B" w14:textId="77777777" w:rsidR="005B5B3E" w:rsidRDefault="005B5B3E" w:rsidP="005B5B3E">
      <w:pPr>
        <w:pStyle w:val="BodyTextIndent"/>
        <w:widowControl w:val="0"/>
        <w:spacing w:line="240" w:lineRule="auto"/>
        <w:ind w:firstLine="0"/>
        <w:jc w:val="left"/>
        <w:rPr>
          <w:rFonts w:ascii="GHEA Grapalat" w:hAnsi="GHEA Grapalat" w:cs="Times New Roman"/>
          <w:i/>
          <w:sz w:val="20"/>
          <w:u w:val="single"/>
        </w:rPr>
      </w:pPr>
      <w:r>
        <w:rPr>
          <w:rStyle w:val="FootnoteReference"/>
          <w:rFonts w:ascii="Times Armenian" w:hAnsi="Times Armenian" w:cs="Times New Roman"/>
          <w:sz w:val="20"/>
        </w:rPr>
        <w:t>15</w:t>
      </w:r>
      <w:r>
        <w:rPr>
          <w:rFonts w:ascii="Arial LatArm" w:hAnsi="Arial LatArm" w:cs="Times New Roman"/>
          <w:i/>
          <w:sz w:val="20"/>
        </w:rPr>
        <w:t xml:space="preserve"> </w:t>
      </w:r>
      <w:r>
        <w:rPr>
          <w:rFonts w:ascii="GHEA Grapalat" w:hAnsi="GHEA Grapalat" w:cs="Times New Roman"/>
          <w:i/>
          <w:sz w:val="20"/>
        </w:rPr>
        <w:t>Настоящий пункт редактируется согласно соответствующему заказчику</w:t>
      </w:r>
    </w:p>
    <w:p w14:paraId="4DE8C4E9" w14:textId="77777777" w:rsidR="005B5B3E" w:rsidRDefault="005B5B3E" w:rsidP="005B5B3E">
      <w:pPr>
        <w:pStyle w:val="FootnoteText"/>
        <w:rPr>
          <w:rFonts w:ascii="Sylfaen" w:hAnsi="Sylfaen"/>
          <w:sz w:val="18"/>
          <w:szCs w:val="18"/>
        </w:rPr>
      </w:pPr>
    </w:p>
  </w:footnote>
  <w:footnote w:id="12">
    <w:p w14:paraId="75D6EA65" w14:textId="77777777" w:rsidR="005B5B3E" w:rsidRDefault="005B5B3E" w:rsidP="005B5B3E">
      <w:pPr>
        <w:pStyle w:val="FootnoteText"/>
      </w:pPr>
      <w:r>
        <w:rPr>
          <w:rStyle w:val="FootnoteReference"/>
        </w:rPr>
        <w:t>16</w:t>
      </w:r>
      <w:r>
        <w:t xml:space="preserve"> </w:t>
      </w:r>
      <w:r>
        <w:rPr>
          <w:rFonts w:ascii="GHEA Grapalat" w:hAnsi="GHEA Grapalat"/>
          <w:i/>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13">
    <w:p w14:paraId="50EB1708" w14:textId="77777777" w:rsidR="005B5B3E" w:rsidRDefault="005B5B3E" w:rsidP="005B5B3E">
      <w:pPr>
        <w:pStyle w:val="FootnoteText"/>
      </w:pPr>
      <w:r>
        <w:rPr>
          <w:rStyle w:val="FootnoteReference"/>
        </w:rPr>
        <w:t>17</w:t>
      </w:r>
      <w:r>
        <w:t xml:space="preserve"> </w:t>
      </w:r>
      <w:r>
        <w:rPr>
          <w:rFonts w:ascii="GHEA Grapalat" w:hAnsi="GHEA Grapalat"/>
          <w:i/>
        </w:rPr>
        <w:t>Если приглашением не устанавливается требование обеспечение заявки, то настоящий пункт исключается из приглашения.</w:t>
      </w:r>
    </w:p>
  </w:footnote>
  <w:footnote w:id="14">
    <w:p w14:paraId="47AFCFA5" w14:textId="77777777" w:rsidR="005B5B3E" w:rsidRDefault="005B5B3E" w:rsidP="005B5B3E">
      <w:pPr>
        <w:pStyle w:val="FootnoteText"/>
        <w:jc w:val="both"/>
        <w:rPr>
          <w:rFonts w:ascii="GHEA Grapalat" w:hAnsi="GHEA Grapalat"/>
          <w:i/>
        </w:rPr>
      </w:pPr>
      <w:r>
        <w:rPr>
          <w:rFonts w:ascii="GHEA Grapalat" w:hAnsi="GHEA Grapalat"/>
          <w:i/>
          <w:vertAlign w:val="superscript"/>
        </w:rPr>
        <w:t>18</w:t>
      </w:r>
      <w:r>
        <w:rPr>
          <w:rFonts w:ascii="GHEA Grapalat" w:hAnsi="GHEA Grapalat"/>
          <w:i/>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14:paraId="3EBDBA58" w14:textId="77777777" w:rsidR="005B5B3E" w:rsidRDefault="005B5B3E" w:rsidP="005B5B3E">
      <w:pPr>
        <w:jc w:val="both"/>
        <w:rPr>
          <w:rFonts w:ascii="GHEA Grapalat" w:hAnsi="GHEA Grapalat"/>
          <w:i/>
          <w:sz w:val="20"/>
          <w:szCs w:val="20"/>
        </w:rPr>
      </w:pPr>
      <w:r>
        <w:rPr>
          <w:rFonts w:ascii="GHEA Grapalat" w:hAnsi="GHEA Grapalat"/>
          <w:sz w:val="20"/>
          <w:szCs w:val="20"/>
        </w:rPr>
        <w:t>**</w:t>
      </w:r>
      <w:r>
        <w:rPr>
          <w:rFonts w:ascii="GHEA Grapalat" w:hAnsi="GHEA Grapalat"/>
          <w:i/>
          <w:sz w:val="20"/>
          <w:szCs w:val="20"/>
        </w:rPr>
        <w:t xml:space="preserve"> -участник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14:paraId="0FA28DCD" w14:textId="77777777" w:rsidR="005B5B3E" w:rsidRDefault="005B5B3E" w:rsidP="005B5B3E">
      <w:pPr>
        <w:jc w:val="both"/>
        <w:rPr>
          <w:rFonts w:ascii="GHEA Grapalat" w:hAnsi="GHEA Grapalat"/>
          <w:i/>
          <w:sz w:val="20"/>
          <w:szCs w:val="20"/>
          <w:lang w:val="hy-AM"/>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1.3";</w:t>
      </w:r>
    </w:p>
    <w:p w14:paraId="6A269E0E" w14:textId="77777777" w:rsidR="005B5B3E" w:rsidRDefault="005B5B3E" w:rsidP="005B5B3E">
      <w:pPr>
        <w:jc w:val="both"/>
        <w:rPr>
          <w:rFonts w:ascii="GHEA Grapalat" w:hAnsi="GHEA Grapalat"/>
          <w:i/>
          <w:sz w:val="20"/>
          <w:szCs w:val="20"/>
        </w:rPr>
      </w:pPr>
      <w:r>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668A5BD8" w14:textId="77777777" w:rsidR="005B5B3E" w:rsidRDefault="005B5B3E" w:rsidP="005B5B3E">
      <w:pPr>
        <w:jc w:val="both"/>
      </w:pPr>
    </w:p>
    <w:p w14:paraId="64F268B9" w14:textId="77777777" w:rsidR="005B5B3E" w:rsidRDefault="005B5B3E" w:rsidP="005B5B3E">
      <w:pPr>
        <w:jc w:val="both"/>
        <w:rPr>
          <w:rFonts w:asciiTheme="minorHAnsi" w:hAnsiTheme="minorHAnsi"/>
          <w:sz w:val="20"/>
          <w:szCs w:val="20"/>
        </w:rPr>
      </w:pPr>
    </w:p>
    <w:p w14:paraId="42A879B1" w14:textId="77777777" w:rsidR="005B5B3E" w:rsidRDefault="005B5B3E" w:rsidP="005B5B3E">
      <w:pPr>
        <w:pStyle w:val="FootnoteText"/>
        <w:rPr>
          <w:rFonts w:asciiTheme="minorHAnsi" w:hAnsiTheme="minorHAnsi"/>
        </w:rPr>
      </w:pPr>
    </w:p>
  </w:footnote>
  <w:footnote w:id="15">
    <w:p w14:paraId="54515823" w14:textId="77777777" w:rsidR="005B5B3E" w:rsidRDefault="005B5B3E" w:rsidP="005B5B3E">
      <w:pPr>
        <w:pStyle w:val="FootnoteText"/>
      </w:pPr>
      <w:r>
        <w:rPr>
          <w:rStyle w:val="FootnoteReference"/>
        </w:rPr>
        <w:t>*</w:t>
      </w:r>
      <w:r>
        <w:t xml:space="preserve"> </w:t>
      </w:r>
      <w:r>
        <w:rPr>
          <w:rFonts w:ascii="GHEA Grapalat" w:hAnsi="GHEA Grapalat"/>
          <w:i/>
        </w:rPr>
        <w:t>Заполняется секретарем Комиссии до опубликования приглашения в бюллетене</w:t>
      </w:r>
    </w:p>
  </w:footnote>
  <w:footnote w:id="16">
    <w:p w14:paraId="4FAF1294" w14:textId="77777777" w:rsidR="005B5B3E" w:rsidRDefault="005B5B3E" w:rsidP="005B5B3E">
      <w:pPr>
        <w:widowControl w:val="0"/>
        <w:spacing w:after="160" w:line="360" w:lineRule="auto"/>
        <w:jc w:val="both"/>
      </w:pPr>
      <w:r>
        <w:rPr>
          <w:rStyle w:val="FootnoteReference"/>
        </w:rPr>
        <w:t>*</w:t>
      </w:r>
      <w:r>
        <w:t xml:space="preserve"> </w:t>
      </w:r>
      <w:r>
        <w:rPr>
          <w:rFonts w:ascii="GHEA Grapalat" w:hAnsi="GHEA Grapalat"/>
          <w:i/>
          <w:sz w:val="20"/>
          <w:szCs w:val="20"/>
        </w:rPr>
        <w:t>Заполняется секретарем Комиссии до опубликования приглашения в бюллетене.</w:t>
      </w:r>
    </w:p>
  </w:footnote>
  <w:footnote w:id="17">
    <w:p w14:paraId="0A6885C5" w14:textId="77777777" w:rsidR="005B5B3E" w:rsidRDefault="005B5B3E" w:rsidP="005B5B3E">
      <w:pPr>
        <w:widowControl w:val="0"/>
        <w:ind w:right="309"/>
        <w:jc w:val="both"/>
        <w:rPr>
          <w:rFonts w:ascii="GHEA Grapalat" w:hAnsi="GHEA Grapalat"/>
          <w:i/>
          <w:sz w:val="20"/>
          <w:szCs w:val="20"/>
          <w:lang w:val="es-ES"/>
        </w:rPr>
      </w:pPr>
      <w:r>
        <w:rPr>
          <w:rStyle w:val="FootnoteReference"/>
        </w:rPr>
        <w:t>**</w:t>
      </w:r>
      <w:r>
        <w:t xml:space="preserve"> </w:t>
      </w:r>
      <w:r>
        <w:rPr>
          <w:rFonts w:ascii="GHEA Grapalat" w:hAnsi="GHEA Grapalat"/>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14:paraId="66E08D69" w14:textId="77777777" w:rsidR="005B5B3E" w:rsidRDefault="005B5B3E" w:rsidP="005B5B3E">
      <w:pPr>
        <w:pStyle w:val="FootnoteText"/>
        <w:rPr>
          <w:lang w:val="es-ES"/>
        </w:rPr>
      </w:pPr>
    </w:p>
  </w:footnote>
  <w:footnote w:id="18">
    <w:p w14:paraId="4F9DF3D9" w14:textId="77777777" w:rsidR="005B5B3E" w:rsidRDefault="005B5B3E" w:rsidP="005B5B3E">
      <w:pPr>
        <w:pStyle w:val="FootnoteText"/>
      </w:pPr>
      <w:r>
        <w:rPr>
          <w:rStyle w:val="FootnoteReference"/>
        </w:rPr>
        <w:t>*</w:t>
      </w:r>
      <w:r>
        <w:t xml:space="preserve"> </w:t>
      </w:r>
      <w:r>
        <w:rPr>
          <w:rFonts w:ascii="GHEA Grapalat" w:hAnsi="GHEA Grapalat"/>
          <w:i/>
        </w:rPr>
        <w:t>Заполняется секретарем Комиссии до опубликования приглашения в бюллетене</w:t>
      </w:r>
    </w:p>
  </w:footnote>
  <w:footnote w:id="19">
    <w:p w14:paraId="79A0AB96" w14:textId="77777777" w:rsidR="005B5B3E" w:rsidRDefault="005B5B3E" w:rsidP="005B5B3E">
      <w:pPr>
        <w:pStyle w:val="FootnoteText"/>
      </w:pPr>
      <w:r>
        <w:rPr>
          <w:rStyle w:val="FootnoteReference"/>
        </w:rPr>
        <w:t>*</w:t>
      </w:r>
      <w:r>
        <w:t xml:space="preserve"> </w:t>
      </w:r>
      <w:r>
        <w:rPr>
          <w:rFonts w:ascii="GHEA Grapalat" w:hAnsi="GHEA Grapalat"/>
          <w:i/>
        </w:rPr>
        <w:t>Заполняется секретарем Комиссии до опубликования приглашения в бюллетене</w:t>
      </w:r>
    </w:p>
  </w:footnote>
  <w:footnote w:id="20">
    <w:p w14:paraId="6E554A5B" w14:textId="77777777" w:rsidR="005B5B3E" w:rsidRDefault="005B5B3E" w:rsidP="005B5B3E">
      <w:pPr>
        <w:widowControl w:val="0"/>
        <w:tabs>
          <w:tab w:val="left" w:pos="540"/>
        </w:tabs>
        <w:autoSpaceDE w:val="0"/>
        <w:autoSpaceDN w:val="0"/>
        <w:adjustRightInd w:val="0"/>
        <w:jc w:val="both"/>
        <w:rPr>
          <w:rFonts w:ascii="GHEA Grapalat" w:hAnsi="GHEA Grapalat" w:cs="Sylfaen"/>
          <w:i/>
          <w:sz w:val="20"/>
          <w:szCs w:val="20"/>
        </w:rPr>
      </w:pPr>
      <w:r>
        <w:rPr>
          <w:rStyle w:val="FootnoteReference"/>
          <w:rFonts w:ascii="GHEA Grapalat" w:hAnsi="GHEA Grapalat"/>
          <w:sz w:val="20"/>
          <w:szCs w:val="20"/>
        </w:rPr>
        <w:t>*</w:t>
      </w:r>
      <w:r>
        <w:rPr>
          <w:rFonts w:ascii="GHEA Grapalat" w:hAnsi="GHEA Grapalat"/>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p w14:paraId="591277D9" w14:textId="77777777" w:rsidR="005B5B3E" w:rsidRDefault="005B5B3E" w:rsidP="005B5B3E">
      <w:pPr>
        <w:pStyle w:val="FootnoteText"/>
        <w:jc w:val="both"/>
        <w:rPr>
          <w:rFonts w:ascii="GHEA Grapalat" w:hAnsi="GHEA Grapalat"/>
        </w:rPr>
      </w:pPr>
    </w:p>
  </w:footnote>
  <w:footnote w:id="21">
    <w:p w14:paraId="348CA429" w14:textId="77777777" w:rsidR="005B5B3E" w:rsidRDefault="005B5B3E" w:rsidP="005B5B3E">
      <w:pPr>
        <w:pStyle w:val="FootnoteText"/>
        <w:jc w:val="both"/>
      </w:pPr>
    </w:p>
  </w:footnote>
  <w:footnote w:id="22">
    <w:p w14:paraId="12829B0E" w14:textId="77777777" w:rsidR="005B5B3E" w:rsidRDefault="005B5B3E" w:rsidP="005B5B3E">
      <w:pPr>
        <w:pStyle w:val="FootnoteText"/>
      </w:pPr>
      <w:r>
        <w:rPr>
          <w:rStyle w:val="FootnoteReference"/>
        </w:rPr>
        <w:t>*</w:t>
      </w:r>
      <w:r>
        <w:t xml:space="preserve"> </w:t>
      </w:r>
      <w:r>
        <w:rPr>
          <w:rFonts w:ascii="GHEA Grapalat" w:hAnsi="GHEA Grapalat"/>
          <w:i/>
        </w:rPr>
        <w:t>Заполняется секретарем Комиссии до опубликования приглашения в бюллетене</w:t>
      </w:r>
    </w:p>
  </w:footnote>
  <w:footnote w:id="23">
    <w:p w14:paraId="3783199D" w14:textId="77777777" w:rsidR="005B5B3E" w:rsidRDefault="005B5B3E" w:rsidP="005B5B3E">
      <w:pPr>
        <w:widowControl w:val="0"/>
        <w:tabs>
          <w:tab w:val="left" w:pos="540"/>
        </w:tabs>
        <w:autoSpaceDE w:val="0"/>
        <w:autoSpaceDN w:val="0"/>
        <w:adjustRightInd w:val="0"/>
        <w:jc w:val="both"/>
        <w:rPr>
          <w:rFonts w:ascii="GHEA Grapalat" w:hAnsi="GHEA Grapalat" w:cs="Sylfaen"/>
          <w:i/>
          <w:sz w:val="20"/>
          <w:szCs w:val="20"/>
        </w:rPr>
      </w:pPr>
      <w:r>
        <w:rPr>
          <w:rStyle w:val="FootnoteReference"/>
          <w:rFonts w:ascii="GHEA Grapalat" w:hAnsi="GHEA Grapalat"/>
          <w:sz w:val="20"/>
          <w:szCs w:val="20"/>
        </w:rPr>
        <w:t>*</w:t>
      </w:r>
      <w:r>
        <w:rPr>
          <w:rFonts w:ascii="GHEA Grapalat" w:hAnsi="GHEA Grapalat"/>
          <w:sz w:val="20"/>
          <w:szCs w:val="20"/>
        </w:rPr>
        <w:t xml:space="preserve"> </w:t>
      </w:r>
      <w:r>
        <w:rPr>
          <w:rFonts w:ascii="GHEA Grapalat" w:hAnsi="GHEA Grapalat"/>
          <w:i/>
          <w:sz w:val="20"/>
          <w:szCs w:val="20"/>
        </w:rPr>
        <w:t>Заполняется секретарем Комиссии до опубликования приглашения в бюллетене.</w:t>
      </w:r>
    </w:p>
    <w:p w14:paraId="3B7A7859" w14:textId="77777777" w:rsidR="005B5B3E" w:rsidRDefault="005B5B3E" w:rsidP="005B5B3E">
      <w:pPr>
        <w:pStyle w:val="FootnoteText"/>
        <w:jc w:val="both"/>
        <w:rPr>
          <w:rFonts w:ascii="GHEA Grapalat" w:hAnsi="GHEA Grapalat"/>
        </w:rPr>
      </w:pPr>
    </w:p>
  </w:footnote>
  <w:footnote w:id="24">
    <w:p w14:paraId="6467BFC7" w14:textId="77777777" w:rsidR="005B5B3E" w:rsidRDefault="005B5B3E" w:rsidP="005B5B3E">
      <w:pPr>
        <w:pStyle w:val="FootnoteText"/>
        <w:jc w:val="both"/>
      </w:pPr>
    </w:p>
  </w:footnote>
  <w:footnote w:id="25">
    <w:p w14:paraId="7B352023" w14:textId="77777777" w:rsidR="005B5B3E" w:rsidRDefault="005B5B3E" w:rsidP="005B5B3E">
      <w:pPr>
        <w:pStyle w:val="FootnoteText"/>
      </w:pPr>
      <w:r>
        <w:rPr>
          <w:rStyle w:val="FootnoteReference"/>
        </w:rPr>
        <w:t>*</w:t>
      </w:r>
      <w:r>
        <w:t xml:space="preserve"> </w:t>
      </w:r>
      <w:r>
        <w:rPr>
          <w:rFonts w:ascii="GHEA Grapalat" w:hAnsi="GHEA Grapalat"/>
          <w:i/>
        </w:rPr>
        <w:t>Заполняется секретарем Комиссии до опубликования приглашения в бюллетене</w:t>
      </w:r>
    </w:p>
  </w:footnote>
  <w:footnote w:id="26">
    <w:p w14:paraId="401EDFAB" w14:textId="77777777" w:rsidR="005B5B3E" w:rsidRDefault="005B5B3E" w:rsidP="005B5B3E">
      <w:pPr>
        <w:pStyle w:val="FootnoteText"/>
        <w:widowControl w:val="0"/>
        <w:jc w:val="both"/>
        <w:rPr>
          <w:rFonts w:ascii="GHEA Grapalat" w:hAnsi="GHEA Grapalat"/>
        </w:rPr>
      </w:pPr>
      <w:r>
        <w:rPr>
          <w:rStyle w:val="FootnoteReference"/>
          <w:rFonts w:ascii="GHEA Grapalat" w:hAnsi="GHEA Grapalat"/>
        </w:rPr>
        <w:t>*</w:t>
      </w:r>
      <w:r>
        <w:rPr>
          <w:rFonts w:ascii="GHEA Grapalat" w:hAnsi="GHEA Grapalat"/>
        </w:rPr>
        <w:t xml:space="preserve"> </w:t>
      </w:r>
      <w:r>
        <w:rPr>
          <w:rFonts w:ascii="GHEA Grapalat" w:hAnsi="GHEA Grapalat"/>
          <w:i/>
        </w:rPr>
        <w:t>Заполняется секретарем Комиссии до опубликования приглашения в бюллетене.</w:t>
      </w:r>
    </w:p>
  </w:footnote>
  <w:footnote w:id="27">
    <w:p w14:paraId="7B776DD2" w14:textId="77777777" w:rsidR="005B5B3E" w:rsidRDefault="005B5B3E" w:rsidP="005B5B3E">
      <w:pPr>
        <w:pStyle w:val="FootnoteText"/>
        <w:widowControl w:val="0"/>
        <w:jc w:val="both"/>
        <w:rPr>
          <w:lang w:val="af-ZA"/>
        </w:rPr>
      </w:pPr>
      <w:r>
        <w:rPr>
          <w:rStyle w:val="FootnoteReference"/>
        </w:rPr>
        <w:t>18</w:t>
      </w:r>
      <w:r>
        <w:t xml:space="preserve"> </w:t>
      </w:r>
      <w:r>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8">
    <w:p w14:paraId="2FBD152A" w14:textId="77777777" w:rsidR="005B5B3E" w:rsidRDefault="005B5B3E" w:rsidP="005B5B3E">
      <w:pPr>
        <w:pStyle w:val="FootnoteText"/>
        <w:widowControl w:val="0"/>
        <w:jc w:val="both"/>
        <w:rPr>
          <w:rFonts w:ascii="GHEA Grapalat" w:hAnsi="GHEA Grapalat"/>
          <w:i/>
        </w:rPr>
      </w:pPr>
      <w:r>
        <w:rPr>
          <w:rStyle w:val="FootnoteReference"/>
        </w:rPr>
        <w:t>19</w:t>
      </w:r>
      <w:r>
        <w:t xml:space="preserve"> </w:t>
      </w:r>
      <w:r>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14:paraId="03E1BA1D" w14:textId="77777777" w:rsidR="005B5B3E" w:rsidRDefault="005B5B3E" w:rsidP="005B5B3E">
      <w:pPr>
        <w:pStyle w:val="FootnoteText"/>
        <w:widowControl w:val="0"/>
        <w:jc w:val="both"/>
        <w:rPr>
          <w:ins w:id="23" w:author="Vardan" w:date="2022-03-24T22:44:00Z"/>
          <w:rFonts w:ascii="GHEA Grapalat" w:hAnsi="GHEA Grapalat"/>
          <w:i/>
        </w:rPr>
      </w:pPr>
    </w:p>
    <w:p w14:paraId="05AD9373" w14:textId="77777777" w:rsidR="005B5B3E" w:rsidRDefault="005B5B3E" w:rsidP="005B5B3E">
      <w:pPr>
        <w:pStyle w:val="FootnoteText"/>
        <w:widowControl w:val="0"/>
        <w:jc w:val="both"/>
        <w:rPr>
          <w:rFonts w:ascii="GHEA Grapalat" w:hAnsi="GHEA Grapalat"/>
          <w:lang w:val="hy-AM"/>
        </w:rPr>
      </w:pPr>
      <w:r>
        <w:rPr>
          <w:rFonts w:ascii="GHEA Grapalat" w:hAnsi="GHEA Grapalat"/>
          <w:vertAlign w:val="superscript"/>
        </w:rPr>
        <w:t>19,1</w:t>
      </w:r>
      <w:r>
        <w:rPr>
          <w:rFonts w:ascii="GHEA Grapalat" w:hAnsi="GHEA Grapalat"/>
        </w:rPr>
        <w:t xml:space="preserve"> </w:t>
      </w:r>
      <w:r>
        <w:rPr>
          <w:rFonts w:ascii="GHEA Grapalat" w:hAnsi="GHEA Grapalat"/>
          <w:lang w:val="hy-AM"/>
        </w:rPr>
        <w:t>В случае заказчиков, не имеющих счета в казначействе, последний абзац настоящего пункта редактируется следующим содержанием:</w:t>
      </w:r>
      <w:r>
        <w:rPr>
          <w:lang w:val="hy-AM"/>
        </w:rPr>
        <w:t xml:space="preserve"> </w:t>
      </w:r>
      <w:r>
        <w:rPr>
          <w:rFonts w:ascii="GHEA Grapalat" w:hAnsi="GHEA Grapalat"/>
          <w:lang w:val="hy-AM"/>
        </w:rPr>
        <w:t xml:space="preserve">« При этом оплата за закупку осуществляется в срок, установленный графиком </w:t>
      </w:r>
      <w:r>
        <w:rPr>
          <w:rFonts w:ascii="GHEA Grapalat" w:hAnsi="GHEA Grapalat"/>
        </w:rPr>
        <w:t>o</w:t>
      </w:r>
      <w:r>
        <w:rPr>
          <w:rFonts w:ascii="GHEA Grapalat" w:hAnsi="GHEA Grapalat"/>
          <w:lang w:val="hy-AM"/>
        </w:rPr>
        <w:t>платы настоящего Договора, в течение пяти рабочих дней.»</w:t>
      </w:r>
    </w:p>
    <w:p w14:paraId="6EFE5CFE" w14:textId="77777777" w:rsidR="005B5B3E" w:rsidRDefault="005B5B3E" w:rsidP="005B5B3E">
      <w:pPr>
        <w:pStyle w:val="FootnoteText"/>
        <w:widowControl w:val="0"/>
        <w:jc w:val="both"/>
        <w:rPr>
          <w:rFonts w:ascii="GHEA Grapalat" w:hAnsi="GHEA Grapalat"/>
          <w:lang w:val="hy-AM"/>
        </w:rPr>
      </w:pPr>
    </w:p>
    <w:p w14:paraId="2F4281A6" w14:textId="77777777" w:rsidR="005B5B3E" w:rsidRDefault="005B5B3E" w:rsidP="005B5B3E">
      <w:pPr>
        <w:pStyle w:val="FootnoteText"/>
        <w:rPr>
          <w:lang w:val="hy-AM"/>
        </w:rPr>
      </w:pPr>
    </w:p>
  </w:footnote>
  <w:footnote w:id="29">
    <w:p w14:paraId="25747D12" w14:textId="77777777" w:rsidR="005B5B3E" w:rsidRDefault="005B5B3E" w:rsidP="005B5B3E">
      <w:pPr>
        <w:pStyle w:val="FootnoteText"/>
        <w:widowControl w:val="0"/>
        <w:jc w:val="both"/>
        <w:rPr>
          <w:rFonts w:ascii="GHEA Grapalat" w:hAnsi="GHEA Grapalat"/>
          <w:lang w:val="hy-AM"/>
        </w:rPr>
      </w:pPr>
      <w:r>
        <w:rPr>
          <w:rStyle w:val="FootnoteReference"/>
        </w:rPr>
        <w:t>20</w:t>
      </w:r>
      <w:r>
        <w:t xml:space="preserve"> </w:t>
      </w:r>
      <w:r>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14:paraId="00EEE51F" w14:textId="77777777" w:rsidR="005B5B3E" w:rsidRDefault="005B5B3E" w:rsidP="005B5B3E">
      <w:pPr>
        <w:widowControl w:val="0"/>
        <w:spacing w:after="160" w:line="360" w:lineRule="auto"/>
        <w:ind w:firstLine="709"/>
        <w:jc w:val="both"/>
        <w:rPr>
          <w:rFonts w:ascii="GHEA Grapalat" w:hAnsi="GHEA Grapalat"/>
          <w:lang w:val="hy-AM"/>
        </w:rPr>
      </w:pPr>
    </w:p>
    <w:p w14:paraId="67D897F9" w14:textId="77777777" w:rsidR="005B5B3E" w:rsidRDefault="005B5B3E" w:rsidP="005B5B3E">
      <w:pPr>
        <w:pStyle w:val="FootnoteText"/>
        <w:rPr>
          <w:lang w:val="hy-AM"/>
        </w:rPr>
      </w:pPr>
    </w:p>
  </w:footnote>
  <w:footnote w:id="30">
    <w:p w14:paraId="7B4B10C2" w14:textId="77777777" w:rsidR="005B5B3E" w:rsidRDefault="005B5B3E" w:rsidP="005B5B3E">
      <w:pPr>
        <w:pStyle w:val="FootnoteText"/>
        <w:jc w:val="both"/>
        <w:rPr>
          <w:rFonts w:ascii="GHEA Grapalat" w:hAnsi="GHEA Grapalat"/>
          <w:i/>
        </w:rPr>
      </w:pPr>
      <w:r>
        <w:rPr>
          <w:rStyle w:val="FootnoteReference"/>
        </w:rPr>
        <w:t>21</w:t>
      </w:r>
      <w:r>
        <w:t xml:space="preserve"> </w:t>
      </w:r>
      <w:r>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14:paraId="09CEDDF6" w14:textId="77777777" w:rsidR="005B5B3E" w:rsidRDefault="005B5B3E" w:rsidP="005B5B3E">
      <w:pPr>
        <w:pStyle w:val="FootnoteText"/>
        <w:jc w:val="both"/>
        <w:rPr>
          <w:rFonts w:ascii="GHEA Grapalat" w:hAnsi="GHEA Grapalat"/>
          <w:lang w:val="hy-AM"/>
        </w:rPr>
      </w:pPr>
      <w:r>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14:paraId="6025E707" w14:textId="77777777" w:rsidR="005B5B3E" w:rsidRDefault="005B5B3E" w:rsidP="005B5B3E">
      <w:pPr>
        <w:pStyle w:val="FootnoteText"/>
        <w:rPr>
          <w:lang w:val="hy-AM"/>
        </w:rPr>
      </w:pPr>
    </w:p>
  </w:footnote>
  <w:footnote w:id="31">
    <w:p w14:paraId="3A9A6082" w14:textId="77777777" w:rsidR="005B5B3E" w:rsidRDefault="005B5B3E" w:rsidP="005B5B3E">
      <w:pPr>
        <w:pStyle w:val="FootnoteText"/>
        <w:widowControl w:val="0"/>
        <w:jc w:val="both"/>
        <w:rPr>
          <w:lang w:val="hy-AM"/>
        </w:rPr>
      </w:pPr>
      <w:r>
        <w:rPr>
          <w:rStyle w:val="FootnoteReference"/>
        </w:rPr>
        <w:t>23</w:t>
      </w:r>
      <w:r>
        <w:t xml:space="preserve"> </w:t>
      </w:r>
      <w:r>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2">
    <w:p w14:paraId="4F7520FC" w14:textId="77777777" w:rsidR="005B5B3E" w:rsidRDefault="005B5B3E" w:rsidP="005B5B3E">
      <w:pPr>
        <w:pStyle w:val="FootnoteText"/>
        <w:widowControl w:val="0"/>
        <w:jc w:val="both"/>
        <w:rPr>
          <w:rFonts w:ascii="GHEA Grapalat" w:hAnsi="GHEA Grapalat"/>
          <w:lang w:val="hy-AM"/>
        </w:rPr>
      </w:pPr>
      <w:r>
        <w:rPr>
          <w:rStyle w:val="FootnoteReference"/>
        </w:rPr>
        <w:t>24</w:t>
      </w:r>
      <w:r>
        <w:t xml:space="preserve"> </w:t>
      </w:r>
      <w:r>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5B7F4181" w14:textId="77777777" w:rsidR="005B5B3E" w:rsidRDefault="005B5B3E" w:rsidP="005B5B3E">
      <w:pPr>
        <w:pStyle w:val="FootnoteText"/>
        <w:rPr>
          <w:lang w:val="hy-AM"/>
        </w:rPr>
      </w:pPr>
    </w:p>
  </w:footnote>
  <w:footnote w:id="33">
    <w:p w14:paraId="3C00E986" w14:textId="77777777" w:rsidR="005B5B3E" w:rsidRDefault="005B5B3E" w:rsidP="005B5B3E">
      <w:pPr>
        <w:pStyle w:val="FootnoteText"/>
        <w:widowControl w:val="0"/>
        <w:jc w:val="both"/>
        <w:rPr>
          <w:rFonts w:ascii="GHEA Grapalat" w:hAnsi="GHEA Grapalat"/>
          <w:lang w:val="hy-AM"/>
        </w:rPr>
      </w:pPr>
      <w:r>
        <w:rPr>
          <w:rStyle w:val="FootnoteReference"/>
        </w:rPr>
        <w:t>25</w:t>
      </w:r>
      <w:r>
        <w:t xml:space="preserve"> </w:t>
      </w:r>
      <w:r>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Pr>
          <w:rFonts w:ascii="GHEA Grapalat" w:hAnsi="GHEA Grapalat"/>
          <w:i/>
        </w:rPr>
        <w:t>закупках", и цена Договора не пр</w:t>
      </w:r>
      <w:r>
        <w:rPr>
          <w:rFonts w:ascii="GHEA Grapalat" w:hAnsi="GHEA Grapalat"/>
        </w:rPr>
        <w:t>ев</w:t>
      </w:r>
      <w:r>
        <w:rPr>
          <w:rFonts w:ascii="GHEA Grapalat" w:hAnsi="GHEA Grapalat"/>
          <w:i/>
        </w:rPr>
        <w:t>ышает двадцатипятикратный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Pr>
          <w:rFonts w:ascii="GHEA Grapalat" w:hAnsi="GHEA Grapalat"/>
        </w:rPr>
        <w:t xml:space="preserve"> </w:t>
      </w:r>
    </w:p>
    <w:p w14:paraId="0A0B9698" w14:textId="77777777" w:rsidR="005B5B3E" w:rsidRDefault="005B5B3E" w:rsidP="005B5B3E">
      <w:pPr>
        <w:pStyle w:val="FootnoteText"/>
        <w:widowControl w:val="0"/>
        <w:jc w:val="both"/>
        <w:rPr>
          <w:rFonts w:ascii="GHEA Grapalat" w:hAnsi="GHEA Grapalat"/>
          <w:i/>
          <w:lang w:val="hy-AM" w:eastAsia="en-US"/>
        </w:rPr>
      </w:pPr>
      <w:r>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14:paraId="799D01AF" w14:textId="77777777" w:rsidR="005B5B3E" w:rsidRDefault="005B5B3E" w:rsidP="005B5B3E">
      <w:pPr>
        <w:pStyle w:val="FootnoteText"/>
        <w:rPr>
          <w:lang w:val="hy-AM"/>
        </w:rPr>
      </w:pPr>
    </w:p>
  </w:footnote>
  <w:footnote w:id="34">
    <w:p w14:paraId="175686D2" w14:textId="77777777" w:rsidR="005B5B3E" w:rsidRDefault="005B5B3E" w:rsidP="005B5B3E">
      <w:pPr>
        <w:pStyle w:val="FootnoteText"/>
        <w:widowControl w:val="0"/>
        <w:jc w:val="both"/>
        <w:rPr>
          <w:rFonts w:ascii="GHEA Grapalat" w:hAnsi="GHEA Grapalat"/>
          <w:i/>
        </w:rPr>
      </w:pPr>
      <w:r>
        <w:rPr>
          <w:rFonts w:ascii="GHEA Grapalat" w:hAnsi="GHEA Grapalat"/>
          <w:i/>
        </w:rPr>
        <w:t xml:space="preserve">*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footnote>
  <w:footnote w:id="35">
    <w:p w14:paraId="6D7EDDA9" w14:textId="77777777" w:rsidR="005B5B3E" w:rsidRDefault="005B5B3E" w:rsidP="005B5B3E">
      <w:pPr>
        <w:pStyle w:val="FootnoteText"/>
        <w:widowControl w:val="0"/>
        <w:jc w:val="both"/>
        <w:rPr>
          <w:rFonts w:ascii="GHEA Grapalat" w:hAnsi="GHEA Grapalat"/>
          <w:i/>
        </w:rPr>
      </w:pPr>
      <w:r>
        <w:rPr>
          <w:rFonts w:ascii="GHEA Grapalat" w:hAnsi="GHEA Grapalat"/>
          <w:i/>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модель,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модели и производителя товара, то графа " товарный знак, модель и наименование производителя " исключается.</w:t>
      </w:r>
    </w:p>
    <w:p w14:paraId="370A7F27" w14:textId="77777777" w:rsidR="005B5B3E" w:rsidRDefault="005B5B3E" w:rsidP="005B5B3E">
      <w:pPr>
        <w:pStyle w:val="FootnoteText"/>
        <w:widowControl w:val="0"/>
        <w:jc w:val="both"/>
        <w:rPr>
          <w:rFonts w:ascii="GHEA Grapalat" w:hAnsi="GHEA Grapalat"/>
          <w:i/>
        </w:rPr>
      </w:pPr>
      <w:r>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36">
    <w:p w14:paraId="28BCBE3B" w14:textId="77777777" w:rsidR="005B5B3E" w:rsidRDefault="005B5B3E" w:rsidP="005B5B3E">
      <w:pPr>
        <w:pStyle w:val="FootnoteText"/>
        <w:widowControl w:val="0"/>
        <w:jc w:val="both"/>
        <w:rPr>
          <w:rFonts w:ascii="GHEA Grapalat" w:hAnsi="GHEA Grapalat"/>
          <w:i/>
        </w:rPr>
      </w:pPr>
      <w:r>
        <w:rPr>
          <w:rFonts w:ascii="GHEA Grapalat" w:hAnsi="GHEA Grapalat"/>
          <w:i/>
        </w:rPr>
        <w:t xml:space="preserve">*** Если договор заключается на основании части 6 статьи 15 Закона РА "О закупках", то в графе срок </w:t>
      </w:r>
      <w:r>
        <w:rPr>
          <w:rFonts w:ascii="GHEA Grapalat" w:hAnsi="GHEA Grapalat"/>
          <w:i/>
          <w:color w:val="000000" w:themeColor="text1"/>
        </w:rPr>
        <w:t xml:space="preserve">устанавливается в календарных днях, а его </w:t>
      </w:r>
      <w:r>
        <w:rPr>
          <w:rFonts w:ascii="GHEA Grapalat" w:hAnsi="GHEA Grapalat"/>
          <w:i/>
        </w:rPr>
        <w:t>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37">
    <w:p w14:paraId="6BDAA6B6" w14:textId="77777777" w:rsidR="005B5B3E" w:rsidRDefault="005B5B3E" w:rsidP="005B5B3E">
      <w:pPr>
        <w:pStyle w:val="FootnoteText"/>
        <w:widowControl w:val="0"/>
        <w:jc w:val="both"/>
      </w:pPr>
      <w:r>
        <w:rPr>
          <w:rStyle w:val="FootnoteReference"/>
        </w:rPr>
        <w:t>*</w:t>
      </w:r>
      <w:r>
        <w:t xml:space="preserve"> </w:t>
      </w:r>
      <w:r>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8">
    <w:p w14:paraId="3E3A86AF" w14:textId="77777777" w:rsidR="005B5B3E" w:rsidRDefault="005B5B3E" w:rsidP="005B5B3E">
      <w:pPr>
        <w:widowControl w:val="0"/>
        <w:jc w:val="both"/>
        <w:rPr>
          <w:rFonts w:ascii="GHEA Grapalat" w:hAnsi="GHEA Grapalat"/>
          <w:i/>
          <w:sz w:val="20"/>
          <w:szCs w:val="20"/>
        </w:rPr>
      </w:pPr>
      <w:r>
        <w:rPr>
          <w:rStyle w:val="FootnoteReference"/>
          <w:sz w:val="20"/>
          <w:szCs w:val="20"/>
        </w:rPr>
        <w:t>**</w:t>
      </w:r>
      <w:r>
        <w:rPr>
          <w:sz w:val="20"/>
          <w:szCs w:val="20"/>
        </w:rPr>
        <w:t xml:space="preserve"> </w:t>
      </w:r>
      <w:r>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5F22FE0E"/>
    <w:lvl w:ilvl="0">
      <w:start w:val="1"/>
      <w:numFmt w:val="bullet"/>
      <w:pStyle w:val="ListBullet2"/>
      <w:lvlText w:val=""/>
      <w:lvlJc w:val="left"/>
      <w:pPr>
        <w:tabs>
          <w:tab w:val="num" w:pos="1170"/>
        </w:tabs>
        <w:ind w:left="1170" w:hanging="360"/>
      </w:pPr>
      <w:rPr>
        <w:rFonts w:ascii="Symbol" w:hAnsi="Symbol" w:hint="default"/>
      </w:rPr>
    </w:lvl>
  </w:abstractNum>
  <w:abstractNum w:abstractNumId="1" w15:restartNumberingAfterBreak="0">
    <w:nsid w:val="005B5CC6"/>
    <w:multiLevelType w:val="hybridMultilevel"/>
    <w:tmpl w:val="48D4562E"/>
    <w:lvl w:ilvl="0" w:tplc="BEFC5E18">
      <w:start w:val="1"/>
      <w:numFmt w:val="decimal"/>
      <w:lvlText w:val="%1)"/>
      <w:lvlJc w:val="left"/>
      <w:pPr>
        <w:ind w:left="405" w:hanging="40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16E173C4"/>
    <w:multiLevelType w:val="hybridMultilevel"/>
    <w:tmpl w:val="00EA4CDE"/>
    <w:lvl w:ilvl="0" w:tplc="04190011">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48A0D7A"/>
    <w:multiLevelType w:val="multilevel"/>
    <w:tmpl w:val="33CC5FA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C6361FC"/>
    <w:multiLevelType w:val="hybridMultilevel"/>
    <w:tmpl w:val="B71409D8"/>
    <w:lvl w:ilvl="0" w:tplc="04190001">
      <w:start w:val="1"/>
      <w:numFmt w:val="bullet"/>
      <w:lvlText w:val=""/>
      <w:lvlJc w:val="left"/>
      <w:pPr>
        <w:ind w:left="1356" w:hanging="360"/>
      </w:pPr>
      <w:rPr>
        <w:rFonts w:ascii="Symbol" w:hAnsi="Symbol" w:hint="default"/>
      </w:rPr>
    </w:lvl>
    <w:lvl w:ilvl="1" w:tplc="04190003">
      <w:start w:val="1"/>
      <w:numFmt w:val="bullet"/>
      <w:lvlText w:val="o"/>
      <w:lvlJc w:val="left"/>
      <w:pPr>
        <w:ind w:left="2076" w:hanging="360"/>
      </w:pPr>
      <w:rPr>
        <w:rFonts w:ascii="Courier New" w:hAnsi="Courier New" w:cs="Courier New" w:hint="default"/>
      </w:rPr>
    </w:lvl>
    <w:lvl w:ilvl="2" w:tplc="04190005">
      <w:start w:val="1"/>
      <w:numFmt w:val="bullet"/>
      <w:lvlText w:val=""/>
      <w:lvlJc w:val="left"/>
      <w:pPr>
        <w:ind w:left="2796" w:hanging="360"/>
      </w:pPr>
      <w:rPr>
        <w:rFonts w:ascii="Wingdings" w:hAnsi="Wingdings" w:hint="default"/>
      </w:rPr>
    </w:lvl>
    <w:lvl w:ilvl="3" w:tplc="04190001">
      <w:start w:val="1"/>
      <w:numFmt w:val="bullet"/>
      <w:lvlText w:val=""/>
      <w:lvlJc w:val="left"/>
      <w:pPr>
        <w:ind w:left="3516" w:hanging="360"/>
      </w:pPr>
      <w:rPr>
        <w:rFonts w:ascii="Symbol" w:hAnsi="Symbol" w:hint="default"/>
      </w:rPr>
    </w:lvl>
    <w:lvl w:ilvl="4" w:tplc="04190003">
      <w:start w:val="1"/>
      <w:numFmt w:val="bullet"/>
      <w:lvlText w:val="o"/>
      <w:lvlJc w:val="left"/>
      <w:pPr>
        <w:ind w:left="4236" w:hanging="360"/>
      </w:pPr>
      <w:rPr>
        <w:rFonts w:ascii="Courier New" w:hAnsi="Courier New" w:cs="Courier New" w:hint="default"/>
      </w:rPr>
    </w:lvl>
    <w:lvl w:ilvl="5" w:tplc="04190005">
      <w:start w:val="1"/>
      <w:numFmt w:val="bullet"/>
      <w:lvlText w:val=""/>
      <w:lvlJc w:val="left"/>
      <w:pPr>
        <w:ind w:left="4956" w:hanging="360"/>
      </w:pPr>
      <w:rPr>
        <w:rFonts w:ascii="Wingdings" w:hAnsi="Wingdings" w:hint="default"/>
      </w:rPr>
    </w:lvl>
    <w:lvl w:ilvl="6" w:tplc="04190001">
      <w:start w:val="1"/>
      <w:numFmt w:val="bullet"/>
      <w:lvlText w:val=""/>
      <w:lvlJc w:val="left"/>
      <w:pPr>
        <w:ind w:left="5676" w:hanging="360"/>
      </w:pPr>
      <w:rPr>
        <w:rFonts w:ascii="Symbol" w:hAnsi="Symbol" w:hint="default"/>
      </w:rPr>
    </w:lvl>
    <w:lvl w:ilvl="7" w:tplc="04190003">
      <w:start w:val="1"/>
      <w:numFmt w:val="bullet"/>
      <w:lvlText w:val="o"/>
      <w:lvlJc w:val="left"/>
      <w:pPr>
        <w:ind w:left="6396" w:hanging="360"/>
      </w:pPr>
      <w:rPr>
        <w:rFonts w:ascii="Courier New" w:hAnsi="Courier New" w:cs="Courier New" w:hint="default"/>
      </w:rPr>
    </w:lvl>
    <w:lvl w:ilvl="8" w:tplc="04190005">
      <w:start w:val="1"/>
      <w:numFmt w:val="bullet"/>
      <w:lvlText w:val=""/>
      <w:lvlJc w:val="left"/>
      <w:pPr>
        <w:ind w:left="7116" w:hanging="360"/>
      </w:pPr>
      <w:rPr>
        <w:rFonts w:ascii="Wingdings" w:hAnsi="Wingdings" w:hint="default"/>
      </w:rPr>
    </w:lvl>
  </w:abstractNum>
  <w:abstractNum w:abstractNumId="1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4C1050C4"/>
    <w:multiLevelType w:val="hybridMultilevel"/>
    <w:tmpl w:val="9E303160"/>
    <w:lvl w:ilvl="0" w:tplc="6AA4A6D4">
      <w:start w:val="1"/>
      <w:numFmt w:val="bullet"/>
      <w:lvlText w:val=""/>
      <w:lvlJc w:val="left"/>
      <w:pPr>
        <w:ind w:left="720" w:hanging="360"/>
      </w:pPr>
      <w:rPr>
        <w:rFonts w:ascii="Symbol" w:hAnsi="Symbol" w:hint="default"/>
        <w:b w:val="0"/>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43A0237"/>
    <w:multiLevelType w:val="hybridMultilevel"/>
    <w:tmpl w:val="22F0D3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C44B84"/>
    <w:multiLevelType w:val="hybridMultilevel"/>
    <w:tmpl w:val="F3885828"/>
    <w:lvl w:ilvl="0" w:tplc="8B3E360C">
      <w:start w:val="1"/>
      <w:numFmt w:val="decimal"/>
      <w:lvlText w:val="%1)"/>
      <w:lvlJc w:val="left"/>
      <w:pPr>
        <w:ind w:left="375" w:hanging="37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6826594B"/>
    <w:multiLevelType w:val="hybridMultilevel"/>
    <w:tmpl w:val="7576B050"/>
    <w:lvl w:ilvl="0" w:tplc="C17C323C">
      <w:start w:val="4"/>
      <w:numFmt w:val="bullet"/>
      <w:lvlText w:val="-"/>
      <w:lvlJc w:val="left"/>
      <w:pPr>
        <w:ind w:left="720" w:hanging="360"/>
      </w:pPr>
      <w:rPr>
        <w:rFonts w:ascii="Sylfaen" w:eastAsia="Calibri" w:hAnsi="Sylfaen" w:cs="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AD5D85"/>
    <w:multiLevelType w:val="hybridMultilevel"/>
    <w:tmpl w:val="12D60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165129138">
    <w:abstractNumId w:val="20"/>
  </w:num>
  <w:num w:numId="2" w16cid:durableId="101269963">
    <w:abstractNumId w:val="20"/>
  </w:num>
  <w:num w:numId="3" w16cid:durableId="209004684">
    <w:abstractNumId w:val="13"/>
  </w:num>
  <w:num w:numId="4" w16cid:durableId="1213737967">
    <w:abstractNumId w:val="13"/>
  </w:num>
  <w:num w:numId="5" w16cid:durableId="676232876">
    <w:abstractNumId w:val="19"/>
  </w:num>
  <w:num w:numId="6" w16cid:durableId="1674140954">
    <w:abstractNumId w:val="19"/>
  </w:num>
  <w:num w:numId="7" w16cid:durableId="471602057">
    <w:abstractNumId w:val="8"/>
  </w:num>
  <w:num w:numId="8" w16cid:durableId="7237942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75882428">
    <w:abstractNumId w:val="3"/>
  </w:num>
  <w:num w:numId="10" w16cid:durableId="12698914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30431533">
    <w:abstractNumId w:val="2"/>
  </w:num>
  <w:num w:numId="12" w16cid:durableId="20386951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68600062">
    <w:abstractNumId w:val="1"/>
  </w:num>
  <w:num w:numId="14" w16cid:durableId="7449616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76656395">
    <w:abstractNumId w:val="6"/>
  </w:num>
  <w:num w:numId="16" w16cid:durableId="13646763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31223995">
    <w:abstractNumId w:val="22"/>
  </w:num>
  <w:num w:numId="18" w16cid:durableId="92669290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407357">
    <w:abstractNumId w:val="18"/>
  </w:num>
  <w:num w:numId="20" w16cid:durableId="1612742387">
    <w:abstractNumId w:val="7"/>
  </w:num>
  <w:num w:numId="21" w16cid:durableId="2018729775">
    <w:abstractNumId w:val="17"/>
  </w:num>
  <w:num w:numId="22" w16cid:durableId="1682585081">
    <w:abstractNumId w:val="12"/>
  </w:num>
  <w:num w:numId="23" w16cid:durableId="2025785664">
    <w:abstractNumId w:val="21"/>
  </w:num>
  <w:num w:numId="24" w16cid:durableId="480804776">
    <w:abstractNumId w:val="18"/>
    <w:lvlOverride w:ilvl="0">
      <w:startOverride w:val="1"/>
    </w:lvlOverride>
    <w:lvlOverride w:ilvl="1"/>
    <w:lvlOverride w:ilvl="2"/>
    <w:lvlOverride w:ilvl="3"/>
    <w:lvlOverride w:ilvl="4"/>
    <w:lvlOverride w:ilvl="5"/>
    <w:lvlOverride w:ilvl="6"/>
    <w:lvlOverride w:ilvl="7"/>
    <w:lvlOverride w:ilvl="8"/>
  </w:num>
  <w:num w:numId="25" w16cid:durableId="13760761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82555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03391106">
    <w:abstractNumId w:val="14"/>
  </w:num>
  <w:num w:numId="28" w16cid:durableId="1079600105">
    <w:abstractNumId w:val="4"/>
  </w:num>
  <w:num w:numId="29" w16cid:durableId="244077912">
    <w:abstractNumId w:val="5"/>
  </w:num>
  <w:num w:numId="30" w16cid:durableId="596524041">
    <w:abstractNumId w:val="27"/>
  </w:num>
  <w:num w:numId="31" w16cid:durableId="145320061">
    <w:abstractNumId w:val="24"/>
  </w:num>
  <w:num w:numId="32" w16cid:durableId="731587472">
    <w:abstractNumId w:val="10"/>
  </w:num>
  <w:num w:numId="33" w16cid:durableId="912005930">
    <w:abstractNumId w:val="25"/>
  </w:num>
  <w:num w:numId="34" w16cid:durableId="159809389">
    <w:abstractNumId w:val="11"/>
  </w:num>
  <w:num w:numId="35" w16cid:durableId="1100103111">
    <w:abstractNumId w:val="23"/>
  </w:num>
  <w:num w:numId="36" w16cid:durableId="158010827">
    <w:abstractNumId w:val="9"/>
  </w:num>
  <w:num w:numId="37" w16cid:durableId="2143189102">
    <w:abstractNumId w:val="16"/>
  </w:num>
  <w:num w:numId="38" w16cid:durableId="908461801">
    <w:abstractNumId w:val="15"/>
  </w:num>
  <w:num w:numId="39" w16cid:durableId="515004519">
    <w:abstractNumId w:val="0"/>
  </w:num>
  <w:num w:numId="40" w16cid:durableId="8734256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2AE"/>
    <w:rsid w:val="00013105"/>
    <w:rsid w:val="00061A49"/>
    <w:rsid w:val="000621C4"/>
    <w:rsid w:val="000706FE"/>
    <w:rsid w:val="00097341"/>
    <w:rsid w:val="000B0A82"/>
    <w:rsid w:val="000E62BF"/>
    <w:rsid w:val="000F591A"/>
    <w:rsid w:val="001234EF"/>
    <w:rsid w:val="001E094F"/>
    <w:rsid w:val="002261BB"/>
    <w:rsid w:val="003B6F36"/>
    <w:rsid w:val="003E418D"/>
    <w:rsid w:val="004657C8"/>
    <w:rsid w:val="0048063B"/>
    <w:rsid w:val="00484254"/>
    <w:rsid w:val="00493D76"/>
    <w:rsid w:val="004A50BB"/>
    <w:rsid w:val="004B49DC"/>
    <w:rsid w:val="00511311"/>
    <w:rsid w:val="00536306"/>
    <w:rsid w:val="00542659"/>
    <w:rsid w:val="005842DC"/>
    <w:rsid w:val="0059715F"/>
    <w:rsid w:val="005B5B3E"/>
    <w:rsid w:val="005C6475"/>
    <w:rsid w:val="00605D2A"/>
    <w:rsid w:val="006669AC"/>
    <w:rsid w:val="006805E4"/>
    <w:rsid w:val="006E0A0D"/>
    <w:rsid w:val="006F32B5"/>
    <w:rsid w:val="007A4804"/>
    <w:rsid w:val="007F3D76"/>
    <w:rsid w:val="007F73AB"/>
    <w:rsid w:val="00825B85"/>
    <w:rsid w:val="00831107"/>
    <w:rsid w:val="008B4453"/>
    <w:rsid w:val="008B62AE"/>
    <w:rsid w:val="008D0661"/>
    <w:rsid w:val="00904A37"/>
    <w:rsid w:val="00922C9B"/>
    <w:rsid w:val="0095433C"/>
    <w:rsid w:val="00962BB6"/>
    <w:rsid w:val="00964588"/>
    <w:rsid w:val="0097542D"/>
    <w:rsid w:val="009B4FD5"/>
    <w:rsid w:val="009F2B87"/>
    <w:rsid w:val="00A075C4"/>
    <w:rsid w:val="00A414BA"/>
    <w:rsid w:val="00A43FE6"/>
    <w:rsid w:val="00A64FD9"/>
    <w:rsid w:val="00A6641C"/>
    <w:rsid w:val="00A825AC"/>
    <w:rsid w:val="00A85484"/>
    <w:rsid w:val="00B354C6"/>
    <w:rsid w:val="00B6499E"/>
    <w:rsid w:val="00BD4504"/>
    <w:rsid w:val="00BE35D8"/>
    <w:rsid w:val="00BF1A86"/>
    <w:rsid w:val="00C010AD"/>
    <w:rsid w:val="00CC050F"/>
    <w:rsid w:val="00CE2421"/>
    <w:rsid w:val="00CE4231"/>
    <w:rsid w:val="00D15659"/>
    <w:rsid w:val="00D16793"/>
    <w:rsid w:val="00D3713B"/>
    <w:rsid w:val="00D64CD6"/>
    <w:rsid w:val="00E16BC3"/>
    <w:rsid w:val="00E214FA"/>
    <w:rsid w:val="00E83038"/>
    <w:rsid w:val="00EE368A"/>
    <w:rsid w:val="00F20989"/>
    <w:rsid w:val="00F372CC"/>
    <w:rsid w:val="00F43A1D"/>
    <w:rsid w:val="00F55E09"/>
    <w:rsid w:val="00F64CC4"/>
    <w:rsid w:val="00F820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EFA9D1"/>
  <w15:chartTrackingRefBased/>
  <w15:docId w15:val="{AF049778-F08B-4D8F-9FEA-E36EDE682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5B3E"/>
    <w:pPr>
      <w:spacing w:after="0" w:line="240" w:lineRule="auto"/>
    </w:pPr>
    <w:rPr>
      <w:rFonts w:ascii="Times New Roman" w:eastAsia="Times New Roman" w:hAnsi="Times New Roman" w:cs="Times New Roman"/>
      <w:kern w:val="0"/>
      <w:sz w:val="24"/>
      <w:szCs w:val="24"/>
      <w:lang w:val="ru-RU" w:eastAsia="ru-RU" w:bidi="ru-RU"/>
      <w14:ligatures w14:val="none"/>
    </w:rPr>
  </w:style>
  <w:style w:type="paragraph" w:styleId="Heading1">
    <w:name w:val="heading 1"/>
    <w:basedOn w:val="Normal"/>
    <w:next w:val="Normal"/>
    <w:link w:val="Heading1Char"/>
    <w:qFormat/>
    <w:rsid w:val="005B5B3E"/>
    <w:pPr>
      <w:keepNext/>
      <w:jc w:val="center"/>
      <w:outlineLvl w:val="0"/>
    </w:pPr>
    <w:rPr>
      <w:rFonts w:ascii="Arial Armenian" w:hAnsi="Arial Armenian"/>
      <w:sz w:val="28"/>
      <w:szCs w:val="20"/>
    </w:rPr>
  </w:style>
  <w:style w:type="paragraph" w:styleId="Heading2">
    <w:name w:val="heading 2"/>
    <w:basedOn w:val="Normal"/>
    <w:next w:val="Normal"/>
    <w:link w:val="Heading2Char"/>
    <w:unhideWhenUsed/>
    <w:qFormat/>
    <w:rsid w:val="005B5B3E"/>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unhideWhenUsed/>
    <w:qFormat/>
    <w:rsid w:val="005B5B3E"/>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unhideWhenUsed/>
    <w:qFormat/>
    <w:rsid w:val="005B5B3E"/>
    <w:pPr>
      <w:keepNext/>
      <w:outlineLvl w:val="3"/>
    </w:pPr>
    <w:rPr>
      <w:rFonts w:ascii="Arial LatArm" w:hAnsi="Arial LatArm"/>
      <w:i/>
      <w:sz w:val="18"/>
      <w:szCs w:val="20"/>
    </w:rPr>
  </w:style>
  <w:style w:type="paragraph" w:styleId="Heading5">
    <w:name w:val="heading 5"/>
    <w:basedOn w:val="Normal"/>
    <w:next w:val="Normal"/>
    <w:link w:val="Heading5Char"/>
    <w:unhideWhenUsed/>
    <w:qFormat/>
    <w:rsid w:val="005B5B3E"/>
    <w:pPr>
      <w:keepNext/>
      <w:jc w:val="center"/>
      <w:outlineLvl w:val="4"/>
    </w:pPr>
    <w:rPr>
      <w:rFonts w:ascii="Arial LatArm" w:hAnsi="Arial LatArm"/>
      <w:b/>
      <w:sz w:val="26"/>
      <w:szCs w:val="20"/>
    </w:rPr>
  </w:style>
  <w:style w:type="paragraph" w:styleId="Heading6">
    <w:name w:val="heading 6"/>
    <w:basedOn w:val="Normal"/>
    <w:next w:val="Normal"/>
    <w:link w:val="Heading6Char"/>
    <w:unhideWhenUsed/>
    <w:qFormat/>
    <w:rsid w:val="005B5B3E"/>
    <w:pPr>
      <w:keepNext/>
      <w:outlineLvl w:val="5"/>
    </w:pPr>
    <w:rPr>
      <w:rFonts w:ascii="Arial LatArm" w:hAnsi="Arial LatArm"/>
      <w:b/>
      <w:color w:val="000000"/>
      <w:sz w:val="22"/>
      <w:szCs w:val="20"/>
    </w:rPr>
  </w:style>
  <w:style w:type="paragraph" w:styleId="Heading7">
    <w:name w:val="heading 7"/>
    <w:basedOn w:val="Normal"/>
    <w:next w:val="Normal"/>
    <w:link w:val="Heading7Char"/>
    <w:unhideWhenUsed/>
    <w:qFormat/>
    <w:rsid w:val="005B5B3E"/>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unhideWhenUsed/>
    <w:qFormat/>
    <w:rsid w:val="005B5B3E"/>
    <w:pPr>
      <w:keepNext/>
      <w:outlineLvl w:val="7"/>
    </w:pPr>
    <w:rPr>
      <w:rFonts w:ascii="Times Armenian" w:hAnsi="Times Armenian"/>
      <w:i/>
      <w:sz w:val="20"/>
      <w:szCs w:val="20"/>
    </w:rPr>
  </w:style>
  <w:style w:type="paragraph" w:styleId="Heading9">
    <w:name w:val="heading 9"/>
    <w:basedOn w:val="Normal"/>
    <w:next w:val="Normal"/>
    <w:link w:val="Heading9Char"/>
    <w:unhideWhenUsed/>
    <w:qFormat/>
    <w:rsid w:val="005B5B3E"/>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5B3E"/>
    <w:rPr>
      <w:rFonts w:ascii="Arial Armenian" w:eastAsia="Times New Roman" w:hAnsi="Arial Armenian" w:cs="Times New Roman"/>
      <w:kern w:val="0"/>
      <w:sz w:val="28"/>
      <w:szCs w:val="20"/>
      <w:lang w:val="ru-RU" w:eastAsia="ru-RU" w:bidi="ru-RU"/>
      <w14:ligatures w14:val="none"/>
    </w:rPr>
  </w:style>
  <w:style w:type="character" w:customStyle="1" w:styleId="Heading2Char">
    <w:name w:val="Heading 2 Char"/>
    <w:basedOn w:val="DefaultParagraphFont"/>
    <w:link w:val="Heading2"/>
    <w:rsid w:val="005B5B3E"/>
    <w:rPr>
      <w:rFonts w:ascii="Arial LatArm" w:eastAsia="Times New Roman" w:hAnsi="Arial LatArm" w:cs="Times New Roman"/>
      <w:b/>
      <w:color w:val="0000FF"/>
      <w:kern w:val="0"/>
      <w:sz w:val="20"/>
      <w:szCs w:val="20"/>
      <w:lang w:val="ru-RU" w:eastAsia="ru-RU" w:bidi="ru-RU"/>
      <w14:ligatures w14:val="none"/>
    </w:rPr>
  </w:style>
  <w:style w:type="character" w:customStyle="1" w:styleId="Heading3Char">
    <w:name w:val="Heading 3 Char"/>
    <w:basedOn w:val="DefaultParagraphFont"/>
    <w:link w:val="Heading3"/>
    <w:rsid w:val="005B5B3E"/>
    <w:rPr>
      <w:rFonts w:ascii="Arial LatArm" w:eastAsia="Times New Roman" w:hAnsi="Arial LatArm" w:cs="Times New Roman"/>
      <w:i/>
      <w:kern w:val="0"/>
      <w:sz w:val="20"/>
      <w:szCs w:val="20"/>
      <w:lang w:val="ru-RU" w:eastAsia="ru-RU" w:bidi="ru-RU"/>
      <w14:ligatures w14:val="none"/>
    </w:rPr>
  </w:style>
  <w:style w:type="character" w:customStyle="1" w:styleId="Heading4Char">
    <w:name w:val="Heading 4 Char"/>
    <w:basedOn w:val="DefaultParagraphFont"/>
    <w:link w:val="Heading4"/>
    <w:rsid w:val="005B5B3E"/>
    <w:rPr>
      <w:rFonts w:ascii="Arial LatArm" w:eastAsia="Times New Roman" w:hAnsi="Arial LatArm" w:cs="Times New Roman"/>
      <w:i/>
      <w:kern w:val="0"/>
      <w:sz w:val="18"/>
      <w:szCs w:val="20"/>
      <w:lang w:val="ru-RU" w:eastAsia="ru-RU" w:bidi="ru-RU"/>
      <w14:ligatures w14:val="none"/>
    </w:rPr>
  </w:style>
  <w:style w:type="character" w:customStyle="1" w:styleId="Heading5Char">
    <w:name w:val="Heading 5 Char"/>
    <w:basedOn w:val="DefaultParagraphFont"/>
    <w:link w:val="Heading5"/>
    <w:rsid w:val="005B5B3E"/>
    <w:rPr>
      <w:rFonts w:ascii="Arial LatArm" w:eastAsia="Times New Roman" w:hAnsi="Arial LatArm" w:cs="Times New Roman"/>
      <w:b/>
      <w:kern w:val="0"/>
      <w:sz w:val="26"/>
      <w:szCs w:val="20"/>
      <w:lang w:val="ru-RU" w:eastAsia="ru-RU" w:bidi="ru-RU"/>
      <w14:ligatures w14:val="none"/>
    </w:rPr>
  </w:style>
  <w:style w:type="character" w:customStyle="1" w:styleId="Heading6Char">
    <w:name w:val="Heading 6 Char"/>
    <w:basedOn w:val="DefaultParagraphFont"/>
    <w:link w:val="Heading6"/>
    <w:rsid w:val="005B5B3E"/>
    <w:rPr>
      <w:rFonts w:ascii="Arial LatArm" w:eastAsia="Times New Roman" w:hAnsi="Arial LatArm" w:cs="Times New Roman"/>
      <w:b/>
      <w:color w:val="000000"/>
      <w:kern w:val="0"/>
      <w:szCs w:val="20"/>
      <w:lang w:val="ru-RU" w:eastAsia="ru-RU" w:bidi="ru-RU"/>
      <w14:ligatures w14:val="none"/>
    </w:rPr>
  </w:style>
  <w:style w:type="character" w:customStyle="1" w:styleId="Heading7Char">
    <w:name w:val="Heading 7 Char"/>
    <w:basedOn w:val="DefaultParagraphFont"/>
    <w:link w:val="Heading7"/>
    <w:rsid w:val="005B5B3E"/>
    <w:rPr>
      <w:rFonts w:ascii="Times Armenian" w:eastAsia="Times New Roman" w:hAnsi="Times Armenian" w:cs="Times New Roman"/>
      <w:b/>
      <w:kern w:val="0"/>
      <w:sz w:val="20"/>
      <w:szCs w:val="20"/>
      <w:lang w:val="ru-RU" w:eastAsia="ru-RU" w:bidi="ru-RU"/>
      <w14:ligatures w14:val="none"/>
    </w:rPr>
  </w:style>
  <w:style w:type="character" w:customStyle="1" w:styleId="Heading8Char">
    <w:name w:val="Heading 8 Char"/>
    <w:basedOn w:val="DefaultParagraphFont"/>
    <w:link w:val="Heading8"/>
    <w:rsid w:val="005B5B3E"/>
    <w:rPr>
      <w:rFonts w:ascii="Times Armenian" w:eastAsia="Times New Roman" w:hAnsi="Times Armenian" w:cs="Times New Roman"/>
      <w:i/>
      <w:kern w:val="0"/>
      <w:sz w:val="20"/>
      <w:szCs w:val="20"/>
      <w:lang w:val="ru-RU" w:eastAsia="ru-RU" w:bidi="ru-RU"/>
      <w14:ligatures w14:val="none"/>
    </w:rPr>
  </w:style>
  <w:style w:type="character" w:customStyle="1" w:styleId="Heading9Char">
    <w:name w:val="Heading 9 Char"/>
    <w:basedOn w:val="DefaultParagraphFont"/>
    <w:link w:val="Heading9"/>
    <w:rsid w:val="005B5B3E"/>
    <w:rPr>
      <w:rFonts w:ascii="Times Armenian" w:eastAsia="Times New Roman" w:hAnsi="Times Armenian" w:cs="Times New Roman"/>
      <w:b/>
      <w:color w:val="000000"/>
      <w:kern w:val="0"/>
      <w:szCs w:val="20"/>
      <w:lang w:val="ru-RU" w:eastAsia="ru-RU" w:bidi="ru-RU"/>
      <w14:ligatures w14:val="none"/>
    </w:rPr>
  </w:style>
  <w:style w:type="character" w:styleId="Hyperlink">
    <w:name w:val="Hyperlink"/>
    <w:uiPriority w:val="99"/>
    <w:unhideWhenUsed/>
    <w:rsid w:val="005B5B3E"/>
    <w:rPr>
      <w:color w:val="0000FF"/>
      <w:u w:val="single"/>
    </w:rPr>
  </w:style>
  <w:style w:type="character" w:styleId="FollowedHyperlink">
    <w:name w:val="FollowedHyperlink"/>
    <w:uiPriority w:val="99"/>
    <w:unhideWhenUsed/>
    <w:rsid w:val="005B5B3E"/>
    <w:rPr>
      <w:color w:val="800080"/>
      <w:u w:val="single"/>
    </w:rPr>
  </w:style>
  <w:style w:type="paragraph" w:styleId="HTMLPreformatted">
    <w:name w:val="HTML Preformatted"/>
    <w:basedOn w:val="Normal"/>
    <w:link w:val="HTMLPreformattedChar"/>
    <w:uiPriority w:val="99"/>
    <w:unhideWhenUsed/>
    <w:rsid w:val="005B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5B5B3E"/>
    <w:rPr>
      <w:rFonts w:ascii="Courier New" w:eastAsia="Times New Roman" w:hAnsi="Courier New" w:cs="Courier New"/>
      <w:kern w:val="0"/>
      <w:sz w:val="20"/>
      <w:szCs w:val="20"/>
      <w14:ligatures w14:val="none"/>
    </w:rPr>
  </w:style>
  <w:style w:type="paragraph" w:customStyle="1" w:styleId="msonormal0">
    <w:name w:val="msonormal"/>
    <w:basedOn w:val="Normal"/>
    <w:rsid w:val="005B5B3E"/>
    <w:pPr>
      <w:spacing w:before="100" w:beforeAutospacing="1" w:after="100" w:afterAutospacing="1"/>
    </w:pPr>
  </w:style>
  <w:style w:type="paragraph" w:styleId="NormalWeb">
    <w:name w:val="Normal (Web)"/>
    <w:basedOn w:val="Normal"/>
    <w:uiPriority w:val="99"/>
    <w:unhideWhenUsed/>
    <w:rsid w:val="005B5B3E"/>
    <w:pPr>
      <w:spacing w:before="100" w:beforeAutospacing="1" w:after="100" w:afterAutospacing="1"/>
    </w:pPr>
  </w:style>
  <w:style w:type="paragraph" w:styleId="Index1">
    <w:name w:val="index 1"/>
    <w:basedOn w:val="Normal"/>
    <w:next w:val="Normal"/>
    <w:autoRedefine/>
    <w:semiHidden/>
    <w:unhideWhenUsed/>
    <w:rsid w:val="005B5B3E"/>
    <w:pPr>
      <w:ind w:left="240" w:hanging="240"/>
    </w:pPr>
  </w:style>
  <w:style w:type="paragraph" w:styleId="FootnoteText">
    <w:name w:val="footnote text"/>
    <w:basedOn w:val="Normal"/>
    <w:link w:val="FootnoteTextChar"/>
    <w:unhideWhenUsed/>
    <w:rsid w:val="005B5B3E"/>
    <w:rPr>
      <w:rFonts w:ascii="Times Armenian" w:hAnsi="Times Armenian"/>
      <w:sz w:val="20"/>
      <w:szCs w:val="20"/>
    </w:rPr>
  </w:style>
  <w:style w:type="character" w:customStyle="1" w:styleId="FootnoteTextChar">
    <w:name w:val="Footnote Text Char"/>
    <w:basedOn w:val="DefaultParagraphFont"/>
    <w:link w:val="FootnoteText"/>
    <w:rsid w:val="005B5B3E"/>
    <w:rPr>
      <w:rFonts w:ascii="Times Armenian" w:eastAsia="Times New Roman" w:hAnsi="Times Armenian" w:cs="Times New Roman"/>
      <w:kern w:val="0"/>
      <w:sz w:val="20"/>
      <w:szCs w:val="20"/>
      <w:lang w:val="ru-RU" w:eastAsia="ru-RU" w:bidi="ru-RU"/>
      <w14:ligatures w14:val="none"/>
    </w:rPr>
  </w:style>
  <w:style w:type="paragraph" w:styleId="CommentText">
    <w:name w:val="annotation text"/>
    <w:basedOn w:val="Normal"/>
    <w:link w:val="CommentTextChar"/>
    <w:semiHidden/>
    <w:unhideWhenUsed/>
    <w:rsid w:val="005B5B3E"/>
    <w:rPr>
      <w:rFonts w:ascii="Times Armenian" w:hAnsi="Times Armenian"/>
      <w:sz w:val="20"/>
      <w:szCs w:val="20"/>
    </w:rPr>
  </w:style>
  <w:style w:type="character" w:customStyle="1" w:styleId="CommentTextChar">
    <w:name w:val="Comment Text Char"/>
    <w:basedOn w:val="DefaultParagraphFont"/>
    <w:link w:val="CommentText"/>
    <w:semiHidden/>
    <w:rsid w:val="005B5B3E"/>
    <w:rPr>
      <w:rFonts w:ascii="Times Armenian" w:eastAsia="Times New Roman" w:hAnsi="Times Armenian" w:cs="Times New Roman"/>
      <w:kern w:val="0"/>
      <w:sz w:val="20"/>
      <w:szCs w:val="20"/>
      <w:lang w:val="ru-RU" w:eastAsia="ru-RU" w:bidi="ru-RU"/>
      <w14:ligatures w14:val="none"/>
    </w:rPr>
  </w:style>
  <w:style w:type="paragraph" w:styleId="Header">
    <w:name w:val="header"/>
    <w:basedOn w:val="Normal"/>
    <w:link w:val="HeaderChar"/>
    <w:unhideWhenUsed/>
    <w:rsid w:val="005B5B3E"/>
    <w:pPr>
      <w:tabs>
        <w:tab w:val="center" w:pos="4153"/>
        <w:tab w:val="right" w:pos="8306"/>
      </w:tabs>
    </w:pPr>
    <w:rPr>
      <w:sz w:val="20"/>
      <w:szCs w:val="20"/>
    </w:rPr>
  </w:style>
  <w:style w:type="character" w:customStyle="1" w:styleId="HeaderChar">
    <w:name w:val="Header Char"/>
    <w:basedOn w:val="DefaultParagraphFont"/>
    <w:link w:val="Header"/>
    <w:rsid w:val="005B5B3E"/>
    <w:rPr>
      <w:rFonts w:ascii="Times New Roman" w:eastAsia="Times New Roman" w:hAnsi="Times New Roman" w:cs="Times New Roman"/>
      <w:kern w:val="0"/>
      <w:sz w:val="20"/>
      <w:szCs w:val="20"/>
      <w:lang w:val="ru-RU" w:eastAsia="ru-RU" w:bidi="ru-RU"/>
      <w14:ligatures w14:val="none"/>
    </w:rPr>
  </w:style>
  <w:style w:type="paragraph" w:styleId="Footer">
    <w:name w:val="footer"/>
    <w:basedOn w:val="Normal"/>
    <w:link w:val="FooterChar"/>
    <w:unhideWhenUsed/>
    <w:rsid w:val="005B5B3E"/>
    <w:pPr>
      <w:tabs>
        <w:tab w:val="center" w:pos="4320"/>
        <w:tab w:val="right" w:pos="8640"/>
      </w:tabs>
    </w:pPr>
    <w:rPr>
      <w:sz w:val="20"/>
      <w:szCs w:val="20"/>
    </w:rPr>
  </w:style>
  <w:style w:type="character" w:customStyle="1" w:styleId="FooterChar">
    <w:name w:val="Footer Char"/>
    <w:basedOn w:val="DefaultParagraphFont"/>
    <w:link w:val="Footer"/>
    <w:rsid w:val="005B5B3E"/>
    <w:rPr>
      <w:rFonts w:ascii="Times New Roman" w:eastAsia="Times New Roman" w:hAnsi="Times New Roman" w:cs="Times New Roman"/>
      <w:kern w:val="0"/>
      <w:sz w:val="20"/>
      <w:szCs w:val="20"/>
      <w:lang w:val="ru-RU" w:eastAsia="ru-RU" w:bidi="ru-RU"/>
      <w14:ligatures w14:val="none"/>
    </w:rPr>
  </w:style>
  <w:style w:type="paragraph" w:styleId="IndexHeading">
    <w:name w:val="index heading"/>
    <w:basedOn w:val="Normal"/>
    <w:next w:val="Index1"/>
    <w:semiHidden/>
    <w:unhideWhenUsed/>
    <w:rsid w:val="005B5B3E"/>
    <w:rPr>
      <w:sz w:val="20"/>
      <w:szCs w:val="20"/>
    </w:rPr>
  </w:style>
  <w:style w:type="paragraph" w:styleId="EndnoteText">
    <w:name w:val="endnote text"/>
    <w:basedOn w:val="Normal"/>
    <w:link w:val="EndnoteTextChar"/>
    <w:semiHidden/>
    <w:unhideWhenUsed/>
    <w:rsid w:val="005B5B3E"/>
    <w:rPr>
      <w:rFonts w:ascii="Times Armenian" w:hAnsi="Times Armenian"/>
      <w:sz w:val="20"/>
      <w:szCs w:val="20"/>
    </w:rPr>
  </w:style>
  <w:style w:type="character" w:customStyle="1" w:styleId="EndnoteTextChar">
    <w:name w:val="Endnote Text Char"/>
    <w:basedOn w:val="DefaultParagraphFont"/>
    <w:link w:val="EndnoteText"/>
    <w:semiHidden/>
    <w:rsid w:val="005B5B3E"/>
    <w:rPr>
      <w:rFonts w:ascii="Times Armenian" w:eastAsia="Times New Roman" w:hAnsi="Times Armenian" w:cs="Times New Roman"/>
      <w:kern w:val="0"/>
      <w:sz w:val="20"/>
      <w:szCs w:val="20"/>
      <w:lang w:val="ru-RU" w:eastAsia="ru-RU" w:bidi="ru-RU"/>
      <w14:ligatures w14:val="none"/>
    </w:rPr>
  </w:style>
  <w:style w:type="paragraph" w:styleId="Title">
    <w:name w:val="Title"/>
    <w:basedOn w:val="Normal"/>
    <w:link w:val="TitleChar"/>
    <w:qFormat/>
    <w:rsid w:val="005B5B3E"/>
    <w:pPr>
      <w:jc w:val="center"/>
    </w:pPr>
    <w:rPr>
      <w:rFonts w:ascii="Arial Armenian" w:hAnsi="Arial Armenian"/>
      <w:szCs w:val="20"/>
    </w:rPr>
  </w:style>
  <w:style w:type="character" w:customStyle="1" w:styleId="TitleChar">
    <w:name w:val="Title Char"/>
    <w:basedOn w:val="DefaultParagraphFont"/>
    <w:link w:val="Title"/>
    <w:rsid w:val="005B5B3E"/>
    <w:rPr>
      <w:rFonts w:ascii="Arial Armenian" w:eastAsia="Times New Roman" w:hAnsi="Arial Armenian" w:cs="Times New Roman"/>
      <w:kern w:val="0"/>
      <w:sz w:val="24"/>
      <w:szCs w:val="20"/>
      <w:lang w:val="ru-RU" w:eastAsia="ru-RU" w:bidi="ru-RU"/>
      <w14:ligatures w14:val="none"/>
    </w:rPr>
  </w:style>
  <w:style w:type="paragraph" w:styleId="BodyText">
    <w:name w:val="Body Text"/>
    <w:basedOn w:val="Normal"/>
    <w:link w:val="BodyTextChar"/>
    <w:unhideWhenUsed/>
    <w:rsid w:val="005B5B3E"/>
    <w:pPr>
      <w:spacing w:after="120"/>
    </w:pPr>
  </w:style>
  <w:style w:type="character" w:customStyle="1" w:styleId="BodyTextChar">
    <w:name w:val="Body Text Char"/>
    <w:basedOn w:val="DefaultParagraphFont"/>
    <w:link w:val="BodyText"/>
    <w:rsid w:val="005B5B3E"/>
    <w:rPr>
      <w:rFonts w:ascii="Times New Roman" w:eastAsia="Times New Roman" w:hAnsi="Times New Roman" w:cs="Times New Roman"/>
      <w:kern w:val="0"/>
      <w:sz w:val="24"/>
      <w:szCs w:val="24"/>
      <w:lang w:val="ru-RU" w:eastAsia="ru-RU" w:bidi="ru-RU"/>
      <w14:ligatures w14:val="none"/>
    </w:rPr>
  </w:style>
  <w:style w:type="character" w:customStyle="1" w:styleId="BodyTextIndentChar">
    <w:name w:val="Body Text Indent Char"/>
    <w:aliases w:val="Char Char, Char Char, Char Char Char Char Char"/>
    <w:locked/>
    <w:rsid w:val="005B5B3E"/>
    <w:rPr>
      <w:lang w:val="ru-RU" w:eastAsia="ru-RU" w:bidi="ru-RU"/>
    </w:rPr>
  </w:style>
  <w:style w:type="paragraph" w:styleId="BodyTextIndent">
    <w:name w:val="Body Text Indent"/>
    <w:aliases w:val="Char, Char, Char Char Char Char"/>
    <w:basedOn w:val="Normal"/>
    <w:link w:val="BodyTextIndentChar1"/>
    <w:unhideWhenUsed/>
    <w:rsid w:val="005B5B3E"/>
    <w:pPr>
      <w:spacing w:after="160" w:line="360" w:lineRule="auto"/>
      <w:ind w:firstLine="709"/>
      <w:jc w:val="both"/>
    </w:pPr>
    <w:rPr>
      <w:rFonts w:ascii="Arial AMU" w:hAnsi="Arial AMU" w:cs="Arial"/>
      <w:sz w:val="22"/>
      <w:szCs w:val="20"/>
    </w:rPr>
  </w:style>
  <w:style w:type="character" w:customStyle="1" w:styleId="BodyTextIndentChar1">
    <w:name w:val="Body Text Indent Char1"/>
    <w:aliases w:val="Char Char1, Char Char1, Char Char Char Char Char1"/>
    <w:basedOn w:val="DefaultParagraphFont"/>
    <w:link w:val="BodyTextIndent"/>
    <w:rsid w:val="005B5B3E"/>
    <w:rPr>
      <w:rFonts w:ascii="Arial AMU" w:eastAsia="Times New Roman" w:hAnsi="Arial AMU" w:cs="Arial"/>
      <w:kern w:val="0"/>
      <w:szCs w:val="20"/>
      <w:lang w:val="ru-RU" w:eastAsia="ru-RU" w:bidi="ru-RU"/>
      <w14:ligatures w14:val="none"/>
    </w:rPr>
  </w:style>
  <w:style w:type="paragraph" w:styleId="BodyText2">
    <w:name w:val="Body Text 2"/>
    <w:basedOn w:val="Normal"/>
    <w:link w:val="BodyText2Char"/>
    <w:unhideWhenUsed/>
    <w:rsid w:val="005B5B3E"/>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5B5B3E"/>
    <w:rPr>
      <w:rFonts w:ascii="Arial LatArm" w:eastAsia="Times New Roman" w:hAnsi="Arial LatArm" w:cs="Times New Roman"/>
      <w:kern w:val="0"/>
      <w:sz w:val="20"/>
      <w:szCs w:val="20"/>
      <w:lang w:val="ru-RU" w:eastAsia="ru-RU" w:bidi="ru-RU"/>
      <w14:ligatures w14:val="none"/>
    </w:rPr>
  </w:style>
  <w:style w:type="paragraph" w:styleId="BodyText3">
    <w:name w:val="Body Text 3"/>
    <w:basedOn w:val="Normal"/>
    <w:link w:val="BodyText3Char"/>
    <w:unhideWhenUsed/>
    <w:rsid w:val="005B5B3E"/>
    <w:pPr>
      <w:jc w:val="both"/>
    </w:pPr>
    <w:rPr>
      <w:rFonts w:ascii="Arial LatArm" w:hAnsi="Arial LatArm"/>
      <w:sz w:val="20"/>
      <w:szCs w:val="20"/>
    </w:rPr>
  </w:style>
  <w:style w:type="character" w:customStyle="1" w:styleId="BodyText3Char">
    <w:name w:val="Body Text 3 Char"/>
    <w:basedOn w:val="DefaultParagraphFont"/>
    <w:link w:val="BodyText3"/>
    <w:rsid w:val="005B5B3E"/>
    <w:rPr>
      <w:rFonts w:ascii="Arial LatArm" w:eastAsia="Times New Roman" w:hAnsi="Arial LatArm" w:cs="Times New Roman"/>
      <w:kern w:val="0"/>
      <w:sz w:val="20"/>
      <w:szCs w:val="20"/>
      <w:lang w:val="ru-RU" w:eastAsia="ru-RU" w:bidi="ru-RU"/>
      <w14:ligatures w14:val="none"/>
    </w:rPr>
  </w:style>
  <w:style w:type="paragraph" w:styleId="BodyTextIndent2">
    <w:name w:val="Body Text Indent 2"/>
    <w:basedOn w:val="Normal"/>
    <w:link w:val="BodyTextIndent2Char"/>
    <w:unhideWhenUsed/>
    <w:rsid w:val="005B5B3E"/>
    <w:pPr>
      <w:spacing w:line="360" w:lineRule="auto"/>
      <w:ind w:firstLine="540"/>
      <w:jc w:val="both"/>
    </w:pPr>
    <w:rPr>
      <w:rFonts w:ascii="Baltica" w:hAnsi="Baltica"/>
      <w:sz w:val="20"/>
      <w:szCs w:val="20"/>
    </w:rPr>
  </w:style>
  <w:style w:type="character" w:customStyle="1" w:styleId="BodyTextIndent2Char">
    <w:name w:val="Body Text Indent 2 Char"/>
    <w:basedOn w:val="DefaultParagraphFont"/>
    <w:link w:val="BodyTextIndent2"/>
    <w:rsid w:val="005B5B3E"/>
    <w:rPr>
      <w:rFonts w:ascii="Baltica" w:eastAsia="Times New Roman" w:hAnsi="Baltica" w:cs="Times New Roman"/>
      <w:kern w:val="0"/>
      <w:sz w:val="20"/>
      <w:szCs w:val="20"/>
      <w:lang w:val="ru-RU" w:eastAsia="ru-RU" w:bidi="ru-RU"/>
      <w14:ligatures w14:val="none"/>
    </w:rPr>
  </w:style>
  <w:style w:type="paragraph" w:styleId="BodyTextIndent3">
    <w:name w:val="Body Text Indent 3"/>
    <w:basedOn w:val="Normal"/>
    <w:link w:val="BodyTextIndent3Char"/>
    <w:unhideWhenUsed/>
    <w:rsid w:val="005B5B3E"/>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semiHidden/>
    <w:rsid w:val="005B5B3E"/>
    <w:rPr>
      <w:rFonts w:ascii="Times Armenian" w:eastAsia="Times New Roman" w:hAnsi="Times Armenian" w:cs="Times New Roman"/>
      <w:kern w:val="0"/>
      <w:sz w:val="20"/>
      <w:szCs w:val="20"/>
      <w:lang w:val="ru-RU" w:eastAsia="ru-RU" w:bidi="ru-RU"/>
      <w14:ligatures w14:val="none"/>
    </w:rPr>
  </w:style>
  <w:style w:type="paragraph" w:styleId="BlockText">
    <w:name w:val="Block Text"/>
    <w:basedOn w:val="Normal"/>
    <w:unhideWhenUsed/>
    <w:rsid w:val="005B5B3E"/>
    <w:pPr>
      <w:overflowPunct w:val="0"/>
      <w:autoSpaceDE w:val="0"/>
      <w:autoSpaceDN w:val="0"/>
      <w:adjustRightInd w:val="0"/>
      <w:ind w:left="4500" w:right="98"/>
      <w:jc w:val="right"/>
    </w:pPr>
    <w:rPr>
      <w:rFonts w:ascii="Arial Armenian" w:hAnsi="Arial Armenian"/>
      <w:sz w:val="28"/>
      <w:szCs w:val="20"/>
    </w:rPr>
  </w:style>
  <w:style w:type="paragraph" w:styleId="DocumentMap">
    <w:name w:val="Document Map"/>
    <w:basedOn w:val="Normal"/>
    <w:link w:val="DocumentMapChar"/>
    <w:semiHidden/>
    <w:unhideWhenUsed/>
    <w:rsid w:val="005B5B3E"/>
    <w:pPr>
      <w:shd w:val="clear" w:color="auto" w:fill="000080"/>
    </w:pPr>
    <w:rPr>
      <w:rFonts w:ascii="Tahoma" w:hAnsi="Tahoma" w:cs="Tahoma"/>
      <w:sz w:val="20"/>
      <w:szCs w:val="20"/>
    </w:rPr>
  </w:style>
  <w:style w:type="character" w:customStyle="1" w:styleId="DocumentMapChar">
    <w:name w:val="Document Map Char"/>
    <w:basedOn w:val="DefaultParagraphFont"/>
    <w:link w:val="DocumentMap"/>
    <w:semiHidden/>
    <w:rsid w:val="005B5B3E"/>
    <w:rPr>
      <w:rFonts w:ascii="Tahoma" w:eastAsia="Times New Roman" w:hAnsi="Tahoma" w:cs="Tahoma"/>
      <w:kern w:val="0"/>
      <w:sz w:val="20"/>
      <w:szCs w:val="20"/>
      <w:shd w:val="clear" w:color="auto" w:fill="000080"/>
      <w:lang w:val="ru-RU" w:eastAsia="ru-RU" w:bidi="ru-RU"/>
      <w14:ligatures w14:val="none"/>
    </w:rPr>
  </w:style>
  <w:style w:type="paragraph" w:styleId="CommentSubject">
    <w:name w:val="annotation subject"/>
    <w:basedOn w:val="CommentText"/>
    <w:next w:val="CommentText"/>
    <w:link w:val="CommentSubjectChar"/>
    <w:semiHidden/>
    <w:unhideWhenUsed/>
    <w:rsid w:val="005B5B3E"/>
    <w:rPr>
      <w:b/>
      <w:bCs/>
    </w:rPr>
  </w:style>
  <w:style w:type="character" w:customStyle="1" w:styleId="CommentSubjectChar">
    <w:name w:val="Comment Subject Char"/>
    <w:basedOn w:val="CommentTextChar"/>
    <w:link w:val="CommentSubject"/>
    <w:semiHidden/>
    <w:rsid w:val="005B5B3E"/>
    <w:rPr>
      <w:rFonts w:ascii="Times Armenian" w:eastAsia="Times New Roman" w:hAnsi="Times Armenian" w:cs="Times New Roman"/>
      <w:b/>
      <w:bCs/>
      <w:kern w:val="0"/>
      <w:sz w:val="20"/>
      <w:szCs w:val="20"/>
      <w:lang w:val="ru-RU" w:eastAsia="ru-RU" w:bidi="ru-RU"/>
      <w14:ligatures w14:val="none"/>
    </w:rPr>
  </w:style>
  <w:style w:type="paragraph" w:styleId="BalloonText">
    <w:name w:val="Balloon Text"/>
    <w:basedOn w:val="Normal"/>
    <w:link w:val="BalloonTextChar"/>
    <w:unhideWhenUsed/>
    <w:rsid w:val="005B5B3E"/>
    <w:rPr>
      <w:rFonts w:ascii="Tahoma" w:hAnsi="Tahoma"/>
      <w:sz w:val="16"/>
      <w:szCs w:val="16"/>
    </w:rPr>
  </w:style>
  <w:style w:type="character" w:customStyle="1" w:styleId="BalloonTextChar">
    <w:name w:val="Balloon Text Char"/>
    <w:basedOn w:val="DefaultParagraphFont"/>
    <w:link w:val="BalloonText"/>
    <w:rsid w:val="005B5B3E"/>
    <w:rPr>
      <w:rFonts w:ascii="Tahoma" w:eastAsia="Times New Roman" w:hAnsi="Tahoma" w:cs="Times New Roman"/>
      <w:kern w:val="0"/>
      <w:sz w:val="16"/>
      <w:szCs w:val="16"/>
      <w:lang w:val="ru-RU" w:eastAsia="ru-RU" w:bidi="ru-RU"/>
      <w14:ligatures w14:val="none"/>
    </w:rPr>
  </w:style>
  <w:style w:type="paragraph" w:styleId="Revision">
    <w:name w:val="Revision"/>
    <w:semiHidden/>
    <w:rsid w:val="005B5B3E"/>
    <w:pPr>
      <w:spacing w:after="0" w:line="240" w:lineRule="auto"/>
    </w:pPr>
    <w:rPr>
      <w:rFonts w:ascii="Times Armenian" w:eastAsia="Times New Roman" w:hAnsi="Times Armenian" w:cs="Times New Roman"/>
      <w:kern w:val="0"/>
      <w:sz w:val="24"/>
      <w:szCs w:val="20"/>
      <w:lang w:val="ru-RU" w:eastAsia="ru-RU" w:bidi="ru-RU"/>
      <w14:ligatures w14:val="none"/>
    </w:rPr>
  </w:style>
  <w:style w:type="character" w:customStyle="1" w:styleId="ListParagraphChar">
    <w:name w:val="List Paragraph Char"/>
    <w:link w:val="ListParagraph"/>
    <w:uiPriority w:val="34"/>
    <w:locked/>
    <w:rsid w:val="005B5B3E"/>
    <w:rPr>
      <w:rFonts w:ascii="Times Armenian" w:hAnsi="Times Armenian"/>
      <w:sz w:val="24"/>
      <w:szCs w:val="24"/>
    </w:rPr>
  </w:style>
  <w:style w:type="paragraph" w:styleId="ListParagraph">
    <w:name w:val="List Paragraph"/>
    <w:basedOn w:val="Normal"/>
    <w:link w:val="ListParagraphChar"/>
    <w:uiPriority w:val="34"/>
    <w:qFormat/>
    <w:rsid w:val="005B5B3E"/>
    <w:pPr>
      <w:ind w:left="720"/>
    </w:pPr>
    <w:rPr>
      <w:rFonts w:ascii="Times Armenian" w:eastAsiaTheme="minorHAnsi" w:hAnsi="Times Armenian" w:cstheme="minorBidi"/>
      <w:kern w:val="2"/>
      <w:lang w:val="en-US" w:eastAsia="en-US" w:bidi="ar-SA"/>
      <w14:ligatures w14:val="standardContextual"/>
    </w:rPr>
  </w:style>
  <w:style w:type="paragraph" w:customStyle="1" w:styleId="Default">
    <w:name w:val="Default"/>
    <w:rsid w:val="005B5B3E"/>
    <w:pPr>
      <w:autoSpaceDE w:val="0"/>
      <w:autoSpaceDN w:val="0"/>
      <w:adjustRightInd w:val="0"/>
      <w:spacing w:after="0" w:line="240" w:lineRule="auto"/>
    </w:pPr>
    <w:rPr>
      <w:rFonts w:ascii="Arial Unicode" w:eastAsia="Times New Roman" w:hAnsi="Arial Unicode" w:cs="Arial Unicode"/>
      <w:color w:val="000000"/>
      <w:kern w:val="0"/>
      <w:sz w:val="24"/>
      <w:szCs w:val="24"/>
      <w:lang w:val="ru-RU" w:eastAsia="ru-RU" w:bidi="ru-RU"/>
      <w14:ligatures w14:val="none"/>
    </w:rPr>
  </w:style>
  <w:style w:type="paragraph" w:customStyle="1" w:styleId="CharCharCharCharCharCharCharCharCharCharCharChar">
    <w:name w:val="Char Char Char Char Char Char Char Char Char Char Char Char"/>
    <w:basedOn w:val="Normal"/>
    <w:rsid w:val="005B5B3E"/>
    <w:pPr>
      <w:spacing w:after="160" w:line="240" w:lineRule="exact"/>
    </w:pPr>
    <w:rPr>
      <w:rFonts w:ascii="Arial" w:hAnsi="Arial" w:cs="Arial"/>
      <w:sz w:val="20"/>
      <w:szCs w:val="20"/>
    </w:rPr>
  </w:style>
  <w:style w:type="paragraph" w:customStyle="1" w:styleId="norm">
    <w:name w:val="norm"/>
    <w:basedOn w:val="Normal"/>
    <w:rsid w:val="005B5B3E"/>
    <w:pPr>
      <w:spacing w:line="480" w:lineRule="auto"/>
      <w:ind w:firstLine="709"/>
      <w:jc w:val="both"/>
    </w:pPr>
    <w:rPr>
      <w:rFonts w:ascii="Arial Armenian" w:hAnsi="Arial Armenian"/>
      <w:sz w:val="22"/>
      <w:szCs w:val="20"/>
    </w:rPr>
  </w:style>
  <w:style w:type="paragraph" w:customStyle="1" w:styleId="Char1">
    <w:name w:val="Char1"/>
    <w:basedOn w:val="Normal"/>
    <w:rsid w:val="005B5B3E"/>
    <w:pPr>
      <w:spacing w:after="160" w:line="240" w:lineRule="exact"/>
    </w:pPr>
    <w:rPr>
      <w:rFonts w:ascii="Verdana" w:hAnsi="Verdana"/>
      <w:sz w:val="20"/>
      <w:szCs w:val="20"/>
    </w:rPr>
  </w:style>
  <w:style w:type="paragraph" w:customStyle="1" w:styleId="Style2">
    <w:name w:val="Style2"/>
    <w:basedOn w:val="Normal"/>
    <w:rsid w:val="005B5B3E"/>
    <w:pPr>
      <w:jc w:val="center"/>
    </w:pPr>
    <w:rPr>
      <w:rFonts w:ascii="Arial Armenian" w:hAnsi="Arial Armenian"/>
      <w:w w:val="90"/>
      <w:sz w:val="22"/>
      <w:szCs w:val="20"/>
    </w:rPr>
  </w:style>
  <w:style w:type="paragraph" w:customStyle="1" w:styleId="BodyTextIndent22">
    <w:name w:val="Body Text Indent 2+2"/>
    <w:basedOn w:val="Normal"/>
    <w:next w:val="Normal"/>
    <w:rsid w:val="005B5B3E"/>
    <w:pPr>
      <w:autoSpaceDE w:val="0"/>
      <w:autoSpaceDN w:val="0"/>
      <w:adjustRightInd w:val="0"/>
    </w:pPr>
    <w:rPr>
      <w:rFonts w:ascii="Times Armenian" w:hAnsi="Times Armenian"/>
    </w:rPr>
  </w:style>
  <w:style w:type="paragraph" w:customStyle="1" w:styleId="Normal2">
    <w:name w:val="Normal+2"/>
    <w:basedOn w:val="Normal"/>
    <w:next w:val="Normal"/>
    <w:rsid w:val="005B5B3E"/>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B5B3E"/>
    <w:pPr>
      <w:widowControl w:val="0"/>
      <w:adjustRightInd w:val="0"/>
      <w:spacing w:after="160" w:line="240" w:lineRule="exact"/>
    </w:pPr>
    <w:rPr>
      <w:sz w:val="20"/>
      <w:szCs w:val="20"/>
    </w:rPr>
  </w:style>
  <w:style w:type="paragraph" w:customStyle="1" w:styleId="xl63">
    <w:name w:val="xl63"/>
    <w:basedOn w:val="Normal"/>
    <w:rsid w:val="005B5B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sz w:val="16"/>
      <w:szCs w:val="16"/>
    </w:rPr>
  </w:style>
  <w:style w:type="paragraph" w:customStyle="1" w:styleId="xl64">
    <w:name w:val="xl64"/>
    <w:basedOn w:val="Normal"/>
    <w:rsid w:val="005B5B3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5">
    <w:name w:val="xl65"/>
    <w:basedOn w:val="Normal"/>
    <w:rsid w:val="005B5B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8"/>
      <w:szCs w:val="18"/>
    </w:rPr>
  </w:style>
  <w:style w:type="paragraph" w:customStyle="1" w:styleId="xl66">
    <w:name w:val="xl66"/>
    <w:basedOn w:val="Normal"/>
    <w:rsid w:val="005B5B3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B5B3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Armenian" w:eastAsia="Arial Unicode MS" w:hAnsi="Times Armenian" w:cs="Arial Unicode MS"/>
      <w:sz w:val="16"/>
      <w:szCs w:val="16"/>
    </w:rPr>
  </w:style>
  <w:style w:type="paragraph" w:customStyle="1" w:styleId="xl68">
    <w:name w:val="xl68"/>
    <w:basedOn w:val="Normal"/>
    <w:rsid w:val="005B5B3E"/>
    <w:pPr>
      <w:pBdr>
        <w:top w:val="single" w:sz="4" w:space="0" w:color="auto"/>
        <w:left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69">
    <w:name w:val="xl69"/>
    <w:basedOn w:val="Normal"/>
    <w:rsid w:val="005B5B3E"/>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0">
    <w:name w:val="xl70"/>
    <w:basedOn w:val="Normal"/>
    <w:rsid w:val="005B5B3E"/>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1">
    <w:name w:val="xl71"/>
    <w:basedOn w:val="Normal"/>
    <w:rsid w:val="005B5B3E"/>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xl72">
    <w:name w:val="xl72"/>
    <w:basedOn w:val="Normal"/>
    <w:rsid w:val="005B5B3E"/>
    <w:pPr>
      <w:pBdr>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font5">
    <w:name w:val="font5"/>
    <w:basedOn w:val="Normal"/>
    <w:rsid w:val="005B5B3E"/>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B5B3E"/>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B5B3E"/>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B5B3E"/>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B5B3E"/>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B5B3E"/>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B5B3E"/>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B5B3E"/>
    <w:pPr>
      <w:spacing w:before="100" w:beforeAutospacing="1" w:after="100" w:afterAutospacing="1"/>
    </w:pPr>
    <w:rPr>
      <w:rFonts w:eastAsia="Arial Unicode MS"/>
      <w:sz w:val="16"/>
      <w:szCs w:val="16"/>
    </w:rPr>
  </w:style>
  <w:style w:type="paragraph" w:customStyle="1" w:styleId="font13">
    <w:name w:val="font13"/>
    <w:basedOn w:val="Normal"/>
    <w:rsid w:val="005B5B3E"/>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B5B3E"/>
    <w:pPr>
      <w:pBdr>
        <w:top w:val="single" w:sz="4" w:space="0" w:color="auto"/>
        <w:bottom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4">
    <w:name w:val="xl74"/>
    <w:basedOn w:val="Normal"/>
    <w:rsid w:val="005B5B3E"/>
    <w:pPr>
      <w:pBdr>
        <w:top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sz w:val="16"/>
      <w:szCs w:val="16"/>
    </w:rPr>
  </w:style>
  <w:style w:type="paragraph" w:customStyle="1" w:styleId="xl75">
    <w:name w:val="xl75"/>
    <w:basedOn w:val="Normal"/>
    <w:rsid w:val="005B5B3E"/>
    <w:pPr>
      <w:pBdr>
        <w:top w:val="single" w:sz="4" w:space="0" w:color="auto"/>
        <w:left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rPr>
  </w:style>
  <w:style w:type="paragraph" w:customStyle="1" w:styleId="Index11">
    <w:name w:val="Index 11"/>
    <w:basedOn w:val="Normal"/>
    <w:rsid w:val="005B5B3E"/>
    <w:pPr>
      <w:suppressAutoHyphens/>
      <w:spacing w:line="100" w:lineRule="atLeast"/>
      <w:ind w:left="240" w:hanging="240"/>
    </w:pPr>
    <w:rPr>
      <w:rFonts w:ascii="Times Armenian" w:hAnsi="Times Armenian"/>
      <w:kern w:val="2"/>
      <w:sz w:val="16"/>
      <w:szCs w:val="16"/>
    </w:rPr>
  </w:style>
  <w:style w:type="paragraph" w:customStyle="1" w:styleId="IndexHeading1">
    <w:name w:val="Index Heading1"/>
    <w:basedOn w:val="Normal"/>
    <w:rsid w:val="005B5B3E"/>
    <w:pPr>
      <w:suppressAutoHyphens/>
      <w:spacing w:line="100" w:lineRule="atLeast"/>
    </w:pPr>
    <w:rPr>
      <w:kern w:val="2"/>
      <w:sz w:val="20"/>
      <w:szCs w:val="20"/>
    </w:rPr>
  </w:style>
  <w:style w:type="paragraph" w:customStyle="1" w:styleId="Char3CharCharChar">
    <w:name w:val="Char3 Char Char Char"/>
    <w:basedOn w:val="Normal"/>
    <w:next w:val="Normal"/>
    <w:semiHidden/>
    <w:rsid w:val="005B5B3E"/>
    <w:pPr>
      <w:spacing w:after="160" w:line="240" w:lineRule="exact"/>
      <w:jc w:val="both"/>
    </w:pPr>
    <w:rPr>
      <w:rFonts w:ascii="Arial" w:hAnsi="Arial" w:cs="Arial"/>
      <w:b/>
      <w:sz w:val="20"/>
      <w:szCs w:val="20"/>
    </w:rPr>
  </w:style>
  <w:style w:type="character" w:styleId="FootnoteReference">
    <w:name w:val="footnote reference"/>
    <w:semiHidden/>
    <w:unhideWhenUsed/>
    <w:rsid w:val="005B5B3E"/>
    <w:rPr>
      <w:vertAlign w:val="superscript"/>
    </w:rPr>
  </w:style>
  <w:style w:type="character" w:styleId="CommentReference">
    <w:name w:val="annotation reference"/>
    <w:semiHidden/>
    <w:unhideWhenUsed/>
    <w:rsid w:val="005B5B3E"/>
    <w:rPr>
      <w:sz w:val="16"/>
      <w:szCs w:val="16"/>
    </w:rPr>
  </w:style>
  <w:style w:type="character" w:styleId="EndnoteReference">
    <w:name w:val="endnote reference"/>
    <w:semiHidden/>
    <w:unhideWhenUsed/>
    <w:rsid w:val="005B5B3E"/>
    <w:rPr>
      <w:vertAlign w:val="superscript"/>
    </w:rPr>
  </w:style>
  <w:style w:type="character" w:customStyle="1" w:styleId="normChar">
    <w:name w:val="norm Char"/>
    <w:locked/>
    <w:rsid w:val="005B5B3E"/>
    <w:rPr>
      <w:rFonts w:ascii="Arial Armenian" w:hAnsi="Arial Armenian" w:hint="default"/>
      <w:sz w:val="22"/>
      <w:lang w:val="ru-RU" w:eastAsia="ru-RU" w:bidi="ru-RU"/>
    </w:rPr>
  </w:style>
  <w:style w:type="character" w:customStyle="1" w:styleId="CharCharChar">
    <w:name w:val="Char Char Char"/>
    <w:rsid w:val="005B5B3E"/>
    <w:rPr>
      <w:rFonts w:ascii="Arial LatArm" w:hAnsi="Arial LatArm" w:hint="default"/>
      <w:sz w:val="24"/>
      <w:lang w:eastAsia="ru-RU"/>
    </w:rPr>
  </w:style>
  <w:style w:type="character" w:customStyle="1" w:styleId="CharChar22">
    <w:name w:val="Char Char22"/>
    <w:rsid w:val="005B5B3E"/>
    <w:rPr>
      <w:rFonts w:ascii="Arial Armenian" w:hAnsi="Arial Armenian" w:hint="default"/>
      <w:sz w:val="28"/>
      <w:lang w:val="ru-RU"/>
    </w:rPr>
  </w:style>
  <w:style w:type="character" w:customStyle="1" w:styleId="CharChar20">
    <w:name w:val="Char Char20"/>
    <w:rsid w:val="005B5B3E"/>
    <w:rPr>
      <w:rFonts w:ascii="Times LatArm" w:hAnsi="Times LatArm" w:hint="default"/>
      <w:b/>
      <w:bCs w:val="0"/>
      <w:sz w:val="28"/>
      <w:lang w:val="ru-RU"/>
    </w:rPr>
  </w:style>
  <w:style w:type="character" w:customStyle="1" w:styleId="CharChar16">
    <w:name w:val="Char Char16"/>
    <w:rsid w:val="005B5B3E"/>
    <w:rPr>
      <w:rFonts w:ascii="Times Armenian" w:hAnsi="Times Armenian" w:hint="default"/>
      <w:b/>
      <w:bCs w:val="0"/>
      <w:lang w:val="ru-RU"/>
    </w:rPr>
  </w:style>
  <w:style w:type="character" w:customStyle="1" w:styleId="CharChar15">
    <w:name w:val="Char Char15"/>
    <w:rsid w:val="005B5B3E"/>
    <w:rPr>
      <w:rFonts w:ascii="Times Armenian" w:hAnsi="Times Armenian" w:hint="default"/>
      <w:i/>
      <w:iCs w:val="0"/>
      <w:lang w:val="ru-RU"/>
    </w:rPr>
  </w:style>
  <w:style w:type="character" w:customStyle="1" w:styleId="CharChar13">
    <w:name w:val="Char Char13"/>
    <w:rsid w:val="005B5B3E"/>
    <w:rPr>
      <w:rFonts w:ascii="Arial Armenian" w:hAnsi="Arial Armenian" w:hint="default"/>
      <w:lang w:val="ru-RU"/>
    </w:rPr>
  </w:style>
  <w:style w:type="character" w:customStyle="1" w:styleId="CharChar23">
    <w:name w:val="Char Char23"/>
    <w:rsid w:val="005B5B3E"/>
    <w:rPr>
      <w:rFonts w:ascii="Arial Armenian" w:hAnsi="Arial Armenian" w:hint="default"/>
      <w:sz w:val="28"/>
      <w:lang w:val="ru-RU" w:eastAsia="ru-RU" w:bidi="ru-RU"/>
    </w:rPr>
  </w:style>
  <w:style w:type="character" w:customStyle="1" w:styleId="CharChar21">
    <w:name w:val="Char Char21"/>
    <w:rsid w:val="005B5B3E"/>
    <w:rPr>
      <w:rFonts w:ascii="Arial LatArm" w:hAnsi="Arial LatArm" w:hint="default"/>
      <w:b/>
      <w:bCs w:val="0"/>
      <w:color w:val="0000FF"/>
      <w:lang w:val="ru-RU" w:eastAsia="ru-RU" w:bidi="ru-RU"/>
    </w:rPr>
  </w:style>
  <w:style w:type="character" w:customStyle="1" w:styleId="CharChar25">
    <w:name w:val="Char Char25"/>
    <w:rsid w:val="005B5B3E"/>
    <w:rPr>
      <w:rFonts w:ascii="Arial Armenian" w:hAnsi="Arial Armenian" w:hint="default"/>
      <w:sz w:val="28"/>
      <w:lang w:val="ru-RU" w:eastAsia="ru-RU" w:bidi="ru-RU"/>
    </w:rPr>
  </w:style>
  <w:style w:type="character" w:customStyle="1" w:styleId="CharChar24">
    <w:name w:val="Char Char24"/>
    <w:rsid w:val="005B5B3E"/>
    <w:rPr>
      <w:rFonts w:ascii="Arial LatArm" w:hAnsi="Arial LatArm" w:hint="default"/>
      <w:b/>
      <w:bCs w:val="0"/>
      <w:color w:val="0000FF"/>
      <w:lang w:val="ru-RU" w:eastAsia="ru-RU" w:bidi="ru-RU"/>
    </w:rPr>
  </w:style>
  <w:style w:type="character" w:customStyle="1" w:styleId="CharCharCharChar1">
    <w:name w:val="Char Char Char Char1"/>
    <w:aliases w:val="Char Char Char Char Char Char, Char Char Char Char Char Char"/>
    <w:rsid w:val="005B5B3E"/>
    <w:rPr>
      <w:rFonts w:ascii="Arial LatArm" w:hAnsi="Arial LatArm" w:hint="default"/>
      <w:sz w:val="24"/>
      <w:lang w:val="ru-RU" w:eastAsia="ru-RU" w:bidi="ru-RU"/>
    </w:rPr>
  </w:style>
  <w:style w:type="character" w:customStyle="1" w:styleId="y2iqfc">
    <w:name w:val="y2iqfc"/>
    <w:basedOn w:val="DefaultParagraphFont"/>
    <w:rsid w:val="005B5B3E"/>
  </w:style>
  <w:style w:type="table" w:styleId="TableGrid">
    <w:name w:val="Table Grid"/>
    <w:basedOn w:val="TableNormal"/>
    <w:rsid w:val="005B5B3E"/>
    <w:pPr>
      <w:spacing w:after="0" w:line="240" w:lineRule="auto"/>
    </w:pPr>
    <w:rPr>
      <w:rFonts w:ascii="Times New Roman" w:eastAsia="Times New Roman" w:hAnsi="Times New Roman" w:cs="Times New Roman"/>
      <w:kern w:val="0"/>
      <w:sz w:val="20"/>
      <w:szCs w:val="20"/>
      <w:lang w:val="ru-RU" w:eastAsia="ru-RU" w:bidi="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5B5B3E"/>
    <w:rPr>
      <w:b/>
      <w:bCs/>
    </w:rPr>
  </w:style>
  <w:style w:type="character" w:styleId="UnresolvedMention">
    <w:name w:val="Unresolved Mention"/>
    <w:basedOn w:val="DefaultParagraphFont"/>
    <w:uiPriority w:val="99"/>
    <w:semiHidden/>
    <w:unhideWhenUsed/>
    <w:rsid w:val="00BF1A86"/>
    <w:rPr>
      <w:color w:val="605E5C"/>
      <w:shd w:val="clear" w:color="auto" w:fill="E1DFDD"/>
    </w:rPr>
  </w:style>
  <w:style w:type="character" w:styleId="PageNumber">
    <w:name w:val="page number"/>
    <w:basedOn w:val="DefaultParagraphFont"/>
    <w:rsid w:val="00061A49"/>
  </w:style>
  <w:style w:type="paragraph" w:styleId="ListBullet2">
    <w:name w:val="List Bullet 2"/>
    <w:basedOn w:val="Normal"/>
    <w:rsid w:val="00061A49"/>
    <w:pPr>
      <w:numPr>
        <w:numId w:val="39"/>
      </w:numPr>
      <w:contextualSpacing/>
    </w:pPr>
    <w:rPr>
      <w:lang w:val="en-US" w:eastAsia="en-US" w:bidi="ar-SA"/>
    </w:rPr>
  </w:style>
  <w:style w:type="character" w:customStyle="1" w:styleId="wo">
    <w:name w:val="wo"/>
    <w:basedOn w:val="DefaultParagraphFont"/>
    <w:rsid w:val="00061A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4769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www.procurement.a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hyperlink" Target="mailto:gor.muradyan@yerevan.a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rocurement.a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or.muradyan@yerevan.am" TargetMode="External"/><Relationship Id="rId5" Type="http://schemas.openxmlformats.org/officeDocument/2006/relationships/footnotes" Target="footnotes.xml"/><Relationship Id="rId15" Type="http://schemas.openxmlformats.org/officeDocument/2006/relationships/hyperlink" Target="mailto:gor.muradyan@yerevan.am" TargetMode="Externa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105</Pages>
  <Words>26485</Words>
  <Characters>150970</Characters>
  <Application>Microsoft Office Word</Application>
  <DocSecurity>0</DocSecurity>
  <Lines>1258</Lines>
  <Paragraphs>354</Paragraphs>
  <ScaleCrop>false</ScaleCrop>
  <Company/>
  <LinksUpToDate>false</LinksUpToDate>
  <CharactersWithSpaces>177101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 Muradyan</dc:creator>
  <cp:keywords/>
  <dc:description/>
  <cp:lastModifiedBy>Gor Muradyan</cp:lastModifiedBy>
  <cp:revision>67</cp:revision>
  <dcterms:created xsi:type="dcterms:W3CDTF">2023-12-13T06:33:00Z</dcterms:created>
  <dcterms:modified xsi:type="dcterms:W3CDTF">2024-12-09T07:10:00Z</dcterms:modified>
</cp:coreProperties>
</file>