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1F47696D" w:rsidR="005A6FA7" w:rsidRPr="00832CB8" w:rsidRDefault="005A6FA7" w:rsidP="005A6FA7">
      <w:pPr>
        <w:pStyle w:val="BodyTextIndent"/>
        <w:widowControl w:val="0"/>
        <w:spacing w:line="276" w:lineRule="auto"/>
        <w:ind w:firstLine="0"/>
        <w:jc w:val="center"/>
        <w:rPr>
          <w:rFonts w:ascii="GHEA Grapalat" w:hAnsi="GHEA Grapalat"/>
          <w:i w:val="0"/>
          <w:color w:val="EE0000"/>
          <w:sz w:val="22"/>
          <w:szCs w:val="22"/>
        </w:rPr>
      </w:pPr>
      <w:r w:rsidRPr="00003FAD">
        <w:rPr>
          <w:rFonts w:ascii="GHEA Grapalat" w:hAnsi="GHEA Grapalat"/>
          <w:i w:val="0"/>
          <w:color w:val="000000" w:themeColor="text1"/>
          <w:sz w:val="22"/>
          <w:szCs w:val="22"/>
        </w:rPr>
        <w:t xml:space="preserve">Решением Оценочной Комиссии от  </w:t>
      </w:r>
      <w:r w:rsidR="00852CFE" w:rsidRPr="00832CB8">
        <w:rPr>
          <w:rFonts w:ascii="GHEA Grapalat" w:hAnsi="GHEA Grapalat"/>
          <w:i w:val="0"/>
          <w:color w:val="EE0000"/>
          <w:sz w:val="22"/>
          <w:szCs w:val="22"/>
          <w:lang w:val="hy-AM"/>
        </w:rPr>
        <w:t>0</w:t>
      </w:r>
      <w:r w:rsidR="004C4F54">
        <w:rPr>
          <w:rFonts w:ascii="GHEA Grapalat" w:hAnsi="GHEA Grapalat"/>
          <w:i w:val="0"/>
          <w:color w:val="EE0000"/>
          <w:sz w:val="22"/>
          <w:szCs w:val="22"/>
        </w:rPr>
        <w:t>9</w:t>
      </w:r>
      <w:r w:rsidRPr="00832CB8">
        <w:rPr>
          <w:rFonts w:ascii="GHEA Grapalat" w:hAnsi="GHEA Grapalat"/>
          <w:i w:val="0"/>
          <w:color w:val="EE0000"/>
          <w:sz w:val="22"/>
          <w:szCs w:val="22"/>
          <w:lang w:val="hy-AM"/>
        </w:rPr>
        <w:t>-</w:t>
      </w:r>
      <w:r w:rsidRPr="00832CB8">
        <w:rPr>
          <w:rFonts w:ascii="GHEA Grapalat" w:hAnsi="GHEA Grapalat"/>
          <w:i w:val="0"/>
          <w:color w:val="EE0000"/>
          <w:sz w:val="22"/>
          <w:szCs w:val="22"/>
        </w:rPr>
        <w:t xml:space="preserve">го </w:t>
      </w:r>
      <w:r w:rsidR="004C4F54">
        <w:rPr>
          <w:rFonts w:ascii="GHEA Grapalat" w:hAnsi="GHEA Grapalat"/>
          <w:i w:val="0"/>
          <w:color w:val="EE0000"/>
          <w:sz w:val="22"/>
          <w:szCs w:val="22"/>
        </w:rPr>
        <w:t>сентября</w:t>
      </w:r>
      <w:r w:rsidRPr="00832CB8">
        <w:rPr>
          <w:rFonts w:ascii="GHEA Grapalat" w:hAnsi="GHEA Grapalat"/>
          <w:i w:val="0"/>
          <w:color w:val="EE0000"/>
          <w:sz w:val="22"/>
          <w:szCs w:val="22"/>
        </w:rPr>
        <w:t xml:space="preserve"> </w:t>
      </w:r>
      <w:r w:rsidR="00882810" w:rsidRPr="00832CB8">
        <w:rPr>
          <w:rFonts w:ascii="GHEA Grapalat" w:hAnsi="GHEA Grapalat"/>
          <w:i w:val="0"/>
          <w:color w:val="EE0000"/>
          <w:sz w:val="22"/>
          <w:szCs w:val="22"/>
        </w:rPr>
        <w:t>2025</w:t>
      </w:r>
      <w:r w:rsidRPr="00832CB8">
        <w:rPr>
          <w:rFonts w:ascii="GHEA Grapalat" w:hAnsi="GHEA Grapalat"/>
          <w:i w:val="0"/>
          <w:color w:val="EE0000"/>
          <w:sz w:val="22"/>
          <w:szCs w:val="22"/>
        </w:rPr>
        <w:t xml:space="preserve"> года</w:t>
      </w:r>
    </w:p>
    <w:p w14:paraId="050B0B01" w14:textId="3C218CA2"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832CB8">
        <w:rPr>
          <w:rFonts w:ascii="GHEA Grapalat" w:hAnsi="GHEA Grapalat"/>
          <w:b/>
          <w:iCs/>
          <w:lang w:val="hy-AM"/>
        </w:rPr>
        <w:t>ԵՔ-ԳՀԾՁԲ-25/146</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rPr>
          <w:rFonts w:ascii="GHEA Grapalat" w:hAnsi="GHEA Grapalat"/>
          <w:i w:val="0"/>
          <w:color w:val="000000" w:themeColor="text1"/>
          <w:sz w:val="22"/>
          <w:szCs w:val="22"/>
        </w:rPr>
        <w:fldChar w:fldCharType="end"/>
      </w:r>
      <w:r w:rsidRPr="00003FAD">
        <w:rPr>
          <w:rFonts w:ascii="GHEA Grapalat" w:hAnsi="GHEA Grapalat"/>
          <w:i w:val="0"/>
          <w:color w:val="000000" w:themeColor="text1"/>
          <w:sz w:val="22"/>
          <w:szCs w:val="22"/>
        </w:rPr>
        <w:t>).</w:t>
      </w:r>
    </w:p>
    <w:p w14:paraId="525B6CCD" w14:textId="7FA916C8"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порядке будет предложено заключить договор на поставку</w:t>
      </w:r>
      <w:r w:rsidR="00832CB8" w:rsidRPr="00832CB8">
        <w:t xml:space="preserve"> </w:t>
      </w:r>
      <w:r w:rsidR="00832CB8">
        <w:rPr>
          <w:rFonts w:ascii="GHEA Grapalat" w:hAnsi="GHEA Grapalat"/>
          <w:i w:val="0"/>
          <w:color w:val="000000" w:themeColor="text1"/>
          <w:spacing w:val="6"/>
          <w:sz w:val="22"/>
          <w:szCs w:val="22"/>
        </w:rPr>
        <w:t>у</w:t>
      </w:r>
      <w:r w:rsidR="00832CB8" w:rsidRPr="00832CB8">
        <w:rPr>
          <w:rFonts w:ascii="GHEA Grapalat" w:hAnsi="GHEA Grapalat"/>
          <w:i w:val="0"/>
          <w:color w:val="000000" w:themeColor="text1"/>
          <w:spacing w:val="6"/>
          <w:sz w:val="22"/>
          <w:szCs w:val="22"/>
        </w:rPr>
        <w:t>слуги по предоставлению заключения экспертизы лифта административного здания аппарата руководителя административного района Канакер-Зейтун города Еревана</w:t>
      </w:r>
      <w:r w:rsidRPr="00003FAD">
        <w:rPr>
          <w:rFonts w:ascii="GHEA Grapalat" w:hAnsi="GHEA Grapalat"/>
          <w:i w:val="0"/>
          <w:color w:val="000000" w:themeColor="text1"/>
          <w:spacing w:val="6"/>
          <w:sz w:val="22"/>
          <w:szCs w:val="22"/>
        </w:rPr>
        <w:t xml:space="preserve"> </w:t>
      </w:r>
      <w:r w:rsidRPr="00003FAD">
        <w:rPr>
          <w:rFonts w:ascii="GHEA Grapalat" w:hAnsi="GHEA Grapalat"/>
          <w:color w:val="000000" w:themeColor="text1"/>
          <w:sz w:val="22"/>
          <w:szCs w:val="22"/>
        </w:rPr>
        <w:t>(далее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3A22B21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rPr>
          <w:rFonts w:ascii="GHEA Grapalat" w:hAnsi="GHEA Grapalat"/>
          <w:i w:val="0"/>
          <w:color w:val="000000" w:themeColor="text1"/>
          <w:sz w:val="24"/>
          <w:szCs w:val="24"/>
        </w:rPr>
        <w:fldChar w:fldCharType="end"/>
      </w:r>
      <w:r w:rsidRPr="00003FAD">
        <w:rPr>
          <w:rFonts w:ascii="GHEA Grapalat" w:hAnsi="GHEA Grapalat"/>
          <w:i w:val="0"/>
          <w:color w:val="000000" w:themeColor="text1"/>
          <w:sz w:val="24"/>
          <w:szCs w:val="24"/>
        </w:rPr>
        <w:t xml:space="preserve">), </w:t>
      </w:r>
      <w:r w:rsidRPr="00003FAD">
        <w:rPr>
          <w:rFonts w:ascii="GHEA Grapalat" w:hAnsi="GHEA Grapalat"/>
          <w:b/>
          <w:i w:val="0"/>
          <w:color w:val="000000" w:themeColor="text1"/>
          <w:sz w:val="22"/>
          <w:szCs w:val="22"/>
        </w:rPr>
        <w:t>1</w:t>
      </w:r>
      <w:r w:rsidR="004C4F54">
        <w:rPr>
          <w:rFonts w:ascii="GHEA Grapalat" w:hAnsi="GHEA Grapalat"/>
          <w:b/>
          <w:i w:val="0"/>
          <w:color w:val="000000" w:themeColor="text1"/>
          <w:sz w:val="22"/>
          <w:szCs w:val="22"/>
        </w:rPr>
        <w:t>0</w:t>
      </w:r>
      <w:r w:rsidRPr="00003FAD">
        <w:rPr>
          <w:rFonts w:ascii="GHEA Grapalat" w:hAnsi="GHEA Grapalat"/>
          <w:b/>
          <w:i w:val="0"/>
          <w:color w:val="000000" w:themeColor="text1"/>
          <w:sz w:val="22"/>
          <w:szCs w:val="22"/>
        </w:rPr>
        <w:t>:</w:t>
      </w:r>
      <w:r w:rsidR="004C4F54">
        <w:rPr>
          <w:rFonts w:ascii="GHEA Grapalat" w:hAnsi="GHEA Grapalat"/>
          <w:b/>
          <w:i w:val="0"/>
          <w:color w:val="000000" w:themeColor="text1"/>
          <w:sz w:val="22"/>
          <w:szCs w:val="22"/>
        </w:rPr>
        <w:t>00</w:t>
      </w:r>
      <w:r w:rsidRPr="00003FAD">
        <w:rPr>
          <w:rFonts w:ascii="GHEA Grapalat" w:hAnsi="GHEA Grapalat"/>
          <w:b/>
          <w:i w:val="0"/>
          <w:color w:val="000000" w:themeColor="text1"/>
          <w:sz w:val="22"/>
          <w:szCs w:val="22"/>
        </w:rPr>
        <w:t xml:space="preserve"> часов, </w:t>
      </w:r>
      <w:r w:rsidR="00C346C8">
        <w:rPr>
          <w:rFonts w:ascii="GHEA Grapalat" w:hAnsi="GHEA Grapalat"/>
          <w:b/>
          <w:i w:val="0"/>
          <w:color w:val="000000" w:themeColor="text1"/>
          <w:sz w:val="22"/>
          <w:szCs w:val="22"/>
          <w:lang w:val="hy-AM"/>
        </w:rPr>
        <w:t>1</w:t>
      </w:r>
      <w:r w:rsidR="004C4F54">
        <w:rPr>
          <w:rFonts w:ascii="GHEA Grapalat" w:hAnsi="GHEA Grapalat"/>
          <w:b/>
          <w:i w:val="0"/>
          <w:color w:val="000000" w:themeColor="text1"/>
          <w:sz w:val="22"/>
          <w:szCs w:val="22"/>
        </w:rPr>
        <w:t>8</w:t>
      </w:r>
      <w:r w:rsidR="00C346C8">
        <w:rPr>
          <w:rFonts w:ascii="GHEA Grapalat" w:hAnsi="GHEA Grapalat"/>
          <w:b/>
          <w:i w:val="0"/>
          <w:color w:val="000000" w:themeColor="text1"/>
          <w:sz w:val="22"/>
          <w:szCs w:val="22"/>
          <w:lang w:val="hy-AM"/>
        </w:rPr>
        <w:t xml:space="preserve"> </w:t>
      </w:r>
      <w:r w:rsidR="004C4F54" w:rsidRPr="004C4F54">
        <w:rPr>
          <w:rFonts w:ascii="GHEA Grapalat" w:hAnsi="GHEA Grapalat"/>
          <w:b/>
          <w:i w:val="0"/>
          <w:color w:val="000000" w:themeColor="text1"/>
          <w:sz w:val="22"/>
          <w:szCs w:val="22"/>
        </w:rPr>
        <w:t>сентября</w:t>
      </w:r>
      <w:r w:rsidR="00852CFE">
        <w:rPr>
          <w:rFonts w:ascii="GHEA Grapalat" w:hAnsi="GHEA Grapalat"/>
          <w:b/>
          <w:i w:val="0"/>
          <w:color w:val="000000" w:themeColor="text1"/>
          <w:sz w:val="22"/>
          <w:szCs w:val="22"/>
        </w:rPr>
        <w:t xml:space="preserve"> </w:t>
      </w:r>
      <w:r w:rsidR="00882810">
        <w:rPr>
          <w:rFonts w:ascii="GHEA Grapalat" w:hAnsi="GHEA Grapalat"/>
          <w:b/>
          <w:i w:val="0"/>
          <w:color w:val="000000" w:themeColor="text1"/>
          <w:sz w:val="22"/>
          <w:szCs w:val="22"/>
        </w:rPr>
        <w:t>2025</w:t>
      </w:r>
      <w:r w:rsidRPr="00003FAD">
        <w:rPr>
          <w:rFonts w:ascii="GHEA Grapalat" w:hAnsi="GHEA Grapalat"/>
          <w:b/>
          <w:i w:val="0"/>
          <w:color w:val="000000" w:themeColor="text1"/>
          <w:sz w:val="22"/>
          <w:szCs w:val="22"/>
        </w:rPr>
        <w:t xml:space="preserve"> года</w:t>
      </w:r>
      <w:r w:rsidRPr="00003FAD">
        <w:rPr>
          <w:rFonts w:ascii="GHEA Grapalat" w:hAnsi="GHEA Grapalat"/>
          <w:i w:val="0"/>
          <w:color w:val="000000" w:themeColor="text1"/>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6422EC5F"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в </w:t>
      </w:r>
      <w:r w:rsidR="00F72EDC" w:rsidRPr="00003FAD">
        <w:rPr>
          <w:rFonts w:ascii="GHEA Grapalat" w:hAnsi="GHEA Grapalat"/>
          <w:b/>
          <w:i w:val="0"/>
          <w:color w:val="000000" w:themeColor="text1"/>
          <w:sz w:val="22"/>
          <w:szCs w:val="22"/>
        </w:rPr>
        <w:t>1</w:t>
      </w:r>
      <w:r w:rsidR="00F72EDC">
        <w:rPr>
          <w:rFonts w:ascii="GHEA Grapalat" w:hAnsi="GHEA Grapalat"/>
          <w:b/>
          <w:i w:val="0"/>
          <w:color w:val="000000" w:themeColor="text1"/>
          <w:sz w:val="22"/>
          <w:szCs w:val="22"/>
        </w:rPr>
        <w:t>0</w:t>
      </w:r>
      <w:r w:rsidR="00F72EDC" w:rsidRPr="00003FAD">
        <w:rPr>
          <w:rFonts w:ascii="GHEA Grapalat" w:hAnsi="GHEA Grapalat"/>
          <w:b/>
          <w:i w:val="0"/>
          <w:color w:val="000000" w:themeColor="text1"/>
          <w:sz w:val="22"/>
          <w:szCs w:val="22"/>
        </w:rPr>
        <w:t>:</w:t>
      </w:r>
      <w:r w:rsidR="00F72EDC">
        <w:rPr>
          <w:rFonts w:ascii="GHEA Grapalat" w:hAnsi="GHEA Grapalat"/>
          <w:b/>
          <w:i w:val="0"/>
          <w:color w:val="000000" w:themeColor="text1"/>
          <w:sz w:val="22"/>
          <w:szCs w:val="22"/>
        </w:rPr>
        <w:t>00</w:t>
      </w:r>
      <w:r w:rsidR="00F72EDC" w:rsidRPr="00003FAD">
        <w:rPr>
          <w:rFonts w:ascii="GHEA Grapalat" w:hAnsi="GHEA Grapalat"/>
          <w:b/>
          <w:i w:val="0"/>
          <w:color w:val="000000" w:themeColor="text1"/>
          <w:sz w:val="22"/>
          <w:szCs w:val="22"/>
        </w:rPr>
        <w:t xml:space="preserve"> часов, </w:t>
      </w:r>
      <w:r w:rsidR="00F72EDC">
        <w:rPr>
          <w:rFonts w:ascii="GHEA Grapalat" w:hAnsi="GHEA Grapalat"/>
          <w:b/>
          <w:i w:val="0"/>
          <w:color w:val="000000" w:themeColor="text1"/>
          <w:sz w:val="22"/>
          <w:szCs w:val="22"/>
          <w:lang w:val="hy-AM"/>
        </w:rPr>
        <w:t>1</w:t>
      </w:r>
      <w:r w:rsidR="00F72EDC">
        <w:rPr>
          <w:rFonts w:ascii="GHEA Grapalat" w:hAnsi="GHEA Grapalat"/>
          <w:b/>
          <w:i w:val="0"/>
          <w:color w:val="000000" w:themeColor="text1"/>
          <w:sz w:val="22"/>
          <w:szCs w:val="22"/>
        </w:rPr>
        <w:t>8</w:t>
      </w:r>
      <w:r w:rsidR="00F72EDC">
        <w:rPr>
          <w:rFonts w:ascii="GHEA Grapalat" w:hAnsi="GHEA Grapalat"/>
          <w:b/>
          <w:i w:val="0"/>
          <w:color w:val="000000" w:themeColor="text1"/>
          <w:sz w:val="22"/>
          <w:szCs w:val="22"/>
          <w:lang w:val="hy-AM"/>
        </w:rPr>
        <w:t xml:space="preserve"> </w:t>
      </w:r>
      <w:r w:rsidR="00F72EDC" w:rsidRPr="004C4F54">
        <w:rPr>
          <w:rFonts w:ascii="GHEA Grapalat" w:hAnsi="GHEA Grapalat"/>
          <w:b/>
          <w:i w:val="0"/>
          <w:color w:val="000000" w:themeColor="text1"/>
          <w:sz w:val="22"/>
          <w:szCs w:val="22"/>
        </w:rPr>
        <w:t>сентября</w:t>
      </w:r>
      <w:r w:rsidR="00F72EDC">
        <w:rPr>
          <w:rFonts w:ascii="GHEA Grapalat" w:hAnsi="GHEA Grapalat"/>
          <w:b/>
          <w:i w:val="0"/>
          <w:color w:val="000000" w:themeColor="text1"/>
          <w:sz w:val="22"/>
          <w:szCs w:val="22"/>
        </w:rPr>
        <w:t xml:space="preserve"> 2025</w:t>
      </w:r>
      <w:r w:rsidR="00F72EDC" w:rsidRPr="00003FAD">
        <w:rPr>
          <w:rFonts w:ascii="GHEA Grapalat" w:hAnsi="GHEA Grapalat"/>
          <w:b/>
          <w:i w:val="0"/>
          <w:color w:val="000000" w:themeColor="text1"/>
          <w:sz w:val="22"/>
          <w:szCs w:val="22"/>
        </w:rPr>
        <w:t xml:space="preserve"> года</w:t>
      </w:r>
      <w:r w:rsidR="00F72EDC" w:rsidRPr="00003FAD">
        <w:rPr>
          <w:rFonts w:ascii="GHEA Grapalat" w:hAnsi="GHEA Grapalat"/>
          <w:i w:val="0"/>
          <w:color w:val="000000" w:themeColor="text1"/>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Для получения дополнительной информации, связанной с </w:t>
      </w:r>
      <w:r w:rsidRPr="00003FAD">
        <w:rPr>
          <w:rFonts w:ascii="GHEA Grapalat" w:hAnsi="GHEA Grapalat"/>
          <w:i w:val="0"/>
          <w:color w:val="000000" w:themeColor="text1"/>
          <w:sz w:val="24"/>
          <w:szCs w:val="24"/>
        </w:rPr>
        <w:lastRenderedPageBreak/>
        <w:t>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096BF3E0" w14:textId="77777777" w:rsidR="00096865" w:rsidRDefault="00096865" w:rsidP="00B46D58">
      <w:pPr>
        <w:pStyle w:val="BodyText"/>
        <w:widowControl w:val="0"/>
        <w:spacing w:after="160"/>
        <w:ind w:right="-7" w:firstLine="567"/>
        <w:jc w:val="center"/>
        <w:rPr>
          <w:rFonts w:ascii="GHEA Grapalat" w:hAnsi="GHEA Grapalat"/>
          <w:color w:val="000000" w:themeColor="text1"/>
        </w:rPr>
      </w:pPr>
    </w:p>
    <w:p w14:paraId="6A6EDD50"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33B8F6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A758A57"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D7FA24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644A6C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0E5F1C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6F11C108"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9F9E24D"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3AEE4BD"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536552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E1CBF34"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4BCF2D4"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214ACF2B"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1BF7FBE1"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1F03273"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36C90A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C6882C6"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6D6B59D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B67D30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1E3F31A"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1CDBA55"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75C5571"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0B9416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21225F58"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114B4A1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FF4ED10" w14:textId="77777777" w:rsidR="00E2532F" w:rsidRPr="00003FAD" w:rsidRDefault="00E2532F"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003FAD" w:rsidRDefault="00F47E60" w:rsidP="00F47E60">
      <w:pPr>
        <w:pStyle w:val="BodyText"/>
        <w:widowControl w:val="0"/>
        <w:spacing w:after="0"/>
        <w:ind w:right="-7" w:firstLine="567"/>
        <w:jc w:val="center"/>
        <w:rPr>
          <w:rFonts w:ascii="GHEA Grapalat" w:hAnsi="GHEA Grapalat" w:cs="Sylfaen"/>
          <w:color w:val="000000" w:themeColor="text1"/>
          <w:sz w:val="22"/>
          <w:szCs w:val="22"/>
        </w:rPr>
      </w:pPr>
    </w:p>
    <w:p w14:paraId="2BC8ACF8" w14:textId="65457C13"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0"/>
          <w:szCs w:val="20"/>
        </w:rPr>
        <w:t xml:space="preserve">НА ЗАПРОС КОТИРОВОК, ОБЪЯВЛЕННЫЙ С ЦЕЛЬЮ ПРИОБРЕТЕНИЯ </w:t>
      </w:r>
      <w:r w:rsidR="00832CB8">
        <w:rPr>
          <w:rFonts w:ascii="GHEA Grapalat" w:hAnsi="GHEA Grapalat"/>
          <w:i/>
          <w:color w:val="000000" w:themeColor="text1"/>
          <w:spacing w:val="6"/>
          <w:sz w:val="22"/>
          <w:szCs w:val="22"/>
        </w:rPr>
        <w:t>у</w:t>
      </w:r>
      <w:r w:rsidR="00832CB8" w:rsidRPr="00832CB8">
        <w:rPr>
          <w:rFonts w:ascii="GHEA Grapalat" w:hAnsi="GHEA Grapalat"/>
          <w:color w:val="000000" w:themeColor="text1"/>
          <w:spacing w:val="6"/>
          <w:sz w:val="22"/>
          <w:szCs w:val="22"/>
        </w:rPr>
        <w:t>слуги по предоставлению заключения экспертизы лифта административного здания аппарата руководителя административного района Канакер-Зейтун города Еревана</w:t>
      </w:r>
      <w:r w:rsidR="00832CB8" w:rsidRPr="00003FAD">
        <w:rPr>
          <w:rFonts w:ascii="GHEA Grapalat" w:hAnsi="GHEA Grapalat"/>
          <w:b/>
          <w:color w:val="000000" w:themeColor="text1"/>
          <w:sz w:val="20"/>
          <w:szCs w:val="20"/>
        </w:rPr>
        <w:t xml:space="preserve"> </w:t>
      </w:r>
      <w:r w:rsidRPr="00003FAD">
        <w:rPr>
          <w:rFonts w:ascii="GHEA Grapalat" w:hAnsi="GHEA Grapalat"/>
          <w:b/>
          <w:color w:val="000000" w:themeColor="text1"/>
          <w:sz w:val="20"/>
          <w:szCs w:val="20"/>
        </w:rPr>
        <w:t xml:space="preserve">ДЛЯ НУЖД </w:t>
      </w:r>
      <w:r w:rsidR="00005607">
        <w:rPr>
          <w:rFonts w:ascii="GHEA Grapalat" w:hAnsi="GHEA Grapalat"/>
          <w:b/>
          <w:color w:val="000000" w:themeColor="text1"/>
          <w:sz w:val="22"/>
          <w:szCs w:val="22"/>
        </w:rPr>
        <w:t>МЭРИИ Г.ЕРЕВАНА</w:t>
      </w:r>
    </w:p>
    <w:p w14:paraId="1BC0E287" w14:textId="4CA07EF5" w:rsidR="00F47E60" w:rsidRPr="00003FAD" w:rsidRDefault="00F47E60" w:rsidP="00005607">
      <w:pPr>
        <w:pStyle w:val="BodyText"/>
        <w:widowControl w:val="0"/>
        <w:spacing w:after="0"/>
        <w:ind w:right="-7"/>
        <w:jc w:val="center"/>
        <w:rPr>
          <w:rFonts w:ascii="GHEA Grapalat" w:hAnsi="GHEA Grapalat"/>
          <w:color w:val="000000" w:themeColor="text1"/>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rPr>
          <w:rStyle w:val="Hyperlink"/>
          <w:rFonts w:ascii="GHEA Grapalat" w:hAnsi="GHEA Grapalat"/>
          <w:i/>
          <w:color w:val="000000" w:themeColor="text1"/>
        </w:rPr>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32375222" w14:textId="77777777" w:rsidR="00E2532F" w:rsidRDefault="00E2532F" w:rsidP="00E2532F">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DB4A0A">
        <w:rPr>
          <w:rFonts w:ascii="GHEA Grapalat" w:hAnsi="GHEA Grapalat"/>
          <w:i/>
          <w:sz w:val="22"/>
          <w:szCs w:val="22"/>
          <w:lang w:val="af-ZA"/>
        </w:rPr>
        <w:t>800-600  (111)</w:t>
      </w:r>
      <w:r>
        <w:rPr>
          <w:rFonts w:ascii="GHEA Grapalat" w:hAnsi="GHEA Grapalat"/>
          <w:i/>
        </w:rPr>
        <w:t>):</w:t>
      </w:r>
    </w:p>
    <w:p w14:paraId="189F0291" w14:textId="77777777" w:rsidR="00F73D43" w:rsidRPr="00003FAD" w:rsidRDefault="00F73D43" w:rsidP="00214DC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27322A67" w14:textId="77777777" w:rsidR="00984BDB" w:rsidRPr="00003FAD" w:rsidRDefault="00984BDB" w:rsidP="00B46D58">
      <w:pPr>
        <w:widowControl w:val="0"/>
        <w:spacing w:after="160"/>
        <w:ind w:firstLine="567"/>
        <w:jc w:val="both"/>
        <w:rPr>
          <w:rFonts w:ascii="GHEA Grapalat" w:hAnsi="GHEA Grapalat"/>
          <w:i/>
          <w:color w:val="000000" w:themeColor="text1"/>
        </w:rPr>
      </w:pPr>
    </w:p>
    <w:p w14:paraId="4A916DF6" w14:textId="77777777" w:rsidR="00160AE4" w:rsidRPr="00003FAD" w:rsidRDefault="00994A77" w:rsidP="00B46D58">
      <w:pPr>
        <w:widowControl w:val="0"/>
        <w:spacing w:after="160"/>
        <w:ind w:firstLine="567"/>
        <w:jc w:val="center"/>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02CEA57E" w14:textId="43D63792" w:rsidR="00C346C8" w:rsidRDefault="00F47E60" w:rsidP="00005607">
      <w:pPr>
        <w:pStyle w:val="BodyText"/>
        <w:widowControl w:val="0"/>
        <w:spacing w:after="0"/>
        <w:ind w:right="-7" w:firstLine="567"/>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00832CB8">
        <w:rPr>
          <w:rFonts w:ascii="GHEA Grapalat" w:hAnsi="GHEA Grapalat"/>
          <w:i/>
          <w:color w:val="000000" w:themeColor="text1"/>
          <w:spacing w:val="6"/>
          <w:sz w:val="22"/>
          <w:szCs w:val="22"/>
        </w:rPr>
        <w:t>у</w:t>
      </w:r>
      <w:r w:rsidR="00832CB8" w:rsidRPr="00832CB8">
        <w:rPr>
          <w:rFonts w:ascii="GHEA Grapalat" w:hAnsi="GHEA Grapalat"/>
          <w:color w:val="000000" w:themeColor="text1"/>
          <w:spacing w:val="6"/>
          <w:sz w:val="22"/>
          <w:szCs w:val="22"/>
        </w:rPr>
        <w:t>слуги по предоставлению заключения экспертизы лифта административного здания аппарата руководителя административного района Канакер-Зейтун города Еревана</w:t>
      </w:r>
    </w:p>
    <w:p w14:paraId="6ED94D49" w14:textId="16457CBA"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НУЖД</w:t>
      </w:r>
      <w:r w:rsidRPr="00003FAD">
        <w:rPr>
          <w:rFonts w:ascii="GHEA Grapalat" w:hAnsi="GHEA Grapalat"/>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178088B1"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832CB8">
        <w:rPr>
          <w:rFonts w:ascii="GHEA Grapalat" w:hAnsi="GHEA Grapalat"/>
          <w:b/>
          <w:iCs/>
          <w:lang w:val="hy-AM"/>
        </w:rPr>
        <w:t>ԵՔ-ԳՀԾՁԲ-25/146</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713D8BB7" w14:textId="6570706A" w:rsidR="00F47E60" w:rsidRPr="00CD0184" w:rsidRDefault="00845AA5" w:rsidP="00CD0184">
      <w:pPr>
        <w:pStyle w:val="BodyText"/>
        <w:widowControl w:val="0"/>
        <w:spacing w:after="0"/>
        <w:ind w:right="-7" w:firstLine="567"/>
        <w:jc w:val="center"/>
        <w:rPr>
          <w:rFonts w:ascii="GHEA Grapalat" w:hAnsi="GHEA Grapalat"/>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832CB8">
        <w:rPr>
          <w:rFonts w:ascii="GHEA Grapalat" w:hAnsi="GHEA Grapalat"/>
          <w:i/>
          <w:color w:val="000000" w:themeColor="text1"/>
          <w:spacing w:val="6"/>
          <w:sz w:val="22"/>
          <w:szCs w:val="22"/>
        </w:rPr>
        <w:t>у</w:t>
      </w:r>
      <w:r w:rsidR="00832CB8" w:rsidRPr="00832CB8">
        <w:rPr>
          <w:rFonts w:ascii="GHEA Grapalat" w:hAnsi="GHEA Grapalat"/>
          <w:color w:val="000000" w:themeColor="text1"/>
          <w:spacing w:val="6"/>
          <w:sz w:val="22"/>
          <w:szCs w:val="22"/>
        </w:rPr>
        <w:t>слуги по предоставлению заключения экспертизы лифта административного здания аппарата руководителя административного района Канакер-Зейтун города Еревана</w:t>
      </w:r>
      <w:r w:rsidR="00832CB8" w:rsidRPr="00003FAD">
        <w:rPr>
          <w:rFonts w:ascii="GHEA Grapalat" w:hAnsi="GHEA Grapalat"/>
          <w:color w:val="000000" w:themeColor="text1"/>
        </w:rPr>
        <w:t xml:space="preserve"> </w:t>
      </w:r>
      <w:r w:rsidR="00F47E60" w:rsidRPr="00003FAD">
        <w:rPr>
          <w:rFonts w:ascii="GHEA Grapalat" w:hAnsi="GHEA Grapalat"/>
          <w:color w:val="000000" w:themeColor="text1"/>
        </w:rPr>
        <w:t xml:space="preserve">(далее — также услуга) для нужд </w:t>
      </w:r>
      <w:r w:rsidR="00005607">
        <w:rPr>
          <w:rFonts w:ascii="GHEA Grapalat" w:hAnsi="GHEA Grapalat"/>
          <w:b/>
          <w:color w:val="000000" w:themeColor="text1"/>
          <w:sz w:val="22"/>
          <w:szCs w:val="22"/>
        </w:rPr>
        <w:t>мэрии г.Еревана</w:t>
      </w:r>
      <w:r w:rsidR="00F47E60" w:rsidRPr="00003FAD">
        <w:rPr>
          <w:rFonts w:ascii="GHEA Grapalat" w:hAnsi="GHEA Grapalat"/>
          <w:color w:val="000000" w:themeColor="text1"/>
          <w:sz w:val="22"/>
          <w:szCs w:val="22"/>
        </w:rPr>
        <w:t>,</w:t>
      </w:r>
      <w:r w:rsidR="00F47E60" w:rsidRPr="00003FAD">
        <w:rPr>
          <w:rFonts w:ascii="GHEA Grapalat" w:hAnsi="GHEA Grapalat"/>
          <w:color w:val="000000" w:themeColor="text1"/>
        </w:rPr>
        <w:t xml:space="preserve"> которые сгруппированы в лоты "</w:t>
      </w:r>
      <w:r w:rsidR="00CD0184">
        <w:rPr>
          <w:rFonts w:ascii="GHEA Grapalat" w:hAnsi="GHEA Grapalat"/>
          <w:color w:val="000000" w:themeColor="text1"/>
        </w:rPr>
        <w:t>1</w:t>
      </w:r>
      <w:r w:rsidR="00F47E60"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3009CE" w:rsidRPr="00003FAD" w14:paraId="03138D70" w14:textId="77777777" w:rsidTr="002E5D31">
        <w:trPr>
          <w:jc w:val="center"/>
        </w:trPr>
        <w:tc>
          <w:tcPr>
            <w:tcW w:w="2422" w:type="dxa"/>
            <w:vAlign w:val="center"/>
          </w:tcPr>
          <w:p w14:paraId="62795E61" w14:textId="4D4A26CB" w:rsidR="003009CE" w:rsidRPr="00C346C8" w:rsidRDefault="00C346C8" w:rsidP="003009CE">
            <w:pPr>
              <w:pStyle w:val="BodyTextIndent2"/>
              <w:spacing w:line="240" w:lineRule="auto"/>
              <w:ind w:firstLine="0"/>
              <w:jc w:val="center"/>
              <w:rPr>
                <w:rFonts w:ascii="Helvetica" w:hAnsi="Helvetica" w:cs="Helvetica"/>
                <w:b/>
                <w:bCs/>
                <w:shd w:val="clear" w:color="auto" w:fill="FFFFFF"/>
                <w:lang w:val="hy-AM"/>
              </w:rPr>
            </w:pPr>
            <w:r>
              <w:rPr>
                <w:rFonts w:ascii="Helvetica" w:hAnsi="Helvetica" w:cs="Helvetica"/>
                <w:b/>
                <w:bCs/>
                <w:shd w:val="clear" w:color="auto" w:fill="FFFFFF"/>
                <w:lang w:val="hy-AM"/>
              </w:rPr>
              <w:t>1</w:t>
            </w:r>
          </w:p>
        </w:tc>
        <w:tc>
          <w:tcPr>
            <w:tcW w:w="2700" w:type="dxa"/>
            <w:vAlign w:val="center"/>
          </w:tcPr>
          <w:p w14:paraId="65269F1B" w14:textId="6DB7E864" w:rsidR="003009CE" w:rsidRDefault="00832CB8" w:rsidP="003009CE">
            <w:pPr>
              <w:jc w:val="center"/>
              <w:rPr>
                <w:rFonts w:ascii="GHEA Grapalat" w:hAnsi="GHEA Grapalat"/>
                <w:b/>
                <w:sz w:val="22"/>
                <w:szCs w:val="22"/>
              </w:rPr>
            </w:pPr>
            <w:r>
              <w:rPr>
                <w:rFonts w:ascii="GHEA Grapalat" w:hAnsi="GHEA Grapalat" w:cs="Calibri"/>
                <w:sz w:val="16"/>
                <w:szCs w:val="16"/>
              </w:rPr>
              <w:t>50000</w:t>
            </w:r>
          </w:p>
        </w:tc>
        <w:tc>
          <w:tcPr>
            <w:tcW w:w="4112" w:type="dxa"/>
            <w:vAlign w:val="center"/>
          </w:tcPr>
          <w:p w14:paraId="15B2AFEB" w14:textId="4E2185D5" w:rsidR="003009CE" w:rsidRPr="00003FAD" w:rsidRDefault="00832CB8" w:rsidP="003009CE">
            <w:pPr>
              <w:pStyle w:val="BodyTextIndent2"/>
              <w:widowControl w:val="0"/>
              <w:spacing w:after="120" w:line="240" w:lineRule="auto"/>
              <w:ind w:firstLine="0"/>
              <w:rPr>
                <w:rFonts w:ascii="GHEA Grapalat" w:hAnsi="GHEA Grapalat"/>
                <w:b/>
                <w:color w:val="000000" w:themeColor="text1"/>
                <w:spacing w:val="6"/>
                <w:sz w:val="22"/>
                <w:szCs w:val="22"/>
              </w:rPr>
            </w:pPr>
            <w:r>
              <w:rPr>
                <w:rFonts w:ascii="GHEA Grapalat" w:hAnsi="GHEA Grapalat"/>
                <w:i/>
                <w:color w:val="000000" w:themeColor="text1"/>
                <w:spacing w:val="6"/>
                <w:sz w:val="22"/>
                <w:szCs w:val="22"/>
              </w:rPr>
              <w:t>у</w:t>
            </w:r>
            <w:r w:rsidRPr="00832CB8">
              <w:rPr>
                <w:rFonts w:ascii="GHEA Grapalat" w:hAnsi="GHEA Grapalat"/>
                <w:color w:val="000000" w:themeColor="text1"/>
                <w:spacing w:val="6"/>
                <w:sz w:val="22"/>
                <w:szCs w:val="22"/>
              </w:rPr>
              <w:t>слуги по предоставлению заключения экспертизы лифта административного здания аппарата руководителя административного района Канакер-Зейтун города Еревана</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75F608C7" w14:textId="77777777" w:rsidR="00521408" w:rsidRDefault="00521408" w:rsidP="00521408">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27AF2B86" w14:textId="77777777" w:rsidR="003E2CC8" w:rsidRPr="009044F1" w:rsidRDefault="003E2CC8" w:rsidP="003E2CC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0625856E" w14:textId="77777777" w:rsidR="003E2CC8" w:rsidRPr="009044F1" w:rsidRDefault="003E2CC8" w:rsidP="003E2CC8">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687C86F4" w14:textId="77777777" w:rsidR="003E2CC8" w:rsidRPr="003240F7" w:rsidRDefault="003E2CC8" w:rsidP="003E2CC8">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14:paraId="0C522F1D" w14:textId="77777777" w:rsidR="003E2CC8" w:rsidRPr="009044F1" w:rsidDel="00664BFB" w:rsidRDefault="003E2CC8" w:rsidP="003E2CC8">
      <w:pPr>
        <w:widowControl w:val="0"/>
        <w:tabs>
          <w:tab w:val="left" w:pos="1134"/>
        </w:tabs>
        <w:spacing w:after="160"/>
        <w:ind w:firstLine="567"/>
        <w:jc w:val="both"/>
        <w:rPr>
          <w:del w:id="0" w:author="Inesa Kocharyan" w:date="2022-05-26T17:33:00Z"/>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47E6114D" w14:textId="77777777" w:rsidR="003E2CC8" w:rsidRPr="009044F1" w:rsidRDefault="003E2CC8" w:rsidP="003E2CC8">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14:paraId="60327F6D" w14:textId="77777777" w:rsidR="003E2CC8" w:rsidRDefault="003E2CC8" w:rsidP="003E2CC8">
      <w:pPr>
        <w:widowControl w:val="0"/>
        <w:tabs>
          <w:tab w:val="left" w:pos="1134"/>
        </w:tabs>
        <w:spacing w:after="160"/>
        <w:ind w:firstLine="567"/>
        <w:jc w:val="both"/>
        <w:rPr>
          <w:rFonts w:ascii="GHEA Grapalat" w:hAnsi="GHEA Grapalat"/>
        </w:rPr>
      </w:pPr>
      <w:r w:rsidRPr="009044F1">
        <w:rPr>
          <w:rFonts w:ascii="GHEA Grapalat" w:hAnsi="GHEA Grapalat"/>
        </w:rPr>
        <w:lastRenderedPageBreak/>
        <w:t>6)</w:t>
      </w:r>
      <w:r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Pr="00D530E5">
        <w:rPr>
          <w:rFonts w:ascii="GHEA Grapalat" w:hAnsi="GHEA Grapalat"/>
        </w:rPr>
        <w:t>;</w:t>
      </w:r>
    </w:p>
    <w:p w14:paraId="0C4F6B3E" w14:textId="77777777" w:rsidR="003E2CC8" w:rsidRDefault="003E2CC8" w:rsidP="003E2CC8">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5DD1D98D" w14:textId="77777777" w:rsidR="003E2CC8" w:rsidRDefault="003E2CC8" w:rsidP="003E2CC8">
      <w:pPr>
        <w:widowControl w:val="0"/>
        <w:tabs>
          <w:tab w:val="left" w:pos="1134"/>
        </w:tabs>
        <w:spacing w:after="160"/>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5693E09F" w14:textId="77777777" w:rsidR="003E2CC8" w:rsidRDefault="003E2CC8" w:rsidP="003E2CC8">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021D0AE8" w14:textId="77777777" w:rsidR="003E2CC8" w:rsidRDefault="003E2CC8" w:rsidP="003E2CC8">
      <w:pPr>
        <w:pStyle w:val="ListParagraph"/>
        <w:widowControl w:val="0"/>
        <w:numPr>
          <w:ilvl w:val="0"/>
          <w:numId w:val="32"/>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обеспечения заявки или договора;</w:t>
      </w:r>
    </w:p>
    <w:p w14:paraId="2F382346" w14:textId="77777777" w:rsidR="003E2CC8" w:rsidRDefault="003E2CC8" w:rsidP="003E2CC8">
      <w:pPr>
        <w:pStyle w:val="ListParagraph"/>
        <w:widowControl w:val="0"/>
        <w:numPr>
          <w:ilvl w:val="0"/>
          <w:numId w:val="32"/>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17789F05" w14:textId="77777777" w:rsidR="00753E6E" w:rsidRPr="00003FAD" w:rsidRDefault="00753E6E"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2.2.</w:t>
      </w:r>
      <w:r w:rsidR="00E1385B" w:rsidRPr="00003FAD">
        <w:rPr>
          <w:rFonts w:ascii="GHEA Grapalat" w:hAnsi="GHEA Grapalat"/>
          <w:color w:val="000000" w:themeColor="text1"/>
        </w:rPr>
        <w:tab/>
      </w:r>
      <w:r w:rsidRPr="00003FAD">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003FAD">
        <w:rPr>
          <w:rFonts w:ascii="GHEA Grapalat" w:hAnsi="GHEA Grapalat"/>
          <w:color w:val="000000" w:themeColor="text1"/>
        </w:rPr>
        <w:t>1</w:t>
      </w:r>
      <w:r w:rsidRPr="00003FAD">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46D5137" w14:textId="77777777" w:rsidR="006F14CF" w:rsidRDefault="006F14CF" w:rsidP="006F14CF">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 xml:space="preserve">Включение участника в </w:t>
      </w:r>
      <w:r>
        <w:rPr>
          <w:rFonts w:ascii="GHEA Grapalat" w:hAnsi="GHEA Grapalat"/>
        </w:rPr>
        <w:t>списки</w:t>
      </w:r>
      <w:r w:rsidRPr="000B29DC">
        <w:rPr>
          <w:rFonts w:ascii="GHEA Grapalat" w:hAnsi="GHEA Grapalat"/>
        </w:rPr>
        <w:t>, предусмотренны</w:t>
      </w:r>
      <w:r>
        <w:rPr>
          <w:rFonts w:ascii="GHEA Grapalat" w:hAnsi="GHEA Grapalat"/>
        </w:rPr>
        <w:t>е</w:t>
      </w:r>
      <w:r w:rsidRPr="000B29DC">
        <w:rPr>
          <w:rFonts w:ascii="GHEA Grapalat" w:hAnsi="GHEA Grapalat"/>
        </w:rPr>
        <w:t xml:space="preserve"> пунктом 6 части 1 статьи 6 Закона</w:t>
      </w:r>
      <w:r>
        <w:rPr>
          <w:rFonts w:ascii="GHEA Grapalat" w:hAnsi="GHEA Grapalat"/>
        </w:rPr>
        <w:t xml:space="preserve">, а также </w:t>
      </w:r>
      <w:r w:rsidRPr="000F78B8">
        <w:rPr>
          <w:rFonts w:ascii="GHEA Grapalat" w:hAnsi="GHEA Grapalat"/>
        </w:rPr>
        <w:t xml:space="preserve">подпунктом 2 пункта 2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w:t>
      </w:r>
      <w:r w:rsidRPr="003D1D1B">
        <w:rPr>
          <w:rFonts w:ascii="GHEA Grapalat" w:hAnsi="GHEA Grapalat"/>
        </w:rPr>
        <w:t>.</w:t>
      </w:r>
      <w:r w:rsidRPr="000B29DC">
        <w:rPr>
          <w:rFonts w:ascii="GHEA Grapalat" w:hAnsi="GHEA Grapalat"/>
        </w:rPr>
        <w:t xml:space="preserve">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14:paraId="10D166A0" w14:textId="77777777" w:rsidR="006F14CF" w:rsidRPr="009044F1" w:rsidRDefault="006F14CF" w:rsidP="006F14CF">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B04C78" w14:textId="77777777" w:rsidR="00D5674E" w:rsidRPr="00003FAD" w:rsidRDefault="009F18D0"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По смыслу пункта 119 Порядка:</w:t>
      </w:r>
    </w:p>
    <w:p w14:paraId="77725A80"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1)</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906E89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2)</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003FAD">
        <w:rPr>
          <w:rFonts w:ascii="GHEA Grapalat" w:hAnsi="GHEA Grapalat"/>
          <w:color w:val="000000" w:themeColor="text1"/>
        </w:rPr>
        <w:lastRenderedPageBreak/>
        <w:t>если данное физическое лицо либо член его семьи является:</w:t>
      </w:r>
    </w:p>
    <w:p w14:paraId="1914FD7C"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участником, распоряжающимся более чем десятью процентами акций данного юридического лица;</w:t>
      </w:r>
    </w:p>
    <w:p w14:paraId="554D4CCC"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1188044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2A18ED4A"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953ED07"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E169"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26AC580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участники, не имеющие статуса физического лица, считаются взаимосвязанными, если:</w:t>
      </w:r>
    </w:p>
    <w:p w14:paraId="3CB8F68E"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3FAD">
        <w:rPr>
          <w:rFonts w:ascii="Courier New" w:hAnsi="Courier New" w:cs="Courier New"/>
          <w:color w:val="000000" w:themeColor="text1"/>
          <w:lang w:val="en-US"/>
        </w:rPr>
        <w:t> </w:t>
      </w:r>
      <w:r w:rsidRPr="00003FAD">
        <w:rPr>
          <w:rFonts w:ascii="GHEA Grapalat" w:hAnsi="GHEA Grapalat"/>
          <w:color w:val="000000" w:themeColor="text1"/>
        </w:rPr>
        <w:t>лица;</w:t>
      </w:r>
    </w:p>
    <w:p w14:paraId="1ED77769"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CB81B"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1FFD02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они действовали или действуют согласованно, исходя из общих экономических интересов.</w:t>
      </w:r>
    </w:p>
    <w:p w14:paraId="0DE15B09" w14:textId="77777777" w:rsidR="004D28ED" w:rsidRPr="00003FAD" w:rsidRDefault="00D5674E" w:rsidP="006A1FFF">
      <w:pPr>
        <w:widowControl w:val="0"/>
        <w:tabs>
          <w:tab w:val="left" w:pos="1134"/>
        </w:tabs>
        <w:spacing w:after="160"/>
        <w:ind w:firstLine="567"/>
        <w:jc w:val="both"/>
        <w:rPr>
          <w:ins w:id="2" w:author="Vardan" w:date="2022-05-29T21:57:00Z"/>
          <w:rFonts w:ascii="GHEA Grapalat" w:hAnsi="GHEA Grapalat"/>
          <w:color w:val="000000" w:themeColor="text1"/>
        </w:rPr>
      </w:pPr>
      <w:r w:rsidRPr="00003FAD">
        <w:rPr>
          <w:rFonts w:ascii="GHEA Grapalat" w:hAnsi="GHEA Grapalat"/>
          <w:color w:val="000000" w:themeColor="text1"/>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03FAD">
        <w:rPr>
          <w:rFonts w:ascii="GHEA Grapalat" w:hAnsi="GHEA Grapalat"/>
          <w:color w:val="000000" w:themeColor="text1"/>
        </w:rPr>
        <w:t xml:space="preserve">внуки, </w:t>
      </w:r>
      <w:r w:rsidRPr="00003FAD">
        <w:rPr>
          <w:rFonts w:ascii="GHEA Grapalat" w:hAnsi="GHEA Grapalat"/>
          <w:color w:val="000000" w:themeColor="text1"/>
        </w:rPr>
        <w:t>супруг сестры или супруга брата и их дети.</w:t>
      </w:r>
    </w:p>
    <w:p w14:paraId="196E2D35" w14:textId="77777777" w:rsidR="006A1FFF" w:rsidRPr="00003FAD" w:rsidRDefault="00096865" w:rsidP="006A1FFF">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lastRenderedPageBreak/>
        <w:t>2.4</w:t>
      </w:r>
      <w:r w:rsidR="00D13662" w:rsidRPr="00003FAD">
        <w:rPr>
          <w:rFonts w:ascii="GHEA Grapalat" w:hAnsi="GHEA Grapalat"/>
          <w:color w:val="000000" w:themeColor="text1"/>
        </w:rPr>
        <w:t>.</w:t>
      </w:r>
      <w:r w:rsidR="00E1385B" w:rsidRPr="00003FAD">
        <w:rPr>
          <w:rFonts w:ascii="GHEA Grapalat" w:hAnsi="GHEA Grapalat"/>
          <w:color w:val="000000" w:themeColor="text1"/>
        </w:rPr>
        <w:tab/>
      </w:r>
      <w:r w:rsidRPr="00003FAD">
        <w:rPr>
          <w:rFonts w:ascii="GHEA Grapalat" w:hAnsi="GHEA Grapalat"/>
          <w:color w:val="000000" w:themeColor="text1"/>
        </w:rPr>
        <w:t>Участник</w:t>
      </w:r>
      <w:r w:rsidR="000C3F69" w:rsidRPr="00003FAD">
        <w:rPr>
          <w:rFonts w:ascii="GHEA Grapalat" w:hAnsi="GHEA Grapalat"/>
          <w:color w:val="000000" w:themeColor="text1"/>
        </w:rPr>
        <w:t>,</w:t>
      </w:r>
      <w:r w:rsidRPr="00003FAD">
        <w:rPr>
          <w:rFonts w:ascii="GHEA Grapalat" w:hAnsi="GHEA Grapalat"/>
          <w:color w:val="000000" w:themeColor="text1"/>
        </w:rPr>
        <w:t xml:space="preserve"> </w:t>
      </w:r>
      <w:r w:rsidR="002C1D72" w:rsidRPr="00003FAD">
        <w:rPr>
          <w:rFonts w:ascii="GHEA Grapalat" w:hAnsi="GHEA Grapalat"/>
          <w:color w:val="000000" w:themeColor="text1"/>
        </w:rPr>
        <w:t xml:space="preserve">в случае признания </w:t>
      </w:r>
      <w:r w:rsidR="00876D7D" w:rsidRPr="00003FAD">
        <w:rPr>
          <w:rFonts w:ascii="GHEA Grapalat" w:hAnsi="GHEA Grapalat"/>
          <w:color w:val="000000" w:themeColor="text1"/>
        </w:rPr>
        <w:t>ото</w:t>
      </w:r>
      <w:r w:rsidR="002C1D72" w:rsidRPr="00003FAD">
        <w:rPr>
          <w:rFonts w:ascii="GHEA Grapalat" w:hAnsi="GHEA Grapalat"/>
          <w:color w:val="000000" w:themeColor="text1"/>
        </w:rPr>
        <w:t>бранным участником</w:t>
      </w:r>
      <w:r w:rsidR="000C3F69" w:rsidRPr="00003FAD">
        <w:rPr>
          <w:rFonts w:ascii="GHEA Grapalat" w:hAnsi="GHEA Grapalat"/>
          <w:color w:val="000000" w:themeColor="text1"/>
        </w:rPr>
        <w:t>,</w:t>
      </w:r>
      <w:r w:rsidR="002C1D72" w:rsidRPr="00003FAD">
        <w:rPr>
          <w:rFonts w:ascii="GHEA Grapalat" w:hAnsi="GHEA Grapalat"/>
          <w:color w:val="000000" w:themeColor="text1"/>
        </w:rPr>
        <w:t xml:space="preserve"> </w:t>
      </w:r>
      <w:r w:rsidR="006C36B6" w:rsidRPr="00003FAD">
        <w:rPr>
          <w:rFonts w:ascii="GHEA Grapalat" w:hAnsi="GHEA Grapalat"/>
          <w:color w:val="000000" w:themeColor="text1"/>
        </w:rPr>
        <w:t>представляет обеспечение квалификации в порядке и размере, установленными настоящим приглашением</w:t>
      </w:r>
      <w:r w:rsidR="006A1FFF" w:rsidRPr="00003FAD">
        <w:rPr>
          <w:rFonts w:ascii="GHEA Grapalat" w:hAnsi="GHEA Grapalat"/>
          <w:color w:val="000000" w:themeColor="text1"/>
        </w:rPr>
        <w:t>.</w:t>
      </w:r>
    </w:p>
    <w:p w14:paraId="32C901ED" w14:textId="77777777" w:rsidR="000A6B75" w:rsidRPr="00003FAD" w:rsidRDefault="000A6B75"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A4643" w:rsidRPr="00003FAD">
        <w:rPr>
          <w:rFonts w:ascii="GHEA Grapalat" w:hAnsi="GHEA Grapalat"/>
          <w:color w:val="000000" w:themeColor="text1"/>
          <w:sz w:val="24"/>
          <w:szCs w:val="24"/>
        </w:rPr>
        <w:t>5</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3FAD">
        <w:rPr>
          <w:rFonts w:ascii="GHEA Grapalat" w:hAnsi="GHEA Grapalat"/>
          <w:color w:val="000000" w:themeColor="text1"/>
          <w:sz w:val="24"/>
          <w:szCs w:val="24"/>
        </w:rPr>
        <w:t xml:space="preserve"> </w:t>
      </w:r>
      <w:r w:rsidR="00C366B6" w:rsidRPr="00003FAD">
        <w:rPr>
          <w:rFonts w:ascii="GHEA Grapalat" w:hAnsi="GHEA Grapalat"/>
          <w:color w:val="000000" w:themeColor="text1"/>
        </w:rPr>
        <w:t>(на о</w:t>
      </w:r>
      <w:r w:rsidR="00C366B6" w:rsidRPr="00003FAD">
        <w:rPr>
          <w:rFonts w:ascii="GHEA Grapalat" w:hAnsi="GHEA Grapalat"/>
          <w:color w:val="000000" w:themeColor="text1"/>
          <w:sz w:val="24"/>
          <w:szCs w:val="24"/>
        </w:rPr>
        <w:t>дин и тот же</w:t>
      </w:r>
      <w:r w:rsidR="00C366B6" w:rsidRPr="00003FAD">
        <w:rPr>
          <w:rFonts w:ascii="GHEA Grapalat" w:hAnsi="GHEA Grapalat"/>
          <w:color w:val="000000" w:themeColor="text1"/>
        </w:rPr>
        <w:t xml:space="preserve"> лот)</w:t>
      </w:r>
      <w:r w:rsidRPr="00003FAD">
        <w:rPr>
          <w:rFonts w:ascii="GHEA Grapalat" w:hAnsi="GHEA Grapalat"/>
          <w:color w:val="000000" w:themeColor="text1"/>
          <w:sz w:val="24"/>
          <w:szCs w:val="24"/>
        </w:rPr>
        <w:t xml:space="preserve">. </w:t>
      </w:r>
    </w:p>
    <w:p w14:paraId="645BB95C" w14:textId="77777777" w:rsidR="009E07EE" w:rsidRPr="00003FAD" w:rsidRDefault="000A6B75"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2.</w:t>
      </w:r>
      <w:r w:rsidR="00C366B6" w:rsidRPr="00003FAD">
        <w:rPr>
          <w:rFonts w:ascii="GHEA Grapalat" w:hAnsi="GHEA Grapalat"/>
          <w:color w:val="000000" w:themeColor="text1"/>
          <w:sz w:val="24"/>
          <w:szCs w:val="24"/>
        </w:rPr>
        <w:t>6</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2DE2FD94" w14:textId="77777777" w:rsidR="000A6B75" w:rsidRPr="00003FAD" w:rsidRDefault="000A6B75" w:rsidP="00B46D58">
      <w:pPr>
        <w:pStyle w:val="BodyTextIndent2"/>
        <w:widowControl w:val="0"/>
        <w:spacing w:after="160" w:line="240" w:lineRule="auto"/>
        <w:rPr>
          <w:rFonts w:ascii="GHEA Grapalat" w:hAnsi="GHEA Grapalat" w:cs="Sylfaen"/>
          <w:color w:val="000000" w:themeColor="text1"/>
          <w:sz w:val="24"/>
          <w:szCs w:val="24"/>
        </w:rPr>
      </w:pPr>
      <w:r w:rsidRPr="00003FAD">
        <w:rPr>
          <w:rFonts w:ascii="GHEA Grapalat" w:hAnsi="GHEA Grapalat"/>
          <w:color w:val="000000" w:themeColor="text1"/>
          <w:sz w:val="24"/>
          <w:szCs w:val="24"/>
        </w:rPr>
        <w:t>В подобном случае:</w:t>
      </w:r>
    </w:p>
    <w:p w14:paraId="7826D39B" w14:textId="77777777" w:rsidR="005A405F" w:rsidRPr="00003FAD" w:rsidRDefault="00C366B6"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003FAD">
        <w:rPr>
          <w:rFonts w:ascii="GHEA Grapalat" w:hAnsi="GHEA Grapalat"/>
          <w:color w:val="000000" w:themeColor="text1"/>
          <w:sz w:val="24"/>
          <w:szCs w:val="24"/>
        </w:rPr>
        <w:t xml:space="preserve"> (на один и тот же лот</w:t>
      </w:r>
      <w:r w:rsidR="00796D4A" w:rsidRPr="00003FAD">
        <w:rPr>
          <w:rFonts w:ascii="GHEA Grapalat" w:hAnsi="GHEA Grapalat"/>
          <w:color w:val="000000" w:themeColor="text1"/>
        </w:rPr>
        <w:t>)</w:t>
      </w:r>
      <w:r w:rsidR="000A6B75" w:rsidRPr="00003FAD">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0CE09" w14:textId="77777777" w:rsidR="000A6B75" w:rsidRPr="00003FAD" w:rsidRDefault="00C366B6"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w:t>
      </w:r>
      <w:r w:rsidRPr="00003FAD">
        <w:rPr>
          <w:rFonts w:ascii="GHEA Grapalat" w:hAnsi="GHEA Grapalat"/>
          <w:color w:val="000000" w:themeColor="text1"/>
        </w:rPr>
        <w:lastRenderedPageBreak/>
        <w:t xml:space="preserve">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6AF11607"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w:t>
      </w:r>
      <w:r w:rsidR="00F47E60" w:rsidRPr="00F72EDC">
        <w:rPr>
          <w:rFonts w:ascii="GHEA Grapalat" w:hAnsi="GHEA Grapalat"/>
          <w:b/>
          <w:i/>
          <w:color w:val="000000" w:themeColor="text1"/>
          <w:sz w:val="22"/>
          <w:szCs w:val="22"/>
        </w:rPr>
        <w:t xml:space="preserve">в </w:t>
      </w:r>
      <w:r w:rsidR="00F72EDC" w:rsidRPr="00F72EDC">
        <w:rPr>
          <w:rFonts w:ascii="GHEA Grapalat" w:hAnsi="GHEA Grapalat"/>
          <w:b/>
          <w:i/>
          <w:color w:val="000000" w:themeColor="text1"/>
          <w:sz w:val="22"/>
          <w:szCs w:val="22"/>
        </w:rPr>
        <w:t>1</w:t>
      </w:r>
      <w:r w:rsidR="00F72EDC">
        <w:rPr>
          <w:rFonts w:ascii="GHEA Grapalat" w:hAnsi="GHEA Grapalat"/>
          <w:b/>
          <w:i/>
          <w:color w:val="000000" w:themeColor="text1"/>
          <w:sz w:val="22"/>
          <w:szCs w:val="22"/>
        </w:rPr>
        <w:t>0</w:t>
      </w:r>
      <w:r w:rsidR="00F72EDC" w:rsidRPr="00F72EDC">
        <w:rPr>
          <w:rFonts w:ascii="GHEA Grapalat" w:hAnsi="GHEA Grapalat"/>
          <w:b/>
          <w:i/>
          <w:color w:val="000000" w:themeColor="text1"/>
          <w:sz w:val="22"/>
          <w:szCs w:val="22"/>
        </w:rPr>
        <w:t>:</w:t>
      </w:r>
      <w:r w:rsidR="00F72EDC">
        <w:rPr>
          <w:rFonts w:ascii="GHEA Grapalat" w:hAnsi="GHEA Grapalat"/>
          <w:b/>
          <w:i/>
          <w:color w:val="000000" w:themeColor="text1"/>
          <w:sz w:val="22"/>
          <w:szCs w:val="22"/>
        </w:rPr>
        <w:t>00</w:t>
      </w:r>
      <w:r w:rsidR="00F72EDC" w:rsidRPr="00F72EDC">
        <w:rPr>
          <w:rFonts w:ascii="GHEA Grapalat" w:hAnsi="GHEA Grapalat"/>
          <w:b/>
          <w:i/>
          <w:color w:val="000000" w:themeColor="text1"/>
          <w:sz w:val="22"/>
          <w:szCs w:val="22"/>
        </w:rPr>
        <w:t xml:space="preserve"> часов, 1</w:t>
      </w:r>
      <w:r w:rsidR="00F72EDC">
        <w:rPr>
          <w:rFonts w:ascii="GHEA Grapalat" w:hAnsi="GHEA Grapalat"/>
          <w:b/>
          <w:i/>
          <w:color w:val="000000" w:themeColor="text1"/>
          <w:sz w:val="22"/>
          <w:szCs w:val="22"/>
        </w:rPr>
        <w:t>8</w:t>
      </w:r>
      <w:r w:rsidR="00F72EDC" w:rsidRPr="00F72EDC">
        <w:rPr>
          <w:rFonts w:ascii="GHEA Grapalat" w:hAnsi="GHEA Grapalat"/>
          <w:b/>
          <w:i/>
          <w:color w:val="000000" w:themeColor="text1"/>
          <w:sz w:val="22"/>
          <w:szCs w:val="22"/>
        </w:rPr>
        <w:t xml:space="preserve"> </w:t>
      </w:r>
      <w:r w:rsidR="00F72EDC" w:rsidRPr="004C4F54">
        <w:rPr>
          <w:rFonts w:ascii="GHEA Grapalat" w:hAnsi="GHEA Grapalat"/>
          <w:b/>
          <w:i/>
          <w:color w:val="000000" w:themeColor="text1"/>
          <w:sz w:val="22"/>
          <w:szCs w:val="22"/>
        </w:rPr>
        <w:t>сентября</w:t>
      </w:r>
      <w:r w:rsidR="00F72EDC" w:rsidRPr="00F72EDC">
        <w:rPr>
          <w:rFonts w:ascii="GHEA Grapalat" w:hAnsi="GHEA Grapalat"/>
          <w:b/>
          <w:i/>
          <w:color w:val="000000" w:themeColor="text1"/>
          <w:sz w:val="22"/>
          <w:szCs w:val="22"/>
        </w:rPr>
        <w:t xml:space="preserve"> 2025 года</w:t>
      </w:r>
      <w:r w:rsidR="00F47E60" w:rsidRPr="00003FAD">
        <w:rPr>
          <w:rFonts w:ascii="GHEA Grapalat" w:hAnsi="GHEA Grapalat"/>
          <w:color w:val="000000" w:themeColor="text1"/>
          <w:sz w:val="24"/>
          <w:szCs w:val="24"/>
        </w:rPr>
        <w:t>.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3"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lastRenderedPageBreak/>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w:t>
      </w:r>
      <w:r w:rsidR="00716B81" w:rsidRPr="00003FAD">
        <w:rPr>
          <w:rFonts w:ascii="GHEA Grapalat" w:hAnsi="GHEA Grapalat"/>
          <w:color w:val="000000" w:themeColor="text1"/>
          <w:sz w:val="24"/>
          <w:szCs w:val="24"/>
        </w:rPr>
        <w:lastRenderedPageBreak/>
        <w:t xml:space="preserve">и прогнозируемой прибыли) </w:t>
      </w:r>
      <w:r w:rsidRPr="00003FAD">
        <w:rPr>
          <w:rFonts w:ascii="GHEA Grapalat" w:hAnsi="GHEA Grapalat"/>
          <w:color w:val="000000" w:themeColor="text1"/>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Согласно статье 31 Закона заявка действительна до заключения </w:t>
      </w:r>
      <w:r w:rsidRPr="00003FAD">
        <w:rPr>
          <w:rFonts w:ascii="GHEA Grapalat" w:hAnsi="GHEA Grapalat"/>
          <w:i w:val="0"/>
          <w:color w:val="000000" w:themeColor="text1"/>
          <w:sz w:val="24"/>
          <w:szCs w:val="24"/>
        </w:rPr>
        <w:lastRenderedPageBreak/>
        <w:t>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4B566352" w14:textId="11779C50" w:rsidR="00ED6836"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в </w:t>
      </w:r>
      <w:r w:rsidR="00F72EDC" w:rsidRPr="00F72EDC">
        <w:rPr>
          <w:rFonts w:ascii="GHEA Grapalat" w:hAnsi="GHEA Grapalat"/>
          <w:b/>
          <w:i/>
          <w:iCs/>
          <w:color w:val="000000" w:themeColor="text1"/>
          <w:sz w:val="22"/>
          <w:szCs w:val="22"/>
        </w:rPr>
        <w:t xml:space="preserve">10:00 часов, </w:t>
      </w:r>
      <w:r w:rsidR="00F72EDC" w:rsidRPr="00F72EDC">
        <w:rPr>
          <w:rFonts w:ascii="GHEA Grapalat" w:hAnsi="GHEA Grapalat"/>
          <w:b/>
          <w:i/>
          <w:iCs/>
          <w:color w:val="000000" w:themeColor="text1"/>
          <w:sz w:val="22"/>
          <w:szCs w:val="22"/>
          <w:lang w:val="hy-AM"/>
        </w:rPr>
        <w:t>1</w:t>
      </w:r>
      <w:r w:rsidR="00F72EDC" w:rsidRPr="00F72EDC">
        <w:rPr>
          <w:rFonts w:ascii="GHEA Grapalat" w:hAnsi="GHEA Grapalat"/>
          <w:b/>
          <w:i/>
          <w:iCs/>
          <w:color w:val="000000" w:themeColor="text1"/>
          <w:sz w:val="22"/>
          <w:szCs w:val="22"/>
        </w:rPr>
        <w:t>8</w:t>
      </w:r>
      <w:r w:rsidR="00F72EDC" w:rsidRPr="00F72EDC">
        <w:rPr>
          <w:rFonts w:ascii="GHEA Grapalat" w:hAnsi="GHEA Grapalat"/>
          <w:b/>
          <w:i/>
          <w:iCs/>
          <w:color w:val="000000" w:themeColor="text1"/>
          <w:sz w:val="22"/>
          <w:szCs w:val="22"/>
          <w:lang w:val="hy-AM"/>
        </w:rPr>
        <w:t xml:space="preserve"> </w:t>
      </w:r>
      <w:r w:rsidR="00F72EDC" w:rsidRPr="00F72EDC">
        <w:rPr>
          <w:rFonts w:ascii="GHEA Grapalat" w:hAnsi="GHEA Grapalat"/>
          <w:b/>
          <w:i/>
          <w:iCs/>
          <w:color w:val="000000" w:themeColor="text1"/>
          <w:sz w:val="22"/>
          <w:szCs w:val="22"/>
        </w:rPr>
        <w:t>сентября 2025 года</w:t>
      </w:r>
      <w:r w:rsidR="00F72EDC" w:rsidRPr="00F72EDC">
        <w:rPr>
          <w:rFonts w:ascii="GHEA Grapalat" w:hAnsi="GHEA Grapalat"/>
          <w:i/>
          <w:iCs/>
          <w:color w:val="000000" w:themeColor="text1"/>
          <w:sz w:val="24"/>
          <w:szCs w:val="24"/>
        </w:rPr>
        <w:t>.</w:t>
      </w:r>
      <w:r w:rsidR="00F72EDC">
        <w:rPr>
          <w:rFonts w:ascii="GHEA Grapalat" w:hAnsi="GHEA Grapalat"/>
          <w:i/>
          <w:iCs/>
          <w:color w:val="000000" w:themeColor="text1"/>
          <w:sz w:val="24"/>
          <w:szCs w:val="24"/>
        </w:rPr>
        <w:t xml:space="preserve"> </w:t>
      </w:r>
      <w:r w:rsidR="009B6D58"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009B6D58"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009B6D58"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009B6D58"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4"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8.7 Если цены участников, подавших заявки, удовлетворяющие требованиям </w:t>
      </w:r>
      <w:r w:rsidRPr="00003FAD">
        <w:rPr>
          <w:rFonts w:ascii="GHEA Grapalat" w:hAnsi="GHEA Grapalat"/>
          <w:color w:val="000000" w:themeColor="text1"/>
          <w:sz w:val="24"/>
          <w:szCs w:val="24"/>
        </w:rPr>
        <w:lastRenderedPageBreak/>
        <w:t>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6F19CD1" w14:textId="77777777" w:rsidR="00456BEB" w:rsidRDefault="00456BEB" w:rsidP="00456BE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включая тот случай,</w:t>
      </w:r>
      <w:r w:rsidRPr="00FB3AE9">
        <w:rPr>
          <w:rFonts w:ascii="GHEA Grapalat" w:hAnsi="GHEA Grapalat"/>
          <w:sz w:val="24"/>
          <w:szCs w:val="24"/>
        </w:rPr>
        <w:t xml:space="preserve"> когда документы, утвержд</w:t>
      </w:r>
      <w:r>
        <w:rPr>
          <w:rFonts w:ascii="GHEA Grapalat" w:hAnsi="GHEA Grapalat"/>
          <w:sz w:val="24"/>
          <w:szCs w:val="24"/>
        </w:rPr>
        <w:t>аемые</w:t>
      </w:r>
      <w:r w:rsidRPr="00FB3AE9">
        <w:rPr>
          <w:rFonts w:ascii="GHEA Grapalat" w:hAnsi="GHEA Grapalat"/>
          <w:sz w:val="24"/>
          <w:szCs w:val="24"/>
        </w:rPr>
        <w:t xml:space="preserve"> 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w:t>
      </w:r>
      <w:r w:rsidRPr="003219E1">
        <w:rPr>
          <w:rFonts w:ascii="GHEA Grapalat" w:hAnsi="GHEA Grapalat"/>
          <w:sz w:val="24"/>
          <w:szCs w:val="24"/>
        </w:rPr>
        <w:t xml:space="preserve">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sidRPr="00247315">
        <w:rPr>
          <w:rFonts w:ascii="GHEA Grapalat" w:hAnsi="GHEA Grapalat"/>
          <w:sz w:val="24"/>
          <w:szCs w:val="24"/>
        </w:rPr>
        <w:t>субподрядчика,</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E19FF2E" w14:textId="77777777" w:rsidR="00456BEB" w:rsidRDefault="00456BEB" w:rsidP="00456BEB">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14:paraId="365F47ED" w14:textId="77777777" w:rsidR="00456BEB" w:rsidRPr="00BD363B" w:rsidRDefault="00456BEB" w:rsidP="00456BEB">
      <w:pPr>
        <w:pStyle w:val="norm"/>
        <w:widowControl w:val="0"/>
        <w:tabs>
          <w:tab w:val="left" w:pos="1134"/>
        </w:tabs>
        <w:spacing w:after="160" w:line="240" w:lineRule="auto"/>
        <w:ind w:firstLine="567"/>
        <w:rPr>
          <w:rFonts w:ascii="GHEA Grapalat" w:hAnsi="GHEA Grapalat"/>
          <w:sz w:val="24"/>
          <w:szCs w:val="24"/>
        </w:rPr>
      </w:pPr>
      <w:r w:rsidRPr="00BD363B">
        <w:rPr>
          <w:rFonts w:ascii="GHEA Grapalat" w:hAnsi="GHEA Grapalat"/>
          <w:sz w:val="24"/>
          <w:szCs w:val="24"/>
        </w:rPr>
        <w:t>8.9.1</w:t>
      </w:r>
      <w:r>
        <w:rPr>
          <w:rFonts w:ascii="GHEA Grapalat" w:hAnsi="GHEA Grapalat"/>
          <w:sz w:val="24"/>
          <w:szCs w:val="24"/>
          <w:lang w:val="hy-AM"/>
        </w:rPr>
        <w:t>.</w:t>
      </w:r>
      <w:r w:rsidRPr="00BD363B">
        <w:rPr>
          <w:rFonts w:ascii="GHEA Grapalat" w:hAnsi="GHEA Grapalat"/>
          <w:sz w:val="24"/>
          <w:szCs w:val="24"/>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4BCDFDD1" w14:textId="77777777" w:rsidR="00C27BA4"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8.10.</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003FAD">
        <w:rPr>
          <w:rFonts w:ascii="GHEA Grapalat" w:hAnsi="GHEA Grapalat"/>
          <w:color w:val="000000" w:themeColor="text1"/>
          <w:sz w:val="24"/>
          <w:szCs w:val="24"/>
        </w:rPr>
        <w:t xml:space="preserve"> данного участника</w:t>
      </w:r>
      <w:r w:rsidRPr="00003FAD">
        <w:rPr>
          <w:rFonts w:ascii="GHEA Grapalat" w:hAnsi="GHEA Grapalat"/>
          <w:color w:val="000000" w:themeColor="text1"/>
          <w:sz w:val="24"/>
          <w:szCs w:val="24"/>
        </w:rPr>
        <w:t xml:space="preserve"> оценивается неуд</w:t>
      </w:r>
      <w:r w:rsidR="00A50C53" w:rsidRPr="00003FAD">
        <w:rPr>
          <w:rFonts w:ascii="GHEA Grapalat" w:hAnsi="GHEA Grapalat"/>
          <w:color w:val="000000" w:themeColor="text1"/>
          <w:sz w:val="24"/>
          <w:szCs w:val="24"/>
        </w:rPr>
        <w:t>овлетворительно и отклоняется</w:t>
      </w:r>
      <w:r w:rsidR="005D7FA6" w:rsidRPr="00003FAD">
        <w:rPr>
          <w:rFonts w:ascii="GHEA Grapalat" w:hAnsi="GHEA Grapalat"/>
          <w:color w:val="000000" w:themeColor="text1"/>
          <w:sz w:val="24"/>
          <w:szCs w:val="24"/>
        </w:rPr>
        <w:t xml:space="preserve">, а отобранным участником признается </w:t>
      </w:r>
      <w:r w:rsidR="005D7FA6" w:rsidRPr="00003FAD">
        <w:rPr>
          <w:rFonts w:ascii="GHEA Grapalat" w:hAnsi="GHEA Grapalat"/>
          <w:color w:val="000000" w:themeColor="text1"/>
          <w:sz w:val="24"/>
          <w:szCs w:val="24"/>
        </w:rPr>
        <w:lastRenderedPageBreak/>
        <w:t>участник, занявший последующее место</w:t>
      </w:r>
      <w:r w:rsidR="00A50C53" w:rsidRPr="00003FAD">
        <w:rPr>
          <w:rFonts w:ascii="GHEA Grapalat" w:hAnsi="GHEA Grapalat"/>
          <w:color w:val="000000" w:themeColor="text1"/>
          <w:sz w:val="24"/>
          <w:szCs w:val="24"/>
        </w:rPr>
        <w:t>.</w:t>
      </w:r>
    </w:p>
    <w:p w14:paraId="388F15E4" w14:textId="77777777" w:rsidR="005E0E50"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8.11.</w:t>
      </w:r>
      <w:r w:rsidR="00213830" w:rsidRPr="00003FAD">
        <w:rPr>
          <w:rFonts w:ascii="GHEA Grapalat" w:hAnsi="GHEA Grapalat"/>
          <w:color w:val="000000" w:themeColor="text1"/>
          <w:sz w:val="24"/>
          <w:szCs w:val="24"/>
        </w:rPr>
        <w:tab/>
      </w:r>
      <w:r w:rsidR="00670B09" w:rsidRPr="00003FAD">
        <w:rPr>
          <w:rFonts w:ascii="GHEA Grapalat" w:hAnsi="GHEA Grapalat"/>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003FAD" w:rsidDel="00A5199D">
        <w:rPr>
          <w:rFonts w:ascii="GHEA Grapalat" w:hAnsi="GHEA Grapalat"/>
          <w:color w:val="000000" w:themeColor="text1"/>
          <w:sz w:val="24"/>
          <w:szCs w:val="24"/>
        </w:rPr>
        <w:t xml:space="preserve"> </w:t>
      </w:r>
      <w:r w:rsidR="00670B09" w:rsidRPr="00003FAD">
        <w:rPr>
          <w:rFonts w:ascii="GHEA Grapalat" w:hAnsi="GHEA Grapalat"/>
          <w:color w:val="000000" w:themeColor="text1"/>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44792EF" w14:textId="77777777" w:rsidR="00EA58C8"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8.12</w:t>
      </w:r>
      <w:r w:rsidR="004409B1" w:rsidRPr="00003FAD">
        <w:rPr>
          <w:rFonts w:ascii="GHEA Grapalat" w:hAnsi="GHEA Grapalat"/>
          <w:color w:val="000000" w:themeColor="text1"/>
          <w:sz w:val="24"/>
          <w:szCs w:val="24"/>
        </w:rPr>
        <w:t>.</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После вскрытия</w:t>
      </w:r>
      <w:r w:rsidR="00895E05" w:rsidRPr="00003FAD">
        <w:rPr>
          <w:rFonts w:ascii="GHEA Grapalat" w:hAnsi="GHEA Grapalat"/>
          <w:color w:val="000000" w:themeColor="text1"/>
          <w:sz w:val="24"/>
          <w:szCs w:val="24"/>
        </w:rPr>
        <w:t xml:space="preserve"> и оценки</w:t>
      </w:r>
      <w:r w:rsidRPr="00003FAD">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003FAD">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03FAD">
        <w:rPr>
          <w:rFonts w:ascii="GHEA Grapalat" w:hAnsi="GHEA Grapalat"/>
          <w:color w:val="000000" w:themeColor="text1"/>
          <w:sz w:val="24"/>
          <w:szCs w:val="24"/>
        </w:rPr>
        <w:t>.</w:t>
      </w:r>
    </w:p>
    <w:p w14:paraId="28DCC320" w14:textId="77777777" w:rsidR="00E65F37"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8.13.</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секретарь комиссии: </w:t>
      </w:r>
    </w:p>
    <w:p w14:paraId="38367678" w14:textId="77777777" w:rsidR="00A24827" w:rsidRPr="00003FAD" w:rsidRDefault="00A24827"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1)</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воспроизведенный (отсканированный)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оригинала вариант протокола заседания по вскрытию</w:t>
      </w:r>
      <w:r w:rsidR="008205AF"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w:t>
      </w:r>
      <w:r w:rsidR="001E4A24" w:rsidRPr="00003FAD">
        <w:rPr>
          <w:rFonts w:ascii="GHEA Grapalat" w:hAnsi="GHEA Grapalat"/>
          <w:color w:val="000000" w:themeColor="text1"/>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03FAD">
        <w:rPr>
          <w:color w:val="000000" w:themeColor="text1"/>
        </w:rPr>
        <w:t xml:space="preserve"> </w:t>
      </w:r>
      <w:r w:rsidR="001E4A24" w:rsidRPr="00003FAD">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1C6BBD40" w14:textId="77777777" w:rsidR="008B73CD" w:rsidRPr="00003FAD" w:rsidRDefault="008B73CD"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воспроизведенные (отсканированные)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08968EE4" w14:textId="77777777" w:rsidR="00095FEB" w:rsidRPr="00110330" w:rsidRDefault="00095FEB" w:rsidP="00095FEB">
      <w:pPr>
        <w:widowControl w:val="0"/>
        <w:tabs>
          <w:tab w:val="left" w:pos="1276"/>
        </w:tabs>
        <w:jc w:val="both"/>
        <w:rPr>
          <w:rFonts w:ascii="GHEA Grapalat" w:hAnsi="GHEA Grapalat"/>
          <w:color w:val="000000" w:themeColor="text1"/>
        </w:rPr>
      </w:pPr>
      <w:r w:rsidRPr="00110330">
        <w:rPr>
          <w:rFonts w:ascii="GHEA Grapalat" w:hAnsi="GHEA Grapalat"/>
        </w:rPr>
        <w:t>8.</w:t>
      </w:r>
      <w:r w:rsidRPr="00110330">
        <w:rPr>
          <w:rFonts w:ascii="GHEA Grapalat" w:hAnsi="GHEA Grapalat"/>
          <w:lang w:val="hy-AM"/>
        </w:rPr>
        <w:t>14</w:t>
      </w:r>
      <w:r w:rsidRPr="00110330">
        <w:rPr>
          <w:rFonts w:ascii="GHEA Grapalat" w:hAnsi="GHEA Grapalat"/>
        </w:rPr>
        <w:t>.</w:t>
      </w:r>
      <w:r w:rsidRPr="00110330" w:rsidDel="00D0526D">
        <w:rPr>
          <w:rFonts w:ascii="GHEA Grapalat" w:hAnsi="GHEA Grapalat"/>
        </w:rPr>
        <w:t xml:space="preserve"> </w:t>
      </w:r>
      <w:r w:rsidRPr="00110330">
        <w:rPr>
          <w:rFonts w:ascii="GHEA Grapalat" w:hAnsi="GHEA Grapalat"/>
        </w:rPr>
        <w:t xml:space="preserve">В случае выявления </w:t>
      </w:r>
      <w:r w:rsidRPr="00110330">
        <w:rPr>
          <w:rFonts w:ascii="GHEA Grapalat" w:hAnsi="GHEA Grapalat"/>
          <w:color w:val="000000" w:themeColor="text1"/>
        </w:rPr>
        <w:t xml:space="preserve">оснований, предусмотренных пунктом 6 части 1 статьи 6 Закона, </w:t>
      </w:r>
      <w:r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Pr>
          <w:rFonts w:ascii="GHEA Grapalat" w:hAnsi="GHEA Grapalat"/>
        </w:rPr>
        <w:t xml:space="preserve">, </w:t>
      </w:r>
      <w:r w:rsidRPr="005539E3">
        <w:rPr>
          <w:rFonts w:ascii="GHEA Grapalat" w:hAnsi="GHEA Grapalat"/>
        </w:rPr>
        <w:t>Мотивированное решение руководителя заказчика уполномоченный орган публикует в бюллетене</w:t>
      </w:r>
      <w:r>
        <w:rPr>
          <w:rFonts w:ascii="GHEA Grapalat" w:hAnsi="GHEA Grapalat"/>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5539E3">
        <w:rPr>
          <w:rFonts w:ascii="GHEA Grapalat" w:hAnsi="GHEA Grapalat"/>
        </w:rPr>
        <w:t>.</w:t>
      </w:r>
      <w:r w:rsidRPr="00110330">
        <w:t xml:space="preserve"> </w:t>
      </w:r>
      <w:r w:rsidRPr="00110330">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w:t>
      </w:r>
      <w:r w:rsidRPr="00110330">
        <w:rPr>
          <w:rFonts w:ascii="GHEA Grapalat" w:hAnsi="GHEA Grapalat"/>
        </w:rPr>
        <w:lastRenderedPageBreak/>
        <w:t>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Pr="00110330">
        <w:t xml:space="preserve"> </w:t>
      </w:r>
      <w:r w:rsidRPr="00110330">
        <w:rPr>
          <w:rFonts w:ascii="GHEA Grapalat" w:hAnsi="GHEA Grapalat"/>
        </w:rPr>
        <w:t>если по результатам судебного разбирательства возможность исполнения решения не исчезла.</w:t>
      </w:r>
      <w:r w:rsidRPr="00110330">
        <w:rPr>
          <w:rFonts w:ascii="GHEA Grapalat" w:hAnsi="GHEA Grapalat"/>
          <w:color w:val="000000" w:themeColor="text1"/>
        </w:rPr>
        <w:t xml:space="preserve"> </w:t>
      </w:r>
    </w:p>
    <w:p w14:paraId="12F48431" w14:textId="77777777" w:rsidR="00095FEB" w:rsidRPr="00110330" w:rsidRDefault="00095FEB" w:rsidP="00095FEB">
      <w:pPr>
        <w:widowControl w:val="0"/>
        <w:tabs>
          <w:tab w:val="left" w:pos="1276"/>
        </w:tabs>
        <w:rPr>
          <w:rFonts w:ascii="GHEA Grapalat" w:hAnsi="GHEA Grapalat"/>
        </w:rPr>
      </w:pPr>
      <w:r>
        <w:rPr>
          <w:rFonts w:ascii="GHEA Grapalat" w:hAnsi="GHEA Grapalat"/>
        </w:rPr>
        <w:t xml:space="preserve">     Е</w:t>
      </w:r>
      <w:r w:rsidRPr="00110330">
        <w:rPr>
          <w:rFonts w:ascii="GHEA Grapalat" w:hAnsi="GHEA Grapalat"/>
        </w:rPr>
        <w:t>сли:</w:t>
      </w:r>
    </w:p>
    <w:p w14:paraId="49800A97" w14:textId="77777777" w:rsidR="00095FEB" w:rsidRPr="00110330" w:rsidRDefault="00095FEB" w:rsidP="00095FEB">
      <w:pPr>
        <w:pStyle w:val="ListParagraph"/>
        <w:widowControl w:val="0"/>
        <w:numPr>
          <w:ilvl w:val="0"/>
          <w:numId w:val="32"/>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w:t>
      </w:r>
      <w:r>
        <w:rPr>
          <w:rFonts w:ascii="GHEA Grapalat" w:hAnsi="GHEA Grapalat"/>
        </w:rPr>
        <w:t xml:space="preserve"> или</w:t>
      </w:r>
      <w:r w:rsidRPr="00110330">
        <w:rPr>
          <w:rFonts w:ascii="GHEA Grapalat" w:hAnsi="GHEA Grapalat"/>
        </w:rPr>
        <w:t xml:space="preserve"> договора, то заказчик не представляет в уполномоченный орган мотивированное решение о включении данного участника в список;</w:t>
      </w:r>
    </w:p>
    <w:p w14:paraId="502324F0" w14:textId="77777777" w:rsidR="00095FEB" w:rsidRDefault="00095FEB" w:rsidP="00095FEB">
      <w:pPr>
        <w:pStyle w:val="ListParagraph"/>
        <w:widowControl w:val="0"/>
        <w:numPr>
          <w:ilvl w:val="0"/>
          <w:numId w:val="32"/>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w:t>
      </w:r>
      <w:r>
        <w:rPr>
          <w:rFonts w:ascii="GHEA Grapalat" w:hAnsi="GHEA Grapalat"/>
        </w:rPr>
        <w:t xml:space="preserve"> или</w:t>
      </w:r>
      <w:r w:rsidRPr="00110330">
        <w:rPr>
          <w:rFonts w:ascii="GHEA Grapalat" w:hAnsi="GHEA Grapalat"/>
        </w:rPr>
        <w:t xml:space="preserve"> договора </w:t>
      </w:r>
      <w:r w:rsidRPr="002F7BEB">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участника уполномоченным органом</w:t>
      </w:r>
      <w:r w:rsidRPr="002F7BEB" w:rsidDel="006D682E">
        <w:rPr>
          <w:rFonts w:ascii="GHEA Grapalat" w:hAnsi="GHEA Grapalat"/>
        </w:rPr>
        <w:t xml:space="preserve"> </w:t>
      </w:r>
      <w:r w:rsidRPr="002F7BEB">
        <w:rPr>
          <w:rFonts w:ascii="GHEA Grapalat" w:hAnsi="GHEA Grapalat"/>
        </w:rPr>
        <w:t xml:space="preserve">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Pr="00110330">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6F4CDC1C" w14:textId="77777777" w:rsidR="00095FEB" w:rsidRPr="00697C9E" w:rsidRDefault="00095FEB" w:rsidP="00095FEB">
      <w:pPr>
        <w:widowControl w:val="0"/>
        <w:tabs>
          <w:tab w:val="left" w:pos="1134"/>
        </w:tabs>
        <w:ind w:left="-360"/>
        <w:jc w:val="both"/>
        <w:rPr>
          <w:rFonts w:ascii="GHEA Grapalat" w:hAnsi="GHEA Grapalat" w:cs="Sylfaen"/>
        </w:rPr>
      </w:pPr>
      <w:r>
        <w:rPr>
          <w:rFonts w:ascii="GHEA Grapalat" w:hAnsi="GHEA Grapalat" w:cs="Sylfaen"/>
          <w:color w:val="FF0000"/>
        </w:rPr>
        <w:t xml:space="preserve">          </w:t>
      </w:r>
      <w:r w:rsidRPr="00793DC2">
        <w:rPr>
          <w:rFonts w:ascii="GHEA Grapalat" w:hAnsi="GHEA Grapalat" w:cs="Sylfaen"/>
        </w:rPr>
        <w:t>При этом</w:t>
      </w:r>
      <w:r w:rsidRPr="00697C9E">
        <w:rPr>
          <w:rFonts w:ascii="GHEA Grapalat" w:hAnsi="GHEA Grapalat" w:cs="Sylfaen"/>
        </w:rPr>
        <w:t>;</w:t>
      </w:r>
    </w:p>
    <w:p w14:paraId="72A4FE9A" w14:textId="77777777" w:rsidR="00095FEB" w:rsidRPr="00EA356D" w:rsidRDefault="00095FEB" w:rsidP="00095FEB">
      <w:pPr>
        <w:widowControl w:val="0"/>
        <w:tabs>
          <w:tab w:val="left" w:pos="1134"/>
        </w:tabs>
        <w:ind w:left="-360"/>
        <w:jc w:val="both"/>
        <w:rPr>
          <w:rFonts w:ascii="GHEA Grapalat" w:hAnsi="GHEA Grapalat"/>
        </w:rPr>
      </w:pPr>
      <w:r w:rsidRPr="00697C9E">
        <w:rPr>
          <w:rFonts w:ascii="GHEA Grapalat" w:hAnsi="GHEA Grapalat" w:cs="Sylfaen"/>
        </w:rPr>
        <w:t>-</w:t>
      </w:r>
      <w:r w:rsidRPr="00793DC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sidRPr="00F96C75">
        <w:rPr>
          <w:rFonts w:ascii="GHEA Grapalat" w:hAnsi="GHEA Grapalat" w:cs="Sylfaen"/>
        </w:rPr>
        <w:t xml:space="preserve">, </w:t>
      </w:r>
      <w:r w:rsidRPr="00EA356D">
        <w:rPr>
          <w:rFonts w:ascii="GHEA Grapalat" w:hAnsi="GHEA Grapalat" w:cs="Sylfaen"/>
        </w:rPr>
        <w:t xml:space="preserve"> </w:t>
      </w:r>
      <w:r w:rsidRPr="006A6922">
        <w:rPr>
          <w:rFonts w:ascii="GHEA Grapalat" w:hAnsi="GHEA Grapalat" w:cs="Sylfaen"/>
        </w:rPr>
        <w:t xml:space="preserve">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w:t>
      </w:r>
      <w:r>
        <w:rPr>
          <w:rFonts w:ascii="GHEA Grapalat" w:hAnsi="GHEA Grapalat"/>
        </w:rPr>
        <w:t>субподрядчика</w:t>
      </w:r>
      <w:r w:rsidRPr="005416EF">
        <w:rPr>
          <w:rFonts w:ascii="GHEA Grapalat" w:hAnsi="GHEA Grapalat"/>
        </w:rPr>
        <w:t>,</w:t>
      </w:r>
      <w:r w:rsidRPr="00793DC2">
        <w:rPr>
          <w:rFonts w:ascii="GHEA Grapalat" w:hAnsi="GHEA Grapalat" w:cs="Sylfaen"/>
        </w:rPr>
        <w:t xml:space="preserve">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Pr="00EA356D">
        <w:rPr>
          <w:rFonts w:ascii="GHEA Grapalat" w:hAnsi="GHEA Grapalat" w:cs="Sylfaen"/>
        </w:rPr>
        <w:t>,</w:t>
      </w:r>
    </w:p>
    <w:p w14:paraId="3EC85175" w14:textId="77777777" w:rsidR="00095FEB" w:rsidRPr="00DC5E1E" w:rsidRDefault="00095FEB" w:rsidP="00095FEB">
      <w:pPr>
        <w:widowControl w:val="0"/>
        <w:ind w:left="-142" w:firstLine="426"/>
        <w:contextualSpacing/>
        <w:jc w:val="both"/>
        <w:rPr>
          <w:rFonts w:ascii="GHEA Grapalat" w:hAnsi="GHEA Grapalat"/>
        </w:rPr>
      </w:pPr>
      <w:r w:rsidRPr="00DC5E1E">
        <w:rPr>
          <w:rFonts w:ascii="GHEA Grapalat" w:hAnsi="GHEA Grapalat"/>
        </w:rPr>
        <w:t xml:space="preserve">- </w:t>
      </w:r>
      <w:r>
        <w:rPr>
          <w:rFonts w:ascii="GHEA Grapalat" w:hAnsi="GHEA Grapalat" w:cs="Sylfaen"/>
          <w:lang w:val="en-US"/>
        </w:rPr>
        <w:t>o</w:t>
      </w:r>
      <w:r w:rsidRPr="006A6922">
        <w:rPr>
          <w:rFonts w:ascii="GHEA Grapalat" w:hAnsi="GHEA Grapalat" w:cs="Sylfaen"/>
        </w:rPr>
        <w:t>бстоятельство, предусмотренное в пункте 8.9.1 части 1 настоящего приглашения, не считается нарушением обязательств, взятых в рамках процесса закупки.</w:t>
      </w:r>
    </w:p>
    <w:p w14:paraId="25E9C48E" w14:textId="77777777" w:rsidR="00095FEB" w:rsidRPr="009044F1" w:rsidRDefault="00095FEB" w:rsidP="00095FEB">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60643C5C" w14:textId="77777777" w:rsidR="004E22AA" w:rsidRDefault="004E22AA" w:rsidP="004E22AA">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w:t>
      </w:r>
      <w:r w:rsidRPr="00A74478">
        <w:rPr>
          <w:rFonts w:ascii="GHEA Grapalat" w:hAnsi="GHEA Grapalat"/>
          <w:sz w:val="24"/>
          <w:szCs w:val="24"/>
        </w:rPr>
        <w:lastRenderedPageBreak/>
        <w:t xml:space="preserve">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6C8F56" w14:textId="77777777" w:rsidR="004E22AA" w:rsidRPr="001439BD" w:rsidRDefault="004E22AA" w:rsidP="004E22AA">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FC377A9" w14:textId="77777777" w:rsidR="004E22AA" w:rsidRPr="009044F1" w:rsidRDefault="004E22AA" w:rsidP="004E22AA">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68D268AF" w14:textId="77777777" w:rsidR="004E22AA" w:rsidRPr="009044F1" w:rsidRDefault="004E22AA" w:rsidP="004E22AA">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B06E228" w14:textId="77777777" w:rsidR="004E22AA" w:rsidRPr="00D3436F" w:rsidRDefault="004E22AA" w:rsidP="004E22A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021EF78B" w14:textId="77777777" w:rsidR="004E22AA" w:rsidRPr="008A3C60" w:rsidRDefault="004E22AA" w:rsidP="004E22AA">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790B4F42" w14:textId="77777777" w:rsidR="004E22AA" w:rsidRPr="000811C1" w:rsidRDefault="004E22AA" w:rsidP="004E22AA">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41EC86EC" w14:textId="77777777" w:rsidR="004E22AA" w:rsidRPr="009044F1" w:rsidRDefault="004E22AA" w:rsidP="004E22AA">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2A00E487" w14:textId="77777777" w:rsidR="004E22AA" w:rsidRPr="009044F1" w:rsidRDefault="004E22AA" w:rsidP="004E22A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F4BCBE2" w14:textId="77777777" w:rsidR="004E22AA" w:rsidRPr="005114D0" w:rsidRDefault="004E22AA" w:rsidP="004E22A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w:t>
      </w:r>
      <w:r w:rsidRPr="009044F1">
        <w:rPr>
          <w:rFonts w:ascii="GHEA Grapalat" w:hAnsi="GHEA Grapalat"/>
          <w:sz w:val="24"/>
          <w:szCs w:val="24"/>
        </w:rPr>
        <w:lastRenderedPageBreak/>
        <w:t>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9D989D3" w14:textId="77777777" w:rsidR="004E22AA" w:rsidRPr="00374F4A" w:rsidRDefault="004E22AA" w:rsidP="004E22AA">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49892CB5" w14:textId="77777777" w:rsidR="004E22AA" w:rsidRPr="009044F1" w:rsidRDefault="004E22AA" w:rsidP="004E22A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2E84F96A" w14:textId="77777777" w:rsidR="004E22AA" w:rsidRPr="009044F1" w:rsidRDefault="004E22AA" w:rsidP="004E22AA">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3E61334C" w14:textId="77777777" w:rsidR="004E22AA" w:rsidRPr="009044F1" w:rsidRDefault="004E22AA" w:rsidP="004E22AA">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31F9B1A5" w14:textId="77777777" w:rsidR="004E22AA" w:rsidRPr="000811C1" w:rsidRDefault="004E22AA" w:rsidP="004E22A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5320C1E9" w14:textId="77777777" w:rsidR="004E22AA" w:rsidRPr="009044F1" w:rsidRDefault="004E22AA" w:rsidP="004E22A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BBDF9D" w14:textId="77777777" w:rsidR="004E22AA" w:rsidRDefault="004E22AA" w:rsidP="004E22AA">
      <w:pPr>
        <w:pStyle w:val="BodyTextIndent2"/>
        <w:widowControl w:val="0"/>
        <w:spacing w:after="160" w:line="240" w:lineRule="auto"/>
        <w:ind w:firstLine="567"/>
        <w:rPr>
          <w:ins w:id="5"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047E46F5" w14:textId="77777777" w:rsidR="004E22AA" w:rsidRPr="00A53A6A" w:rsidRDefault="004E22AA" w:rsidP="004E22A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7B74CBF7" w14:textId="77777777" w:rsidR="004E22AA" w:rsidRDefault="004E22AA" w:rsidP="004E22A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AC1ADF4" w14:textId="77777777" w:rsidR="004E22AA" w:rsidRDefault="004E22AA" w:rsidP="004E22AA">
      <w:pPr>
        <w:pStyle w:val="norm"/>
        <w:widowControl w:val="0"/>
        <w:tabs>
          <w:tab w:val="left" w:pos="1276"/>
        </w:tabs>
        <w:spacing w:line="240" w:lineRule="auto"/>
        <w:ind w:left="142" w:firstLine="0"/>
        <w:rPr>
          <w:rFonts w:ascii="GHEA Grapalat" w:hAnsi="GHEA Grapalat"/>
          <w:sz w:val="24"/>
          <w:szCs w:val="24"/>
        </w:rPr>
      </w:pPr>
    </w:p>
    <w:p w14:paraId="033B40C9" w14:textId="77777777" w:rsidR="004E22AA" w:rsidRPr="00747338" w:rsidRDefault="004E22AA" w:rsidP="004E22A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FF93249" w14:textId="77777777" w:rsidR="001D2159" w:rsidRPr="00003FAD" w:rsidRDefault="001D2159" w:rsidP="00B46D58">
      <w:pPr>
        <w:widowControl w:val="0"/>
        <w:spacing w:after="160"/>
        <w:jc w:val="center"/>
        <w:rPr>
          <w:rFonts w:ascii="GHEA Grapalat" w:hAnsi="GHEA Grapalat"/>
          <w:b/>
          <w:color w:val="000000" w:themeColor="text1"/>
        </w:rPr>
      </w:pPr>
    </w:p>
    <w:p w14:paraId="360AE2C0" w14:textId="77777777" w:rsidR="001D2159" w:rsidRPr="00003FAD" w:rsidRDefault="001D2159" w:rsidP="00B46D58">
      <w:pPr>
        <w:widowControl w:val="0"/>
        <w:spacing w:after="160"/>
        <w:jc w:val="center"/>
        <w:rPr>
          <w:rFonts w:ascii="GHEA Grapalat" w:hAnsi="GHEA Grapalat"/>
          <w:b/>
          <w:color w:val="000000" w:themeColor="text1"/>
        </w:rPr>
      </w:pPr>
    </w:p>
    <w:p w14:paraId="5AA9BD7C" w14:textId="77777777" w:rsidR="00D544C1" w:rsidRPr="00003FAD"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 xml:space="preserve">Договор заключается заказчиком на основании решения Комиссии. Договор заключается в письменной форме, посредством составления одного </w:t>
      </w:r>
      <w:r w:rsidRPr="00003FAD">
        <w:rPr>
          <w:rFonts w:ascii="GHEA Grapalat" w:hAnsi="GHEA Grapalat"/>
          <w:color w:val="000000" w:themeColor="text1"/>
        </w:rPr>
        <w:lastRenderedPageBreak/>
        <w:t>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 xml:space="preserve">На основании требования о предоставлении обеспечений </w:t>
      </w:r>
      <w:r w:rsidR="004C0E39" w:rsidRPr="00003FAD">
        <w:rPr>
          <w:rFonts w:ascii="GHEA Grapalat" w:hAnsi="GHEA Grapalat"/>
          <w:color w:val="000000" w:themeColor="text1"/>
        </w:rPr>
        <w:lastRenderedPageBreak/>
        <w:t>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00B0BF36" w14:textId="77777777" w:rsidR="00CE473D" w:rsidRPr="00CF6994" w:rsidRDefault="006C7A9C" w:rsidP="00CE473D">
      <w:pPr>
        <w:widowControl w:val="0"/>
        <w:tabs>
          <w:tab w:val="left" w:pos="1276"/>
        </w:tabs>
        <w:spacing w:after="160"/>
        <w:ind w:firstLine="567"/>
        <w:jc w:val="both"/>
        <w:rPr>
          <w:ins w:id="6"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00CE473D"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CE473D">
        <w:rPr>
          <w:rFonts w:ascii="GHEA Grapalat" w:hAnsi="GHEA Grapalat" w:cs="Sylfaen"/>
          <w:lang w:val="hy-AM"/>
        </w:rPr>
        <w:t xml:space="preserve"> </w:t>
      </w:r>
      <w:r w:rsidR="00CE473D" w:rsidRPr="00060567">
        <w:rPr>
          <w:rFonts w:ascii="GHEA Grapalat" w:hAnsi="GHEA Grapalat" w:cs="Sylfaen"/>
          <w:lang w:val="hy-AM"/>
        </w:rPr>
        <w:t>если выполнение контракта (соглашения) не является поэтапным</w:t>
      </w:r>
      <w:r w:rsidR="00CE473D">
        <w:rPr>
          <w:rFonts w:ascii="GHEA Grapalat" w:hAnsi="GHEA Grapalat" w:cs="Sylfaen"/>
        </w:rPr>
        <w:t>.</w:t>
      </w:r>
    </w:p>
    <w:p w14:paraId="4650DDDD" w14:textId="17A4257B"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 xml:space="preserve">в </w:t>
      </w:r>
      <w:r w:rsidR="00012240" w:rsidRPr="00003FAD">
        <w:rPr>
          <w:rFonts w:ascii="GHEA Grapalat" w:hAnsi="GHEA Grapalat"/>
          <w:i/>
          <w:color w:val="000000" w:themeColor="text1"/>
        </w:rPr>
        <w:lastRenderedPageBreak/>
        <w:t>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7"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lastRenderedPageBreak/>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ДЕЙСТВИЙ И (ИЛИ) ПРИНЯТЫХ РЕШЕНИЙ, 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w:t>
      </w:r>
      <w:r w:rsidRPr="00003FAD">
        <w:rPr>
          <w:rFonts w:ascii="GHEA Grapalat" w:hAnsi="GHEA Grapalat"/>
          <w:color w:val="000000" w:themeColor="text1"/>
        </w:rPr>
        <w:lastRenderedPageBreak/>
        <w:t xml:space="preserve">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8"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9"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0"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1"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lastRenderedPageBreak/>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1B7DDD9B"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832CB8">
        <w:rPr>
          <w:rFonts w:ascii="GHEA Grapalat" w:hAnsi="GHEA Grapalat"/>
          <w:b/>
          <w:color w:val="000000" w:themeColor="text1"/>
          <w:sz w:val="22"/>
          <w:szCs w:val="22"/>
          <w:lang w:val="hy-AM"/>
        </w:rPr>
        <w:t>ԵՔ-ԳՀԾՁԲ-25/146</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328101C3"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832CB8">
        <w:rPr>
          <w:rFonts w:ascii="GHEA Grapalat" w:hAnsi="GHEA Grapalat"/>
          <w:b/>
          <w:color w:val="000000" w:themeColor="text1"/>
          <w:sz w:val="22"/>
          <w:szCs w:val="22"/>
          <w:lang w:val="hy-AM"/>
        </w:rPr>
        <w:t>ԵՔ-ԳՀԾՁԲ-25/146</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lastRenderedPageBreak/>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57CCA9CD"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832CB8">
        <w:rPr>
          <w:rFonts w:ascii="GHEA Grapalat" w:hAnsi="GHEA Grapalat"/>
          <w:b/>
          <w:color w:val="000000" w:themeColor="text1"/>
          <w:sz w:val="22"/>
          <w:szCs w:val="22"/>
          <w:lang w:val="hy-AM"/>
        </w:rPr>
        <w:t>ԵՔ-ԳՀԾՁԲ-25/146</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13A96BBC"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832CB8">
        <w:rPr>
          <w:rFonts w:ascii="GHEA Grapalat" w:hAnsi="GHEA Grapalat"/>
          <w:b/>
          <w:color w:val="000000" w:themeColor="text1"/>
          <w:sz w:val="22"/>
          <w:szCs w:val="22"/>
          <w:lang w:val="hy-AM"/>
        </w:rPr>
        <w:t>ԵՔ-ԳՀԾՁԲ-25/146</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2"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63833F34"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832CB8">
        <w:rPr>
          <w:rFonts w:ascii="GHEA Grapalat" w:hAnsi="GHEA Grapalat"/>
          <w:b/>
          <w:color w:val="000000" w:themeColor="text1"/>
          <w:sz w:val="22"/>
          <w:szCs w:val="22"/>
          <w:lang w:val="hy-AM"/>
        </w:rPr>
        <w:t>ԵՔ-ԳՀԾՁԲ-25/146</w:t>
      </w:r>
      <w:r w:rsidR="003A6870">
        <w:rPr>
          <w:rFonts w:ascii="GHEA Grapalat" w:hAnsi="GHEA Grapalat"/>
          <w:b/>
          <w:color w:val="000000" w:themeColor="text1"/>
          <w:lang w:val="hy-AM"/>
        </w:rPr>
        <w:t xml:space="preserve"> </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3"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4"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0C7E4C5D"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832CB8">
        <w:rPr>
          <w:rFonts w:ascii="GHEA Grapalat" w:hAnsi="GHEA Grapalat"/>
          <w:b/>
          <w:color w:val="000000" w:themeColor="text1"/>
          <w:lang w:val="hy-AM"/>
        </w:rPr>
        <w:t>ԵՔ-ԳՀԾՁԲ-25/146</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2C2CDD21"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832CB8">
        <w:rPr>
          <w:rFonts w:ascii="GHEA Grapalat" w:hAnsi="GHEA Grapalat"/>
          <w:b/>
          <w:color w:val="000000" w:themeColor="text1"/>
          <w:lang w:val="hy-AM"/>
        </w:rPr>
        <w:t>ԵՔ-ԳՀԾՁԲ-25/146</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22"/>
        <w:gridCol w:w="1701"/>
        <w:gridCol w:w="1701"/>
        <w:gridCol w:w="1559"/>
        <w:gridCol w:w="2598"/>
      </w:tblGrid>
      <w:tr w:rsidR="00003FAD" w:rsidRPr="00003FAD" w14:paraId="2CE87B47" w14:textId="77777777" w:rsidTr="00DF538B">
        <w:trPr>
          <w:trHeight w:val="916"/>
          <w:jc w:val="center"/>
        </w:trPr>
        <w:tc>
          <w:tcPr>
            <w:tcW w:w="2222"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DF538B">
        <w:trPr>
          <w:jc w:val="center"/>
        </w:trPr>
        <w:tc>
          <w:tcPr>
            <w:tcW w:w="2222"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F24F4F" w:rsidRPr="00003FAD" w14:paraId="719E16AA" w14:textId="77777777" w:rsidTr="00626827">
        <w:trPr>
          <w:trHeight w:val="20"/>
          <w:jc w:val="center"/>
        </w:trPr>
        <w:tc>
          <w:tcPr>
            <w:tcW w:w="2222" w:type="dxa"/>
            <w:tcBorders>
              <w:top w:val="single" w:sz="4" w:space="0" w:color="auto"/>
              <w:left w:val="single" w:sz="4" w:space="0" w:color="auto"/>
              <w:bottom w:val="single" w:sz="4" w:space="0" w:color="auto"/>
              <w:right w:val="single" w:sz="4" w:space="0" w:color="auto"/>
            </w:tcBorders>
            <w:vAlign w:val="center"/>
          </w:tcPr>
          <w:p w14:paraId="455A5C66" w14:textId="54A93162" w:rsidR="00F24F4F" w:rsidRPr="00F24F4F" w:rsidRDefault="004B2C66" w:rsidP="00F24F4F">
            <w:pPr>
              <w:jc w:val="center"/>
              <w:rPr>
                <w:rFonts w:ascii="GHEA Grapalat" w:hAnsi="GHEA Grapalat" w:cs="Arial"/>
                <w:b/>
                <w:bCs/>
                <w:sz w:val="16"/>
                <w:szCs w:val="16"/>
              </w:rPr>
            </w:pPr>
            <w:r>
              <w:rPr>
                <w:rFonts w:ascii="GHEA Grapalat" w:hAnsi="GHEA Grapalat" w:cs="Arial"/>
                <w:b/>
                <w:bCs/>
                <w:sz w:val="16"/>
                <w:szCs w:val="16"/>
              </w:rPr>
              <w:t>1</w:t>
            </w:r>
          </w:p>
        </w:tc>
        <w:tc>
          <w:tcPr>
            <w:tcW w:w="1701" w:type="dxa"/>
            <w:tcBorders>
              <w:top w:val="single" w:sz="4" w:space="0" w:color="auto"/>
              <w:left w:val="single" w:sz="4" w:space="0" w:color="auto"/>
              <w:bottom w:val="single" w:sz="4" w:space="0" w:color="auto"/>
              <w:right w:val="single" w:sz="4" w:space="0" w:color="auto"/>
            </w:tcBorders>
            <w:vAlign w:val="center"/>
          </w:tcPr>
          <w:p w14:paraId="36979051" w14:textId="1F04EB4B" w:rsidR="00F24F4F" w:rsidRDefault="00832CB8" w:rsidP="00F24F4F">
            <w:pPr>
              <w:widowControl w:val="0"/>
              <w:rPr>
                <w:rFonts w:ascii="GHEA Grapalat" w:hAnsi="GHEA Grapalat"/>
                <w:color w:val="000000" w:themeColor="text1"/>
                <w:sz w:val="22"/>
                <w:szCs w:val="22"/>
              </w:rPr>
            </w:pPr>
            <w:r>
              <w:rPr>
                <w:rFonts w:ascii="GHEA Grapalat" w:hAnsi="GHEA Grapalat"/>
                <w:i/>
                <w:color w:val="000000" w:themeColor="text1"/>
                <w:spacing w:val="6"/>
                <w:sz w:val="22"/>
                <w:szCs w:val="22"/>
              </w:rPr>
              <w:t>у</w:t>
            </w:r>
            <w:r w:rsidRPr="00832CB8">
              <w:rPr>
                <w:rFonts w:ascii="GHEA Grapalat" w:hAnsi="GHEA Grapalat"/>
                <w:color w:val="000000" w:themeColor="text1"/>
                <w:spacing w:val="6"/>
                <w:sz w:val="22"/>
                <w:szCs w:val="22"/>
              </w:rPr>
              <w:t>слуги по предоставлению заключения экспертизы лифта административного здания аппарата руководителя административного района Канакер-Зейтун города Еревана</w:t>
            </w:r>
          </w:p>
        </w:tc>
        <w:tc>
          <w:tcPr>
            <w:tcW w:w="1701" w:type="dxa"/>
            <w:tcBorders>
              <w:top w:val="single" w:sz="4" w:space="0" w:color="auto"/>
              <w:left w:val="single" w:sz="4" w:space="0" w:color="auto"/>
              <w:bottom w:val="single" w:sz="4" w:space="0" w:color="auto"/>
              <w:right w:val="single" w:sz="4" w:space="0" w:color="auto"/>
            </w:tcBorders>
          </w:tcPr>
          <w:p w14:paraId="6F885667" w14:textId="77777777" w:rsidR="00F24F4F" w:rsidRPr="00003FAD" w:rsidRDefault="00F24F4F" w:rsidP="00F24F4F">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C67AB99" w14:textId="77777777" w:rsidR="00F24F4F" w:rsidRPr="00003FAD" w:rsidRDefault="00F24F4F" w:rsidP="00F24F4F">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tcPr>
          <w:p w14:paraId="102EE1EE" w14:textId="77777777" w:rsidR="00F24F4F" w:rsidRPr="00003FAD" w:rsidRDefault="00F24F4F" w:rsidP="00F24F4F">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4601A690" w14:textId="77777777" w:rsidR="00C14135" w:rsidRDefault="00C14135" w:rsidP="00A77CB2">
      <w:pPr>
        <w:jc w:val="both"/>
        <w:rPr>
          <w:rFonts w:ascii="GHEA Grapalat" w:hAnsi="GHEA Grapalat"/>
          <w:i/>
          <w:color w:val="000000" w:themeColor="text1"/>
          <w:sz w:val="22"/>
          <w:szCs w:val="22"/>
        </w:rPr>
      </w:pPr>
    </w:p>
    <w:p w14:paraId="1AEA5F8B" w14:textId="77777777" w:rsidR="00C14135" w:rsidRDefault="00C14135" w:rsidP="00A77CB2">
      <w:pPr>
        <w:jc w:val="both"/>
        <w:rPr>
          <w:rFonts w:ascii="GHEA Grapalat" w:hAnsi="GHEA Grapalat"/>
          <w:i/>
          <w:color w:val="000000" w:themeColor="text1"/>
          <w:sz w:val="22"/>
          <w:szCs w:val="22"/>
        </w:rPr>
      </w:pPr>
    </w:p>
    <w:p w14:paraId="7BD3E127" w14:textId="77777777" w:rsidR="00C14135" w:rsidRDefault="00C14135" w:rsidP="00A77CB2">
      <w:pPr>
        <w:jc w:val="both"/>
        <w:rPr>
          <w:rFonts w:ascii="GHEA Grapalat" w:hAnsi="GHEA Grapalat"/>
          <w:i/>
          <w:color w:val="000000" w:themeColor="text1"/>
          <w:sz w:val="22"/>
          <w:szCs w:val="22"/>
        </w:rPr>
      </w:pPr>
    </w:p>
    <w:p w14:paraId="3FB62F21" w14:textId="77777777" w:rsidR="00C14135" w:rsidRDefault="00C14135"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4541E509"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832CB8">
        <w:rPr>
          <w:rFonts w:ascii="GHEA Grapalat" w:hAnsi="GHEA Grapalat"/>
          <w:b/>
          <w:color w:val="000000" w:themeColor="text1"/>
          <w:lang w:val="hy-AM"/>
        </w:rPr>
        <w:t>ԵՔ-ԳՀԾՁԲ-25/146</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6A323384"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832CB8">
        <w:rPr>
          <w:rFonts w:ascii="GHEA Grapalat" w:hAnsi="GHEA Grapalat"/>
          <w:b/>
          <w:color w:val="000000" w:themeColor="text1"/>
          <w:lang w:val="hy-AM"/>
        </w:rPr>
        <w:t>ԵՔ-ԳՀԾՁԲ-25/146</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lastRenderedPageBreak/>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lastRenderedPageBreak/>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519A04C1"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832CB8">
        <w:rPr>
          <w:rFonts w:ascii="GHEA Grapalat" w:hAnsi="GHEA Grapalat"/>
          <w:b/>
          <w:color w:val="000000" w:themeColor="text1"/>
          <w:lang w:val="hy-AM"/>
        </w:rPr>
        <w:t>ԵՔ-ԳՀԾՁԲ-25/146</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711544F2"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832CB8">
        <w:rPr>
          <w:rFonts w:ascii="GHEA Grapalat" w:hAnsi="GHEA Grapalat"/>
          <w:b/>
          <w:color w:val="000000" w:themeColor="text1"/>
          <w:sz w:val="22"/>
          <w:szCs w:val="22"/>
          <w:lang w:val="hy-AM"/>
        </w:rPr>
        <w:t>ԵՔ-ԳՀԾՁԲ-25/146</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036E7A3D"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832CB8">
        <w:rPr>
          <w:rFonts w:ascii="GHEA Grapalat" w:hAnsi="GHEA Grapalat"/>
          <w:b/>
          <w:color w:val="000000" w:themeColor="text1"/>
          <w:lang w:val="hy-AM"/>
        </w:rPr>
        <w:t>ԵՔ-ԳՀԾՁԲ-25/146</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6C4F3C97"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ДЛЯ НУЖД </w:t>
      </w:r>
      <w:r w:rsidR="00D76EB9">
        <w:rPr>
          <w:rFonts w:ascii="GHEA Grapalat" w:hAnsi="GHEA Grapalat"/>
          <w:b/>
          <w:color w:val="000000" w:themeColor="text1"/>
          <w:sz w:val="22"/>
          <w:szCs w:val="22"/>
        </w:rPr>
        <w:t>МЭРИИ Г.ЕРЕВАНА</w:t>
      </w:r>
    </w:p>
    <w:p w14:paraId="0687065A" w14:textId="7689527F"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832CB8">
        <w:rPr>
          <w:rFonts w:ascii="GHEA Grapalat" w:hAnsi="GHEA Grapalat"/>
          <w:b/>
          <w:color w:val="000000" w:themeColor="text1"/>
          <w:sz w:val="22"/>
          <w:szCs w:val="22"/>
          <w:lang w:val="hy-AM"/>
        </w:rPr>
        <w:t>ԵՔ-ԳՀԾՁԲ-25/146</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5"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5F0723C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82810">
              <w:rPr>
                <w:rFonts w:ascii="GHEA Grapalat" w:hAnsi="GHEA Grapalat"/>
                <w:color w:val="000000" w:themeColor="text1"/>
              </w:rPr>
              <w:t>2025</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6"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60672C66"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 xml:space="preserve">Заказчик поручает, а Исполнитель принимает обязательство по предоставлению  </w:t>
      </w:r>
      <w:r w:rsidR="00832CB8">
        <w:rPr>
          <w:rFonts w:ascii="GHEA Grapalat" w:hAnsi="GHEA Grapalat"/>
          <w:i/>
          <w:color w:val="000000" w:themeColor="text1"/>
          <w:spacing w:val="6"/>
          <w:sz w:val="22"/>
          <w:szCs w:val="22"/>
        </w:rPr>
        <w:t>у</w:t>
      </w:r>
      <w:r w:rsidR="00832CB8" w:rsidRPr="00832CB8">
        <w:rPr>
          <w:rFonts w:ascii="GHEA Grapalat" w:hAnsi="GHEA Grapalat"/>
          <w:color w:val="000000" w:themeColor="text1"/>
          <w:spacing w:val="6"/>
          <w:sz w:val="22"/>
          <w:szCs w:val="22"/>
        </w:rPr>
        <w:t>слуги по предоставлению заключения экспертизы лифта административного здания аппарата руководителя административного района Канакер-Зейтун города Еревана</w:t>
      </w:r>
      <w:r w:rsidR="00850442" w:rsidRPr="00003FAD">
        <w:rPr>
          <w:rFonts w:ascii="GHEA Grapalat" w:hAnsi="GHEA Grapalat"/>
          <w:color w:val="000000" w:themeColor="text1"/>
        </w:rPr>
        <w:t xml:space="preserve"> </w:t>
      </w:r>
      <w:r w:rsidR="008178CA" w:rsidRPr="00003FAD">
        <w:rPr>
          <w:rFonts w:ascii="GHEA Grapalat" w:hAnsi="GHEA Grapalat"/>
          <w:color w:val="000000" w:themeColor="text1"/>
        </w:rPr>
        <w:t>(далее — услуга), согласно требованиям Технической характеристики-графика закупки, установленной Приложением № 1 и, составляющим неотъемлемую часть настоящего договора (далее — договор).</w:t>
      </w:r>
    </w:p>
    <w:p w14:paraId="5D6C24B9" w14:textId="711F41F5"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57324C56"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3FA774A8"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lastRenderedPageBreak/>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2610438A"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850442">
        <w:rPr>
          <w:rFonts w:ascii="GHEA Grapalat" w:hAnsi="GHEA Grapalat"/>
          <w:color w:val="000000" w:themeColor="text1"/>
        </w:rPr>
        <w:t>10</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акт сдачи-приемки, а также положительное заключение, </w:t>
      </w:r>
      <w:r w:rsidRPr="00003FAD">
        <w:rPr>
          <w:rFonts w:ascii="GHEA Grapalat" w:hAnsi="GHEA Grapalat"/>
          <w:color w:val="000000" w:themeColor="text1"/>
        </w:rPr>
        <w:lastRenderedPageBreak/>
        <w:t xml:space="preserve">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577DABA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w:t>
      </w:r>
      <w:r w:rsidRPr="00003FAD">
        <w:rPr>
          <w:rFonts w:ascii="GHEA Grapalat" w:hAnsi="GHEA Grapalat"/>
          <w:color w:val="000000" w:themeColor="text1"/>
        </w:rPr>
        <w:lastRenderedPageBreak/>
        <w:t xml:space="preserve">(Приложение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6004FDC6"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850442">
        <w:rPr>
          <w:rFonts w:ascii="GHEA Grapalat" w:hAnsi="GHEA Grapalat"/>
          <w:color w:val="000000" w:themeColor="text1"/>
          <w:lang w:val="hy-AM"/>
        </w:rPr>
        <w:t>0.5</w:t>
      </w:r>
      <w:r w:rsidRPr="00003FAD">
        <w:rPr>
          <w:rFonts w:ascii="GHEA Grapalat" w:hAnsi="GHEA Grapalat"/>
          <w:color w:val="000000" w:themeColor="text1"/>
        </w:rPr>
        <w:t>(процент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3603CDBF"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850442">
        <w:rPr>
          <w:rFonts w:ascii="GHEA Grapalat" w:hAnsi="GHEA Grapalat"/>
          <w:color w:val="000000" w:themeColor="text1"/>
          <w:lang w:val="hy-AM"/>
        </w:rPr>
        <w:t>0</w:t>
      </w:r>
      <w:r w:rsidRPr="00003FAD">
        <w:rPr>
          <w:rFonts w:ascii="GHEA Grapalat" w:hAnsi="GHEA Grapalat"/>
          <w:color w:val="000000" w:themeColor="text1"/>
        </w:rPr>
        <w:t>5 (ноль целых пят</w:t>
      </w:r>
      <w:r w:rsidR="009A0B5D">
        <w:rPr>
          <w:rFonts w:ascii="GHEA Grapalat" w:hAnsi="GHEA Grapalat"/>
          <w:color w:val="000000" w:themeColor="text1"/>
        </w:rPr>
        <w:t>надцать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FBE603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 xml:space="preserve">За нарушение Заказчиком предусмотренного пунктом 4.2 договора срока, в отношении Заказчика за каждый просроченный рабочий день </w:t>
      </w:r>
      <w:r w:rsidRPr="00003FAD">
        <w:rPr>
          <w:rFonts w:ascii="GHEA Grapalat" w:hAnsi="GHEA Grapalat"/>
          <w:color w:val="000000" w:themeColor="text1"/>
        </w:rPr>
        <w:lastRenderedPageBreak/>
        <w:t>исчисляется пеня в размере 0,05 (ноль целых пять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3744328A" w14:textId="77777777" w:rsidR="00095FEB" w:rsidRPr="00D443DF" w:rsidRDefault="00095FEB" w:rsidP="00095FEB">
      <w:pPr>
        <w:widowControl w:val="0"/>
        <w:tabs>
          <w:tab w:val="left" w:pos="1134"/>
        </w:tabs>
        <w:spacing w:after="160" w:line="377" w:lineRule="auto"/>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w:t>
      </w:r>
      <w:r w:rsidRPr="00D443DF">
        <w:rPr>
          <w:rFonts w:ascii="GHEA Grapalat" w:hAnsi="GHEA Grapalat"/>
        </w:rPr>
        <w:lastRenderedPageBreak/>
        <w:t>договора:</w:t>
      </w:r>
    </w:p>
    <w:p w14:paraId="4E53AF6C" w14:textId="77777777" w:rsidR="00095FEB" w:rsidRPr="009F3DC7" w:rsidRDefault="00095FEB" w:rsidP="00095FEB">
      <w:pPr>
        <w:widowControl w:val="0"/>
        <w:tabs>
          <w:tab w:val="left" w:pos="1134"/>
        </w:tabs>
        <w:spacing w:after="160" w:line="377" w:lineRule="auto"/>
        <w:ind w:firstLine="567"/>
        <w:jc w:val="both"/>
        <w:rPr>
          <w:rFonts w:ascii="GHEA Grapalat" w:hAnsi="GHEA Grapalat"/>
        </w:rPr>
      </w:pPr>
      <w:r w:rsidRPr="009F3DC7">
        <w:rPr>
          <w:rFonts w:ascii="GHEA Grapalat" w:hAnsi="GHEA Grapalat"/>
        </w:rPr>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14:paraId="7B7DB386" w14:textId="77777777" w:rsidR="00095FEB" w:rsidRPr="009F3DC7" w:rsidRDefault="00095FEB" w:rsidP="00095FEB">
      <w:pPr>
        <w:widowControl w:val="0"/>
        <w:tabs>
          <w:tab w:val="left" w:pos="1134"/>
        </w:tabs>
        <w:spacing w:after="160" w:line="377" w:lineRule="auto"/>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Pr="00DC5E1E">
        <w:rPr>
          <w:rFonts w:ascii="GHEA Grapalat" w:hAnsi="GHEA Grapalat"/>
        </w:rPr>
        <w:t xml:space="preserve">. </w:t>
      </w:r>
      <w:r w:rsidRPr="00B07E40">
        <w:rPr>
          <w:rFonts w:ascii="GHEA Grapalat" w:hAnsi="GHEA Grapalat"/>
        </w:rPr>
        <w:t xml:space="preserve">При этом в случае применения настоящего подпункта </w:t>
      </w:r>
      <w:r>
        <w:rPr>
          <w:rFonts w:ascii="GHEA Grapalat" w:hAnsi="GHEA Grapalat"/>
        </w:rPr>
        <w:t>субподрядчик</w:t>
      </w:r>
      <w:r w:rsidRPr="00B07E40">
        <w:rPr>
          <w:rFonts w:ascii="GHEA Grapalat" w:hAnsi="GHEA Grapalat"/>
        </w:rPr>
        <w:t>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GHEA Grapalat" w:hAnsi="GHEA Grapalat"/>
        </w:rPr>
        <w:footnoteReference w:customMarkFollows="1" w:id="11"/>
        <w:t>23</w:t>
      </w:r>
      <w:r w:rsidRPr="009F3DC7">
        <w:rPr>
          <w:rFonts w:ascii="GHEA Grapalat" w:hAnsi="GHEA Grapalat"/>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lastRenderedPageBreak/>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17D70D03"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w:t>
      </w:r>
      <w:r w:rsidRPr="000C58D3">
        <w:rPr>
          <w:rFonts w:ascii="GHEA Grapalat" w:hAnsi="GHEA Grapalat"/>
        </w:rPr>
        <w:lastRenderedPageBreak/>
        <w:t>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01AF66C"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156C47E8"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и № 4  к настоящему Договору считаются неотъемлемой частью договора, и каждой стороне предоставляется по одному экземпляру договора.</w:t>
      </w:r>
    </w:p>
    <w:p w14:paraId="760F4B5F" w14:textId="77777777" w:rsidR="00791652" w:rsidRPr="000C58D3" w:rsidRDefault="00791652" w:rsidP="00791652">
      <w:pPr>
        <w:widowControl w:val="0"/>
        <w:spacing w:after="160" w:line="360" w:lineRule="auto"/>
        <w:rPr>
          <w:rFonts w:ascii="GHEA Grapalat" w:hAnsi="GHEA Grapalat"/>
          <w:bCs/>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5902FCDF"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832CB8">
        <w:rPr>
          <w:rFonts w:ascii="GHEA Grapalat" w:hAnsi="GHEA Grapalat"/>
          <w:b/>
          <w:color w:val="000000" w:themeColor="text1"/>
          <w:sz w:val="22"/>
          <w:szCs w:val="22"/>
          <w:lang w:val="hy-AM"/>
        </w:rPr>
        <w:t>ԵՔ-ԳՀԾՁԲ-25/146</w:t>
      </w:r>
      <w:r w:rsidRPr="00003FAD">
        <w:rPr>
          <w:rFonts w:ascii="GHEA Grapalat" w:hAnsi="GHEA Grapalat"/>
          <w:color w:val="000000" w:themeColor="text1"/>
          <w:sz w:val="24"/>
          <w:szCs w:val="24"/>
          <w:lang w:val="af-ZA"/>
        </w:rPr>
        <w:t>»</w:t>
      </w:r>
    </w:p>
    <w:p w14:paraId="6F03E0C8" w14:textId="71606458"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2431"/>
        <w:gridCol w:w="1078"/>
        <w:gridCol w:w="1052"/>
        <w:gridCol w:w="762"/>
        <w:gridCol w:w="2125"/>
        <w:gridCol w:w="1628"/>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8638B2">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43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762"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753"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8638B2">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3"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43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762"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125"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62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ED28A0" w:rsidRPr="00003FAD" w14:paraId="6E131907" w14:textId="77777777" w:rsidTr="009D7CD1">
        <w:trPr>
          <w:trHeight w:val="277"/>
          <w:jc w:val="center"/>
        </w:trPr>
        <w:tc>
          <w:tcPr>
            <w:tcW w:w="508" w:type="dxa"/>
            <w:vAlign w:val="center"/>
          </w:tcPr>
          <w:p w14:paraId="2C3655F4" w14:textId="7726C84A" w:rsidR="00ED28A0" w:rsidRPr="00A83B50" w:rsidRDefault="00ED28A0" w:rsidP="00ED28A0">
            <w:pPr>
              <w:pStyle w:val="BodyTextIndent2"/>
              <w:spacing w:line="240" w:lineRule="auto"/>
              <w:ind w:firstLine="0"/>
              <w:jc w:val="center"/>
              <w:rPr>
                <w:rFonts w:ascii="Helvetica" w:hAnsi="Helvetica" w:cs="Helvetica"/>
                <w:b/>
                <w:bCs/>
                <w:shd w:val="clear" w:color="auto" w:fill="FFFFFF"/>
              </w:rPr>
            </w:pPr>
            <w:r>
              <w:rPr>
                <w:rFonts w:ascii="Helvetica" w:hAnsi="Helvetica" w:cs="Helvetica"/>
                <w:b/>
                <w:bCs/>
                <w:shd w:val="clear" w:color="auto" w:fill="FFFFFF"/>
              </w:rPr>
              <w:t>1</w:t>
            </w:r>
          </w:p>
        </w:tc>
        <w:tc>
          <w:tcPr>
            <w:tcW w:w="1683" w:type="dxa"/>
            <w:vAlign w:val="center"/>
          </w:tcPr>
          <w:p w14:paraId="3B8C3B5F" w14:textId="298E79DF" w:rsidR="00ED28A0" w:rsidRPr="004B2C66" w:rsidRDefault="00ED28A0" w:rsidP="00ED28A0">
            <w:pPr>
              <w:widowControl w:val="0"/>
              <w:spacing w:after="120"/>
              <w:jc w:val="center"/>
              <w:rPr>
                <w:rFonts w:ascii="GHEA Grapalat" w:hAnsi="GHEA Grapalat"/>
                <w:color w:val="000000" w:themeColor="text1"/>
                <w:sz w:val="20"/>
              </w:rPr>
            </w:pPr>
            <w:r w:rsidRPr="00AE1B0E">
              <w:rPr>
                <w:rFonts w:ascii="GHEA Grapalat" w:hAnsi="GHEA Grapalat" w:cs="Arial"/>
                <w:sz w:val="16"/>
                <w:szCs w:val="16"/>
                <w:lang w:val="hy-AM"/>
              </w:rPr>
              <w:t>50531110/</w:t>
            </w:r>
            <w:r>
              <w:rPr>
                <w:rFonts w:ascii="GHEA Grapalat" w:hAnsi="GHEA Grapalat" w:cs="Arial"/>
                <w:sz w:val="16"/>
                <w:szCs w:val="16"/>
              </w:rPr>
              <w:t>2</w:t>
            </w:r>
          </w:p>
        </w:tc>
        <w:tc>
          <w:tcPr>
            <w:tcW w:w="2431" w:type="dxa"/>
            <w:vAlign w:val="center"/>
          </w:tcPr>
          <w:p w14:paraId="148CB311" w14:textId="77777777" w:rsidR="00ED28A0" w:rsidRPr="00994171" w:rsidRDefault="00ED28A0" w:rsidP="00ED28A0">
            <w:pPr>
              <w:rPr>
                <w:rFonts w:ascii="Sylfaen" w:hAnsi="Sylfaen"/>
                <w:b/>
                <w:sz w:val="18"/>
              </w:rPr>
            </w:pPr>
            <w:r w:rsidRPr="00994171">
              <w:rPr>
                <w:rFonts w:ascii="Sylfaen" w:hAnsi="Sylfaen"/>
                <w:b/>
                <w:sz w:val="18"/>
              </w:rPr>
              <w:t xml:space="preserve">описание опасных производственных объектов  </w:t>
            </w:r>
          </w:p>
          <w:p w14:paraId="74BE5DBA" w14:textId="77777777" w:rsidR="00ED28A0" w:rsidRPr="00994171" w:rsidRDefault="00ED28A0" w:rsidP="00ED28A0">
            <w:pPr>
              <w:rPr>
                <w:rFonts w:ascii="Sylfaen" w:hAnsi="Sylfaen"/>
                <w:sz w:val="18"/>
              </w:rPr>
            </w:pPr>
            <w:r w:rsidRPr="00994171">
              <w:rPr>
                <w:rFonts w:ascii="Sylfaen" w:hAnsi="Sylfaen"/>
                <w:sz w:val="18"/>
              </w:rPr>
              <w:t xml:space="preserve"> 1 лифт – пассажирский</w:t>
            </w:r>
          </w:p>
          <w:p w14:paraId="461E9E82" w14:textId="77777777" w:rsidR="00ED28A0" w:rsidRPr="00994171" w:rsidRDefault="00ED28A0" w:rsidP="00ED28A0">
            <w:pPr>
              <w:rPr>
                <w:rFonts w:ascii="Sylfaen" w:hAnsi="Sylfaen"/>
                <w:sz w:val="18"/>
              </w:rPr>
            </w:pPr>
            <w:r w:rsidRPr="00994171">
              <w:rPr>
                <w:rFonts w:ascii="Sylfaen" w:hAnsi="Sylfaen"/>
                <w:sz w:val="18"/>
              </w:rPr>
              <w:t>Грузоподъемность 320кг</w:t>
            </w:r>
          </w:p>
          <w:p w14:paraId="1FB3B779" w14:textId="77777777" w:rsidR="00ED28A0" w:rsidRPr="00994171" w:rsidRDefault="00ED28A0" w:rsidP="00ED28A0">
            <w:pPr>
              <w:rPr>
                <w:rFonts w:ascii="Sylfaen" w:hAnsi="Sylfaen"/>
                <w:sz w:val="18"/>
              </w:rPr>
            </w:pPr>
            <w:r w:rsidRPr="00994171">
              <w:rPr>
                <w:rFonts w:ascii="Sylfaen" w:hAnsi="Sylfaen"/>
                <w:sz w:val="18"/>
              </w:rPr>
              <w:t>номинальная скорость 0.65  м/сек</w:t>
            </w:r>
          </w:p>
          <w:p w14:paraId="4C92530E" w14:textId="77777777" w:rsidR="00ED28A0" w:rsidRPr="00994171" w:rsidRDefault="00ED28A0" w:rsidP="00ED28A0">
            <w:pPr>
              <w:rPr>
                <w:rFonts w:ascii="Sylfaen" w:hAnsi="Sylfaen"/>
                <w:sz w:val="18"/>
              </w:rPr>
            </w:pPr>
            <w:r w:rsidRPr="00994171">
              <w:rPr>
                <w:rFonts w:ascii="Sylfaen" w:hAnsi="Sylfaen"/>
                <w:sz w:val="18"/>
              </w:rPr>
              <w:t>трехфазное электричество</w:t>
            </w:r>
          </w:p>
          <w:p w14:paraId="24891F79" w14:textId="77777777" w:rsidR="00ED28A0" w:rsidRPr="00994171" w:rsidRDefault="00ED28A0" w:rsidP="00ED28A0">
            <w:pPr>
              <w:rPr>
                <w:rFonts w:ascii="Sylfaen" w:hAnsi="Sylfaen"/>
                <w:sz w:val="18"/>
              </w:rPr>
            </w:pPr>
            <w:r w:rsidRPr="00994171">
              <w:rPr>
                <w:rFonts w:ascii="Sylfaen" w:hAnsi="Sylfaen"/>
                <w:sz w:val="18"/>
              </w:rPr>
              <w:t>Этажность 6 этажей</w:t>
            </w:r>
          </w:p>
          <w:p w14:paraId="3B892133" w14:textId="77777777" w:rsidR="00ED28A0" w:rsidRPr="00994171" w:rsidRDefault="00ED28A0" w:rsidP="00ED28A0">
            <w:pPr>
              <w:rPr>
                <w:rFonts w:ascii="Sylfaen" w:hAnsi="Sylfaen"/>
                <w:sz w:val="18"/>
              </w:rPr>
            </w:pPr>
            <w:r w:rsidRPr="00994171">
              <w:rPr>
                <w:rFonts w:ascii="Sylfaen" w:hAnsi="Sylfaen"/>
                <w:sz w:val="18"/>
              </w:rPr>
              <w:t>Техническая задача</w:t>
            </w:r>
          </w:p>
          <w:p w14:paraId="16CB7CDE" w14:textId="77777777" w:rsidR="00ED28A0" w:rsidRPr="00994171" w:rsidRDefault="00ED28A0" w:rsidP="00ED28A0">
            <w:pPr>
              <w:rPr>
                <w:rFonts w:ascii="Sylfaen" w:hAnsi="Sylfaen"/>
                <w:sz w:val="18"/>
              </w:rPr>
            </w:pPr>
            <w:r w:rsidRPr="00994171">
              <w:rPr>
                <w:rFonts w:ascii="Sylfaen" w:hAnsi="Sylfaen"/>
                <w:sz w:val="18"/>
              </w:rPr>
              <w:t>Для двух лифта необхадима проверять.</w:t>
            </w:r>
          </w:p>
          <w:p w14:paraId="1782143D" w14:textId="77777777" w:rsidR="00ED28A0" w:rsidRPr="00994171" w:rsidRDefault="00ED28A0" w:rsidP="00ED28A0">
            <w:pPr>
              <w:pStyle w:val="ListParagraph"/>
              <w:numPr>
                <w:ilvl w:val="0"/>
                <w:numId w:val="48"/>
              </w:numPr>
              <w:ind w:left="360"/>
              <w:contextualSpacing/>
              <w:rPr>
                <w:rFonts w:ascii="Sylfaen" w:hAnsi="Sylfaen"/>
                <w:sz w:val="18"/>
              </w:rPr>
            </w:pPr>
            <w:r w:rsidRPr="00994171">
              <w:rPr>
                <w:rFonts w:ascii="Sylfaen" w:hAnsi="Sylfaen"/>
                <w:sz w:val="18"/>
              </w:rPr>
              <w:t>Работы концевых  выключателей</w:t>
            </w:r>
          </w:p>
          <w:p w14:paraId="744F157D" w14:textId="77777777" w:rsidR="00ED28A0" w:rsidRPr="00994171" w:rsidRDefault="00ED28A0" w:rsidP="00ED28A0">
            <w:pPr>
              <w:pStyle w:val="ListParagraph"/>
              <w:numPr>
                <w:ilvl w:val="0"/>
                <w:numId w:val="48"/>
              </w:numPr>
              <w:ind w:left="360"/>
              <w:contextualSpacing/>
              <w:rPr>
                <w:rFonts w:ascii="Sylfaen" w:hAnsi="Sylfaen"/>
                <w:sz w:val="18"/>
              </w:rPr>
            </w:pPr>
            <w:r w:rsidRPr="00994171">
              <w:rPr>
                <w:rFonts w:ascii="Sylfaen" w:hAnsi="Sylfaen"/>
                <w:sz w:val="18"/>
              </w:rPr>
              <w:t>Робота ловителей</w:t>
            </w:r>
          </w:p>
          <w:p w14:paraId="18F8587E" w14:textId="77777777" w:rsidR="00ED28A0" w:rsidRPr="00994171" w:rsidRDefault="00ED28A0" w:rsidP="00ED28A0">
            <w:pPr>
              <w:pStyle w:val="ListParagraph"/>
              <w:numPr>
                <w:ilvl w:val="0"/>
                <w:numId w:val="48"/>
              </w:numPr>
              <w:ind w:left="360"/>
              <w:contextualSpacing/>
              <w:rPr>
                <w:rFonts w:ascii="Sylfaen" w:hAnsi="Sylfaen"/>
                <w:sz w:val="18"/>
              </w:rPr>
            </w:pPr>
            <w:r w:rsidRPr="00994171">
              <w:rPr>
                <w:rFonts w:ascii="Sylfaen" w:hAnsi="Sylfaen"/>
                <w:sz w:val="18"/>
              </w:rPr>
              <w:t xml:space="preserve"> механизм открывания дверей лифта</w:t>
            </w:r>
          </w:p>
          <w:p w14:paraId="0A67ABD3" w14:textId="77777777" w:rsidR="00ED28A0" w:rsidRPr="00994171" w:rsidRDefault="00ED28A0" w:rsidP="00ED28A0">
            <w:pPr>
              <w:pStyle w:val="ListParagraph"/>
              <w:numPr>
                <w:ilvl w:val="0"/>
                <w:numId w:val="48"/>
              </w:numPr>
              <w:ind w:left="360"/>
              <w:contextualSpacing/>
              <w:rPr>
                <w:rFonts w:ascii="Sylfaen" w:hAnsi="Sylfaen"/>
                <w:sz w:val="18"/>
              </w:rPr>
            </w:pPr>
            <w:r w:rsidRPr="00994171">
              <w:rPr>
                <w:rFonts w:ascii="Sylfaen" w:hAnsi="Sylfaen"/>
                <w:sz w:val="18"/>
              </w:rPr>
              <w:t>Состояние тросов</w:t>
            </w:r>
          </w:p>
          <w:p w14:paraId="46376D28" w14:textId="77777777" w:rsidR="00ED28A0" w:rsidRPr="00994171" w:rsidRDefault="00ED28A0" w:rsidP="00ED28A0">
            <w:pPr>
              <w:pStyle w:val="ListParagraph"/>
              <w:numPr>
                <w:ilvl w:val="0"/>
                <w:numId w:val="48"/>
              </w:numPr>
              <w:ind w:left="360"/>
              <w:contextualSpacing/>
              <w:rPr>
                <w:rFonts w:ascii="Sylfaen" w:hAnsi="Sylfaen"/>
                <w:sz w:val="18"/>
              </w:rPr>
            </w:pPr>
            <w:r w:rsidRPr="00994171">
              <w:rPr>
                <w:rFonts w:ascii="Sylfaen" w:hAnsi="Sylfaen"/>
                <w:sz w:val="18"/>
              </w:rPr>
              <w:t>Механизм отключения</w:t>
            </w:r>
          </w:p>
          <w:p w14:paraId="57637783" w14:textId="77777777" w:rsidR="00ED28A0" w:rsidRPr="00994171" w:rsidRDefault="00ED28A0" w:rsidP="00ED28A0">
            <w:pPr>
              <w:pStyle w:val="ListParagraph"/>
              <w:numPr>
                <w:ilvl w:val="0"/>
                <w:numId w:val="48"/>
              </w:numPr>
              <w:ind w:left="360"/>
              <w:contextualSpacing/>
              <w:rPr>
                <w:rFonts w:ascii="Sylfaen" w:hAnsi="Sylfaen"/>
                <w:sz w:val="18"/>
              </w:rPr>
            </w:pPr>
            <w:r w:rsidRPr="00994171">
              <w:rPr>
                <w:rFonts w:ascii="Sylfaen" w:hAnsi="Sylfaen"/>
                <w:sz w:val="18"/>
              </w:rPr>
              <w:lastRenderedPageBreak/>
              <w:t>технические документы безопасности / сертификат, паспорт, книжка инструктажа/.</w:t>
            </w:r>
          </w:p>
          <w:p w14:paraId="1DECD095" w14:textId="77777777" w:rsidR="00ED28A0" w:rsidRPr="00994171" w:rsidRDefault="00ED28A0" w:rsidP="00ED28A0">
            <w:pPr>
              <w:pStyle w:val="ListParagraph"/>
              <w:numPr>
                <w:ilvl w:val="0"/>
                <w:numId w:val="48"/>
              </w:numPr>
              <w:ind w:left="360"/>
              <w:contextualSpacing/>
              <w:rPr>
                <w:rFonts w:ascii="Sylfaen" w:hAnsi="Sylfaen"/>
                <w:sz w:val="18"/>
              </w:rPr>
            </w:pPr>
            <w:r w:rsidRPr="00994171">
              <w:rPr>
                <w:rFonts w:ascii="Sylfaen" w:hAnsi="Sylfaen"/>
                <w:sz w:val="18"/>
              </w:rPr>
              <w:t>Инжинертехническая и профессиональная квалификация кадров</w:t>
            </w:r>
          </w:p>
          <w:p w14:paraId="210A9E80" w14:textId="77777777" w:rsidR="00ED28A0" w:rsidRPr="00994171" w:rsidRDefault="00ED28A0" w:rsidP="00ED28A0">
            <w:pPr>
              <w:pStyle w:val="ListParagraph"/>
              <w:numPr>
                <w:ilvl w:val="0"/>
                <w:numId w:val="48"/>
              </w:numPr>
              <w:ind w:left="360"/>
              <w:contextualSpacing/>
              <w:rPr>
                <w:rFonts w:ascii="Sylfaen" w:hAnsi="Sylfaen"/>
                <w:sz w:val="18"/>
              </w:rPr>
            </w:pPr>
            <w:r w:rsidRPr="00994171">
              <w:rPr>
                <w:rFonts w:ascii="Sylfaen" w:hAnsi="Sylfaen"/>
                <w:sz w:val="18"/>
              </w:rPr>
              <w:t>Совершенные со стороны спецалист-кадров эксперементальные акты.</w:t>
            </w:r>
          </w:p>
          <w:p w14:paraId="2F6F5B15" w14:textId="77777777" w:rsidR="00ED28A0" w:rsidRPr="00994171" w:rsidRDefault="00ED28A0" w:rsidP="00ED28A0">
            <w:pPr>
              <w:pStyle w:val="ListParagraph"/>
              <w:numPr>
                <w:ilvl w:val="0"/>
                <w:numId w:val="48"/>
              </w:numPr>
              <w:ind w:left="360"/>
              <w:contextualSpacing/>
              <w:rPr>
                <w:rFonts w:ascii="Sylfaen" w:hAnsi="Sylfaen"/>
                <w:sz w:val="18"/>
              </w:rPr>
            </w:pPr>
            <w:r w:rsidRPr="00994171">
              <w:rPr>
                <w:rFonts w:ascii="Sylfaen" w:hAnsi="Sylfaen"/>
                <w:sz w:val="18"/>
              </w:rPr>
              <w:t>Работа  лебедкок</w:t>
            </w:r>
          </w:p>
          <w:p w14:paraId="0DCE7B2A" w14:textId="5E061283" w:rsidR="00ED28A0" w:rsidRPr="00003FAD" w:rsidRDefault="00ED28A0" w:rsidP="00ED28A0">
            <w:pPr>
              <w:widowControl w:val="0"/>
              <w:spacing w:after="120"/>
              <w:jc w:val="center"/>
              <w:rPr>
                <w:rFonts w:ascii="GHEA Grapalat" w:hAnsi="GHEA Grapalat"/>
                <w:color w:val="000000" w:themeColor="text1"/>
                <w:sz w:val="20"/>
              </w:rPr>
            </w:pPr>
            <w:r w:rsidRPr="00994171">
              <w:rPr>
                <w:rFonts w:ascii="Sylfaen" w:hAnsi="Sylfaen"/>
                <w:sz w:val="18"/>
              </w:rPr>
              <w:t>Состояание  шкафа управления, яма, машинoе помешения, шахты, махавика, направляющие, натяжное устройства</w:t>
            </w:r>
          </w:p>
        </w:tc>
        <w:tc>
          <w:tcPr>
            <w:tcW w:w="1078" w:type="dxa"/>
            <w:vAlign w:val="center"/>
          </w:tcPr>
          <w:p w14:paraId="4557B0F5" w14:textId="20CED4C5" w:rsidR="00ED28A0" w:rsidRPr="00003FAD" w:rsidRDefault="00ED28A0" w:rsidP="00ED28A0">
            <w:pPr>
              <w:widowControl w:val="0"/>
              <w:spacing w:after="120"/>
              <w:jc w:val="center"/>
              <w:rPr>
                <w:rFonts w:ascii="GHEA Grapalat" w:hAnsi="GHEA Grapalat"/>
                <w:color w:val="000000" w:themeColor="text1"/>
                <w:sz w:val="20"/>
              </w:rPr>
            </w:pPr>
            <w:r w:rsidRPr="00994171">
              <w:rPr>
                <w:rFonts w:ascii="GHEA Grapalat" w:hAnsi="GHEA Grapalat" w:cs="Calibri"/>
                <w:sz w:val="18"/>
                <w:szCs w:val="18"/>
              </w:rPr>
              <w:lastRenderedPageBreak/>
              <w:t xml:space="preserve">драм </w:t>
            </w:r>
          </w:p>
        </w:tc>
        <w:tc>
          <w:tcPr>
            <w:tcW w:w="1052" w:type="dxa"/>
            <w:vAlign w:val="center"/>
          </w:tcPr>
          <w:p w14:paraId="502C7168" w14:textId="39C54523" w:rsidR="00ED28A0" w:rsidRPr="00003FAD" w:rsidRDefault="00ED28A0" w:rsidP="00ED28A0">
            <w:pPr>
              <w:widowControl w:val="0"/>
              <w:spacing w:after="120"/>
              <w:jc w:val="center"/>
              <w:rPr>
                <w:rFonts w:ascii="GHEA Grapalat" w:hAnsi="GHEA Grapalat"/>
                <w:color w:val="000000" w:themeColor="text1"/>
                <w:sz w:val="20"/>
              </w:rPr>
            </w:pPr>
            <w:r w:rsidRPr="00994171">
              <w:rPr>
                <w:rFonts w:ascii="GHEA Grapalat" w:hAnsi="GHEA Grapalat" w:cs="Calibri"/>
                <w:sz w:val="18"/>
                <w:szCs w:val="18"/>
              </w:rPr>
              <w:t>50000</w:t>
            </w:r>
          </w:p>
        </w:tc>
        <w:tc>
          <w:tcPr>
            <w:tcW w:w="762" w:type="dxa"/>
            <w:vAlign w:val="center"/>
          </w:tcPr>
          <w:p w14:paraId="54078AC8" w14:textId="5FFA12B3" w:rsidR="00ED28A0" w:rsidRPr="00003FAD" w:rsidRDefault="00ED28A0" w:rsidP="00ED28A0">
            <w:pPr>
              <w:widowControl w:val="0"/>
              <w:spacing w:after="120"/>
              <w:jc w:val="center"/>
              <w:rPr>
                <w:rFonts w:ascii="GHEA Grapalat" w:hAnsi="GHEA Grapalat"/>
                <w:color w:val="000000" w:themeColor="text1"/>
                <w:sz w:val="20"/>
              </w:rPr>
            </w:pPr>
            <w:r>
              <w:rPr>
                <w:rFonts w:ascii="GHEA Grapalat" w:hAnsi="GHEA Grapalat" w:cs="Calibri"/>
                <w:sz w:val="20"/>
                <w:szCs w:val="20"/>
              </w:rPr>
              <w:t>1</w:t>
            </w:r>
          </w:p>
        </w:tc>
        <w:tc>
          <w:tcPr>
            <w:tcW w:w="2125" w:type="dxa"/>
            <w:vAlign w:val="center"/>
          </w:tcPr>
          <w:p w14:paraId="4063F8FE" w14:textId="46FADAB7" w:rsidR="00ED28A0" w:rsidRPr="00003FAD" w:rsidRDefault="00ED28A0" w:rsidP="00ED28A0">
            <w:pPr>
              <w:jc w:val="center"/>
              <w:rPr>
                <w:rFonts w:ascii="GHEA Grapalat" w:hAnsi="GHEA Grapalat"/>
                <w:color w:val="000000" w:themeColor="text1"/>
                <w:sz w:val="20"/>
              </w:rPr>
            </w:pPr>
            <w:r w:rsidRPr="00994171">
              <w:rPr>
                <w:rFonts w:ascii="GHEA Grapalat" w:hAnsi="GHEA Grapalat"/>
                <w:sz w:val="18"/>
                <w:szCs w:val="18"/>
              </w:rPr>
              <w:t>г. Ереван,       ул. Д. Анхагт-11</w:t>
            </w:r>
          </w:p>
        </w:tc>
        <w:tc>
          <w:tcPr>
            <w:tcW w:w="1628" w:type="dxa"/>
            <w:vAlign w:val="center"/>
          </w:tcPr>
          <w:p w14:paraId="0567C616" w14:textId="77777777" w:rsidR="00ED28A0" w:rsidRPr="00994171" w:rsidRDefault="00ED28A0" w:rsidP="00ED28A0">
            <w:pPr>
              <w:ind w:left="145" w:hanging="145"/>
              <w:rPr>
                <w:rFonts w:ascii="GHEA Grapalat" w:hAnsi="GHEA Grapalat"/>
                <w:sz w:val="18"/>
                <w:szCs w:val="18"/>
              </w:rPr>
            </w:pPr>
            <w:r w:rsidRPr="00994171">
              <w:rPr>
                <w:rFonts w:ascii="GHEA Grapalat" w:hAnsi="GHEA Grapalat"/>
                <w:sz w:val="18"/>
                <w:szCs w:val="18"/>
              </w:rPr>
              <w:t xml:space="preserve">   </w:t>
            </w:r>
          </w:p>
          <w:p w14:paraId="7926FEFF" w14:textId="77777777" w:rsidR="00ED28A0" w:rsidRPr="00994171" w:rsidRDefault="00ED28A0" w:rsidP="00ED28A0">
            <w:pPr>
              <w:ind w:left="145" w:hanging="145"/>
              <w:rPr>
                <w:rFonts w:ascii="GHEA Grapalat" w:hAnsi="GHEA Grapalat"/>
                <w:sz w:val="18"/>
                <w:szCs w:val="18"/>
              </w:rPr>
            </w:pPr>
          </w:p>
          <w:p w14:paraId="68118800" w14:textId="77777777" w:rsidR="00ED28A0" w:rsidRPr="00994171" w:rsidRDefault="00ED28A0" w:rsidP="00ED28A0">
            <w:pPr>
              <w:ind w:left="145" w:hanging="145"/>
              <w:rPr>
                <w:rFonts w:ascii="GHEA Grapalat" w:hAnsi="GHEA Grapalat"/>
                <w:sz w:val="18"/>
                <w:szCs w:val="18"/>
              </w:rPr>
            </w:pPr>
            <w:r w:rsidRPr="006C3A24">
              <w:rPr>
                <w:rFonts w:ascii="GHEA Grapalat" w:hAnsi="GHEA Grapalat"/>
                <w:sz w:val="18"/>
                <w:szCs w:val="18"/>
              </w:rPr>
              <w:t>21-й  календарный день со дня вступления  в силу договора до 20.12.2025  включительно</w:t>
            </w:r>
          </w:p>
          <w:p w14:paraId="039B6283" w14:textId="77777777" w:rsidR="00ED28A0" w:rsidRPr="00994171" w:rsidRDefault="00ED28A0" w:rsidP="00ED28A0">
            <w:pPr>
              <w:ind w:left="145" w:hanging="145"/>
              <w:rPr>
                <w:rFonts w:ascii="GHEA Grapalat" w:hAnsi="GHEA Grapalat"/>
                <w:sz w:val="18"/>
                <w:szCs w:val="18"/>
              </w:rPr>
            </w:pPr>
          </w:p>
          <w:p w14:paraId="7B1EEE63" w14:textId="77777777" w:rsidR="00ED28A0" w:rsidRPr="00994171" w:rsidRDefault="00ED28A0" w:rsidP="00ED28A0">
            <w:pPr>
              <w:ind w:left="145" w:hanging="145"/>
              <w:rPr>
                <w:rFonts w:ascii="GHEA Grapalat" w:hAnsi="GHEA Grapalat"/>
                <w:sz w:val="18"/>
                <w:szCs w:val="18"/>
              </w:rPr>
            </w:pPr>
          </w:p>
          <w:p w14:paraId="5653F60C" w14:textId="20A56D88" w:rsidR="00ED28A0" w:rsidRPr="00003FAD" w:rsidRDefault="00ED28A0" w:rsidP="00ED28A0">
            <w:pPr>
              <w:widowControl w:val="0"/>
              <w:spacing w:after="120"/>
              <w:jc w:val="center"/>
              <w:rPr>
                <w:rFonts w:ascii="GHEA Grapalat" w:hAnsi="GHEA Grapalat"/>
                <w:color w:val="000000" w:themeColor="text1"/>
                <w:sz w:val="20"/>
              </w:rPr>
            </w:pPr>
          </w:p>
        </w:tc>
      </w:tr>
    </w:tbl>
    <w:p w14:paraId="737A2783" w14:textId="77777777" w:rsidR="00C14135" w:rsidRPr="00725996" w:rsidRDefault="00C14135" w:rsidP="008C4282">
      <w:pPr>
        <w:widowControl w:val="0"/>
        <w:spacing w:after="160" w:line="360" w:lineRule="auto"/>
        <w:jc w:val="right"/>
        <w:rPr>
          <w:rFonts w:ascii="GHEA Grapalat" w:hAnsi="GHEA Grapalat"/>
          <w:i/>
        </w:rPr>
      </w:pPr>
    </w:p>
    <w:p w14:paraId="3EAE0FF1" w14:textId="77777777" w:rsidR="00C14135" w:rsidRPr="00725996" w:rsidRDefault="00C14135" w:rsidP="008C4282">
      <w:pPr>
        <w:widowControl w:val="0"/>
        <w:spacing w:after="160" w:line="360" w:lineRule="auto"/>
        <w:jc w:val="right"/>
        <w:rPr>
          <w:rFonts w:ascii="GHEA Grapalat" w:hAnsi="GHEA Grapalat"/>
          <w:i/>
        </w:rPr>
      </w:pPr>
    </w:p>
    <w:p w14:paraId="28ED7445" w14:textId="77777777" w:rsidR="00C14135" w:rsidRPr="00725996" w:rsidRDefault="00C14135" w:rsidP="008C4282">
      <w:pPr>
        <w:widowControl w:val="0"/>
        <w:spacing w:after="160" w:line="360" w:lineRule="auto"/>
        <w:jc w:val="right"/>
        <w:rPr>
          <w:rFonts w:ascii="GHEA Grapalat" w:hAnsi="GHEA Grapalat"/>
          <w:i/>
        </w:rPr>
      </w:pPr>
    </w:p>
    <w:p w14:paraId="5E2118DC" w14:textId="77777777" w:rsidR="00C14135" w:rsidRPr="00725996" w:rsidRDefault="00C14135" w:rsidP="008C4282">
      <w:pPr>
        <w:widowControl w:val="0"/>
        <w:spacing w:after="160" w:line="360" w:lineRule="auto"/>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4B2C66" w:rsidRPr="00003FAD" w14:paraId="774D65C4" w14:textId="77777777" w:rsidTr="00FB0E06">
        <w:trPr>
          <w:jc w:val="center"/>
        </w:trPr>
        <w:tc>
          <w:tcPr>
            <w:tcW w:w="4536" w:type="dxa"/>
          </w:tcPr>
          <w:p w14:paraId="5D6B4FD2" w14:textId="77777777" w:rsidR="004B2C66" w:rsidRPr="00003FAD" w:rsidRDefault="004B2C66" w:rsidP="00FB0E06">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78E22319" w14:textId="77777777" w:rsidR="004B2C66" w:rsidRPr="00003FAD" w:rsidRDefault="004B2C66" w:rsidP="00FB0E06">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66960EF" w14:textId="77777777" w:rsidR="004B2C66" w:rsidRPr="00003FAD" w:rsidRDefault="004B2C66" w:rsidP="00FB0E06">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3B86532" w14:textId="77777777" w:rsidR="004B2C66" w:rsidRPr="00003FAD" w:rsidRDefault="004B2C66" w:rsidP="00FB0E06">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340F2E18" w14:textId="77777777" w:rsidR="004B2C66" w:rsidRPr="00003FAD" w:rsidRDefault="004B2C66" w:rsidP="00FB0E06">
            <w:pPr>
              <w:widowControl w:val="0"/>
              <w:spacing w:after="160" w:line="360" w:lineRule="auto"/>
              <w:jc w:val="center"/>
              <w:rPr>
                <w:rFonts w:ascii="GHEA Grapalat" w:hAnsi="GHEA Grapalat"/>
                <w:color w:val="000000" w:themeColor="text1"/>
              </w:rPr>
            </w:pPr>
          </w:p>
        </w:tc>
        <w:tc>
          <w:tcPr>
            <w:tcW w:w="4343" w:type="dxa"/>
          </w:tcPr>
          <w:p w14:paraId="45681D05" w14:textId="77777777" w:rsidR="004B2C66" w:rsidRPr="00003FAD" w:rsidRDefault="004B2C66" w:rsidP="00FB0E06">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62E1B8A" w14:textId="77777777" w:rsidR="004B2C66" w:rsidRPr="00003FAD" w:rsidRDefault="004B2C66" w:rsidP="00FB0E06">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71E344FC" w14:textId="77777777" w:rsidR="004B2C66" w:rsidRPr="00003FAD" w:rsidRDefault="004B2C66" w:rsidP="00FB0E06">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6DA7F2B" w14:textId="77777777" w:rsidR="004B2C66" w:rsidRPr="00003FAD" w:rsidRDefault="004B2C66" w:rsidP="00FB0E06">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0A5743AC" w14:textId="77777777" w:rsidR="00C14135" w:rsidRPr="00725996" w:rsidRDefault="00C14135" w:rsidP="008C4282">
      <w:pPr>
        <w:widowControl w:val="0"/>
        <w:spacing w:after="160" w:line="360" w:lineRule="auto"/>
        <w:jc w:val="right"/>
        <w:rPr>
          <w:rFonts w:ascii="GHEA Grapalat" w:hAnsi="GHEA Grapalat"/>
          <w:i/>
        </w:rPr>
      </w:pPr>
    </w:p>
    <w:p w14:paraId="39667926" w14:textId="77777777" w:rsidR="00C14135" w:rsidRPr="00725996" w:rsidRDefault="00C14135" w:rsidP="008C4282">
      <w:pPr>
        <w:widowControl w:val="0"/>
        <w:spacing w:after="160" w:line="360" w:lineRule="auto"/>
        <w:jc w:val="right"/>
        <w:rPr>
          <w:rFonts w:ascii="GHEA Grapalat" w:hAnsi="GHEA Grapalat"/>
          <w:i/>
        </w:rPr>
      </w:pPr>
    </w:p>
    <w:p w14:paraId="2E824BD1" w14:textId="77777777" w:rsidR="00C14135" w:rsidRPr="00725996" w:rsidRDefault="00C14135" w:rsidP="008C4282">
      <w:pPr>
        <w:widowControl w:val="0"/>
        <w:spacing w:after="160" w:line="360" w:lineRule="auto"/>
        <w:jc w:val="right"/>
        <w:rPr>
          <w:rFonts w:ascii="GHEA Grapalat" w:hAnsi="GHEA Grapalat"/>
          <w:i/>
        </w:rPr>
      </w:pPr>
    </w:p>
    <w:p w14:paraId="31BFA456" w14:textId="77777777" w:rsidR="00C14135" w:rsidRPr="00725996" w:rsidRDefault="00C14135" w:rsidP="008C4282">
      <w:pPr>
        <w:widowControl w:val="0"/>
        <w:spacing w:after="160" w:line="360" w:lineRule="auto"/>
        <w:jc w:val="right"/>
        <w:rPr>
          <w:rFonts w:ascii="GHEA Grapalat" w:hAnsi="GHEA Grapalat"/>
          <w:i/>
        </w:rPr>
      </w:pPr>
    </w:p>
    <w:p w14:paraId="2A15260E" w14:textId="77777777" w:rsidR="00C14135" w:rsidRPr="00725996" w:rsidRDefault="00C14135" w:rsidP="008C4282">
      <w:pPr>
        <w:widowControl w:val="0"/>
        <w:spacing w:after="160" w:line="360" w:lineRule="auto"/>
        <w:jc w:val="right"/>
        <w:rPr>
          <w:rFonts w:ascii="GHEA Grapalat" w:hAnsi="GHEA Grapalat"/>
          <w:i/>
        </w:rPr>
      </w:pPr>
    </w:p>
    <w:p w14:paraId="29587417" w14:textId="77777777" w:rsidR="00C14135" w:rsidRPr="00725996" w:rsidRDefault="00C14135" w:rsidP="008C4282">
      <w:pPr>
        <w:widowControl w:val="0"/>
        <w:spacing w:after="160" w:line="360" w:lineRule="auto"/>
        <w:jc w:val="right"/>
        <w:rPr>
          <w:rFonts w:ascii="GHEA Grapalat" w:hAnsi="GHEA Grapalat"/>
          <w:i/>
        </w:rPr>
      </w:pPr>
    </w:p>
    <w:p w14:paraId="29063ADE" w14:textId="77777777" w:rsidR="00C14135" w:rsidRPr="00725996" w:rsidRDefault="00C14135" w:rsidP="008C4282">
      <w:pPr>
        <w:widowControl w:val="0"/>
        <w:spacing w:after="160" w:line="360" w:lineRule="auto"/>
        <w:jc w:val="right"/>
        <w:rPr>
          <w:rFonts w:ascii="GHEA Grapalat" w:hAnsi="GHEA Grapalat"/>
          <w:i/>
        </w:rPr>
      </w:pPr>
    </w:p>
    <w:p w14:paraId="64D10232" w14:textId="77777777" w:rsidR="00C14135" w:rsidRPr="00725996" w:rsidRDefault="00C14135" w:rsidP="008C4282">
      <w:pPr>
        <w:widowControl w:val="0"/>
        <w:spacing w:after="160" w:line="360" w:lineRule="auto"/>
        <w:jc w:val="right"/>
        <w:rPr>
          <w:rFonts w:ascii="GHEA Grapalat" w:hAnsi="GHEA Grapalat"/>
          <w:i/>
        </w:rPr>
      </w:pPr>
    </w:p>
    <w:p w14:paraId="6FCCCBB7" w14:textId="77777777" w:rsidR="00C14135" w:rsidRPr="00725996" w:rsidRDefault="00C14135" w:rsidP="008C4282">
      <w:pPr>
        <w:widowControl w:val="0"/>
        <w:spacing w:after="160" w:line="360" w:lineRule="auto"/>
        <w:jc w:val="right"/>
        <w:rPr>
          <w:rFonts w:ascii="GHEA Grapalat" w:hAnsi="GHEA Grapalat"/>
          <w:i/>
        </w:rPr>
      </w:pPr>
    </w:p>
    <w:p w14:paraId="66CAF2DB" w14:textId="77777777" w:rsidR="00C14135" w:rsidRPr="00725996" w:rsidRDefault="00C14135" w:rsidP="008C4282">
      <w:pPr>
        <w:widowControl w:val="0"/>
        <w:spacing w:after="160" w:line="360" w:lineRule="auto"/>
        <w:jc w:val="right"/>
        <w:rPr>
          <w:rFonts w:ascii="GHEA Grapalat" w:hAnsi="GHEA Grapalat"/>
          <w:i/>
        </w:rPr>
      </w:pPr>
    </w:p>
    <w:p w14:paraId="76BED8D5" w14:textId="77777777" w:rsidR="00272595" w:rsidRDefault="00272595" w:rsidP="008C4282">
      <w:pPr>
        <w:widowControl w:val="0"/>
        <w:spacing w:after="160" w:line="360" w:lineRule="auto"/>
        <w:jc w:val="right"/>
        <w:rPr>
          <w:rFonts w:ascii="GHEA Grapalat" w:hAnsi="GHEA Grapalat"/>
          <w:i/>
        </w:rPr>
        <w:sectPr w:rsidR="00272595"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12915A98" w14:textId="77777777" w:rsidR="00272595" w:rsidRDefault="00272595" w:rsidP="002246B8">
      <w:pPr>
        <w:rPr>
          <w:rFonts w:ascii="GHEA Grapalat" w:hAnsi="GHEA Grapalat"/>
          <w:sz w:val="22"/>
          <w:szCs w:val="22"/>
        </w:rPr>
        <w:sectPr w:rsidR="00272595" w:rsidSect="00272595">
          <w:footnotePr>
            <w:pos w:val="beneathText"/>
          </w:footnotePr>
          <w:pgSz w:w="16840" w:h="11907" w:orient="landscape" w:code="9"/>
          <w:pgMar w:top="1411" w:right="432" w:bottom="1411" w:left="850" w:header="562" w:footer="562" w:gutter="0"/>
          <w:cols w:space="720"/>
          <w:titlePg/>
          <w:docGrid w:linePitch="326"/>
        </w:sect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2</w:t>
      </w:r>
    </w:p>
    <w:p w14:paraId="19DBD7D8" w14:textId="64459077"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832CB8">
        <w:rPr>
          <w:rFonts w:ascii="GHEA Grapalat" w:hAnsi="GHEA Grapalat"/>
          <w:b/>
          <w:color w:val="000000" w:themeColor="text1"/>
          <w:lang w:val="hy-AM"/>
        </w:rPr>
        <w:t>ԵՔ-ԳՀԾՁԲ-25/146</w:t>
      </w:r>
      <w:r w:rsidRPr="00003FAD">
        <w:rPr>
          <w:rFonts w:ascii="GHEA Grapalat" w:hAnsi="GHEA Grapalat"/>
          <w:color w:val="000000" w:themeColor="text1"/>
          <w:sz w:val="24"/>
          <w:szCs w:val="24"/>
          <w:lang w:val="af-ZA"/>
        </w:rPr>
        <w:t>»</w:t>
      </w:r>
    </w:p>
    <w:p w14:paraId="21F43F61" w14:textId="255BD114"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8"/>
        <w:gridCol w:w="1620"/>
        <w:gridCol w:w="2610"/>
        <w:gridCol w:w="630"/>
        <w:gridCol w:w="450"/>
        <w:gridCol w:w="450"/>
        <w:gridCol w:w="450"/>
        <w:gridCol w:w="450"/>
        <w:gridCol w:w="236"/>
        <w:gridCol w:w="574"/>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Услуги</w:t>
            </w:r>
          </w:p>
        </w:tc>
      </w:tr>
      <w:tr w:rsidR="00003FAD" w:rsidRPr="00003FAD" w14:paraId="4CD7086C" w14:textId="77777777" w:rsidTr="00832CB8">
        <w:trPr>
          <w:trHeight w:val="941"/>
          <w:jc w:val="center"/>
        </w:trPr>
        <w:tc>
          <w:tcPr>
            <w:tcW w:w="136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62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261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6E61EC0E"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00C14135" w:rsidRPr="00C14135">
              <w:rPr>
                <w:rFonts w:ascii="GHEA Grapalat" w:hAnsi="GHEA Grapalat"/>
                <w:color w:val="000000" w:themeColor="text1"/>
                <w:sz w:val="16"/>
              </w:rPr>
              <w:t xml:space="preserve">25 </w:t>
            </w:r>
            <w:r w:rsidRPr="00003FAD">
              <w:rPr>
                <w:rFonts w:ascii="GHEA Grapalat" w:hAnsi="GHEA Grapalat"/>
                <w:color w:val="000000" w:themeColor="text1"/>
                <w:sz w:val="16"/>
              </w:rPr>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832CB8">
        <w:trPr>
          <w:cantSplit/>
          <w:trHeight w:val="1134"/>
          <w:jc w:val="center"/>
        </w:trPr>
        <w:tc>
          <w:tcPr>
            <w:tcW w:w="1368" w:type="dxa"/>
          </w:tcPr>
          <w:p w14:paraId="706AFB69"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620" w:type="dxa"/>
          </w:tcPr>
          <w:p w14:paraId="533BE5BA"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261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236"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574"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832CB8" w:rsidRPr="00003FAD" w14:paraId="155F7B13" w14:textId="77777777" w:rsidTr="00832CB8">
        <w:trPr>
          <w:trHeight w:val="363"/>
          <w:jc w:val="center"/>
        </w:trPr>
        <w:tc>
          <w:tcPr>
            <w:tcW w:w="1368" w:type="dxa"/>
            <w:vAlign w:val="center"/>
          </w:tcPr>
          <w:p w14:paraId="648FF13C" w14:textId="65CF7564" w:rsidR="00832CB8" w:rsidRPr="005E1D1C" w:rsidRDefault="00832CB8" w:rsidP="00832CB8">
            <w:pPr>
              <w:widowControl w:val="0"/>
              <w:spacing w:after="120"/>
              <w:jc w:val="center"/>
              <w:rPr>
                <w:rFonts w:ascii="GHEA Grapalat" w:hAnsi="GHEA Grapalat"/>
                <w:color w:val="000000" w:themeColor="text1"/>
                <w:sz w:val="16"/>
              </w:rPr>
            </w:pPr>
            <w:r>
              <w:rPr>
                <w:rFonts w:ascii="GHEA Grapalat" w:hAnsi="GHEA Grapalat"/>
                <w:color w:val="000000" w:themeColor="text1"/>
                <w:sz w:val="16"/>
                <w:lang w:val="hy-AM"/>
              </w:rPr>
              <w:t>1</w:t>
            </w:r>
          </w:p>
        </w:tc>
        <w:tc>
          <w:tcPr>
            <w:tcW w:w="1620" w:type="dxa"/>
            <w:vAlign w:val="center"/>
          </w:tcPr>
          <w:p w14:paraId="0126872F" w14:textId="13ECDA8A" w:rsidR="00832CB8" w:rsidRPr="004B2C66" w:rsidRDefault="00832CB8" w:rsidP="00832CB8">
            <w:pPr>
              <w:widowControl w:val="0"/>
              <w:spacing w:after="120"/>
              <w:jc w:val="center"/>
              <w:rPr>
                <w:rStyle w:val="ng-binding"/>
                <w:rFonts w:ascii="Helvetica" w:hAnsi="Helvetica" w:cs="Helvetica"/>
                <w:color w:val="403931"/>
                <w:sz w:val="21"/>
                <w:szCs w:val="21"/>
              </w:rPr>
            </w:pPr>
            <w:r w:rsidRPr="00994171">
              <w:rPr>
                <w:rFonts w:ascii="GHEA Grapalat" w:hAnsi="GHEA Grapalat" w:cs="Calibri"/>
                <w:sz w:val="20"/>
                <w:szCs w:val="20"/>
              </w:rPr>
              <w:t>50531140/</w:t>
            </w:r>
            <w:r>
              <w:rPr>
                <w:rFonts w:ascii="GHEA Grapalat" w:hAnsi="GHEA Grapalat" w:cs="Calibri"/>
                <w:sz w:val="20"/>
                <w:szCs w:val="20"/>
              </w:rPr>
              <w:t>46</w:t>
            </w:r>
          </w:p>
        </w:tc>
        <w:tc>
          <w:tcPr>
            <w:tcW w:w="2610" w:type="dxa"/>
            <w:vAlign w:val="center"/>
          </w:tcPr>
          <w:p w14:paraId="3E1CB745" w14:textId="216CF9CA" w:rsidR="00832CB8" w:rsidRPr="00832CB8" w:rsidRDefault="00832CB8" w:rsidP="00832CB8">
            <w:pPr>
              <w:widowControl w:val="0"/>
              <w:spacing w:after="120"/>
              <w:jc w:val="center"/>
              <w:rPr>
                <w:rFonts w:ascii="GHEA Grapalat" w:hAnsi="GHEA Grapalat"/>
                <w:color w:val="000000" w:themeColor="text1"/>
                <w:sz w:val="18"/>
                <w:szCs w:val="18"/>
              </w:rPr>
            </w:pPr>
            <w:r w:rsidRPr="00832CB8">
              <w:rPr>
                <w:rFonts w:ascii="GHEA Grapalat" w:hAnsi="GHEA Grapalat"/>
                <w:i/>
                <w:color w:val="000000" w:themeColor="text1"/>
                <w:spacing w:val="6"/>
                <w:sz w:val="18"/>
                <w:szCs w:val="18"/>
              </w:rPr>
              <w:t>у</w:t>
            </w:r>
            <w:r w:rsidRPr="00832CB8">
              <w:rPr>
                <w:rFonts w:ascii="GHEA Grapalat" w:hAnsi="GHEA Grapalat"/>
                <w:color w:val="000000" w:themeColor="text1"/>
                <w:spacing w:val="6"/>
                <w:sz w:val="18"/>
                <w:szCs w:val="18"/>
              </w:rPr>
              <w:t>слуги по предоставлению заключения экспертизы лифта административного здания аппарата руководителя административного района Канакер-Зейтун города Еревана</w:t>
            </w:r>
          </w:p>
        </w:tc>
        <w:tc>
          <w:tcPr>
            <w:tcW w:w="630" w:type="dxa"/>
            <w:vAlign w:val="center"/>
          </w:tcPr>
          <w:p w14:paraId="6EAF9773" w14:textId="77777777" w:rsidR="00832CB8" w:rsidRPr="00003FAD" w:rsidRDefault="00832CB8" w:rsidP="00832CB8">
            <w:pPr>
              <w:widowControl w:val="0"/>
              <w:spacing w:after="120"/>
              <w:jc w:val="center"/>
              <w:rPr>
                <w:rFonts w:ascii="GHEA Grapalat" w:hAnsi="GHEA Grapalat"/>
                <w:color w:val="000000" w:themeColor="text1"/>
                <w:sz w:val="16"/>
              </w:rPr>
            </w:pPr>
          </w:p>
        </w:tc>
        <w:tc>
          <w:tcPr>
            <w:tcW w:w="450" w:type="dxa"/>
            <w:vAlign w:val="center"/>
          </w:tcPr>
          <w:p w14:paraId="615203B9" w14:textId="77777777" w:rsidR="00832CB8" w:rsidRPr="00003FAD" w:rsidRDefault="00832CB8" w:rsidP="00832CB8">
            <w:pPr>
              <w:widowControl w:val="0"/>
              <w:spacing w:after="120"/>
              <w:jc w:val="center"/>
              <w:rPr>
                <w:rFonts w:ascii="GHEA Grapalat" w:hAnsi="GHEA Grapalat"/>
                <w:color w:val="000000" w:themeColor="text1"/>
                <w:sz w:val="16"/>
              </w:rPr>
            </w:pPr>
          </w:p>
        </w:tc>
        <w:tc>
          <w:tcPr>
            <w:tcW w:w="450" w:type="dxa"/>
            <w:vAlign w:val="center"/>
          </w:tcPr>
          <w:p w14:paraId="2265AE3F" w14:textId="77777777" w:rsidR="00832CB8" w:rsidRPr="00003FAD" w:rsidRDefault="00832CB8" w:rsidP="00832CB8">
            <w:pPr>
              <w:widowControl w:val="0"/>
              <w:spacing w:after="120"/>
              <w:jc w:val="center"/>
              <w:rPr>
                <w:rFonts w:ascii="GHEA Grapalat" w:hAnsi="GHEA Grapalat"/>
                <w:color w:val="000000" w:themeColor="text1"/>
                <w:sz w:val="16"/>
              </w:rPr>
            </w:pPr>
          </w:p>
        </w:tc>
        <w:tc>
          <w:tcPr>
            <w:tcW w:w="450" w:type="dxa"/>
            <w:textDirection w:val="btLr"/>
          </w:tcPr>
          <w:p w14:paraId="31DA58CA" w14:textId="77777777" w:rsidR="00832CB8" w:rsidRPr="00003FAD" w:rsidRDefault="00832CB8" w:rsidP="00832CB8">
            <w:pPr>
              <w:widowControl w:val="0"/>
              <w:spacing w:after="120"/>
              <w:jc w:val="center"/>
              <w:rPr>
                <w:rFonts w:ascii="GHEA Grapalat" w:hAnsi="GHEA Grapalat"/>
                <w:color w:val="000000" w:themeColor="text1"/>
                <w:sz w:val="16"/>
              </w:rPr>
            </w:pPr>
          </w:p>
        </w:tc>
        <w:tc>
          <w:tcPr>
            <w:tcW w:w="450" w:type="dxa"/>
            <w:textDirection w:val="btLr"/>
          </w:tcPr>
          <w:p w14:paraId="208D162D" w14:textId="77777777" w:rsidR="00832CB8" w:rsidRPr="00003FAD" w:rsidRDefault="00832CB8" w:rsidP="00832CB8">
            <w:pPr>
              <w:widowControl w:val="0"/>
              <w:spacing w:after="120"/>
              <w:jc w:val="center"/>
              <w:rPr>
                <w:rFonts w:ascii="GHEA Grapalat" w:hAnsi="GHEA Grapalat"/>
                <w:color w:val="000000" w:themeColor="text1"/>
                <w:sz w:val="16"/>
              </w:rPr>
            </w:pPr>
          </w:p>
        </w:tc>
        <w:tc>
          <w:tcPr>
            <w:tcW w:w="236" w:type="dxa"/>
            <w:textDirection w:val="btLr"/>
          </w:tcPr>
          <w:p w14:paraId="5F987930" w14:textId="77777777" w:rsidR="00832CB8" w:rsidRDefault="00832CB8" w:rsidP="00832CB8">
            <w:pPr>
              <w:widowControl w:val="0"/>
              <w:spacing w:after="120"/>
              <w:jc w:val="center"/>
              <w:rPr>
                <w:rFonts w:ascii="GHEA Grapalat" w:hAnsi="GHEA Grapalat"/>
                <w:sz w:val="20"/>
                <w:lang w:val="pt-BR"/>
              </w:rPr>
            </w:pPr>
          </w:p>
        </w:tc>
        <w:tc>
          <w:tcPr>
            <w:tcW w:w="574" w:type="dxa"/>
            <w:textDirection w:val="btLr"/>
          </w:tcPr>
          <w:p w14:paraId="776E1328" w14:textId="3F3EA324" w:rsidR="00832CB8" w:rsidRPr="00A3660E" w:rsidRDefault="00832CB8" w:rsidP="00832CB8">
            <w:pPr>
              <w:widowControl w:val="0"/>
              <w:spacing w:after="120"/>
              <w:jc w:val="center"/>
              <w:rPr>
                <w:rFonts w:ascii="GHEA Grapalat" w:hAnsi="GHEA Grapalat"/>
                <w:sz w:val="20"/>
                <w:lang w:val="pt-BR"/>
              </w:rPr>
            </w:pPr>
          </w:p>
        </w:tc>
        <w:tc>
          <w:tcPr>
            <w:tcW w:w="450" w:type="dxa"/>
            <w:textDirection w:val="btLr"/>
          </w:tcPr>
          <w:p w14:paraId="54E1D4E0" w14:textId="40B21AF7" w:rsidR="00832CB8" w:rsidRPr="00A3660E" w:rsidRDefault="00832CB8" w:rsidP="00832CB8">
            <w:pPr>
              <w:widowControl w:val="0"/>
              <w:spacing w:after="120"/>
              <w:jc w:val="center"/>
              <w:rPr>
                <w:rFonts w:ascii="GHEA Grapalat" w:hAnsi="GHEA Grapalat"/>
                <w:sz w:val="20"/>
                <w:lang w:val="pt-BR"/>
              </w:rPr>
            </w:pPr>
          </w:p>
        </w:tc>
        <w:tc>
          <w:tcPr>
            <w:tcW w:w="630" w:type="dxa"/>
            <w:textDirection w:val="btLr"/>
          </w:tcPr>
          <w:p w14:paraId="76B06C37" w14:textId="6C98E5BB" w:rsidR="00832CB8" w:rsidRPr="00A3660E" w:rsidRDefault="00832CB8" w:rsidP="00832CB8">
            <w:pPr>
              <w:widowControl w:val="0"/>
              <w:spacing w:after="120"/>
              <w:jc w:val="center"/>
              <w:rPr>
                <w:rFonts w:ascii="GHEA Grapalat" w:hAnsi="GHEA Grapalat"/>
                <w:sz w:val="20"/>
                <w:lang w:val="pt-BR"/>
              </w:rPr>
            </w:pPr>
          </w:p>
        </w:tc>
        <w:tc>
          <w:tcPr>
            <w:tcW w:w="450" w:type="dxa"/>
            <w:textDirection w:val="btLr"/>
          </w:tcPr>
          <w:p w14:paraId="693467D3" w14:textId="5ED9F8E5" w:rsidR="00832CB8" w:rsidRDefault="00832CB8" w:rsidP="00832CB8">
            <w:pPr>
              <w:widowControl w:val="0"/>
              <w:spacing w:after="120"/>
              <w:jc w:val="center"/>
              <w:rPr>
                <w:rFonts w:ascii="GHEA Grapalat" w:hAnsi="GHEA Grapalat"/>
                <w:sz w:val="20"/>
                <w:lang w:val="pt-BR"/>
              </w:rPr>
            </w:pPr>
            <w:r>
              <w:rPr>
                <w:rFonts w:ascii="GHEA Grapalat" w:hAnsi="GHEA Grapalat"/>
                <w:sz w:val="20"/>
                <w:lang w:val="pt-BR"/>
              </w:rPr>
              <w:t>100</w:t>
            </w:r>
            <w:r w:rsidRPr="00EB6D1D">
              <w:rPr>
                <w:rFonts w:ascii="GHEA Grapalat" w:hAnsi="GHEA Grapalat"/>
                <w:sz w:val="20"/>
                <w:lang w:val="pt-BR"/>
              </w:rPr>
              <w:t>%</w:t>
            </w:r>
          </w:p>
        </w:tc>
        <w:tc>
          <w:tcPr>
            <w:tcW w:w="450" w:type="dxa"/>
            <w:textDirection w:val="btLr"/>
          </w:tcPr>
          <w:p w14:paraId="1A7FEE95" w14:textId="6B2E5F5A" w:rsidR="00832CB8" w:rsidRPr="00A3660E" w:rsidRDefault="00832CB8" w:rsidP="00832CB8">
            <w:pPr>
              <w:widowControl w:val="0"/>
              <w:spacing w:after="120"/>
              <w:jc w:val="center"/>
              <w:rPr>
                <w:rFonts w:ascii="GHEA Grapalat" w:hAnsi="GHEA Grapalat"/>
                <w:sz w:val="20"/>
                <w:lang w:val="pt-BR"/>
              </w:rPr>
            </w:pPr>
            <w:r w:rsidRPr="00A3660E">
              <w:rPr>
                <w:rFonts w:ascii="GHEA Grapalat" w:hAnsi="GHEA Grapalat"/>
                <w:sz w:val="20"/>
                <w:lang w:val="pt-BR"/>
              </w:rPr>
              <w:t>100%</w:t>
            </w:r>
          </w:p>
        </w:tc>
        <w:tc>
          <w:tcPr>
            <w:tcW w:w="450" w:type="dxa"/>
            <w:textDirection w:val="btLr"/>
          </w:tcPr>
          <w:p w14:paraId="38F0974E" w14:textId="6D0CEAB1" w:rsidR="00832CB8" w:rsidRPr="00A3660E" w:rsidRDefault="00832CB8" w:rsidP="00832CB8">
            <w:pPr>
              <w:widowControl w:val="0"/>
              <w:spacing w:after="120"/>
              <w:jc w:val="center"/>
              <w:rPr>
                <w:rFonts w:ascii="GHEA Grapalat" w:hAnsi="GHEA Grapalat"/>
                <w:sz w:val="20"/>
                <w:lang w:val="pt-BR"/>
              </w:rPr>
            </w:pPr>
            <w:r w:rsidRPr="00A3660E">
              <w:rPr>
                <w:rFonts w:ascii="GHEA Grapalat" w:hAnsi="GHEA Grapalat"/>
                <w:sz w:val="20"/>
                <w:lang w:val="pt-BR"/>
              </w:rPr>
              <w:t>100%</w:t>
            </w:r>
          </w:p>
        </w:tc>
        <w:tc>
          <w:tcPr>
            <w:tcW w:w="359" w:type="dxa"/>
            <w:textDirection w:val="btLr"/>
          </w:tcPr>
          <w:p w14:paraId="00E968A0" w14:textId="239470D4" w:rsidR="00832CB8" w:rsidRPr="00A3660E" w:rsidRDefault="00832CB8" w:rsidP="00832CB8">
            <w:pPr>
              <w:widowControl w:val="0"/>
              <w:spacing w:after="120"/>
              <w:jc w:val="center"/>
              <w:rPr>
                <w:rFonts w:ascii="GHEA Grapalat" w:hAnsi="GHEA Grapalat"/>
                <w:sz w:val="20"/>
                <w:lang w:val="pt-BR"/>
              </w:rPr>
            </w:pPr>
            <w:r w:rsidRPr="00A3660E">
              <w:rPr>
                <w:rFonts w:ascii="GHEA Grapalat" w:hAnsi="GHEA Grapalat"/>
                <w:sz w:val="20"/>
                <w:lang w:val="pt-BR"/>
              </w:rPr>
              <w:t>100%</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0B2B2F8C"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832CB8">
        <w:rPr>
          <w:rFonts w:ascii="GHEA Grapalat" w:hAnsi="GHEA Grapalat"/>
          <w:b/>
          <w:color w:val="000000" w:themeColor="text1"/>
          <w:sz w:val="22"/>
          <w:szCs w:val="22"/>
          <w:lang w:val="hy-AM"/>
        </w:rPr>
        <w:t>ԵՔ-ԳՀԾՁԲ-25/146</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6B589AE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2FAA9C0F"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832CB8">
        <w:rPr>
          <w:rFonts w:ascii="GHEA Grapalat" w:hAnsi="GHEA Grapalat"/>
          <w:b/>
          <w:color w:val="000000" w:themeColor="text1"/>
          <w:sz w:val="22"/>
          <w:szCs w:val="22"/>
          <w:lang w:val="hy-AM"/>
        </w:rPr>
        <w:t>ԵՔ-ԳՀԾՁԲ-25/146</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28F19A86"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457F427"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lastRenderedPageBreak/>
        <w:t>Приложение № 4</w:t>
      </w:r>
    </w:p>
    <w:p w14:paraId="2D3E546F"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t>к Договору под кодом</w:t>
      </w:r>
      <w:r w:rsidRPr="000C58D3">
        <w:rPr>
          <w:rFonts w:ascii="GHEA Grapalat" w:hAnsi="GHEA Grapalat"/>
          <w:i/>
          <w:lang w:val="hy-AM"/>
        </w:rPr>
        <w:t xml:space="preserve"> «      » </w:t>
      </w:r>
      <w:r w:rsidRPr="000C58D3">
        <w:rPr>
          <w:rFonts w:ascii="GHEA Grapalat" w:hAnsi="GHEA Grapalat"/>
          <w:i/>
        </w:rPr>
        <w:br/>
        <w:t>заключенному "</w:t>
      </w:r>
      <w:r w:rsidRPr="000C58D3">
        <w:rPr>
          <w:rFonts w:ascii="GHEA Grapalat" w:hAnsi="GHEA Grapalat"/>
          <w:i/>
        </w:rPr>
        <w:tab/>
        <w:t xml:space="preserve"> "</w:t>
      </w:r>
      <w:r w:rsidRPr="000C58D3">
        <w:rPr>
          <w:rFonts w:ascii="GHEA Grapalat" w:hAnsi="GHEA Grapalat"/>
          <w:i/>
        </w:rPr>
        <w:tab/>
        <w:t>20</w:t>
      </w:r>
      <w:r w:rsidRPr="000C58D3">
        <w:rPr>
          <w:rFonts w:ascii="GHEA Grapalat" w:hAnsi="GHEA Grapalat"/>
          <w:i/>
        </w:rPr>
        <w:tab/>
        <w:t xml:space="preserve">  г.</w:t>
      </w:r>
    </w:p>
    <w:p w14:paraId="4B39FF1D" w14:textId="77777777" w:rsidR="00791652" w:rsidRPr="000C58D3" w:rsidRDefault="00791652" w:rsidP="00791652">
      <w:pPr>
        <w:widowControl w:val="0"/>
        <w:spacing w:after="160"/>
        <w:ind w:left="-142" w:firstLine="142"/>
        <w:jc w:val="center"/>
        <w:rPr>
          <w:rFonts w:ascii="GHEA Grapalat" w:hAnsi="GHEA Grapalat"/>
          <w:i/>
        </w:rPr>
      </w:pPr>
    </w:p>
    <w:p w14:paraId="0AFCDEBE"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21F9E562" w14:textId="77777777" w:rsidR="00791652" w:rsidRPr="000C58D3" w:rsidRDefault="00791652" w:rsidP="00791652">
      <w:pPr>
        <w:widowControl w:val="0"/>
        <w:spacing w:after="160"/>
        <w:ind w:left="-142" w:firstLine="142"/>
        <w:jc w:val="center"/>
        <w:rPr>
          <w:rFonts w:ascii="GHEA Grapalat" w:hAnsi="GHEA Grapalat"/>
          <w:i/>
          <w:lang w:val="hy-AM"/>
        </w:rPr>
      </w:pPr>
    </w:p>
    <w:p w14:paraId="0AE1A996"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0E338FD3" w14:textId="77777777" w:rsidR="00791652" w:rsidRPr="000C58D3" w:rsidRDefault="00791652" w:rsidP="00791652">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6B214B32" w14:textId="77777777" w:rsidR="00791652" w:rsidRPr="000C58D3" w:rsidRDefault="00791652" w:rsidP="00791652">
      <w:pPr>
        <w:widowControl w:val="0"/>
        <w:spacing w:after="160"/>
        <w:ind w:left="-142" w:firstLine="142"/>
        <w:jc w:val="center"/>
        <w:rPr>
          <w:rFonts w:ascii="GHEA Grapalat" w:hAnsi="GHEA Grapalat"/>
          <w:i/>
          <w:vertAlign w:val="superscript"/>
          <w:lang w:val="es-ES"/>
        </w:rPr>
      </w:pPr>
    </w:p>
    <w:p w14:paraId="774EAA2F" w14:textId="77777777" w:rsidR="00791652" w:rsidRPr="000C58D3" w:rsidRDefault="00791652" w:rsidP="00791652">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1FE3B201" w14:textId="77777777" w:rsidR="00791652" w:rsidRPr="000C58D3" w:rsidRDefault="00791652" w:rsidP="00791652">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7D309D9C" w14:textId="77777777" w:rsidR="00791652" w:rsidRPr="000C58D3" w:rsidRDefault="00791652" w:rsidP="00791652">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w:t>
      </w:r>
      <w:proofErr w:type="gramStart"/>
      <w:r w:rsidRPr="000C58D3">
        <w:rPr>
          <w:rFonts w:ascii="GHEA Grapalat" w:hAnsi="GHEA Grapalat"/>
          <w:i/>
        </w:rPr>
        <w:t xml:space="preserve">кодом </w:t>
      </w:r>
      <w:r w:rsidRPr="000C58D3">
        <w:rPr>
          <w:rFonts w:ascii="GHEA Grapalat" w:hAnsi="GHEA Grapalat"/>
          <w:i/>
          <w:lang w:val="es-ES"/>
        </w:rPr>
        <w:t xml:space="preserve"> </w:t>
      </w:r>
      <w:r w:rsidRPr="000C58D3">
        <w:rPr>
          <w:rFonts w:ascii="GHEA Grapalat" w:hAnsi="GHEA Grapalat"/>
          <w:i/>
          <w:lang w:val="af-ZA"/>
        </w:rPr>
        <w:t>_</w:t>
      </w:r>
      <w:proofErr w:type="gramEnd"/>
      <w:r w:rsidRPr="000C58D3">
        <w:rPr>
          <w:rFonts w:ascii="GHEA Grapalat" w:hAnsi="GHEA Grapalat"/>
          <w:i/>
          <w:lang w:val="af-ZA"/>
        </w:rPr>
        <w:t>_</w:t>
      </w:r>
      <w:proofErr w:type="gramStart"/>
      <w:r w:rsidRPr="000C58D3">
        <w:rPr>
          <w:rFonts w:ascii="GHEA Grapalat" w:hAnsi="GHEA Grapalat"/>
          <w:i/>
          <w:lang w:val="af-ZA"/>
        </w:rPr>
        <w:t>_</w:t>
      </w:r>
      <w:r w:rsidRPr="000C58D3">
        <w:rPr>
          <w:rFonts w:ascii="GHEA Grapalat" w:hAnsi="GHEA Grapalat"/>
          <w:i/>
          <w:lang w:val="hy-AM"/>
        </w:rPr>
        <w:t>«   »</w:t>
      </w:r>
      <w:r w:rsidRPr="000C58D3">
        <w:rPr>
          <w:rFonts w:ascii="GHEA Grapalat" w:hAnsi="GHEA Grapalat"/>
          <w:i/>
          <w:u w:val="single"/>
        </w:rPr>
        <w:t>_</w:t>
      </w:r>
      <w:proofErr w:type="gramEnd"/>
      <w:r w:rsidRPr="000C58D3">
        <w:rPr>
          <w:rFonts w:ascii="GHEA Grapalat" w:hAnsi="GHEA Grapalat"/>
          <w:i/>
          <w:u w:val="single"/>
        </w:rPr>
        <w:t xml:space="preserve">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w:t>
      </w:r>
      <w:proofErr w:type="gramStart"/>
      <w:r w:rsidRPr="000C58D3">
        <w:rPr>
          <w:rFonts w:ascii="GHEA Grapalat" w:hAnsi="GHEA Grapalat"/>
          <w:i/>
        </w:rPr>
        <w:t xml:space="preserve">мной </w:t>
      </w:r>
      <w:r w:rsidRPr="000C58D3">
        <w:rPr>
          <w:rFonts w:ascii="GHEA Grapalat" w:hAnsi="GHEA Grapalat"/>
          <w:i/>
          <w:lang w:val="hy-AM"/>
        </w:rPr>
        <w:t xml:space="preserve"> </w:t>
      </w:r>
      <w:r w:rsidRPr="000C58D3">
        <w:rPr>
          <w:rFonts w:ascii="GHEA Grapalat" w:hAnsi="GHEA Grapalat"/>
          <w:i/>
        </w:rPr>
        <w:t>и</w:t>
      </w:r>
      <w:proofErr w:type="gramEnd"/>
      <w:r w:rsidRPr="000C58D3">
        <w:rPr>
          <w:rFonts w:ascii="GHEA Grapalat" w:hAnsi="GHEA Grapalat"/>
          <w:i/>
        </w:rPr>
        <w:t xml:space="preserve"> ------------------------- - ом</w:t>
      </w:r>
    </w:p>
    <w:p w14:paraId="4D1B744A" w14:textId="77777777" w:rsidR="00791652" w:rsidRPr="000C58D3" w:rsidRDefault="00791652" w:rsidP="00791652">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31491639"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w:t>
      </w:r>
      <w:proofErr w:type="gramStart"/>
      <w:r w:rsidRPr="000C58D3">
        <w:rPr>
          <w:rFonts w:ascii="GHEA Grapalat" w:hAnsi="GHEA Grapalat"/>
          <w:i/>
          <w:lang w:val="es-ES"/>
        </w:rPr>
        <w:t xml:space="preserve">20  </w:t>
      </w:r>
      <w:r w:rsidRPr="000C58D3">
        <w:rPr>
          <w:rFonts w:ascii="GHEA Grapalat" w:hAnsi="GHEA Grapalat"/>
          <w:i/>
        </w:rPr>
        <w:t>года</w:t>
      </w:r>
      <w:proofErr w:type="gramEnd"/>
      <w:r w:rsidRPr="000C58D3">
        <w:rPr>
          <w:rFonts w:ascii="GHEA Grapalat" w:hAnsi="GHEA Grapalat"/>
          <w:i/>
        </w:rPr>
        <w:t xml:space="preserve">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5BE64C4A" w14:textId="77777777" w:rsidR="00791652" w:rsidRPr="000C58D3" w:rsidRDefault="00791652" w:rsidP="00791652">
      <w:pPr>
        <w:widowControl w:val="0"/>
        <w:spacing w:after="160"/>
        <w:ind w:left="-142" w:firstLine="142"/>
        <w:jc w:val="center"/>
        <w:rPr>
          <w:rFonts w:ascii="GHEA Grapalat" w:hAnsi="GHEA Grapalat"/>
          <w:i/>
          <w:lang w:val="es-ES"/>
        </w:rPr>
      </w:pPr>
    </w:p>
    <w:p w14:paraId="2D09ACF1" w14:textId="77777777" w:rsidR="00791652" w:rsidRPr="000C58D3" w:rsidRDefault="00791652" w:rsidP="00791652">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673C6F44" w14:textId="77777777" w:rsidR="00791652" w:rsidRPr="000C58D3" w:rsidRDefault="00791652" w:rsidP="00791652">
      <w:pPr>
        <w:widowControl w:val="0"/>
        <w:spacing w:after="160"/>
        <w:ind w:left="-142" w:firstLine="142"/>
        <w:jc w:val="center"/>
        <w:rPr>
          <w:rFonts w:ascii="GHEA Grapalat" w:hAnsi="GHEA Grapalat"/>
          <w:i/>
          <w:lang w:val="es-ES"/>
        </w:rPr>
      </w:pPr>
    </w:p>
    <w:p w14:paraId="14857C1E" w14:textId="77777777" w:rsidR="00791652" w:rsidRPr="000C58D3" w:rsidRDefault="00791652" w:rsidP="00791652">
      <w:pPr>
        <w:widowControl w:val="0"/>
        <w:spacing w:after="160"/>
        <w:ind w:left="-142" w:firstLine="142"/>
        <w:jc w:val="center"/>
        <w:rPr>
          <w:rFonts w:ascii="GHEA Grapalat" w:hAnsi="GHEA Grapalat"/>
          <w:i/>
          <w:lang w:val="es-ES"/>
        </w:rPr>
      </w:pPr>
    </w:p>
    <w:p w14:paraId="5FF73A67" w14:textId="77777777" w:rsidR="00791652" w:rsidRPr="000C58D3" w:rsidRDefault="00791652" w:rsidP="00791652">
      <w:pPr>
        <w:widowControl w:val="0"/>
        <w:spacing w:after="160"/>
        <w:ind w:left="-142" w:firstLine="142"/>
        <w:jc w:val="center"/>
        <w:rPr>
          <w:rFonts w:ascii="GHEA Grapalat" w:hAnsi="GHEA Grapalat"/>
          <w:i/>
          <w:lang w:val="es-ES"/>
        </w:rPr>
      </w:pPr>
    </w:p>
    <w:p w14:paraId="2A886167" w14:textId="77777777" w:rsidR="00791652" w:rsidRPr="000C58D3" w:rsidRDefault="00791652" w:rsidP="00791652">
      <w:pPr>
        <w:widowControl w:val="0"/>
        <w:spacing w:after="160"/>
        <w:ind w:left="-142" w:firstLine="142"/>
        <w:jc w:val="center"/>
        <w:rPr>
          <w:rFonts w:ascii="GHEA Grapalat" w:hAnsi="GHEA Grapalat"/>
          <w:i/>
          <w:lang w:val="es-ES"/>
        </w:rPr>
      </w:pPr>
    </w:p>
    <w:p w14:paraId="4D0D7A0B" w14:textId="77777777" w:rsidR="00791652" w:rsidRPr="000C58D3" w:rsidRDefault="00791652" w:rsidP="00791652">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190FD8BB" w14:textId="77777777" w:rsidR="00791652" w:rsidRPr="000C58D3" w:rsidRDefault="00791652" w:rsidP="00791652">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0FFA4485" w14:textId="77777777" w:rsidR="00791652" w:rsidRPr="000C58D3" w:rsidRDefault="00791652" w:rsidP="00791652">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0F2359D7"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5A3A576F"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0B391E5C" w14:textId="77777777" w:rsidR="00791652" w:rsidRPr="000C58D3" w:rsidRDefault="00791652" w:rsidP="00791652">
      <w:pPr>
        <w:widowControl w:val="0"/>
        <w:spacing w:after="160"/>
        <w:ind w:left="-142" w:firstLine="142"/>
        <w:jc w:val="center"/>
        <w:rPr>
          <w:rFonts w:ascii="GHEA Grapalat" w:hAnsi="GHEA Grapalat"/>
          <w:i/>
          <w:lang w:val="es-E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AF0E3" w14:textId="77777777" w:rsidR="006671CC" w:rsidRDefault="006671CC">
      <w:r>
        <w:separator/>
      </w:r>
    </w:p>
  </w:endnote>
  <w:endnote w:type="continuationSeparator" w:id="0">
    <w:p w14:paraId="597DED04" w14:textId="77777777" w:rsidR="006671CC" w:rsidRDefault="00667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50A11" w14:textId="77777777" w:rsidR="006671CC" w:rsidRDefault="006671CC">
      <w:r>
        <w:separator/>
      </w:r>
    </w:p>
  </w:footnote>
  <w:footnote w:type="continuationSeparator" w:id="0">
    <w:p w14:paraId="403AA844" w14:textId="77777777" w:rsidR="006671CC" w:rsidRDefault="006671CC">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13311C04" w14:textId="77777777" w:rsidR="004E22AA" w:rsidRPr="008842CE" w:rsidRDefault="004E22AA" w:rsidP="004E22AA">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E0C7363" w14:textId="77777777" w:rsidR="004E22AA" w:rsidRPr="000811C1" w:rsidRDefault="004E22AA" w:rsidP="004E22AA">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205D0E19" w14:textId="77777777" w:rsidR="00095FEB" w:rsidRPr="00124BE9" w:rsidRDefault="00095FEB" w:rsidP="00095FEB">
      <w:pPr>
        <w:pStyle w:val="FootnoteText"/>
        <w:widowControl w:val="0"/>
        <w:jc w:val="both"/>
        <w:rPr>
          <w:rFonts w:ascii="GHEA Grapalat" w:hAnsi="GHEA Grapalat"/>
          <w:lang w:val="hy-AM"/>
        </w:rPr>
      </w:pPr>
      <w:r>
        <w:rPr>
          <w:rStyle w:val="FootnoteReference"/>
        </w:rPr>
        <w:t>23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FE52E80"/>
    <w:multiLevelType w:val="multilevel"/>
    <w:tmpl w:val="1B04B730"/>
    <w:numStyleLink w:val="RSBullets"/>
  </w:abstractNum>
  <w:abstractNum w:abstractNumId="19"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6266335"/>
    <w:multiLevelType w:val="hybridMultilevel"/>
    <w:tmpl w:val="8BEC4468"/>
    <w:lvl w:ilvl="0" w:tplc="EC26EF64">
      <w:start w:val="1"/>
      <w:numFmt w:val="decimal"/>
      <w:lvlText w:val="%1."/>
      <w:lvlJc w:val="left"/>
      <w:pPr>
        <w:ind w:left="720" w:hanging="360"/>
      </w:pPr>
      <w:rPr>
        <w:rFonts w:ascii="Sylfaen" w:hAnsi="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7"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8"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3"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31"/>
  </w:num>
  <w:num w:numId="2" w16cid:durableId="2128042859">
    <w:abstractNumId w:val="14"/>
  </w:num>
  <w:num w:numId="3" w16cid:durableId="1428579617">
    <w:abstractNumId w:val="29"/>
  </w:num>
  <w:num w:numId="4" w16cid:durableId="1298604260">
    <w:abstractNumId w:val="21"/>
  </w:num>
  <w:num w:numId="5" w16cid:durableId="1567646177">
    <w:abstractNumId w:val="35"/>
  </w:num>
  <w:num w:numId="6" w16cid:durableId="1349524882">
    <w:abstractNumId w:val="31"/>
    <w:lvlOverride w:ilvl="0">
      <w:startOverride w:val="1"/>
    </w:lvlOverride>
    <w:lvlOverride w:ilvl="1"/>
    <w:lvlOverride w:ilvl="2"/>
    <w:lvlOverride w:ilvl="3"/>
    <w:lvlOverride w:ilvl="4"/>
    <w:lvlOverride w:ilvl="5"/>
    <w:lvlOverride w:ilvl="6"/>
    <w:lvlOverride w:ilvl="7"/>
    <w:lvlOverride w:ilvl="8"/>
  </w:num>
  <w:num w:numId="7" w16cid:durableId="19672778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5"/>
  </w:num>
  <w:num w:numId="10" w16cid:durableId="1811288597">
    <w:abstractNumId w:val="7"/>
  </w:num>
  <w:num w:numId="11" w16cid:durableId="581529777">
    <w:abstractNumId w:val="10"/>
  </w:num>
  <w:num w:numId="12" w16cid:durableId="894899526">
    <w:abstractNumId w:val="42"/>
  </w:num>
  <w:num w:numId="13" w16cid:durableId="1972249620">
    <w:abstractNumId w:val="38"/>
  </w:num>
  <w:num w:numId="14" w16cid:durableId="2129621796">
    <w:abstractNumId w:val="17"/>
  </w:num>
  <w:num w:numId="15" w16cid:durableId="843664480">
    <w:abstractNumId w:val="40"/>
  </w:num>
  <w:num w:numId="16" w16cid:durableId="1398088984">
    <w:abstractNumId w:val="20"/>
  </w:num>
  <w:num w:numId="17" w16cid:durableId="234316771">
    <w:abstractNumId w:val="8"/>
  </w:num>
  <w:num w:numId="18" w16cid:durableId="1663850623">
    <w:abstractNumId w:val="1"/>
  </w:num>
  <w:num w:numId="19" w16cid:durableId="1690832117">
    <w:abstractNumId w:val="22"/>
  </w:num>
  <w:num w:numId="20" w16cid:durableId="1014498368">
    <w:abstractNumId w:val="22"/>
  </w:num>
  <w:num w:numId="21" w16cid:durableId="6756964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2"/>
  </w:num>
  <w:num w:numId="23" w16cid:durableId="1298300558">
    <w:abstractNumId w:val="9"/>
  </w:num>
  <w:num w:numId="24" w16cid:durableId="676688734">
    <w:abstractNumId w:val="28"/>
  </w:num>
  <w:num w:numId="25" w16cid:durableId="2006086944">
    <w:abstractNumId w:val="16"/>
  </w:num>
  <w:num w:numId="26" w16cid:durableId="412820631">
    <w:abstractNumId w:val="5"/>
  </w:num>
  <w:num w:numId="27" w16cid:durableId="2066560455">
    <w:abstractNumId w:val="4"/>
  </w:num>
  <w:num w:numId="28" w16cid:durableId="2047410290">
    <w:abstractNumId w:val="0"/>
  </w:num>
  <w:num w:numId="29" w16cid:durableId="644359137">
    <w:abstractNumId w:val="12"/>
  </w:num>
  <w:num w:numId="30" w16cid:durableId="1335184973">
    <w:abstractNumId w:val="37"/>
  </w:num>
  <w:num w:numId="31" w16cid:durableId="185487216">
    <w:abstractNumId w:val="34"/>
  </w:num>
  <w:num w:numId="32" w16cid:durableId="1117748611">
    <w:abstractNumId w:val="33"/>
  </w:num>
  <w:num w:numId="33" w16cid:durableId="1028943160">
    <w:abstractNumId w:val="41"/>
  </w:num>
  <w:num w:numId="34" w16cid:durableId="779832878">
    <w:abstractNumId w:val="36"/>
  </w:num>
  <w:num w:numId="35" w16cid:durableId="1657369461">
    <w:abstractNumId w:val="2"/>
  </w:num>
  <w:num w:numId="36" w16cid:durableId="1098864782">
    <w:abstractNumId w:val="15"/>
  </w:num>
  <w:num w:numId="37" w16cid:durableId="103817440">
    <w:abstractNumId w:val="39"/>
  </w:num>
  <w:num w:numId="38" w16cid:durableId="1573808472">
    <w:abstractNumId w:val="13"/>
  </w:num>
  <w:num w:numId="39" w16cid:durableId="1733427411">
    <w:abstractNumId w:val="23"/>
  </w:num>
  <w:num w:numId="40" w16cid:durableId="1179077506">
    <w:abstractNumId w:val="26"/>
  </w:num>
  <w:num w:numId="41" w16cid:durableId="546382782">
    <w:abstractNumId w:val="19"/>
  </w:num>
  <w:num w:numId="42" w16cid:durableId="474564424">
    <w:abstractNumId w:val="11"/>
  </w:num>
  <w:num w:numId="43" w16cid:durableId="1316453186">
    <w:abstractNumId w:val="6"/>
  </w:num>
  <w:num w:numId="44" w16cid:durableId="1934509500">
    <w:abstractNumId w:val="30"/>
  </w:num>
  <w:num w:numId="45" w16cid:durableId="1915123084">
    <w:abstractNumId w:val="18"/>
  </w:num>
  <w:num w:numId="46" w16cid:durableId="242296832">
    <w:abstractNumId w:val="27"/>
  </w:num>
  <w:num w:numId="47" w16cid:durableId="9092702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602955549">
    <w:abstractNumId w:val="24"/>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6D4B"/>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5FEB"/>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1DA6"/>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479F"/>
    <w:rsid w:val="00155426"/>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03A"/>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5F96"/>
    <w:rsid w:val="001B6807"/>
    <w:rsid w:val="001B6FCF"/>
    <w:rsid w:val="001C07C6"/>
    <w:rsid w:val="001C0849"/>
    <w:rsid w:val="001C1570"/>
    <w:rsid w:val="001C27A8"/>
    <w:rsid w:val="001C34B8"/>
    <w:rsid w:val="001C3D83"/>
    <w:rsid w:val="001C3F6C"/>
    <w:rsid w:val="001C57FD"/>
    <w:rsid w:val="001C6688"/>
    <w:rsid w:val="001C76F7"/>
    <w:rsid w:val="001C78D4"/>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889"/>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46B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2595"/>
    <w:rsid w:val="002737E0"/>
    <w:rsid w:val="00273A88"/>
    <w:rsid w:val="00273B4F"/>
    <w:rsid w:val="00273E71"/>
    <w:rsid w:val="00273F5F"/>
    <w:rsid w:val="00274353"/>
    <w:rsid w:val="0027499F"/>
    <w:rsid w:val="00274F0E"/>
    <w:rsid w:val="002754C4"/>
    <w:rsid w:val="0027573B"/>
    <w:rsid w:val="00276441"/>
    <w:rsid w:val="00276B03"/>
    <w:rsid w:val="0027775F"/>
    <w:rsid w:val="00277D4A"/>
    <w:rsid w:val="00277F14"/>
    <w:rsid w:val="002805D6"/>
    <w:rsid w:val="002807DD"/>
    <w:rsid w:val="00280E91"/>
    <w:rsid w:val="002814FF"/>
    <w:rsid w:val="00281D16"/>
    <w:rsid w:val="00283198"/>
    <w:rsid w:val="002833F1"/>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2D91"/>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09C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7F"/>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112"/>
    <w:rsid w:val="003A145D"/>
    <w:rsid w:val="003A1A43"/>
    <w:rsid w:val="003A1EBB"/>
    <w:rsid w:val="003A2BE0"/>
    <w:rsid w:val="003A2D11"/>
    <w:rsid w:val="003A337D"/>
    <w:rsid w:val="003A3515"/>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7D0"/>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CC8"/>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6BEB"/>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C66"/>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4F54"/>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2AA"/>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408"/>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1741"/>
    <w:rsid w:val="0058298C"/>
    <w:rsid w:val="00582E63"/>
    <w:rsid w:val="00582FEB"/>
    <w:rsid w:val="00583092"/>
    <w:rsid w:val="00583117"/>
    <w:rsid w:val="0058395E"/>
    <w:rsid w:val="00584166"/>
    <w:rsid w:val="0058416D"/>
    <w:rsid w:val="00584A70"/>
    <w:rsid w:val="005856C5"/>
    <w:rsid w:val="00585DD4"/>
    <w:rsid w:val="00585E16"/>
    <w:rsid w:val="00586287"/>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D1C"/>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7297"/>
    <w:rsid w:val="006176B8"/>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0E01"/>
    <w:rsid w:val="0063101C"/>
    <w:rsid w:val="00631432"/>
    <w:rsid w:val="00631516"/>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03E"/>
    <w:rsid w:val="006671CC"/>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64FE"/>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4EF2"/>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4CF"/>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35B"/>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510"/>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996"/>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BF8"/>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65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27B"/>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23E"/>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2CB8"/>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42"/>
    <w:rsid w:val="008504E0"/>
    <w:rsid w:val="00850570"/>
    <w:rsid w:val="00850857"/>
    <w:rsid w:val="00850BD4"/>
    <w:rsid w:val="008510F1"/>
    <w:rsid w:val="0085236E"/>
    <w:rsid w:val="00852545"/>
    <w:rsid w:val="00852CFE"/>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2810"/>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4C96"/>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5D"/>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69D"/>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09B"/>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135"/>
    <w:rsid w:val="00C14561"/>
    <w:rsid w:val="00C14AF3"/>
    <w:rsid w:val="00C14F1A"/>
    <w:rsid w:val="00C156C3"/>
    <w:rsid w:val="00C15BC3"/>
    <w:rsid w:val="00C15CD3"/>
    <w:rsid w:val="00C16602"/>
    <w:rsid w:val="00C16AF3"/>
    <w:rsid w:val="00C16F3F"/>
    <w:rsid w:val="00C17414"/>
    <w:rsid w:val="00C17851"/>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6C8"/>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84"/>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73D"/>
    <w:rsid w:val="00CE4D1D"/>
    <w:rsid w:val="00CE4E83"/>
    <w:rsid w:val="00CE56FD"/>
    <w:rsid w:val="00CE5FB2"/>
    <w:rsid w:val="00CE70C4"/>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354F"/>
    <w:rsid w:val="00D7435F"/>
    <w:rsid w:val="00D746A9"/>
    <w:rsid w:val="00D74CCE"/>
    <w:rsid w:val="00D7504A"/>
    <w:rsid w:val="00D758CA"/>
    <w:rsid w:val="00D75F27"/>
    <w:rsid w:val="00D76453"/>
    <w:rsid w:val="00D76BBA"/>
    <w:rsid w:val="00D76C3C"/>
    <w:rsid w:val="00D76EB9"/>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538B"/>
    <w:rsid w:val="00DF6B64"/>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32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976CB"/>
    <w:rsid w:val="00EA059F"/>
    <w:rsid w:val="00EA06E9"/>
    <w:rsid w:val="00EA0AEE"/>
    <w:rsid w:val="00EA0D10"/>
    <w:rsid w:val="00EA135C"/>
    <w:rsid w:val="00EA140F"/>
    <w:rsid w:val="00EA150B"/>
    <w:rsid w:val="00EA1765"/>
    <w:rsid w:val="00EA31E0"/>
    <w:rsid w:val="00EA3E33"/>
    <w:rsid w:val="00EA3FD0"/>
    <w:rsid w:val="00EA40DF"/>
    <w:rsid w:val="00EA53FC"/>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28A0"/>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4395"/>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4F4F"/>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2EDC"/>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qFormat/>
    <w:rsid w:val="004E22AA"/>
  </w:style>
  <w:style w:type="character" w:customStyle="1" w:styleId="ng-binding">
    <w:name w:val="ng-binding"/>
    <w:basedOn w:val="DefaultParagraphFont"/>
    <w:rsid w:val="00882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3055</TotalTime>
  <Pages>88</Pages>
  <Words>20139</Words>
  <Characters>114793</Characters>
  <Application>Microsoft Office Word</Application>
  <DocSecurity>0</DocSecurity>
  <Lines>956</Lines>
  <Paragraphs>269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134663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1832</cp:revision>
  <cp:lastPrinted>2018-02-16T07:12:00Z</cp:lastPrinted>
  <dcterms:created xsi:type="dcterms:W3CDTF">2019-10-28T07:04:00Z</dcterms:created>
  <dcterms:modified xsi:type="dcterms:W3CDTF">2025-09-10T08:47:00Z</dcterms:modified>
</cp:coreProperties>
</file>