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64819FAD" w:rsidR="005A6FA7" w:rsidRPr="00832CB8" w:rsidRDefault="005A6FA7" w:rsidP="005A6FA7">
      <w:pPr>
        <w:pStyle w:val="BodyTextIndent"/>
        <w:widowControl w:val="0"/>
        <w:spacing w:line="276" w:lineRule="auto"/>
        <w:ind w:firstLine="0"/>
        <w:jc w:val="center"/>
        <w:rPr>
          <w:rFonts w:ascii="GHEA Grapalat" w:hAnsi="GHEA Grapalat"/>
          <w:i w:val="0"/>
          <w:color w:val="EE0000"/>
          <w:sz w:val="22"/>
          <w:szCs w:val="22"/>
        </w:rPr>
      </w:pPr>
      <w:r w:rsidRPr="00003FAD">
        <w:rPr>
          <w:rFonts w:ascii="GHEA Grapalat" w:hAnsi="GHEA Grapalat"/>
          <w:i w:val="0"/>
          <w:color w:val="000000" w:themeColor="text1"/>
          <w:sz w:val="22"/>
          <w:szCs w:val="22"/>
        </w:rPr>
        <w:t xml:space="preserve">Решением Оценочной Комиссии от  </w:t>
      </w:r>
      <w:r w:rsidR="00852CFE" w:rsidRPr="00832CB8">
        <w:rPr>
          <w:rFonts w:ascii="GHEA Grapalat" w:hAnsi="GHEA Grapalat"/>
          <w:i w:val="0"/>
          <w:color w:val="EE0000"/>
          <w:sz w:val="22"/>
          <w:szCs w:val="22"/>
          <w:lang w:val="hy-AM"/>
        </w:rPr>
        <w:t>0</w:t>
      </w:r>
      <w:r w:rsidR="00DA177D">
        <w:rPr>
          <w:rFonts w:ascii="GHEA Grapalat" w:hAnsi="GHEA Grapalat"/>
          <w:i w:val="0"/>
          <w:color w:val="EE0000"/>
          <w:sz w:val="22"/>
          <w:szCs w:val="22"/>
        </w:rPr>
        <w:t>7</w:t>
      </w:r>
      <w:r w:rsidRPr="00832CB8">
        <w:rPr>
          <w:rFonts w:ascii="GHEA Grapalat" w:hAnsi="GHEA Grapalat"/>
          <w:i w:val="0"/>
          <w:color w:val="EE0000"/>
          <w:sz w:val="22"/>
          <w:szCs w:val="22"/>
          <w:lang w:val="hy-AM"/>
        </w:rPr>
        <w:t>-</w:t>
      </w:r>
      <w:r w:rsidRPr="00832CB8">
        <w:rPr>
          <w:rFonts w:ascii="GHEA Grapalat" w:hAnsi="GHEA Grapalat"/>
          <w:i w:val="0"/>
          <w:color w:val="EE0000"/>
          <w:sz w:val="22"/>
          <w:szCs w:val="22"/>
        </w:rPr>
        <w:t xml:space="preserve">го </w:t>
      </w:r>
      <w:r w:rsidR="00DA177D">
        <w:rPr>
          <w:rFonts w:ascii="GHEA Grapalat" w:hAnsi="GHEA Grapalat"/>
          <w:i w:val="0"/>
          <w:color w:val="EE0000"/>
          <w:sz w:val="22"/>
          <w:szCs w:val="22"/>
        </w:rPr>
        <w:t>ок</w:t>
      </w:r>
      <w:r w:rsidR="004C4F54">
        <w:rPr>
          <w:rFonts w:ascii="GHEA Grapalat" w:hAnsi="GHEA Grapalat"/>
          <w:i w:val="0"/>
          <w:color w:val="EE0000"/>
          <w:sz w:val="22"/>
          <w:szCs w:val="22"/>
        </w:rPr>
        <w:t>тября</w:t>
      </w:r>
      <w:r w:rsidRPr="00832CB8">
        <w:rPr>
          <w:rFonts w:ascii="GHEA Grapalat" w:hAnsi="GHEA Grapalat"/>
          <w:i w:val="0"/>
          <w:color w:val="EE0000"/>
          <w:sz w:val="22"/>
          <w:szCs w:val="22"/>
        </w:rPr>
        <w:t xml:space="preserve"> </w:t>
      </w:r>
      <w:r w:rsidR="00882810" w:rsidRPr="00832CB8">
        <w:rPr>
          <w:rFonts w:ascii="GHEA Grapalat" w:hAnsi="GHEA Grapalat"/>
          <w:i w:val="0"/>
          <w:color w:val="EE0000"/>
          <w:sz w:val="22"/>
          <w:szCs w:val="22"/>
        </w:rPr>
        <w:t>2025</w:t>
      </w:r>
      <w:r w:rsidRPr="00832CB8">
        <w:rPr>
          <w:rFonts w:ascii="GHEA Grapalat" w:hAnsi="GHEA Grapalat"/>
          <w:i w:val="0"/>
          <w:color w:val="EE0000"/>
          <w:sz w:val="22"/>
          <w:szCs w:val="22"/>
        </w:rPr>
        <w:t xml:space="preserve"> года</w:t>
      </w:r>
    </w:p>
    <w:p w14:paraId="050B0B01" w14:textId="05D3D3BB"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DA177D">
        <w:rPr>
          <w:rFonts w:ascii="GHEA Grapalat" w:hAnsi="GHEA Grapalat"/>
          <w:b/>
          <w:iCs/>
          <w:lang w:val="hy-AM"/>
        </w:rPr>
        <w:t>ԵՔ-ԳՀԾՁԲ-25/151</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2C6C2D5A"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порядке будет предложено заключить договор на поставку</w:t>
      </w:r>
      <w:r w:rsidR="00832CB8" w:rsidRPr="00832CB8">
        <w:t xml:space="preserve"> </w:t>
      </w:r>
      <w:r w:rsidR="00832CB8">
        <w:rPr>
          <w:rFonts w:ascii="GHEA Grapalat" w:hAnsi="GHEA Grapalat"/>
          <w:i w:val="0"/>
          <w:color w:val="000000" w:themeColor="text1"/>
          <w:spacing w:val="6"/>
          <w:sz w:val="22"/>
          <w:szCs w:val="22"/>
        </w:rPr>
        <w:t>у</w:t>
      </w:r>
      <w:r w:rsidR="00832CB8" w:rsidRPr="00832CB8">
        <w:rPr>
          <w:rFonts w:ascii="GHEA Grapalat" w:hAnsi="GHEA Grapalat"/>
          <w:i w:val="0"/>
          <w:color w:val="000000" w:themeColor="text1"/>
          <w:spacing w:val="6"/>
          <w:sz w:val="22"/>
          <w:szCs w:val="22"/>
        </w:rPr>
        <w:t>слуг</w:t>
      </w:r>
      <w:r w:rsidR="003A6E39">
        <w:rPr>
          <w:rFonts w:ascii="GHEA Grapalat" w:hAnsi="GHEA Grapalat"/>
          <w:i w:val="0"/>
          <w:color w:val="000000" w:themeColor="text1"/>
          <w:spacing w:val="6"/>
          <w:sz w:val="22"/>
          <w:szCs w:val="22"/>
          <w:lang w:val="hy-AM"/>
        </w:rPr>
        <w:t xml:space="preserve"> </w:t>
      </w:r>
      <w:r w:rsidR="003A6E39" w:rsidRPr="008D18A3">
        <w:rPr>
          <w:rFonts w:ascii="GHEA Grapalat" w:hAnsi="GHEA Grapalat"/>
          <w:b/>
          <w:lang w:val="hy-AM"/>
        </w:rPr>
        <w:t>по разработке и печати схем эвакуации</w:t>
      </w:r>
      <w:r w:rsidR="003A6E39" w:rsidRPr="00AF65B4">
        <w:rPr>
          <w:rFonts w:ascii="GHEA Grapalat" w:hAnsi="GHEA Grapalat"/>
          <w:b/>
        </w:rPr>
        <w:t xml:space="preserve"> </w:t>
      </w:r>
      <w:r w:rsidR="003A6E39" w:rsidRPr="008D18A3">
        <w:rPr>
          <w:rFonts w:ascii="GHEA Grapalat" w:hAnsi="GHEA Grapalat"/>
          <w:b/>
          <w:lang w:val="hy-AM"/>
        </w:rPr>
        <w:t>/план-схем</w:t>
      </w:r>
      <w:r w:rsidR="003A6E39" w:rsidRPr="008D18A3">
        <w:rPr>
          <w:rFonts w:ascii="GHEA Grapalat" w:hAnsi="GHEA Grapalat"/>
          <w:b/>
        </w:rPr>
        <w:t>ы</w:t>
      </w:r>
      <w:r w:rsidR="003A6E39" w:rsidRPr="008D18A3">
        <w:rPr>
          <w:rFonts w:ascii="GHEA Grapalat" w:hAnsi="GHEA Grapalat"/>
          <w:b/>
          <w:lang w:val="hy-AM"/>
        </w:rPr>
        <w:t>/</w:t>
      </w:r>
      <w:r w:rsidR="003A6E39"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4603215C"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4C4F54">
        <w:rPr>
          <w:rFonts w:ascii="GHEA Grapalat" w:hAnsi="GHEA Grapalat"/>
          <w:b/>
          <w:i w:val="0"/>
          <w:color w:val="000000" w:themeColor="text1"/>
          <w:sz w:val="22"/>
          <w:szCs w:val="22"/>
        </w:rPr>
        <w:t>0</w:t>
      </w:r>
      <w:r w:rsidRPr="00003FAD">
        <w:rPr>
          <w:rFonts w:ascii="GHEA Grapalat" w:hAnsi="GHEA Grapalat"/>
          <w:b/>
          <w:i w:val="0"/>
          <w:color w:val="000000" w:themeColor="text1"/>
          <w:sz w:val="22"/>
          <w:szCs w:val="22"/>
        </w:rPr>
        <w:t>:</w:t>
      </w:r>
      <w:r w:rsidR="004C4F54">
        <w:rPr>
          <w:rFonts w:ascii="GHEA Grapalat" w:hAnsi="GHEA Grapalat"/>
          <w:b/>
          <w:i w:val="0"/>
          <w:color w:val="000000" w:themeColor="text1"/>
          <w:sz w:val="22"/>
          <w:szCs w:val="22"/>
        </w:rPr>
        <w:t>00</w:t>
      </w:r>
      <w:r w:rsidRPr="00003FAD">
        <w:rPr>
          <w:rFonts w:ascii="GHEA Grapalat" w:hAnsi="GHEA Grapalat"/>
          <w:b/>
          <w:i w:val="0"/>
          <w:color w:val="000000" w:themeColor="text1"/>
          <w:sz w:val="22"/>
          <w:szCs w:val="22"/>
        </w:rPr>
        <w:t xml:space="preserve"> часов, </w:t>
      </w:r>
      <w:r w:rsidR="00000467">
        <w:rPr>
          <w:rFonts w:ascii="GHEA Grapalat" w:hAnsi="GHEA Grapalat"/>
          <w:b/>
          <w:i w:val="0"/>
          <w:color w:val="000000" w:themeColor="text1"/>
          <w:sz w:val="22"/>
          <w:szCs w:val="22"/>
          <w:lang w:val="hy-AM"/>
        </w:rPr>
        <w:t xml:space="preserve">16 </w:t>
      </w:r>
      <w:r w:rsidR="00DA177D">
        <w:rPr>
          <w:rFonts w:ascii="GHEA Grapalat" w:hAnsi="GHEA Grapalat"/>
          <w:i w:val="0"/>
          <w:color w:val="EE0000"/>
          <w:sz w:val="22"/>
          <w:szCs w:val="22"/>
        </w:rPr>
        <w:t>октября</w:t>
      </w:r>
      <w:r w:rsidR="00852CFE">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0D98063"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00F72EDC" w:rsidRPr="00003FAD">
        <w:rPr>
          <w:rFonts w:ascii="GHEA Grapalat" w:hAnsi="GHEA Grapalat"/>
          <w:b/>
          <w:i w:val="0"/>
          <w:color w:val="000000" w:themeColor="text1"/>
          <w:sz w:val="22"/>
          <w:szCs w:val="22"/>
        </w:rPr>
        <w:t>1</w:t>
      </w:r>
      <w:r w:rsidR="00F72EDC">
        <w:rPr>
          <w:rFonts w:ascii="GHEA Grapalat" w:hAnsi="GHEA Grapalat"/>
          <w:b/>
          <w:i w:val="0"/>
          <w:color w:val="000000" w:themeColor="text1"/>
          <w:sz w:val="22"/>
          <w:szCs w:val="22"/>
        </w:rPr>
        <w:t>0</w:t>
      </w:r>
      <w:r w:rsidR="00F72EDC" w:rsidRPr="00003FAD">
        <w:rPr>
          <w:rFonts w:ascii="GHEA Grapalat" w:hAnsi="GHEA Grapalat"/>
          <w:b/>
          <w:i w:val="0"/>
          <w:color w:val="000000" w:themeColor="text1"/>
          <w:sz w:val="22"/>
          <w:szCs w:val="22"/>
        </w:rPr>
        <w:t>:</w:t>
      </w:r>
      <w:r w:rsidR="00F72EDC">
        <w:rPr>
          <w:rFonts w:ascii="GHEA Grapalat" w:hAnsi="GHEA Grapalat"/>
          <w:b/>
          <w:i w:val="0"/>
          <w:color w:val="000000" w:themeColor="text1"/>
          <w:sz w:val="22"/>
          <w:szCs w:val="22"/>
        </w:rPr>
        <w:t>00</w:t>
      </w:r>
      <w:r w:rsidR="00F72EDC" w:rsidRPr="00003FAD">
        <w:rPr>
          <w:rFonts w:ascii="GHEA Grapalat" w:hAnsi="GHEA Grapalat"/>
          <w:b/>
          <w:i w:val="0"/>
          <w:color w:val="000000" w:themeColor="text1"/>
          <w:sz w:val="22"/>
          <w:szCs w:val="22"/>
        </w:rPr>
        <w:t xml:space="preserve"> часов, </w:t>
      </w:r>
      <w:r w:rsidR="00000467">
        <w:rPr>
          <w:rFonts w:ascii="GHEA Grapalat" w:hAnsi="GHEA Grapalat"/>
          <w:b/>
          <w:i w:val="0"/>
          <w:color w:val="000000" w:themeColor="text1"/>
          <w:sz w:val="22"/>
          <w:szCs w:val="22"/>
          <w:lang w:val="hy-AM"/>
        </w:rPr>
        <w:t>16</w:t>
      </w:r>
      <w:r w:rsidR="00DA177D">
        <w:rPr>
          <w:rFonts w:ascii="GHEA Grapalat" w:hAnsi="GHEA Grapalat"/>
          <w:b/>
          <w:i w:val="0"/>
          <w:color w:val="000000" w:themeColor="text1"/>
          <w:sz w:val="22"/>
          <w:szCs w:val="22"/>
          <w:lang w:val="hy-AM"/>
        </w:rPr>
        <w:t xml:space="preserve"> </w:t>
      </w:r>
      <w:r w:rsidR="00DA177D">
        <w:rPr>
          <w:rFonts w:ascii="GHEA Grapalat" w:hAnsi="GHEA Grapalat"/>
          <w:i w:val="0"/>
          <w:color w:val="EE0000"/>
          <w:sz w:val="22"/>
          <w:szCs w:val="22"/>
        </w:rPr>
        <w:t>октября</w:t>
      </w:r>
      <w:r w:rsidR="00F72EDC">
        <w:rPr>
          <w:rFonts w:ascii="GHEA Grapalat" w:hAnsi="GHEA Grapalat"/>
          <w:b/>
          <w:i w:val="0"/>
          <w:color w:val="000000" w:themeColor="text1"/>
          <w:sz w:val="22"/>
          <w:szCs w:val="22"/>
        </w:rPr>
        <w:t xml:space="preserve"> 2025</w:t>
      </w:r>
      <w:r w:rsidR="00F72EDC" w:rsidRPr="00003FAD">
        <w:rPr>
          <w:rFonts w:ascii="GHEA Grapalat" w:hAnsi="GHEA Grapalat"/>
          <w:b/>
          <w:i w:val="0"/>
          <w:color w:val="000000" w:themeColor="text1"/>
          <w:sz w:val="22"/>
          <w:szCs w:val="22"/>
        </w:rPr>
        <w:t xml:space="preserve"> года</w:t>
      </w:r>
      <w:r w:rsidR="00F72EDC"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767C0C0A"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3A6E39" w:rsidRPr="008D18A3">
        <w:rPr>
          <w:rFonts w:ascii="GHEA Grapalat" w:hAnsi="GHEA Grapalat"/>
          <w:b/>
          <w:sz w:val="20"/>
          <w:szCs w:val="20"/>
        </w:rPr>
        <w:t xml:space="preserve">услуг </w:t>
      </w:r>
      <w:r w:rsidR="003A6E39" w:rsidRPr="008D18A3">
        <w:rPr>
          <w:rFonts w:ascii="GHEA Grapalat" w:hAnsi="GHEA Grapalat"/>
          <w:b/>
          <w:sz w:val="20"/>
          <w:szCs w:val="20"/>
          <w:lang w:val="hy-AM"/>
        </w:rPr>
        <w:t>по разработке и печати схем эвакуации</w:t>
      </w:r>
      <w:r w:rsidR="003A6E39" w:rsidRPr="00AF65B4">
        <w:rPr>
          <w:rFonts w:ascii="GHEA Grapalat" w:hAnsi="GHEA Grapalat"/>
          <w:b/>
          <w:sz w:val="20"/>
          <w:szCs w:val="20"/>
        </w:rPr>
        <w:t xml:space="preserve"> </w:t>
      </w:r>
      <w:r w:rsidR="003A6E39" w:rsidRPr="008D18A3">
        <w:rPr>
          <w:rFonts w:ascii="GHEA Grapalat" w:hAnsi="GHEA Grapalat"/>
          <w:b/>
          <w:sz w:val="20"/>
          <w:szCs w:val="20"/>
          <w:lang w:val="hy-AM"/>
        </w:rPr>
        <w:t>/план-схем</w:t>
      </w:r>
      <w:r w:rsidR="003A6E39" w:rsidRPr="008D18A3">
        <w:rPr>
          <w:rFonts w:ascii="GHEA Grapalat" w:hAnsi="GHEA Grapalat"/>
          <w:b/>
          <w:sz w:val="20"/>
          <w:szCs w:val="20"/>
        </w:rPr>
        <w:t>ы</w:t>
      </w:r>
      <w:r w:rsidR="003A6E39" w:rsidRPr="008D18A3">
        <w:rPr>
          <w:rFonts w:ascii="GHEA Grapalat" w:hAnsi="GHEA Grapalat"/>
          <w:b/>
          <w:sz w:val="20"/>
          <w:szCs w:val="20"/>
          <w:lang w:val="hy-AM"/>
        </w:rPr>
        <w:t>/</w:t>
      </w:r>
      <w:r w:rsidR="00832CB8" w:rsidRPr="00003FAD">
        <w:rPr>
          <w:rFonts w:ascii="GHEA Grapalat" w:hAnsi="GHEA Grapalat"/>
          <w:b/>
          <w:color w:val="000000" w:themeColor="text1"/>
          <w:sz w:val="20"/>
          <w:szCs w:val="20"/>
        </w:rPr>
        <w:t xml:space="preserve"> </w:t>
      </w:r>
      <w:r w:rsidRPr="00003FAD">
        <w:rPr>
          <w:rFonts w:ascii="GHEA Grapalat" w:hAnsi="GHEA Grapalat"/>
          <w:b/>
          <w:color w:val="000000" w:themeColor="text1"/>
          <w:sz w:val="20"/>
          <w:szCs w:val="20"/>
        </w:rPr>
        <w:t xml:space="preserve">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D540399"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3A6E39" w:rsidRPr="008D18A3">
        <w:rPr>
          <w:rFonts w:ascii="GHEA Grapalat" w:hAnsi="GHEA Grapalat"/>
          <w:b/>
          <w:sz w:val="20"/>
          <w:szCs w:val="20"/>
        </w:rPr>
        <w:t xml:space="preserve">услуг </w:t>
      </w:r>
      <w:r w:rsidR="003A6E39" w:rsidRPr="008D18A3">
        <w:rPr>
          <w:rFonts w:ascii="GHEA Grapalat" w:hAnsi="GHEA Grapalat"/>
          <w:b/>
          <w:sz w:val="20"/>
          <w:szCs w:val="20"/>
          <w:lang w:val="hy-AM"/>
        </w:rPr>
        <w:t>по разработке и печати схем эвакуации</w:t>
      </w:r>
      <w:r w:rsidR="003A6E39" w:rsidRPr="00AF65B4">
        <w:rPr>
          <w:rFonts w:ascii="GHEA Grapalat" w:hAnsi="GHEA Grapalat"/>
          <w:b/>
          <w:sz w:val="20"/>
          <w:szCs w:val="20"/>
        </w:rPr>
        <w:t xml:space="preserve"> </w:t>
      </w:r>
      <w:r w:rsidR="003A6E39" w:rsidRPr="008D18A3">
        <w:rPr>
          <w:rFonts w:ascii="GHEA Grapalat" w:hAnsi="GHEA Grapalat"/>
          <w:b/>
          <w:sz w:val="20"/>
          <w:szCs w:val="20"/>
          <w:lang w:val="hy-AM"/>
        </w:rPr>
        <w:t>/план-схем</w:t>
      </w:r>
      <w:r w:rsidR="003A6E39" w:rsidRPr="008D18A3">
        <w:rPr>
          <w:rFonts w:ascii="GHEA Grapalat" w:hAnsi="GHEA Grapalat"/>
          <w:b/>
          <w:sz w:val="20"/>
          <w:szCs w:val="20"/>
        </w:rPr>
        <w:t>ы</w:t>
      </w:r>
      <w:r w:rsidR="003A6E39" w:rsidRPr="008D18A3">
        <w:rPr>
          <w:rFonts w:ascii="GHEA Grapalat" w:hAnsi="GHEA Grapalat"/>
          <w:b/>
          <w:sz w:val="20"/>
          <w:szCs w:val="20"/>
          <w:lang w:val="hy-AM"/>
        </w:rPr>
        <w:t>/</w:t>
      </w:r>
      <w:r w:rsidR="003A6E39">
        <w:rPr>
          <w:rFonts w:ascii="GHEA Grapalat" w:hAnsi="GHEA Grapalat"/>
          <w:b/>
          <w:sz w:val="20"/>
          <w:szCs w:val="20"/>
          <w:lang w:val="hy-AM"/>
        </w:rPr>
        <w:t xml:space="preserve"> </w:t>
      </w:r>
      <w:r w:rsidR="003A6E39">
        <w:rPr>
          <w:rFonts w:ascii="GHEA Grapalat" w:hAnsi="GHEA Grapalat"/>
          <w:b/>
          <w:sz w:val="20"/>
          <w:szCs w:val="20"/>
        </w:rPr>
        <w:t xml:space="preserve">для </w:t>
      </w:r>
      <w:r w:rsidRPr="00003FAD">
        <w:rPr>
          <w:rFonts w:ascii="GHEA Grapalat" w:hAnsi="GHEA Grapalat"/>
          <w:b/>
          <w:color w:val="000000" w:themeColor="text1"/>
          <w:sz w:val="22"/>
          <w:szCs w:val="22"/>
        </w:rPr>
        <w:t>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6787932"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DA177D">
        <w:rPr>
          <w:rFonts w:ascii="GHEA Grapalat" w:hAnsi="GHEA Grapalat"/>
          <w:b/>
          <w:iCs/>
          <w:lang w:val="hy-AM"/>
        </w:rPr>
        <w:t>ԵՔ-ԳՀԾՁԲ-25/151</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10C2F6A5" w:rsidR="00F47E60" w:rsidRPr="00CD0184" w:rsidRDefault="00845AA5" w:rsidP="00CD0184">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3A6E39" w:rsidRPr="008D18A3">
        <w:rPr>
          <w:rFonts w:ascii="GHEA Grapalat" w:hAnsi="GHEA Grapalat"/>
          <w:b/>
          <w:sz w:val="20"/>
          <w:szCs w:val="20"/>
        </w:rPr>
        <w:t xml:space="preserve">услуг </w:t>
      </w:r>
      <w:r w:rsidR="003A6E39" w:rsidRPr="008D18A3">
        <w:rPr>
          <w:rFonts w:ascii="GHEA Grapalat" w:hAnsi="GHEA Grapalat"/>
          <w:b/>
          <w:sz w:val="20"/>
          <w:szCs w:val="20"/>
          <w:lang w:val="hy-AM"/>
        </w:rPr>
        <w:t>по разработке и печати схем эвакуации</w:t>
      </w:r>
      <w:r w:rsidR="003A6E39" w:rsidRPr="00AF65B4">
        <w:rPr>
          <w:rFonts w:ascii="GHEA Grapalat" w:hAnsi="GHEA Grapalat"/>
          <w:b/>
          <w:sz w:val="20"/>
          <w:szCs w:val="20"/>
        </w:rPr>
        <w:t xml:space="preserve"> </w:t>
      </w:r>
      <w:r w:rsidR="003A6E39" w:rsidRPr="008D18A3">
        <w:rPr>
          <w:rFonts w:ascii="GHEA Grapalat" w:hAnsi="GHEA Grapalat"/>
          <w:b/>
          <w:sz w:val="20"/>
          <w:szCs w:val="20"/>
          <w:lang w:val="hy-AM"/>
        </w:rPr>
        <w:t>/план-схем</w:t>
      </w:r>
      <w:r w:rsidR="003A6E39" w:rsidRPr="008D18A3">
        <w:rPr>
          <w:rFonts w:ascii="GHEA Grapalat" w:hAnsi="GHEA Grapalat"/>
          <w:b/>
          <w:sz w:val="20"/>
          <w:szCs w:val="20"/>
        </w:rPr>
        <w:t>ы</w:t>
      </w:r>
      <w:r w:rsidR="003A6E39" w:rsidRPr="008D18A3">
        <w:rPr>
          <w:rFonts w:ascii="GHEA Grapalat" w:hAnsi="GHEA Grapalat"/>
          <w:b/>
          <w:sz w:val="20"/>
          <w:szCs w:val="20"/>
          <w:lang w:val="hy-AM"/>
        </w:rPr>
        <w:t>/</w:t>
      </w:r>
      <w:r w:rsidR="003A6E39" w:rsidRPr="00003FAD">
        <w:rPr>
          <w:rFonts w:ascii="GHEA Grapalat" w:hAnsi="GHEA Grapalat"/>
          <w:color w:val="000000" w:themeColor="text1"/>
        </w:rPr>
        <w:t xml:space="preserve"> </w:t>
      </w:r>
      <w:r w:rsidR="003A6E39">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CD0184">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3009CE" w:rsidRPr="00003FAD" w14:paraId="03138D70" w14:textId="77777777" w:rsidTr="002E5D31">
        <w:trPr>
          <w:jc w:val="center"/>
        </w:trPr>
        <w:tc>
          <w:tcPr>
            <w:tcW w:w="2422" w:type="dxa"/>
            <w:vAlign w:val="center"/>
          </w:tcPr>
          <w:p w14:paraId="62795E61" w14:textId="4D4A26CB" w:rsidR="003009CE" w:rsidRPr="00C346C8" w:rsidRDefault="00C346C8" w:rsidP="003009CE">
            <w:pPr>
              <w:pStyle w:val="BodyTextIndent2"/>
              <w:spacing w:line="240" w:lineRule="auto"/>
              <w:ind w:firstLine="0"/>
              <w:jc w:val="center"/>
              <w:rPr>
                <w:rFonts w:ascii="Helvetica" w:hAnsi="Helvetica" w:cs="Helvetica"/>
                <w:b/>
                <w:bCs/>
                <w:shd w:val="clear" w:color="auto" w:fill="FFFFFF"/>
                <w:lang w:val="hy-AM"/>
              </w:rPr>
            </w:pPr>
            <w:r>
              <w:rPr>
                <w:rFonts w:ascii="Helvetica" w:hAnsi="Helvetica" w:cs="Helvetica"/>
                <w:b/>
                <w:bCs/>
                <w:shd w:val="clear" w:color="auto" w:fill="FFFFFF"/>
                <w:lang w:val="hy-AM"/>
              </w:rPr>
              <w:t>1</w:t>
            </w:r>
          </w:p>
        </w:tc>
        <w:tc>
          <w:tcPr>
            <w:tcW w:w="2700" w:type="dxa"/>
            <w:vAlign w:val="center"/>
          </w:tcPr>
          <w:p w14:paraId="65269F1B" w14:textId="7B1E937B" w:rsidR="003009CE" w:rsidRDefault="00832CB8" w:rsidP="003009CE">
            <w:pPr>
              <w:jc w:val="center"/>
              <w:rPr>
                <w:rFonts w:ascii="GHEA Grapalat" w:hAnsi="GHEA Grapalat"/>
                <w:b/>
                <w:sz w:val="22"/>
                <w:szCs w:val="22"/>
              </w:rPr>
            </w:pPr>
            <w:r>
              <w:rPr>
                <w:rFonts w:ascii="GHEA Grapalat" w:hAnsi="GHEA Grapalat" w:cs="Calibri"/>
                <w:sz w:val="16"/>
                <w:szCs w:val="16"/>
              </w:rPr>
              <w:t>50000</w:t>
            </w:r>
            <w:r w:rsidR="003A6E39">
              <w:rPr>
                <w:rFonts w:ascii="GHEA Grapalat" w:hAnsi="GHEA Grapalat" w:cs="Calibri"/>
                <w:sz w:val="16"/>
                <w:szCs w:val="16"/>
              </w:rPr>
              <w:t>00</w:t>
            </w:r>
          </w:p>
        </w:tc>
        <w:tc>
          <w:tcPr>
            <w:tcW w:w="4112" w:type="dxa"/>
            <w:vAlign w:val="center"/>
          </w:tcPr>
          <w:p w14:paraId="15B2AFEB" w14:textId="2EFB557C" w:rsidR="003009CE" w:rsidRPr="00003FAD" w:rsidRDefault="003A6E39" w:rsidP="003009CE">
            <w:pPr>
              <w:pStyle w:val="BodyTextIndent2"/>
              <w:widowControl w:val="0"/>
              <w:spacing w:after="120" w:line="240" w:lineRule="auto"/>
              <w:ind w:firstLine="0"/>
              <w:rPr>
                <w:rFonts w:ascii="GHEA Grapalat" w:hAnsi="GHEA Grapalat"/>
                <w:b/>
                <w:color w:val="000000" w:themeColor="text1"/>
                <w:spacing w:val="6"/>
                <w:sz w:val="22"/>
                <w:szCs w:val="22"/>
              </w:rPr>
            </w:pPr>
            <w:r w:rsidRPr="008D18A3">
              <w:rPr>
                <w:rFonts w:ascii="GHEA Grapalat" w:hAnsi="GHEA Grapalat"/>
                <w:b/>
              </w:rPr>
              <w:t>услуг</w:t>
            </w:r>
            <w:r>
              <w:rPr>
                <w:rFonts w:ascii="GHEA Grapalat" w:hAnsi="GHEA Grapalat"/>
                <w:b/>
              </w:rPr>
              <w:t>и</w:t>
            </w:r>
            <w:r w:rsidRPr="008D18A3">
              <w:rPr>
                <w:rFonts w:ascii="GHEA Grapalat" w:hAnsi="GHEA Grapalat"/>
                <w:b/>
              </w:rPr>
              <w:t xml:space="preserve"> </w:t>
            </w:r>
            <w:r w:rsidRPr="008D18A3">
              <w:rPr>
                <w:rFonts w:ascii="GHEA Grapalat" w:hAnsi="GHEA Grapalat"/>
                <w:b/>
                <w:lang w:val="hy-AM"/>
              </w:rPr>
              <w:t>по разработке и печати схем эвакуации</w:t>
            </w:r>
            <w:r w:rsidRPr="00AF65B4">
              <w:rPr>
                <w:rFonts w:ascii="GHEA Grapalat" w:hAnsi="GHEA Grapalat"/>
                <w:b/>
              </w:rPr>
              <w:t xml:space="preserve"> </w:t>
            </w:r>
            <w:r w:rsidRPr="008D18A3">
              <w:rPr>
                <w:rFonts w:ascii="GHEA Grapalat" w:hAnsi="GHEA Grapalat"/>
                <w:b/>
                <w:lang w:val="hy-AM"/>
              </w:rPr>
              <w:t>/план-схем</w:t>
            </w:r>
            <w:r w:rsidRPr="008D18A3">
              <w:rPr>
                <w:rFonts w:ascii="GHEA Grapalat" w:hAnsi="GHEA Grapalat"/>
                <w:b/>
              </w:rPr>
              <w:t>ы</w:t>
            </w:r>
            <w:r w:rsidRPr="008D18A3">
              <w:rPr>
                <w:rFonts w:ascii="GHEA Grapalat" w:hAnsi="GHEA Grapalat"/>
                <w:b/>
                <w:lang w:val="hy-AM"/>
              </w:rPr>
              <w:t>/</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7AF2B86" w14:textId="77777777" w:rsidR="003E2CC8" w:rsidRPr="009044F1" w:rsidRDefault="003E2CC8" w:rsidP="003E2CC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625856E" w14:textId="77777777" w:rsidR="003E2CC8" w:rsidRPr="009044F1"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87C86F4" w14:textId="77777777" w:rsidR="003E2CC8" w:rsidRPr="003240F7"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0C522F1D" w14:textId="77777777" w:rsidR="003E2CC8" w:rsidRPr="009044F1" w:rsidDel="00664BFB" w:rsidRDefault="003E2CC8" w:rsidP="003E2CC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47E6114D" w14:textId="77777777" w:rsidR="003E2CC8" w:rsidRPr="009044F1"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60327F6D" w14:textId="77777777" w:rsidR="003E2CC8"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D530E5">
        <w:rPr>
          <w:rFonts w:ascii="GHEA Grapalat" w:hAnsi="GHEA Grapalat"/>
        </w:rPr>
        <w:t>;</w:t>
      </w:r>
    </w:p>
    <w:p w14:paraId="0C4F6B3E" w14:textId="77777777" w:rsidR="003E2CC8" w:rsidRDefault="003E2CC8" w:rsidP="003E2CC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 xml:space="preserve">o </w:t>
      </w:r>
      <w:r>
        <w:rPr>
          <w:rFonts w:ascii="GHEA Grapalat" w:hAnsi="GHEA Grapalat"/>
        </w:rPr>
        <w:lastRenderedPageBreak/>
        <w:t>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DD1D98D" w14:textId="77777777" w:rsidR="003E2CC8" w:rsidRDefault="003E2CC8" w:rsidP="003E2CC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693E09F" w14:textId="77777777" w:rsidR="003E2CC8" w:rsidRDefault="003E2CC8" w:rsidP="003E2CC8">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21D0AE8" w14:textId="77777777" w:rsidR="003E2CC8" w:rsidRDefault="003E2CC8" w:rsidP="003E2CC8">
      <w:pPr>
        <w:pStyle w:val="ListParagraph"/>
        <w:widowControl w:val="0"/>
        <w:numPr>
          <w:ilvl w:val="0"/>
          <w:numId w:val="32"/>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2F382346" w14:textId="77777777" w:rsidR="003E2CC8" w:rsidRDefault="003E2CC8" w:rsidP="003E2CC8">
      <w:pPr>
        <w:pStyle w:val="ListParagraph"/>
        <w:widowControl w:val="0"/>
        <w:numPr>
          <w:ilvl w:val="0"/>
          <w:numId w:val="32"/>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46D5137" w14:textId="77777777" w:rsidR="006F14CF" w:rsidRDefault="006F14CF" w:rsidP="006F14CF">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10D166A0" w14:textId="77777777" w:rsidR="006F14CF" w:rsidRPr="009044F1" w:rsidRDefault="006F14CF" w:rsidP="006F14CF">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lastRenderedPageBreak/>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2"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003FAD">
        <w:rPr>
          <w:rFonts w:ascii="GHEA Grapalat" w:hAnsi="GHEA Grapalat"/>
          <w:color w:val="000000" w:themeColor="text1"/>
          <w:sz w:val="24"/>
          <w:szCs w:val="24"/>
        </w:rPr>
        <w:lastRenderedPageBreak/>
        <w:t>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 xml:space="preserve">по электронной почте </w:t>
      </w:r>
      <w:r w:rsidR="00F9791A" w:rsidRPr="00003FAD">
        <w:rPr>
          <w:rFonts w:ascii="GHEA Grapalat" w:hAnsi="GHEA Grapalat"/>
          <w:color w:val="000000" w:themeColor="text1"/>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B0E7E2C"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F72EDC">
        <w:rPr>
          <w:rFonts w:ascii="GHEA Grapalat" w:hAnsi="GHEA Grapalat"/>
          <w:b/>
          <w:i/>
          <w:color w:val="000000" w:themeColor="text1"/>
          <w:sz w:val="22"/>
          <w:szCs w:val="22"/>
        </w:rPr>
        <w:t xml:space="preserve">в </w:t>
      </w:r>
      <w:r w:rsidR="00F72EDC" w:rsidRPr="00F72EDC">
        <w:rPr>
          <w:rFonts w:ascii="GHEA Grapalat" w:hAnsi="GHEA Grapalat"/>
          <w:b/>
          <w:i/>
          <w:color w:val="000000" w:themeColor="text1"/>
          <w:sz w:val="22"/>
          <w:szCs w:val="22"/>
        </w:rPr>
        <w:t>1</w:t>
      </w:r>
      <w:r w:rsidR="00F72EDC">
        <w:rPr>
          <w:rFonts w:ascii="GHEA Grapalat" w:hAnsi="GHEA Grapalat"/>
          <w:b/>
          <w:i/>
          <w:color w:val="000000" w:themeColor="text1"/>
          <w:sz w:val="22"/>
          <w:szCs w:val="22"/>
        </w:rPr>
        <w:t>0</w:t>
      </w:r>
      <w:r w:rsidR="00F72EDC" w:rsidRPr="00F72EDC">
        <w:rPr>
          <w:rFonts w:ascii="GHEA Grapalat" w:hAnsi="GHEA Grapalat"/>
          <w:b/>
          <w:i/>
          <w:color w:val="000000" w:themeColor="text1"/>
          <w:sz w:val="22"/>
          <w:szCs w:val="22"/>
        </w:rPr>
        <w:t>:</w:t>
      </w:r>
      <w:r w:rsidR="00F72EDC">
        <w:rPr>
          <w:rFonts w:ascii="GHEA Grapalat" w:hAnsi="GHEA Grapalat"/>
          <w:b/>
          <w:i/>
          <w:color w:val="000000" w:themeColor="text1"/>
          <w:sz w:val="22"/>
          <w:szCs w:val="22"/>
        </w:rPr>
        <w:t>00</w:t>
      </w:r>
      <w:r w:rsidR="00F72EDC" w:rsidRPr="00F72EDC">
        <w:rPr>
          <w:rFonts w:ascii="GHEA Grapalat" w:hAnsi="GHEA Grapalat"/>
          <w:b/>
          <w:i/>
          <w:color w:val="000000" w:themeColor="text1"/>
          <w:sz w:val="22"/>
          <w:szCs w:val="22"/>
        </w:rPr>
        <w:t xml:space="preserve"> часов, </w:t>
      </w:r>
      <w:r w:rsidR="00000467">
        <w:rPr>
          <w:rFonts w:ascii="GHEA Grapalat" w:hAnsi="GHEA Grapalat"/>
          <w:b/>
          <w:i/>
          <w:color w:val="000000" w:themeColor="text1"/>
          <w:sz w:val="22"/>
          <w:szCs w:val="22"/>
          <w:lang w:val="hy-AM"/>
        </w:rPr>
        <w:t>16</w:t>
      </w:r>
      <w:r w:rsidR="00DA177D">
        <w:rPr>
          <w:rFonts w:ascii="GHEA Grapalat" w:hAnsi="GHEA Grapalat"/>
          <w:b/>
          <w:color w:val="000000" w:themeColor="text1"/>
          <w:sz w:val="22"/>
          <w:szCs w:val="22"/>
          <w:lang w:val="hy-AM"/>
        </w:rPr>
        <w:t xml:space="preserve"> </w:t>
      </w:r>
      <w:r w:rsidR="00DA177D">
        <w:rPr>
          <w:rFonts w:ascii="GHEA Grapalat" w:hAnsi="GHEA Grapalat"/>
          <w:i/>
          <w:color w:val="EE0000"/>
          <w:sz w:val="22"/>
          <w:szCs w:val="22"/>
        </w:rPr>
        <w:t>ок</w:t>
      </w:r>
      <w:r w:rsidR="00DA177D">
        <w:rPr>
          <w:rFonts w:ascii="GHEA Grapalat" w:hAnsi="GHEA Grapalat"/>
          <w:color w:val="EE0000"/>
          <w:sz w:val="22"/>
          <w:szCs w:val="22"/>
        </w:rPr>
        <w:t>тября</w:t>
      </w:r>
      <w:r w:rsidR="00DA177D">
        <w:rPr>
          <w:rFonts w:ascii="GHEA Grapalat" w:hAnsi="GHEA Grapalat"/>
          <w:b/>
          <w:color w:val="000000" w:themeColor="text1"/>
          <w:sz w:val="22"/>
          <w:szCs w:val="22"/>
        </w:rPr>
        <w:t xml:space="preserve"> </w:t>
      </w:r>
      <w:r w:rsidR="00F72EDC" w:rsidRPr="00F72EDC">
        <w:rPr>
          <w:rFonts w:ascii="GHEA Grapalat" w:hAnsi="GHEA Grapalat"/>
          <w:b/>
          <w:i/>
          <w:color w:val="000000" w:themeColor="text1"/>
          <w:sz w:val="22"/>
          <w:szCs w:val="22"/>
        </w:rPr>
        <w:t>2025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3"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003FAD">
        <w:rPr>
          <w:rFonts w:ascii="GHEA Grapalat" w:hAnsi="GHEA Grapalat"/>
          <w:color w:val="000000" w:themeColor="text1"/>
        </w:rPr>
        <w:lastRenderedPageBreak/>
        <w:t xml:space="preserve">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003FAD">
        <w:rPr>
          <w:rFonts w:ascii="GHEA Grapalat" w:hAnsi="GHEA Grapalat"/>
          <w:color w:val="000000" w:themeColor="text1"/>
          <w:sz w:val="24"/>
          <w:szCs w:val="24"/>
        </w:rPr>
        <w:lastRenderedPageBreak/>
        <w:t>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003FAD">
        <w:rPr>
          <w:rFonts w:ascii="GHEA Grapalat" w:hAnsi="GHEA Grapalat"/>
          <w:i w:val="0"/>
          <w:color w:val="000000" w:themeColor="text1"/>
          <w:sz w:val="24"/>
          <w:szCs w:val="24"/>
        </w:rPr>
        <w:lastRenderedPageBreak/>
        <w:t>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4B566352" w14:textId="6811B552" w:rsidR="00ED6836"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F72EDC" w:rsidRPr="00F72EDC">
        <w:rPr>
          <w:rFonts w:ascii="GHEA Grapalat" w:hAnsi="GHEA Grapalat"/>
          <w:b/>
          <w:i/>
          <w:iCs/>
          <w:color w:val="000000" w:themeColor="text1"/>
          <w:sz w:val="22"/>
          <w:szCs w:val="22"/>
        </w:rPr>
        <w:t xml:space="preserve">10:00 часов, </w:t>
      </w:r>
      <w:r w:rsidR="00000467">
        <w:rPr>
          <w:rFonts w:ascii="GHEA Grapalat" w:hAnsi="GHEA Grapalat"/>
          <w:b/>
          <w:i/>
          <w:color w:val="000000" w:themeColor="text1"/>
          <w:sz w:val="22"/>
          <w:szCs w:val="22"/>
          <w:lang w:val="hy-AM"/>
        </w:rPr>
        <w:t>16</w:t>
      </w:r>
      <w:r w:rsidR="00DA177D">
        <w:rPr>
          <w:rFonts w:ascii="GHEA Grapalat" w:hAnsi="GHEA Grapalat"/>
          <w:b/>
          <w:color w:val="000000" w:themeColor="text1"/>
          <w:sz w:val="22"/>
          <w:szCs w:val="22"/>
          <w:lang w:val="hy-AM"/>
        </w:rPr>
        <w:t xml:space="preserve"> </w:t>
      </w:r>
      <w:r w:rsidR="00DA177D">
        <w:rPr>
          <w:rFonts w:ascii="GHEA Grapalat" w:hAnsi="GHEA Grapalat"/>
          <w:i/>
          <w:color w:val="EE0000"/>
          <w:sz w:val="22"/>
          <w:szCs w:val="22"/>
        </w:rPr>
        <w:t>ок</w:t>
      </w:r>
      <w:r w:rsidR="00DA177D">
        <w:rPr>
          <w:rFonts w:ascii="GHEA Grapalat" w:hAnsi="GHEA Grapalat"/>
          <w:color w:val="EE0000"/>
          <w:sz w:val="22"/>
          <w:szCs w:val="22"/>
        </w:rPr>
        <w:t>тября</w:t>
      </w:r>
      <w:r w:rsidR="00F72EDC" w:rsidRPr="00F72EDC">
        <w:rPr>
          <w:rFonts w:ascii="GHEA Grapalat" w:hAnsi="GHEA Grapalat"/>
          <w:b/>
          <w:i/>
          <w:iCs/>
          <w:color w:val="000000" w:themeColor="text1"/>
          <w:sz w:val="22"/>
          <w:szCs w:val="22"/>
        </w:rPr>
        <w:t xml:space="preserve"> 2025 года</w:t>
      </w:r>
      <w:r w:rsidR="00F72EDC" w:rsidRPr="00F72EDC">
        <w:rPr>
          <w:rFonts w:ascii="GHEA Grapalat" w:hAnsi="GHEA Grapalat"/>
          <w:i/>
          <w:iCs/>
          <w:color w:val="000000" w:themeColor="text1"/>
          <w:sz w:val="24"/>
          <w:szCs w:val="24"/>
        </w:rPr>
        <w:t>.</w:t>
      </w:r>
      <w:r w:rsidR="00F72EDC">
        <w:rPr>
          <w:rFonts w:ascii="GHEA Grapalat" w:hAnsi="GHEA Grapalat"/>
          <w:i/>
          <w:iCs/>
          <w:color w:val="000000" w:themeColor="text1"/>
          <w:sz w:val="24"/>
          <w:szCs w:val="24"/>
        </w:rPr>
        <w:t xml:space="preserve"> </w:t>
      </w:r>
      <w:r w:rsidR="009B6D58"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009B6D58"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009B6D58"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009B6D58"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4"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w:t>
      </w:r>
      <w:r w:rsidRPr="00003FAD">
        <w:rPr>
          <w:rFonts w:ascii="GHEA Grapalat" w:hAnsi="GHEA Grapalat"/>
          <w:color w:val="000000" w:themeColor="text1"/>
          <w:sz w:val="24"/>
          <w:szCs w:val="24"/>
        </w:rPr>
        <w:lastRenderedPageBreak/>
        <w:t>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6F19CD1" w14:textId="77777777" w:rsidR="00456BEB" w:rsidRDefault="00456BEB" w:rsidP="00456BE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Pr="00247315">
        <w:rPr>
          <w:rFonts w:ascii="GHEA Grapalat" w:hAnsi="GHEA Grapalat"/>
          <w:sz w:val="24"/>
          <w:szCs w:val="24"/>
        </w:rPr>
        <w:t>субподрядчика,</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E19FF2E" w14:textId="77777777" w:rsidR="00456BEB" w:rsidRDefault="00456BEB" w:rsidP="00456BEB">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365F47ED" w14:textId="77777777" w:rsidR="00456BEB" w:rsidRPr="00BD363B" w:rsidRDefault="00456BEB" w:rsidP="00456BEB">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00670B09" w:rsidRPr="00003FAD">
        <w:rPr>
          <w:rFonts w:ascii="GHEA Grapalat" w:hAnsi="GHEA Grapalat"/>
          <w:color w:val="000000" w:themeColor="text1"/>
          <w:sz w:val="24"/>
          <w:szCs w:val="24"/>
        </w:rPr>
        <w:lastRenderedPageBreak/>
        <w:t>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8968EE4" w14:textId="77777777" w:rsidR="00095FEB" w:rsidRPr="00110330" w:rsidRDefault="00095FEB" w:rsidP="00095FEB">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5539E3">
        <w:rPr>
          <w:rFonts w:ascii="GHEA Grapalat" w:hAnsi="GHEA Grapalat"/>
        </w:rPr>
        <w:t>.</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w:t>
      </w:r>
      <w:r w:rsidRPr="00110330">
        <w:rPr>
          <w:rFonts w:ascii="GHEA Grapalat" w:hAnsi="GHEA Grapalat"/>
        </w:rPr>
        <w:lastRenderedPageBreak/>
        <w:t>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12F48431" w14:textId="77777777" w:rsidR="00095FEB" w:rsidRPr="00110330" w:rsidRDefault="00095FEB" w:rsidP="00095FEB">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49800A97" w14:textId="77777777" w:rsidR="00095FEB" w:rsidRPr="00110330" w:rsidRDefault="00095FEB" w:rsidP="00095FEB">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502324F0" w14:textId="77777777" w:rsidR="00095FEB" w:rsidRDefault="00095FEB" w:rsidP="00095FEB">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110330">
        <w:rPr>
          <w:rFonts w:ascii="GHEA Grapalat" w:hAnsi="GHEA Grapalat"/>
        </w:rPr>
        <w:t xml:space="preserve"> договора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F4CDC1C" w14:textId="77777777" w:rsidR="00095FEB" w:rsidRPr="00697C9E" w:rsidRDefault="00095FEB" w:rsidP="00095FEB">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Pr="00793DC2">
        <w:rPr>
          <w:rFonts w:ascii="GHEA Grapalat" w:hAnsi="GHEA Grapalat" w:cs="Sylfaen"/>
        </w:rPr>
        <w:t>При этом</w:t>
      </w:r>
      <w:r w:rsidRPr="00697C9E">
        <w:rPr>
          <w:rFonts w:ascii="GHEA Grapalat" w:hAnsi="GHEA Grapalat" w:cs="Sylfaen"/>
        </w:rPr>
        <w:t>;</w:t>
      </w:r>
    </w:p>
    <w:p w14:paraId="72A4FE9A" w14:textId="77777777" w:rsidR="00095FEB" w:rsidRPr="00EA356D" w:rsidRDefault="00095FEB" w:rsidP="00095FEB">
      <w:pPr>
        <w:widowControl w:val="0"/>
        <w:tabs>
          <w:tab w:val="left" w:pos="1134"/>
        </w:tabs>
        <w:ind w:left="-360"/>
        <w:jc w:val="both"/>
        <w:rPr>
          <w:rFonts w:ascii="GHEA Grapalat" w:hAnsi="GHEA Grapalat"/>
        </w:rPr>
      </w:pPr>
      <w:r w:rsidRPr="00697C9E">
        <w:rPr>
          <w:rFonts w:ascii="GHEA Grapalat" w:hAnsi="GHEA Grapalat" w:cs="Sylfaen"/>
        </w:rPr>
        <w:t>-</w:t>
      </w:r>
      <w:r w:rsidRPr="00793DC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 xml:space="preserve">, </w:t>
      </w:r>
      <w:r w:rsidRPr="00EA356D">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5416EF">
        <w:rPr>
          <w:rFonts w:ascii="GHEA Grapalat" w:hAnsi="GHEA Grapalat"/>
        </w:rPr>
        <w:t>,</w:t>
      </w:r>
      <w:r w:rsidRPr="00793DC2">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Pr="00EA356D">
        <w:rPr>
          <w:rFonts w:ascii="GHEA Grapalat" w:hAnsi="GHEA Grapalat" w:cs="Sylfaen"/>
        </w:rPr>
        <w:t>,</w:t>
      </w:r>
    </w:p>
    <w:p w14:paraId="3EC85175" w14:textId="77777777" w:rsidR="00095FEB" w:rsidRPr="00DC5E1E" w:rsidRDefault="00095FEB" w:rsidP="00095FEB">
      <w:pPr>
        <w:widowControl w:val="0"/>
        <w:ind w:left="-142" w:firstLine="426"/>
        <w:contextualSpacing/>
        <w:jc w:val="both"/>
        <w:rPr>
          <w:rFonts w:ascii="GHEA Grapalat" w:hAnsi="GHEA Grapalat"/>
        </w:rPr>
      </w:pPr>
      <w:r w:rsidRPr="00DC5E1E">
        <w:rPr>
          <w:rFonts w:ascii="GHEA Grapalat" w:hAnsi="GHEA Grapalat"/>
        </w:rPr>
        <w:t xml:space="preserve">- </w:t>
      </w:r>
      <w:r>
        <w:rPr>
          <w:rFonts w:ascii="GHEA Grapalat" w:hAnsi="GHEA Grapalat" w:cs="Sylfaen"/>
          <w:lang w:val="en-US"/>
        </w:rPr>
        <w:t>o</w:t>
      </w:r>
      <w:r w:rsidRPr="006A6922">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5E9C48E" w14:textId="77777777" w:rsidR="00095FEB" w:rsidRPr="009044F1" w:rsidRDefault="00095FEB" w:rsidP="00095FEB">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Pr>
          <w:rFonts w:ascii="GHEA Grapalat" w:hAnsi="GHEA Grapalat"/>
          <w:sz w:val="24"/>
          <w:szCs w:val="24"/>
        </w:rPr>
        <w:lastRenderedPageBreak/>
        <w:t>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w:t>
      </w:r>
      <w:r w:rsidRPr="00003FAD">
        <w:rPr>
          <w:rFonts w:ascii="GHEA Grapalat" w:hAnsi="GHEA Grapalat"/>
          <w:color w:val="000000" w:themeColor="text1"/>
        </w:rPr>
        <w:lastRenderedPageBreak/>
        <w:t xml:space="preserve">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w:t>
      </w:r>
      <w:r w:rsidR="004C0E39" w:rsidRPr="00003FAD">
        <w:rPr>
          <w:rFonts w:ascii="GHEA Grapalat" w:hAnsi="GHEA Grapalat"/>
          <w:color w:val="000000" w:themeColor="text1"/>
        </w:rPr>
        <w:lastRenderedPageBreak/>
        <w:t xml:space="preserve">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lastRenderedPageBreak/>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25F693CF"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DA177D">
        <w:rPr>
          <w:rFonts w:ascii="GHEA Grapalat" w:hAnsi="GHEA Grapalat"/>
          <w:b/>
          <w:color w:val="000000" w:themeColor="text1"/>
          <w:sz w:val="22"/>
          <w:szCs w:val="22"/>
          <w:lang w:val="hy-AM"/>
        </w:rPr>
        <w:t>ԵՔ-ԳՀԾՁԲ-25/151</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018F527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DA177D">
        <w:rPr>
          <w:rFonts w:ascii="GHEA Grapalat" w:hAnsi="GHEA Grapalat"/>
          <w:b/>
          <w:color w:val="000000" w:themeColor="text1"/>
          <w:sz w:val="22"/>
          <w:szCs w:val="22"/>
          <w:lang w:val="hy-AM"/>
        </w:rPr>
        <w:t>ԵՔ-ԳՀԾՁԲ-25/151</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1CE0CB88"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A177D">
        <w:rPr>
          <w:rFonts w:ascii="GHEA Grapalat" w:hAnsi="GHEA Grapalat"/>
          <w:b/>
          <w:color w:val="000000" w:themeColor="text1"/>
          <w:sz w:val="22"/>
          <w:szCs w:val="22"/>
          <w:lang w:val="hy-AM"/>
        </w:rPr>
        <w:t>ԵՔ-ԳՀԾՁԲ-25/151</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7849C298"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A177D">
        <w:rPr>
          <w:rFonts w:ascii="GHEA Grapalat" w:hAnsi="GHEA Grapalat"/>
          <w:b/>
          <w:color w:val="000000" w:themeColor="text1"/>
          <w:sz w:val="22"/>
          <w:szCs w:val="22"/>
          <w:lang w:val="hy-AM"/>
        </w:rPr>
        <w:t>ԵՔ-ԳՀԾՁԲ-25/151</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C228E7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DA177D">
        <w:rPr>
          <w:rFonts w:ascii="GHEA Grapalat" w:hAnsi="GHEA Grapalat"/>
          <w:b/>
          <w:color w:val="000000" w:themeColor="text1"/>
          <w:sz w:val="22"/>
          <w:szCs w:val="22"/>
          <w:lang w:val="hy-AM"/>
        </w:rPr>
        <w:t>ԵՔ-ԳՀԾՁԲ-25/151</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5B01E51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0547DDEB"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F24F4F" w:rsidRPr="00003FAD" w14:paraId="719E16AA" w14:textId="77777777" w:rsidTr="00626827">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455A5C66" w14:textId="54A93162" w:rsidR="00F24F4F" w:rsidRPr="00F24F4F" w:rsidRDefault="004B2C66" w:rsidP="00F24F4F">
            <w:pPr>
              <w:jc w:val="center"/>
              <w:rPr>
                <w:rFonts w:ascii="GHEA Grapalat" w:hAnsi="GHEA Grapalat" w:cs="Arial"/>
                <w:b/>
                <w:bCs/>
                <w:sz w:val="16"/>
                <w:szCs w:val="16"/>
              </w:rPr>
            </w:pPr>
            <w:r>
              <w:rPr>
                <w:rFonts w:ascii="GHEA Grapalat" w:hAnsi="GHEA Grapalat" w:cs="Arial"/>
                <w:b/>
                <w:bCs/>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979051" w14:textId="1B2363B6" w:rsidR="00F24F4F" w:rsidRDefault="003A6E39" w:rsidP="00F24F4F">
            <w:pPr>
              <w:widowControl w:val="0"/>
              <w:rPr>
                <w:rFonts w:ascii="GHEA Grapalat" w:hAnsi="GHEA Grapalat"/>
                <w:color w:val="000000" w:themeColor="text1"/>
                <w:sz w:val="22"/>
                <w:szCs w:val="22"/>
              </w:rPr>
            </w:pPr>
            <w:r w:rsidRPr="008D18A3">
              <w:rPr>
                <w:rFonts w:ascii="GHEA Grapalat" w:hAnsi="GHEA Grapalat"/>
                <w:b/>
                <w:sz w:val="20"/>
                <w:szCs w:val="20"/>
              </w:rPr>
              <w:t>услуг</w:t>
            </w:r>
            <w:r>
              <w:rPr>
                <w:rFonts w:ascii="GHEA Grapalat" w:hAnsi="GHEA Grapalat"/>
                <w:b/>
                <w:sz w:val="20"/>
                <w:szCs w:val="20"/>
              </w:rPr>
              <w:t>и</w:t>
            </w:r>
            <w:r w:rsidRPr="008D18A3">
              <w:rPr>
                <w:rFonts w:ascii="GHEA Grapalat" w:hAnsi="GHEA Grapalat"/>
                <w:b/>
                <w:sz w:val="20"/>
                <w:szCs w:val="20"/>
              </w:rPr>
              <w:t xml:space="preserve"> </w:t>
            </w:r>
            <w:r w:rsidRPr="008D18A3">
              <w:rPr>
                <w:rFonts w:ascii="GHEA Grapalat" w:hAnsi="GHEA Grapalat"/>
                <w:b/>
                <w:sz w:val="20"/>
                <w:szCs w:val="20"/>
                <w:lang w:val="hy-AM"/>
              </w:rPr>
              <w:t>по разработке и печати схем эвакуации</w:t>
            </w:r>
            <w:r w:rsidRPr="00AF65B4">
              <w:rPr>
                <w:rFonts w:ascii="GHEA Grapalat" w:hAnsi="GHEA Grapalat"/>
                <w:b/>
                <w:sz w:val="20"/>
                <w:szCs w:val="20"/>
              </w:rPr>
              <w:t xml:space="preserve"> </w:t>
            </w:r>
            <w:r w:rsidRPr="008D18A3">
              <w:rPr>
                <w:rFonts w:ascii="GHEA Grapalat" w:hAnsi="GHEA Grapalat"/>
                <w:b/>
                <w:sz w:val="20"/>
                <w:szCs w:val="20"/>
                <w:lang w:val="hy-AM"/>
              </w:rPr>
              <w:t>/план-схем</w:t>
            </w:r>
            <w:r w:rsidRPr="008D18A3">
              <w:rPr>
                <w:rFonts w:ascii="GHEA Grapalat" w:hAnsi="GHEA Grapalat"/>
                <w:b/>
                <w:sz w:val="20"/>
                <w:szCs w:val="20"/>
              </w:rPr>
              <w:t>ы</w:t>
            </w:r>
            <w:r w:rsidRPr="008D18A3">
              <w:rPr>
                <w:rFonts w:ascii="GHEA Grapalat" w:hAnsi="GHEA Grapalat"/>
                <w:b/>
                <w:sz w:val="20"/>
                <w:szCs w:val="20"/>
                <w:lang w:val="hy-AM"/>
              </w:rPr>
              <w:t>/</w:t>
            </w:r>
          </w:p>
        </w:tc>
        <w:tc>
          <w:tcPr>
            <w:tcW w:w="1701" w:type="dxa"/>
            <w:tcBorders>
              <w:top w:val="single" w:sz="4" w:space="0" w:color="auto"/>
              <w:left w:val="single" w:sz="4" w:space="0" w:color="auto"/>
              <w:bottom w:val="single" w:sz="4" w:space="0" w:color="auto"/>
              <w:right w:val="single" w:sz="4" w:space="0" w:color="auto"/>
            </w:tcBorders>
          </w:tcPr>
          <w:p w14:paraId="6F885667" w14:textId="77777777" w:rsidR="00F24F4F" w:rsidRPr="00003FAD" w:rsidRDefault="00F24F4F" w:rsidP="00F24F4F">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C67AB99" w14:textId="77777777" w:rsidR="00F24F4F" w:rsidRPr="00003FAD" w:rsidRDefault="00F24F4F" w:rsidP="00F24F4F">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02EE1EE" w14:textId="77777777" w:rsidR="00F24F4F" w:rsidRPr="00003FAD" w:rsidRDefault="00F24F4F" w:rsidP="00F24F4F">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2C2F3CC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5E3F5C5"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003FAD">
        <w:rPr>
          <w:rFonts w:ascii="GHEA Grapalat" w:hAnsi="GHEA Grapalat"/>
          <w:color w:val="000000" w:themeColor="text1"/>
          <w:sz w:val="22"/>
          <w:szCs w:val="22"/>
        </w:rPr>
        <w:lastRenderedPageBreak/>
        <w:t>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997118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0AFEDD0"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DA177D">
        <w:rPr>
          <w:rFonts w:ascii="GHEA Grapalat" w:hAnsi="GHEA Grapalat"/>
          <w:b/>
          <w:color w:val="000000" w:themeColor="text1"/>
          <w:sz w:val="22"/>
          <w:szCs w:val="22"/>
          <w:lang w:val="hy-AM"/>
        </w:rPr>
        <w:t>ԵՔ-ԳՀԾՁԲ-25/151</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686F25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6C4F3C97"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23C21E58"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DA177D">
        <w:rPr>
          <w:rFonts w:ascii="GHEA Grapalat" w:hAnsi="GHEA Grapalat"/>
          <w:b/>
          <w:color w:val="000000" w:themeColor="text1"/>
          <w:sz w:val="22"/>
          <w:szCs w:val="22"/>
          <w:lang w:val="hy-AM"/>
        </w:rPr>
        <w:t>ԵՔ-ԳՀԾՁԲ-25/151</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8DEA2DD"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w:t>
      </w:r>
      <w:r w:rsidR="003A6E39" w:rsidRPr="008D18A3">
        <w:rPr>
          <w:rFonts w:ascii="GHEA Grapalat" w:hAnsi="GHEA Grapalat"/>
          <w:b/>
          <w:sz w:val="20"/>
          <w:szCs w:val="20"/>
        </w:rPr>
        <w:t xml:space="preserve">услуг </w:t>
      </w:r>
      <w:r w:rsidR="003A6E39" w:rsidRPr="008D18A3">
        <w:rPr>
          <w:rFonts w:ascii="GHEA Grapalat" w:hAnsi="GHEA Grapalat"/>
          <w:b/>
          <w:sz w:val="20"/>
          <w:szCs w:val="20"/>
          <w:lang w:val="hy-AM"/>
        </w:rPr>
        <w:t>по разработке и печати схем эвакуации</w:t>
      </w:r>
      <w:r w:rsidR="003A6E39" w:rsidRPr="00AF65B4">
        <w:rPr>
          <w:rFonts w:ascii="GHEA Grapalat" w:hAnsi="GHEA Grapalat"/>
          <w:b/>
          <w:sz w:val="20"/>
          <w:szCs w:val="20"/>
        </w:rPr>
        <w:t xml:space="preserve"> </w:t>
      </w:r>
      <w:r w:rsidR="003A6E39" w:rsidRPr="008D18A3">
        <w:rPr>
          <w:rFonts w:ascii="GHEA Grapalat" w:hAnsi="GHEA Grapalat"/>
          <w:b/>
          <w:sz w:val="20"/>
          <w:szCs w:val="20"/>
          <w:lang w:val="hy-AM"/>
        </w:rPr>
        <w:t>/план-схем</w:t>
      </w:r>
      <w:r w:rsidR="003A6E39" w:rsidRPr="008D18A3">
        <w:rPr>
          <w:rFonts w:ascii="GHEA Grapalat" w:hAnsi="GHEA Grapalat"/>
          <w:b/>
          <w:sz w:val="20"/>
          <w:szCs w:val="20"/>
        </w:rPr>
        <w:t>ы</w:t>
      </w:r>
      <w:r w:rsidR="003A6E39" w:rsidRPr="008D18A3">
        <w:rPr>
          <w:rFonts w:ascii="GHEA Grapalat" w:hAnsi="GHEA Grapalat"/>
          <w:b/>
          <w:sz w:val="20"/>
          <w:szCs w:val="20"/>
          <w:lang w:val="hy-AM"/>
        </w:rPr>
        <w:t>/</w:t>
      </w:r>
      <w:r w:rsidR="003A6E39"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составляющим неотъемлемую часть настоящего договора (далее — договор).</w:t>
      </w:r>
    </w:p>
    <w:p w14:paraId="5D6C24B9" w14:textId="711F41F5"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57324C56"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Не принимать услугу, с установлением по своему усмотрению разумного </w:t>
      </w:r>
      <w:r w:rsidRPr="00003FAD">
        <w:rPr>
          <w:rFonts w:ascii="GHEA Grapalat" w:hAnsi="GHEA Grapalat"/>
          <w:color w:val="000000" w:themeColor="text1"/>
        </w:rPr>
        <w:lastRenderedPageBreak/>
        <w:t>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3FA774A8"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w:t>
      </w:r>
      <w:r w:rsidRPr="00003FAD">
        <w:rPr>
          <w:rFonts w:ascii="GHEA Grapalat" w:hAnsi="GHEA Grapalat"/>
          <w:color w:val="000000" w:themeColor="text1"/>
        </w:rPr>
        <w:lastRenderedPageBreak/>
        <w:t xml:space="preserve">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35D5D5A3"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850442">
        <w:rPr>
          <w:rFonts w:ascii="GHEA Grapalat" w:hAnsi="GHEA Grapalat"/>
          <w:color w:val="000000" w:themeColor="text1"/>
        </w:rPr>
        <w:t>1</w:t>
      </w:r>
      <w:r w:rsidR="007F2F26">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lastRenderedPageBreak/>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6004FDC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850442">
        <w:rPr>
          <w:rFonts w:ascii="GHEA Grapalat" w:hAnsi="GHEA Grapalat"/>
          <w:color w:val="000000" w:themeColor="text1"/>
          <w:lang w:val="hy-AM"/>
        </w:rPr>
        <w:t>0.5</w:t>
      </w:r>
      <w:r w:rsidRPr="00003FAD">
        <w:rPr>
          <w:rFonts w:ascii="GHEA Grapalat" w:hAnsi="GHEA Grapalat"/>
          <w:color w:val="000000" w:themeColor="text1"/>
        </w:rPr>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3603CDBF"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850442">
        <w:rPr>
          <w:rFonts w:ascii="GHEA Grapalat" w:hAnsi="GHEA Grapalat"/>
          <w:color w:val="000000" w:themeColor="text1"/>
          <w:lang w:val="hy-AM"/>
        </w:rPr>
        <w:t>0</w:t>
      </w:r>
      <w:r w:rsidRPr="00003FAD">
        <w:rPr>
          <w:rFonts w:ascii="GHEA Grapalat" w:hAnsi="GHEA Grapalat"/>
          <w:color w:val="000000" w:themeColor="text1"/>
        </w:rPr>
        <w:t>5 (ноль целых пят</w:t>
      </w:r>
      <w:r w:rsidR="009A0B5D">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w:t>
      </w:r>
      <w:r w:rsidRPr="00003FAD">
        <w:rPr>
          <w:rFonts w:ascii="GHEA Grapalat" w:hAnsi="GHEA Grapalat"/>
          <w:color w:val="000000" w:themeColor="text1"/>
        </w:rPr>
        <w:lastRenderedPageBreak/>
        <w:t>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003FAD">
        <w:rPr>
          <w:rFonts w:ascii="GHEA Grapalat" w:hAnsi="GHEA Grapalat"/>
          <w:color w:val="000000" w:themeColor="text1"/>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744328A" w14:textId="77777777" w:rsidR="00095FEB" w:rsidRPr="00D443DF" w:rsidRDefault="00095FEB" w:rsidP="00095FEB">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4E53AF6C" w14:textId="77777777" w:rsidR="00095FEB" w:rsidRPr="009F3DC7" w:rsidRDefault="00095FEB" w:rsidP="00095FEB">
      <w:pPr>
        <w:widowControl w:val="0"/>
        <w:tabs>
          <w:tab w:val="left" w:pos="1134"/>
        </w:tabs>
        <w:spacing w:after="160" w:line="377" w:lineRule="auto"/>
        <w:ind w:firstLine="567"/>
        <w:jc w:val="both"/>
        <w:rPr>
          <w:rFonts w:ascii="GHEA Grapalat" w:hAnsi="GHEA Grapalat"/>
        </w:rPr>
      </w:pPr>
      <w:r w:rsidRPr="009F3DC7">
        <w:rPr>
          <w:rFonts w:ascii="GHEA Grapalat" w:hAnsi="GHEA Grapalat"/>
        </w:rPr>
        <w:lastRenderedPageBreak/>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7B7DB386" w14:textId="77777777" w:rsidR="00095FEB" w:rsidRPr="009F3DC7" w:rsidRDefault="00095FEB" w:rsidP="00095FEB">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Pr="00DC5E1E">
        <w:rPr>
          <w:rFonts w:ascii="GHEA Grapalat" w:hAnsi="GHEA Grapalat"/>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w:t>
      </w:r>
      <w:r w:rsidRPr="00B07E40">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footnoteReference w:customMarkFollows="1" w:id="11"/>
        <w:t>23</w:t>
      </w:r>
      <w:r w:rsidRPr="009F3DC7">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w:t>
      </w:r>
      <w:r w:rsidRPr="00003FAD">
        <w:rPr>
          <w:rFonts w:ascii="GHEA Grapalat" w:hAnsi="GHEA Grapalat"/>
          <w:color w:val="000000" w:themeColor="text1"/>
        </w:rPr>
        <w:lastRenderedPageBreak/>
        <w:t xml:space="preserve">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w:t>
      </w:r>
      <w:r w:rsidRPr="000C58D3">
        <w:rPr>
          <w:rFonts w:ascii="GHEA Grapalat" w:hAnsi="GHEA Grapalat"/>
        </w:rPr>
        <w:lastRenderedPageBreak/>
        <w:t>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11CF6031"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A177D">
        <w:rPr>
          <w:rFonts w:ascii="GHEA Grapalat" w:hAnsi="GHEA Grapalat"/>
          <w:b/>
          <w:color w:val="000000" w:themeColor="text1"/>
          <w:sz w:val="22"/>
          <w:szCs w:val="22"/>
          <w:lang w:val="hy-AM"/>
        </w:rPr>
        <w:t>ԵՔ-ԳՀԾՁԲ-25/151</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7"/>
        <w:gridCol w:w="1078"/>
        <w:gridCol w:w="1052"/>
        <w:gridCol w:w="762"/>
        <w:gridCol w:w="2120"/>
        <w:gridCol w:w="1627"/>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DA177D">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7"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4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DA177D">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7"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DA177D" w:rsidRPr="00003FAD" w14:paraId="6E131907" w14:textId="77777777" w:rsidTr="00DA177D">
        <w:trPr>
          <w:trHeight w:val="277"/>
          <w:jc w:val="center"/>
        </w:trPr>
        <w:tc>
          <w:tcPr>
            <w:tcW w:w="508" w:type="dxa"/>
            <w:vAlign w:val="center"/>
          </w:tcPr>
          <w:p w14:paraId="2C3655F4" w14:textId="7726C84A" w:rsidR="00DA177D" w:rsidRPr="00A83B50" w:rsidRDefault="00DA177D" w:rsidP="00DA177D">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w:t>
            </w:r>
          </w:p>
        </w:tc>
        <w:tc>
          <w:tcPr>
            <w:tcW w:w="1683" w:type="dxa"/>
            <w:vAlign w:val="center"/>
          </w:tcPr>
          <w:p w14:paraId="3B8C3B5F" w14:textId="548BFF48" w:rsidR="00DA177D" w:rsidRPr="004B2C66" w:rsidRDefault="00DA177D" w:rsidP="00DA177D">
            <w:pPr>
              <w:widowControl w:val="0"/>
              <w:spacing w:after="120"/>
              <w:jc w:val="center"/>
              <w:rPr>
                <w:rFonts w:ascii="GHEA Grapalat" w:hAnsi="GHEA Grapalat"/>
                <w:color w:val="000000" w:themeColor="text1"/>
                <w:sz w:val="20"/>
              </w:rPr>
            </w:pPr>
            <w:r w:rsidRPr="00E2740C">
              <w:rPr>
                <w:rFonts w:ascii="GHEA Grapalat" w:hAnsi="GHEA Grapalat" w:cs="Sylfaen"/>
                <w:sz w:val="18"/>
                <w:szCs w:val="18"/>
                <w:lang w:val="hy-AM"/>
              </w:rPr>
              <w:t>75221200</w:t>
            </w:r>
            <w:r>
              <w:rPr>
                <w:rFonts w:ascii="GHEA Grapalat" w:hAnsi="GHEA Grapalat" w:cs="Sylfaen"/>
                <w:sz w:val="18"/>
                <w:szCs w:val="18"/>
                <w:lang w:val="hy-AM"/>
              </w:rPr>
              <w:t>/1</w:t>
            </w:r>
          </w:p>
        </w:tc>
        <w:tc>
          <w:tcPr>
            <w:tcW w:w="2437" w:type="dxa"/>
            <w:vAlign w:val="center"/>
          </w:tcPr>
          <w:p w14:paraId="75F679A3" w14:textId="77777777" w:rsidR="00DA177D" w:rsidRPr="007A3F7E" w:rsidRDefault="00DA177D" w:rsidP="00DA177D">
            <w:pPr>
              <w:jc w:val="both"/>
              <w:rPr>
                <w:rFonts w:ascii="GHEA Grapalat" w:hAnsi="GHEA Grapalat"/>
                <w:sz w:val="20"/>
                <w:szCs w:val="20"/>
                <w:lang w:val="hy-AM"/>
              </w:rPr>
            </w:pPr>
            <w:r w:rsidRPr="007A3F7E">
              <w:rPr>
                <w:rFonts w:ascii="GHEA Grapalat" w:hAnsi="GHEA Grapalat"/>
                <w:sz w:val="20"/>
                <w:szCs w:val="20"/>
                <w:lang w:val="hy-AM"/>
              </w:rPr>
              <w:t xml:space="preserve">Для обеспечения безопасной эвакуации детей и персонала при чрезвычайных ситуациях (пожар, землетрясение и т.д.) в рамках услуг необходимо разработать и </w:t>
            </w:r>
            <w:r w:rsidRPr="007A3F7E">
              <w:rPr>
                <w:rFonts w:ascii="GHEA Grapalat" w:hAnsi="GHEA Grapalat"/>
                <w:sz w:val="20"/>
                <w:szCs w:val="20"/>
              </w:rPr>
              <w:t>на</w:t>
            </w:r>
            <w:r w:rsidRPr="007A3F7E">
              <w:rPr>
                <w:rFonts w:ascii="GHEA Grapalat" w:hAnsi="GHEA Grapalat"/>
                <w:sz w:val="20"/>
                <w:szCs w:val="20"/>
                <w:lang w:val="hy-AM"/>
              </w:rPr>
              <w:t>печатать планы эвакуации в 15 детских садах, а также приобрести предупреждающие и направляющие знаки, светодиодные панели («ВЫХОД» и т.д.).</w:t>
            </w:r>
          </w:p>
          <w:p w14:paraId="0BA54FFD" w14:textId="77777777" w:rsidR="00DA177D" w:rsidRPr="007A3F7E" w:rsidRDefault="00DA177D" w:rsidP="00DA177D">
            <w:pPr>
              <w:jc w:val="both"/>
              <w:rPr>
                <w:rFonts w:ascii="GHEA Grapalat" w:hAnsi="GHEA Grapalat"/>
                <w:sz w:val="20"/>
                <w:szCs w:val="20"/>
                <w:lang w:val="hy-AM"/>
              </w:rPr>
            </w:pPr>
            <w:r w:rsidRPr="007A3F7E">
              <w:rPr>
                <w:rFonts w:ascii="GHEA Grapalat" w:hAnsi="GHEA Grapalat"/>
                <w:sz w:val="20"/>
                <w:szCs w:val="20"/>
                <w:lang w:val="hy-AM"/>
              </w:rPr>
              <w:lastRenderedPageBreak/>
              <w:t>Требуемые услуги:</w:t>
            </w:r>
          </w:p>
          <w:p w14:paraId="5FFA546E"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1. Анализ плана здания и оценка рисков.</w:t>
            </w:r>
          </w:p>
          <w:p w14:paraId="2185F0A8" w14:textId="77777777" w:rsidR="00DA177D" w:rsidRPr="00F77D8D" w:rsidRDefault="00DA177D" w:rsidP="00DA177D">
            <w:pPr>
              <w:rPr>
                <w:rFonts w:ascii="GHEA Grapalat" w:hAnsi="GHEA Grapalat"/>
                <w:sz w:val="20"/>
                <w:szCs w:val="20"/>
                <w:lang w:val="hy-AM"/>
              </w:rPr>
            </w:pPr>
            <w:r w:rsidRPr="00F77D8D">
              <w:rPr>
                <w:rFonts w:ascii="GHEA Grapalat" w:hAnsi="GHEA Grapalat"/>
                <w:sz w:val="20"/>
                <w:szCs w:val="20"/>
                <w:lang w:val="hy-AM"/>
              </w:rPr>
              <w:t>Изучение плана здания и сооружения, оценка возможных рисков и на его основе проектирование, разработка и составление эскиза плана эвакуации.</w:t>
            </w:r>
          </w:p>
          <w:p w14:paraId="2A6E17B4" w14:textId="77777777" w:rsidR="00DA177D" w:rsidRPr="00F77D8D" w:rsidRDefault="00DA177D" w:rsidP="00DA177D">
            <w:pPr>
              <w:rPr>
                <w:rFonts w:ascii="GHEA Grapalat" w:hAnsi="GHEA Grapalat"/>
                <w:sz w:val="20"/>
                <w:szCs w:val="20"/>
                <w:lang w:val="hy-AM"/>
              </w:rPr>
            </w:pPr>
            <w:r w:rsidRPr="00F77D8D">
              <w:rPr>
                <w:rFonts w:ascii="GHEA Grapalat" w:hAnsi="GHEA Grapalat"/>
                <w:sz w:val="20"/>
                <w:szCs w:val="20"/>
              </w:rPr>
              <w:t>2</w:t>
            </w:r>
            <w:r w:rsidRPr="00F77D8D">
              <w:rPr>
                <w:rFonts w:ascii="GHEA Grapalat" w:hAnsi="GHEA Grapalat"/>
                <w:sz w:val="20"/>
                <w:szCs w:val="20"/>
                <w:lang w:val="hy-AM"/>
              </w:rPr>
              <w:t xml:space="preserve">.Разработка, составление и монтаж плана-эскиза эвакуации. </w:t>
            </w:r>
          </w:p>
          <w:p w14:paraId="5C90107B" w14:textId="77777777" w:rsidR="00DA177D" w:rsidRPr="00690D37" w:rsidRDefault="00DA177D" w:rsidP="00DA177D">
            <w:pPr>
              <w:rPr>
                <w:rFonts w:ascii="GHEA Grapalat" w:hAnsi="GHEA Grapalat"/>
                <w:sz w:val="20"/>
                <w:szCs w:val="20"/>
              </w:rPr>
            </w:pPr>
            <w:r w:rsidRPr="00690D37">
              <w:rPr>
                <w:rFonts w:ascii="GHEA Grapalat" w:hAnsi="GHEA Grapalat"/>
                <w:sz w:val="20"/>
                <w:szCs w:val="20"/>
              </w:rPr>
              <w:t>3</w:t>
            </w:r>
            <w:r w:rsidRPr="00690D37">
              <w:rPr>
                <w:rFonts w:ascii="GHEA Grapalat" w:hAnsi="GHEA Grapalat"/>
                <w:sz w:val="20"/>
                <w:szCs w:val="20"/>
                <w:lang w:val="hy-AM"/>
              </w:rPr>
              <w:t>.</w:t>
            </w:r>
            <w:r w:rsidRPr="00690D37">
              <w:t xml:space="preserve"> </w:t>
            </w:r>
            <w:r w:rsidRPr="00690D37">
              <w:rPr>
                <w:rFonts w:ascii="GHEA Grapalat" w:hAnsi="GHEA Grapalat"/>
                <w:sz w:val="20"/>
                <w:szCs w:val="20"/>
              </w:rPr>
              <w:t>Услуги по закупке и монтажу светодиодных панелей, предупреждающих и указательных знаков.</w:t>
            </w:r>
          </w:p>
          <w:p w14:paraId="1DD53273"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При разработке плана (схемы) эвакуации использовать сопроводительные, предупреждающие знаки в соответствии с требованиями АСТ 333-2010 (№1047-А «Система стандартов безопасности труда. Светолюминесцентные системы эвакуации. Требования и методы контроля» от 17.12.2010) и стандарта ISO 23601 /других национальных и международных стандартов/.</w:t>
            </w:r>
          </w:p>
          <w:p w14:paraId="16FD319C"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Согласно стандарту АСТ 333-2010, план (схема) эвакуации состоит из графической и текстовых частей, в которых обозначены пути эвакуации, эвакуационные и аварийные выходы, установлены правила поведения людей, а также порядок и последовательность действий в чрезвычайных ситуациях. Графическая часть должна включать в себя план здания, сооружения, план этажа </w:t>
            </w:r>
            <w:r w:rsidRPr="00F77D8D">
              <w:rPr>
                <w:rFonts w:ascii="GHEA Grapalat" w:hAnsi="GHEA Grapalat"/>
                <w:sz w:val="20"/>
                <w:szCs w:val="20"/>
                <w:lang w:val="hy-AM"/>
              </w:rPr>
              <w:lastRenderedPageBreak/>
              <w:t>(сегментный) , на котором должны быть указаны:</w:t>
            </w:r>
          </w:p>
          <w:p w14:paraId="0A64DA42"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а) пути эвакуации,</w:t>
            </w:r>
          </w:p>
          <w:p w14:paraId="5A15CC60"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б) эвакуационные выходы и места расположения аварийно-спасательного оборудования (огнетушители, пожарные панели, пожарные краны, системы автоматического пожаротушения и другие системы безопасности, их места расположения и способы подключения),</w:t>
            </w:r>
          </w:p>
          <w:p w14:paraId="114E53C6"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 в) аварийные выходы, незадымляемые лестничные клетки, наружные открытые лестницы и т.п.,</w:t>
            </w:r>
          </w:p>
          <w:p w14:paraId="04F07EB1"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г) место расположения плана эвакуации в здании, сооружении, </w:t>
            </w:r>
          </w:p>
          <w:p w14:paraId="193902C7"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д) места расположения аварийно-спасательного оборудования, обозначенные знаками и символами безопасности,  </w:t>
            </w:r>
          </w:p>
          <w:p w14:paraId="3B2C41CB" w14:textId="77777777" w:rsidR="00DA177D" w:rsidRPr="00F77D8D" w:rsidRDefault="00DA177D" w:rsidP="00DA177D">
            <w:pPr>
              <w:jc w:val="both"/>
              <w:rPr>
                <w:rFonts w:ascii="GHEA Grapalat" w:hAnsi="GHEA Grapalat"/>
                <w:sz w:val="20"/>
                <w:szCs w:val="20"/>
              </w:rPr>
            </w:pPr>
            <w:r w:rsidRPr="00F77D8D">
              <w:rPr>
                <w:rFonts w:ascii="GHEA Grapalat" w:hAnsi="GHEA Grapalat"/>
                <w:sz w:val="20"/>
                <w:szCs w:val="20"/>
                <w:lang w:val="hy-AM"/>
              </w:rPr>
              <w:t xml:space="preserve">е) места расположения средств противопожарной защиты, обозначенные знаками и символами пожарной безопасности, </w:t>
            </w:r>
          </w:p>
          <w:p w14:paraId="2BE4D6BF"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 Эвакуационные пути, ведущие к основным эвакуационным выходам, должны быть обозначены сплошной зеленой линией, с указанием направление движения. Эвакуационные пути, ведущие к резервным  выходам, должны быть обозначены пунктирным (прерывистой) зеленой линией, указывающей направление движения. </w:t>
            </w:r>
          </w:p>
          <w:p w14:paraId="050F3A9A"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Текстовая часть плана эвакуации должна </w:t>
            </w:r>
            <w:r w:rsidRPr="00F77D8D">
              <w:rPr>
                <w:rFonts w:ascii="GHEA Grapalat" w:hAnsi="GHEA Grapalat"/>
                <w:sz w:val="20"/>
                <w:szCs w:val="20"/>
                <w:lang w:val="hy-AM"/>
              </w:rPr>
              <w:lastRenderedPageBreak/>
              <w:t xml:space="preserve">включать: </w:t>
            </w:r>
          </w:p>
          <w:p w14:paraId="3447D7EC"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 способ сообщения о чрезвычайной ситуации (пожар, авария и т.п.); </w:t>
            </w:r>
          </w:p>
          <w:p w14:paraId="4333587E"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порядок и последовательность эвакуации людей;</w:t>
            </w:r>
          </w:p>
          <w:p w14:paraId="23D6B8DC"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 - обязанности и действия людей, включая порядок вызова пожарных, аварийно-спасательных подразделений, скорой медицинской помощи и др.; </w:t>
            </w:r>
          </w:p>
          <w:p w14:paraId="7F7E96A7"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порядок аварийной остановки оборудования, механизмов, отключения электроснабжения и т.п.;</w:t>
            </w:r>
          </w:p>
          <w:p w14:paraId="3666707E"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 - порядок ручного (резервного) включения пожарной и противоаварийной автоматики (станций). </w:t>
            </w:r>
          </w:p>
          <w:p w14:paraId="12F653F0"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Текстовая часть плана эвакуации должна включать инструкцию по действиям в чрезвычайных ситуациях (пожар, авария и т.п.), дополненную для наглядности знаками и символами безопасности в соответствии с пунктами д) и е). </w:t>
            </w:r>
          </w:p>
          <w:p w14:paraId="0EFEE094"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Размеры планов эвакуации:</w:t>
            </w:r>
          </w:p>
          <w:p w14:paraId="62FA3EB1"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А3 для этажных и  сегментных</w:t>
            </w:r>
            <w:r w:rsidRPr="00F77D8D">
              <w:rPr>
                <w:rFonts w:ascii="GHEA Grapalat" w:hAnsi="GHEA Grapalat"/>
                <w:sz w:val="20"/>
                <w:szCs w:val="20"/>
              </w:rPr>
              <w:t xml:space="preserve"> </w:t>
            </w:r>
            <w:r w:rsidRPr="00F77D8D">
              <w:rPr>
                <w:rFonts w:ascii="GHEA Grapalat" w:hAnsi="GHEA Grapalat"/>
                <w:sz w:val="20"/>
                <w:szCs w:val="20"/>
                <w:lang w:val="hy-AM"/>
              </w:rPr>
              <w:t xml:space="preserve">(коридоры)  эвакуационных планов; </w:t>
            </w:r>
          </w:p>
          <w:p w14:paraId="3543FD98"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 А4 для эвакуационных локальных (комнаты) планов. </w:t>
            </w:r>
          </w:p>
          <w:p w14:paraId="0C647C46"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 xml:space="preserve">Внешний вид и правила размещения предупреждающих и направляющих знаков: эвакуационный выход со стрелкой направо и налево, эвакуационный выход с лестниц вниз - направо и налево, </w:t>
            </w:r>
            <w:r w:rsidRPr="00F77D8D">
              <w:rPr>
                <w:rFonts w:ascii="GHEA Grapalat" w:hAnsi="GHEA Grapalat"/>
                <w:sz w:val="20"/>
                <w:szCs w:val="20"/>
                <w:lang w:val="hy-AM"/>
              </w:rPr>
              <w:lastRenderedPageBreak/>
              <w:t xml:space="preserve">запасные и вспомогательные выходы, пункт сбора эвакуации и других поясняющих знаков должны соответствовать требованиям АСТ 333-2010, </w:t>
            </w:r>
            <w:r w:rsidRPr="00F77D8D">
              <w:rPr>
                <w:rFonts w:ascii="GHEA Grapalat" w:hAnsi="GHEA Grapalat"/>
                <w:sz w:val="20"/>
                <w:szCs w:val="20"/>
              </w:rPr>
              <w:t xml:space="preserve">или </w:t>
            </w:r>
            <w:r w:rsidRPr="00F77D8D">
              <w:rPr>
                <w:rFonts w:ascii="GHEA Grapalat" w:hAnsi="GHEA Grapalat"/>
                <w:sz w:val="20"/>
                <w:szCs w:val="20"/>
                <w:lang w:val="hy-AM"/>
              </w:rPr>
              <w:t>светоотражающими или светящимися в темноте /фосфоресцирующими/.</w:t>
            </w:r>
          </w:p>
          <w:p w14:paraId="06004AEC"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Вблизи основных, резервных и вспомогательных выходов установлены светодиодные панели со светодиодной надписью «ВЫХОД» (на двух языках: армянском и английском, с резервным питанием не менее 3 часов).</w:t>
            </w:r>
          </w:p>
          <w:p w14:paraId="5446E9C5" w14:textId="77777777" w:rsidR="00DA177D" w:rsidRPr="00F77D8D" w:rsidRDefault="00DA177D" w:rsidP="00DA177D">
            <w:pPr>
              <w:jc w:val="both"/>
              <w:rPr>
                <w:rFonts w:ascii="GHEA Grapalat" w:hAnsi="GHEA Grapalat"/>
                <w:sz w:val="20"/>
                <w:szCs w:val="20"/>
                <w:lang w:val="hy-AM"/>
              </w:rPr>
            </w:pPr>
            <w:r w:rsidRPr="00F77D8D">
              <w:rPr>
                <w:rFonts w:ascii="GHEA Grapalat" w:hAnsi="GHEA Grapalat"/>
                <w:sz w:val="20"/>
                <w:szCs w:val="20"/>
                <w:lang w:val="hy-AM"/>
              </w:rPr>
              <w:t>План-схема утверждается директором детского сада.</w:t>
            </w:r>
          </w:p>
          <w:p w14:paraId="3F830096" w14:textId="77777777" w:rsidR="00DA177D" w:rsidRPr="00F77D8D" w:rsidRDefault="00DA177D" w:rsidP="00DA177D">
            <w:pPr>
              <w:tabs>
                <w:tab w:val="left" w:pos="292"/>
              </w:tabs>
              <w:contextualSpacing/>
              <w:rPr>
                <w:rFonts w:ascii="GHEA Grapalat" w:hAnsi="GHEA Grapalat"/>
                <w:sz w:val="20"/>
                <w:szCs w:val="20"/>
                <w:lang w:val="hy-AM"/>
              </w:rPr>
            </w:pPr>
            <w:r w:rsidRPr="00F77D8D">
              <w:rPr>
                <w:rFonts w:ascii="GHEA Grapalat" w:hAnsi="GHEA Grapalat"/>
                <w:sz w:val="20"/>
                <w:szCs w:val="20"/>
                <w:lang w:val="hy-AM"/>
              </w:rPr>
              <w:t>Электронные версии план/схем предоставляются заказчику после подтверждения заказа.</w:t>
            </w:r>
          </w:p>
          <w:p w14:paraId="1FBA420D" w14:textId="77777777" w:rsidR="00DA177D" w:rsidRPr="00F77D8D" w:rsidRDefault="00DA177D" w:rsidP="00DA177D">
            <w:pPr>
              <w:tabs>
                <w:tab w:val="left" w:pos="571"/>
              </w:tabs>
              <w:contextualSpacing/>
              <w:rPr>
                <w:rFonts w:ascii="GHEA Grapalat" w:hAnsi="GHEA Grapalat"/>
                <w:sz w:val="20"/>
                <w:szCs w:val="20"/>
                <w:lang w:val="hy-AM"/>
              </w:rPr>
            </w:pPr>
            <w:r w:rsidRPr="00F77D8D">
              <w:rPr>
                <w:rFonts w:ascii="GHEA Grapalat" w:hAnsi="GHEA Grapalat"/>
                <w:sz w:val="20"/>
                <w:szCs w:val="20"/>
                <w:lang w:val="hy-AM"/>
              </w:rPr>
              <w:t>Распечатать планы и указатели на ПВХ-материале, а на обротной стороне в 4 (четырех) углах приклеить двухстороннюю самоклеящуюся силиконовую ленту.</w:t>
            </w:r>
          </w:p>
          <w:p w14:paraId="4784B21B" w14:textId="77777777" w:rsidR="00DA177D" w:rsidRPr="00690D37" w:rsidRDefault="00DA177D" w:rsidP="00DA177D">
            <w:pPr>
              <w:tabs>
                <w:tab w:val="left" w:pos="571"/>
              </w:tabs>
              <w:contextualSpacing/>
              <w:rPr>
                <w:rFonts w:ascii="GHEA Grapalat" w:hAnsi="GHEA Grapalat"/>
                <w:sz w:val="20"/>
                <w:szCs w:val="20"/>
              </w:rPr>
            </w:pPr>
            <w:r w:rsidRPr="00690D37">
              <w:rPr>
                <w:rFonts w:ascii="GHEA Grapalat" w:hAnsi="GHEA Grapalat"/>
                <w:sz w:val="20"/>
                <w:szCs w:val="20"/>
                <w:lang w:val="hy-AM"/>
              </w:rPr>
              <w:t xml:space="preserve">Перечень детских садов и их площадей предоставляется </w:t>
            </w:r>
            <w:r w:rsidRPr="00690D37">
              <w:rPr>
                <w:rFonts w:ascii="GHEA Grapalat" w:hAnsi="GHEA Grapalat"/>
                <w:sz w:val="20"/>
                <w:szCs w:val="20"/>
              </w:rPr>
              <w:t xml:space="preserve"> </w:t>
            </w:r>
            <w:r w:rsidRPr="00690D37">
              <w:rPr>
                <w:rFonts w:ascii="GHEA Grapalat" w:hAnsi="GHEA Grapalat"/>
                <w:sz w:val="20"/>
                <w:szCs w:val="20"/>
                <w:lang w:val="hy-AM"/>
              </w:rPr>
              <w:t>Заказчиком для оказания вышеуказанных услуг.</w:t>
            </w:r>
          </w:p>
          <w:p w14:paraId="48B1974A" w14:textId="77777777" w:rsidR="00DA177D" w:rsidRPr="00690D37" w:rsidRDefault="00DA177D" w:rsidP="00DA177D">
            <w:pPr>
              <w:tabs>
                <w:tab w:val="left" w:pos="571"/>
              </w:tabs>
              <w:contextualSpacing/>
              <w:rPr>
                <w:rFonts w:ascii="GHEA Grapalat" w:hAnsi="GHEA Grapalat"/>
                <w:sz w:val="20"/>
                <w:szCs w:val="20"/>
              </w:rPr>
            </w:pPr>
            <w:r w:rsidRPr="00690D37">
              <w:rPr>
                <w:rFonts w:ascii="GHEA Grapalat" w:hAnsi="GHEA Grapalat"/>
                <w:sz w:val="20"/>
                <w:szCs w:val="20"/>
                <w:lang w:val="hy-AM"/>
              </w:rPr>
              <w:t xml:space="preserve"> Окончательные варианты </w:t>
            </w:r>
            <w:r w:rsidRPr="00690D37">
              <w:rPr>
                <w:rFonts w:ascii="GHEA Grapalat" w:hAnsi="GHEA Grapalat"/>
                <w:sz w:val="20"/>
                <w:szCs w:val="20"/>
              </w:rPr>
              <w:t xml:space="preserve">указанных услуг </w:t>
            </w:r>
            <w:r w:rsidRPr="00690D37">
              <w:rPr>
                <w:rFonts w:ascii="GHEA Grapalat" w:hAnsi="GHEA Grapalat"/>
                <w:sz w:val="20"/>
                <w:szCs w:val="20"/>
                <w:lang w:val="hy-AM"/>
              </w:rPr>
              <w:t xml:space="preserve">план-схем эвакуации, указателей и светодиодных </w:t>
            </w:r>
            <w:r w:rsidRPr="00690D37">
              <w:rPr>
                <w:rFonts w:ascii="GHEA Grapalat" w:hAnsi="GHEA Grapalat"/>
                <w:sz w:val="20"/>
                <w:szCs w:val="20"/>
              </w:rPr>
              <w:t>панелей</w:t>
            </w:r>
            <w:r w:rsidRPr="00690D37">
              <w:rPr>
                <w:rFonts w:ascii="GHEA Grapalat" w:hAnsi="GHEA Grapalat"/>
                <w:sz w:val="20"/>
                <w:szCs w:val="20"/>
                <w:lang w:val="hy-AM"/>
              </w:rPr>
              <w:t xml:space="preserve"> согласов</w:t>
            </w:r>
            <w:r w:rsidRPr="00690D37">
              <w:rPr>
                <w:rFonts w:ascii="GHEA Grapalat" w:hAnsi="GHEA Grapalat"/>
                <w:sz w:val="20"/>
                <w:szCs w:val="20"/>
              </w:rPr>
              <w:t>ать</w:t>
            </w:r>
            <w:r w:rsidRPr="00690D37">
              <w:rPr>
                <w:rFonts w:ascii="GHEA Grapalat" w:hAnsi="GHEA Grapalat"/>
                <w:sz w:val="20"/>
                <w:szCs w:val="20"/>
                <w:lang w:val="hy-AM"/>
              </w:rPr>
              <w:t xml:space="preserve"> с Заказчиком.</w:t>
            </w:r>
          </w:p>
          <w:p w14:paraId="0DCE7B2A" w14:textId="4944F84D" w:rsidR="00DA177D" w:rsidRPr="00003FAD" w:rsidRDefault="00DA177D" w:rsidP="00DA177D">
            <w:pPr>
              <w:widowControl w:val="0"/>
              <w:spacing w:after="120"/>
              <w:jc w:val="center"/>
              <w:rPr>
                <w:rFonts w:ascii="GHEA Grapalat" w:hAnsi="GHEA Grapalat"/>
                <w:color w:val="000000" w:themeColor="text1"/>
                <w:sz w:val="20"/>
              </w:rPr>
            </w:pPr>
          </w:p>
        </w:tc>
        <w:tc>
          <w:tcPr>
            <w:tcW w:w="1078" w:type="dxa"/>
            <w:vAlign w:val="center"/>
          </w:tcPr>
          <w:p w14:paraId="4557B0F5" w14:textId="20CED4C5" w:rsidR="00DA177D" w:rsidRPr="00003FAD" w:rsidRDefault="00DA177D" w:rsidP="00DA177D">
            <w:pPr>
              <w:widowControl w:val="0"/>
              <w:spacing w:after="120"/>
              <w:jc w:val="center"/>
              <w:rPr>
                <w:rFonts w:ascii="GHEA Grapalat" w:hAnsi="GHEA Grapalat"/>
                <w:color w:val="000000" w:themeColor="text1"/>
                <w:sz w:val="20"/>
              </w:rPr>
            </w:pPr>
            <w:r w:rsidRPr="00994171">
              <w:rPr>
                <w:rFonts w:ascii="GHEA Grapalat" w:hAnsi="GHEA Grapalat" w:cs="Calibri"/>
                <w:sz w:val="18"/>
                <w:szCs w:val="18"/>
              </w:rPr>
              <w:lastRenderedPageBreak/>
              <w:t xml:space="preserve">драм </w:t>
            </w:r>
          </w:p>
        </w:tc>
        <w:tc>
          <w:tcPr>
            <w:tcW w:w="1052" w:type="dxa"/>
            <w:vAlign w:val="center"/>
          </w:tcPr>
          <w:p w14:paraId="224D61E3" w14:textId="77777777" w:rsidR="00DA177D" w:rsidRDefault="00DA177D" w:rsidP="00DA177D">
            <w:pPr>
              <w:widowControl w:val="0"/>
              <w:spacing w:after="120"/>
              <w:jc w:val="center"/>
              <w:rPr>
                <w:rFonts w:ascii="GHEA Grapalat" w:hAnsi="GHEA Grapalat" w:cs="Calibri"/>
                <w:sz w:val="18"/>
                <w:szCs w:val="18"/>
              </w:rPr>
            </w:pPr>
          </w:p>
          <w:p w14:paraId="502C7168" w14:textId="69658526" w:rsidR="00DA177D" w:rsidRPr="00003FAD" w:rsidRDefault="00DA177D" w:rsidP="00DA177D">
            <w:pPr>
              <w:widowControl w:val="0"/>
              <w:spacing w:after="120"/>
              <w:jc w:val="center"/>
              <w:rPr>
                <w:rFonts w:ascii="GHEA Grapalat" w:hAnsi="GHEA Grapalat"/>
                <w:color w:val="000000" w:themeColor="text1"/>
                <w:sz w:val="20"/>
              </w:rPr>
            </w:pPr>
          </w:p>
        </w:tc>
        <w:tc>
          <w:tcPr>
            <w:tcW w:w="762" w:type="dxa"/>
            <w:vAlign w:val="center"/>
          </w:tcPr>
          <w:p w14:paraId="54078AC8" w14:textId="5FFA12B3" w:rsidR="00DA177D" w:rsidRPr="00003FAD" w:rsidRDefault="00DA177D" w:rsidP="00DA177D">
            <w:pPr>
              <w:widowControl w:val="0"/>
              <w:spacing w:after="120"/>
              <w:jc w:val="center"/>
              <w:rPr>
                <w:rFonts w:ascii="GHEA Grapalat" w:hAnsi="GHEA Grapalat"/>
                <w:color w:val="000000" w:themeColor="text1"/>
                <w:sz w:val="20"/>
              </w:rPr>
            </w:pPr>
            <w:r>
              <w:rPr>
                <w:rFonts w:ascii="GHEA Grapalat" w:hAnsi="GHEA Grapalat" w:cs="Calibri"/>
                <w:sz w:val="20"/>
                <w:szCs w:val="20"/>
              </w:rPr>
              <w:t>1</w:t>
            </w:r>
          </w:p>
        </w:tc>
        <w:tc>
          <w:tcPr>
            <w:tcW w:w="2120" w:type="dxa"/>
            <w:vAlign w:val="center"/>
          </w:tcPr>
          <w:p w14:paraId="0381CDF5" w14:textId="77777777" w:rsidR="00DA177D" w:rsidRPr="00F77D8D" w:rsidRDefault="00DA177D" w:rsidP="00DA177D">
            <w:pPr>
              <w:ind w:left="-83" w:right="-79"/>
              <w:jc w:val="center"/>
              <w:rPr>
                <w:rFonts w:ascii="GHEA Grapalat" w:hAnsi="GHEA Grapalat" w:cs="Calibri"/>
                <w:sz w:val="16"/>
                <w:szCs w:val="16"/>
                <w:lang w:val="hy-AM"/>
              </w:rPr>
            </w:pPr>
          </w:p>
          <w:p w14:paraId="25C6E282" w14:textId="77777777" w:rsidR="00DA177D" w:rsidRPr="00F77D8D" w:rsidRDefault="00DA177D" w:rsidP="00DA177D">
            <w:pPr>
              <w:ind w:left="-83" w:right="-79"/>
              <w:jc w:val="center"/>
              <w:rPr>
                <w:rFonts w:ascii="GHEA Grapalat" w:hAnsi="GHEA Grapalat" w:cs="Calibri"/>
                <w:sz w:val="16"/>
                <w:szCs w:val="16"/>
                <w:lang w:val="hy-AM"/>
              </w:rPr>
            </w:pPr>
            <w:r w:rsidRPr="00F77D8D">
              <w:rPr>
                <w:rFonts w:ascii="GHEA Grapalat" w:hAnsi="GHEA Grapalat" w:cs="Calibri"/>
                <w:sz w:val="16"/>
                <w:szCs w:val="16"/>
                <w:lang w:val="hy-AM"/>
              </w:rPr>
              <w:t>Г.Ереван,</w:t>
            </w:r>
          </w:p>
          <w:p w14:paraId="4063F8FE" w14:textId="59EC5909" w:rsidR="00DA177D" w:rsidRPr="00003FAD" w:rsidRDefault="00DA177D" w:rsidP="00DA177D">
            <w:pPr>
              <w:jc w:val="center"/>
              <w:rPr>
                <w:rFonts w:ascii="GHEA Grapalat" w:hAnsi="GHEA Grapalat"/>
                <w:color w:val="000000" w:themeColor="text1"/>
                <w:sz w:val="20"/>
              </w:rPr>
            </w:pPr>
            <w:r w:rsidRPr="00F77D8D">
              <w:rPr>
                <w:rFonts w:ascii="GHEA Grapalat" w:hAnsi="GHEA Grapalat" w:cs="Calibri"/>
                <w:sz w:val="16"/>
                <w:szCs w:val="16"/>
                <w:lang w:val="hy-AM"/>
              </w:rPr>
              <w:t xml:space="preserve"> </w:t>
            </w:r>
            <w:r w:rsidRPr="00690D37">
              <w:rPr>
                <w:rFonts w:ascii="GHEA Grapalat" w:hAnsi="GHEA Grapalat" w:cs="Calibri"/>
                <w:sz w:val="16"/>
                <w:szCs w:val="16"/>
                <w:lang w:val="hy-AM"/>
              </w:rPr>
              <w:t>По желанию Заказчика</w:t>
            </w:r>
          </w:p>
        </w:tc>
        <w:tc>
          <w:tcPr>
            <w:tcW w:w="1627" w:type="dxa"/>
            <w:vAlign w:val="center"/>
          </w:tcPr>
          <w:p w14:paraId="5653F60C" w14:textId="5B2096DE" w:rsidR="00DA177D" w:rsidRPr="00003FAD" w:rsidRDefault="00DA177D" w:rsidP="00DA177D">
            <w:pPr>
              <w:widowControl w:val="0"/>
              <w:spacing w:after="120"/>
              <w:jc w:val="center"/>
              <w:rPr>
                <w:rFonts w:ascii="GHEA Grapalat" w:hAnsi="GHEA Grapalat"/>
                <w:color w:val="000000" w:themeColor="text1"/>
                <w:sz w:val="20"/>
              </w:rPr>
            </w:pPr>
            <w:r w:rsidRPr="00F77D8D">
              <w:rPr>
                <w:rFonts w:ascii="GHEA Grapalat" w:hAnsi="GHEA Grapalat" w:cs="Calibri"/>
                <w:sz w:val="16"/>
                <w:szCs w:val="16"/>
                <w:lang w:val="hy-AM"/>
              </w:rPr>
              <w:t xml:space="preserve">До 60 календарных дней с даты вступления договора в силу </w:t>
            </w: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B2C66" w:rsidRPr="00003FAD" w14:paraId="774D65C4" w14:textId="77777777" w:rsidTr="00FB0E06">
        <w:trPr>
          <w:jc w:val="center"/>
        </w:trPr>
        <w:tc>
          <w:tcPr>
            <w:tcW w:w="4536" w:type="dxa"/>
          </w:tcPr>
          <w:p w14:paraId="5D6B4FD2" w14:textId="77777777" w:rsidR="004B2C66" w:rsidRPr="00003FAD" w:rsidRDefault="004B2C66" w:rsidP="00FB0E06">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78E22319" w14:textId="77777777" w:rsidR="004B2C66" w:rsidRPr="00003FAD" w:rsidRDefault="004B2C66" w:rsidP="00FB0E06">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66960EF" w14:textId="77777777" w:rsidR="004B2C66" w:rsidRPr="00003FAD" w:rsidRDefault="004B2C66" w:rsidP="00FB0E06">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3B86532" w14:textId="77777777" w:rsidR="004B2C66" w:rsidRPr="00003FAD" w:rsidRDefault="004B2C66" w:rsidP="00FB0E06">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340F2E18" w14:textId="77777777" w:rsidR="004B2C66" w:rsidRPr="00003FAD" w:rsidRDefault="004B2C66" w:rsidP="00FB0E06">
            <w:pPr>
              <w:widowControl w:val="0"/>
              <w:spacing w:after="160" w:line="360" w:lineRule="auto"/>
              <w:jc w:val="center"/>
              <w:rPr>
                <w:rFonts w:ascii="GHEA Grapalat" w:hAnsi="GHEA Grapalat"/>
                <w:color w:val="000000" w:themeColor="text1"/>
              </w:rPr>
            </w:pPr>
          </w:p>
        </w:tc>
        <w:tc>
          <w:tcPr>
            <w:tcW w:w="4343" w:type="dxa"/>
          </w:tcPr>
          <w:p w14:paraId="45681D05" w14:textId="77777777" w:rsidR="004B2C66" w:rsidRPr="00003FAD" w:rsidRDefault="004B2C66" w:rsidP="00FB0E06">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62E1B8A" w14:textId="77777777" w:rsidR="004B2C66" w:rsidRPr="00003FAD" w:rsidRDefault="004B2C66" w:rsidP="00FB0E06">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71E344FC" w14:textId="77777777" w:rsidR="004B2C66" w:rsidRPr="00003FAD" w:rsidRDefault="004B2C66" w:rsidP="00FB0E06">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6DA7F2B" w14:textId="77777777" w:rsidR="004B2C66" w:rsidRPr="00003FAD" w:rsidRDefault="004B2C66" w:rsidP="00FB0E06">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76BED8D5" w14:textId="77777777" w:rsidR="00272595" w:rsidRDefault="00272595" w:rsidP="008C4282">
      <w:pPr>
        <w:widowControl w:val="0"/>
        <w:spacing w:after="160" w:line="360" w:lineRule="auto"/>
        <w:jc w:val="right"/>
        <w:rPr>
          <w:rFonts w:ascii="GHEA Grapalat" w:hAnsi="GHEA Grapalat"/>
          <w:i/>
        </w:rPr>
        <w:sectPr w:rsidR="00272595"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12915A98" w14:textId="77777777" w:rsidR="00272595" w:rsidRDefault="00272595" w:rsidP="002246B8">
      <w:pPr>
        <w:rPr>
          <w:rFonts w:ascii="GHEA Grapalat" w:hAnsi="GHEA Grapalat"/>
          <w:sz w:val="22"/>
          <w:szCs w:val="22"/>
        </w:rPr>
        <w:sectPr w:rsidR="00272595" w:rsidSect="00272595">
          <w:footnotePr>
            <w:pos w:val="beneathText"/>
          </w:footnotePr>
          <w:pgSz w:w="16840" w:h="11907" w:orient="landscape" w:code="9"/>
          <w:pgMar w:top="1411" w:right="432" w:bottom="1411" w:left="850" w:header="562" w:footer="562" w:gutter="0"/>
          <w:cols w:space="720"/>
          <w:titlePg/>
          <w:docGrid w:linePitch="326"/>
        </w:sect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214F0D7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A177D">
        <w:rPr>
          <w:rFonts w:ascii="GHEA Grapalat" w:hAnsi="GHEA Grapalat"/>
          <w:b/>
          <w:color w:val="000000" w:themeColor="text1"/>
          <w:lang w:val="hy-AM"/>
        </w:rPr>
        <w:t>ԵՔ-ԳՀԾՁԲ-25/151</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620"/>
        <w:gridCol w:w="2610"/>
        <w:gridCol w:w="630"/>
        <w:gridCol w:w="450"/>
        <w:gridCol w:w="450"/>
        <w:gridCol w:w="450"/>
        <w:gridCol w:w="450"/>
        <w:gridCol w:w="236"/>
        <w:gridCol w:w="574"/>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832CB8">
        <w:trPr>
          <w:trHeight w:val="941"/>
          <w:jc w:val="center"/>
        </w:trPr>
        <w:tc>
          <w:tcPr>
            <w:tcW w:w="136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62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261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832CB8">
        <w:trPr>
          <w:cantSplit/>
          <w:trHeight w:val="1134"/>
          <w:jc w:val="center"/>
        </w:trPr>
        <w:tc>
          <w:tcPr>
            <w:tcW w:w="136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62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261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236"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574"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32CB8" w:rsidRPr="00003FAD" w14:paraId="155F7B13" w14:textId="77777777" w:rsidTr="00832CB8">
        <w:trPr>
          <w:trHeight w:val="363"/>
          <w:jc w:val="center"/>
        </w:trPr>
        <w:tc>
          <w:tcPr>
            <w:tcW w:w="1368" w:type="dxa"/>
            <w:vAlign w:val="center"/>
          </w:tcPr>
          <w:p w14:paraId="648FF13C" w14:textId="65CF7564" w:rsidR="00832CB8" w:rsidRPr="005E1D1C" w:rsidRDefault="00832CB8" w:rsidP="00832CB8">
            <w:pPr>
              <w:widowControl w:val="0"/>
              <w:spacing w:after="120"/>
              <w:jc w:val="center"/>
              <w:rPr>
                <w:rFonts w:ascii="GHEA Grapalat" w:hAnsi="GHEA Grapalat"/>
                <w:color w:val="000000" w:themeColor="text1"/>
                <w:sz w:val="16"/>
              </w:rPr>
            </w:pPr>
            <w:r>
              <w:rPr>
                <w:rFonts w:ascii="GHEA Grapalat" w:hAnsi="GHEA Grapalat"/>
                <w:color w:val="000000" w:themeColor="text1"/>
                <w:sz w:val="16"/>
                <w:lang w:val="hy-AM"/>
              </w:rPr>
              <w:t>1</w:t>
            </w:r>
          </w:p>
        </w:tc>
        <w:tc>
          <w:tcPr>
            <w:tcW w:w="1620" w:type="dxa"/>
            <w:vAlign w:val="center"/>
          </w:tcPr>
          <w:p w14:paraId="0126872F" w14:textId="6EFC03E4" w:rsidR="00832CB8" w:rsidRPr="004B2C66" w:rsidRDefault="003A6E39" w:rsidP="00832CB8">
            <w:pPr>
              <w:widowControl w:val="0"/>
              <w:spacing w:after="120"/>
              <w:jc w:val="center"/>
              <w:rPr>
                <w:rStyle w:val="ng-binding"/>
                <w:rFonts w:ascii="Helvetica" w:hAnsi="Helvetica" w:cs="Helvetica"/>
                <w:color w:val="403931"/>
                <w:sz w:val="21"/>
                <w:szCs w:val="21"/>
              </w:rPr>
            </w:pPr>
            <w:r w:rsidRPr="00E2740C">
              <w:rPr>
                <w:rFonts w:ascii="GHEA Grapalat" w:hAnsi="GHEA Grapalat" w:cs="Sylfaen"/>
                <w:sz w:val="18"/>
                <w:szCs w:val="18"/>
                <w:lang w:val="hy-AM"/>
              </w:rPr>
              <w:t>75221200</w:t>
            </w:r>
            <w:r>
              <w:rPr>
                <w:rFonts w:ascii="GHEA Grapalat" w:hAnsi="GHEA Grapalat" w:cs="Sylfaen"/>
                <w:sz w:val="18"/>
                <w:szCs w:val="18"/>
                <w:lang w:val="hy-AM"/>
              </w:rPr>
              <w:t>/1</w:t>
            </w:r>
          </w:p>
        </w:tc>
        <w:tc>
          <w:tcPr>
            <w:tcW w:w="2610" w:type="dxa"/>
            <w:vAlign w:val="center"/>
          </w:tcPr>
          <w:p w14:paraId="3E1CB745" w14:textId="7D7239F7" w:rsidR="00832CB8" w:rsidRPr="00832CB8" w:rsidRDefault="003A6E39" w:rsidP="00832CB8">
            <w:pPr>
              <w:widowControl w:val="0"/>
              <w:spacing w:after="120"/>
              <w:jc w:val="center"/>
              <w:rPr>
                <w:rFonts w:ascii="GHEA Grapalat" w:hAnsi="GHEA Grapalat"/>
                <w:color w:val="000000" w:themeColor="text1"/>
                <w:sz w:val="18"/>
                <w:szCs w:val="18"/>
              </w:rPr>
            </w:pPr>
            <w:r w:rsidRPr="008D18A3">
              <w:rPr>
                <w:rFonts w:ascii="GHEA Grapalat" w:hAnsi="GHEA Grapalat"/>
                <w:b/>
                <w:sz w:val="20"/>
                <w:szCs w:val="20"/>
              </w:rPr>
              <w:t>услуг</w:t>
            </w:r>
            <w:r>
              <w:rPr>
                <w:rFonts w:ascii="GHEA Grapalat" w:hAnsi="GHEA Grapalat"/>
                <w:b/>
                <w:sz w:val="20"/>
                <w:szCs w:val="20"/>
              </w:rPr>
              <w:t>и</w:t>
            </w:r>
            <w:r w:rsidRPr="008D18A3">
              <w:rPr>
                <w:rFonts w:ascii="GHEA Grapalat" w:hAnsi="GHEA Grapalat"/>
                <w:b/>
                <w:sz w:val="20"/>
                <w:szCs w:val="20"/>
              </w:rPr>
              <w:t xml:space="preserve"> </w:t>
            </w:r>
            <w:r w:rsidRPr="008D18A3">
              <w:rPr>
                <w:rFonts w:ascii="GHEA Grapalat" w:hAnsi="GHEA Grapalat"/>
                <w:b/>
                <w:sz w:val="20"/>
                <w:szCs w:val="20"/>
                <w:lang w:val="hy-AM"/>
              </w:rPr>
              <w:t>по разработке и печати схем эвакуации</w:t>
            </w:r>
            <w:r w:rsidRPr="00AF65B4">
              <w:rPr>
                <w:rFonts w:ascii="GHEA Grapalat" w:hAnsi="GHEA Grapalat"/>
                <w:b/>
                <w:sz w:val="20"/>
                <w:szCs w:val="20"/>
              </w:rPr>
              <w:t xml:space="preserve"> </w:t>
            </w:r>
            <w:r w:rsidRPr="008D18A3">
              <w:rPr>
                <w:rFonts w:ascii="GHEA Grapalat" w:hAnsi="GHEA Grapalat"/>
                <w:b/>
                <w:sz w:val="20"/>
                <w:szCs w:val="20"/>
                <w:lang w:val="hy-AM"/>
              </w:rPr>
              <w:t>/план-схем</w:t>
            </w:r>
            <w:r w:rsidRPr="008D18A3">
              <w:rPr>
                <w:rFonts w:ascii="GHEA Grapalat" w:hAnsi="GHEA Grapalat"/>
                <w:b/>
                <w:sz w:val="20"/>
                <w:szCs w:val="20"/>
              </w:rPr>
              <w:t>ы</w:t>
            </w:r>
            <w:r w:rsidRPr="008D18A3">
              <w:rPr>
                <w:rFonts w:ascii="GHEA Grapalat" w:hAnsi="GHEA Grapalat"/>
                <w:b/>
                <w:sz w:val="20"/>
                <w:szCs w:val="20"/>
                <w:lang w:val="hy-AM"/>
              </w:rPr>
              <w:t>/</w:t>
            </w:r>
          </w:p>
        </w:tc>
        <w:tc>
          <w:tcPr>
            <w:tcW w:w="630" w:type="dxa"/>
            <w:vAlign w:val="center"/>
          </w:tcPr>
          <w:p w14:paraId="6EAF9773"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vAlign w:val="center"/>
          </w:tcPr>
          <w:p w14:paraId="615203B9"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vAlign w:val="center"/>
          </w:tcPr>
          <w:p w14:paraId="2265AE3F"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textDirection w:val="btLr"/>
          </w:tcPr>
          <w:p w14:paraId="31DA58CA"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textDirection w:val="btLr"/>
          </w:tcPr>
          <w:p w14:paraId="208D162D"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236" w:type="dxa"/>
            <w:textDirection w:val="btLr"/>
          </w:tcPr>
          <w:p w14:paraId="5F987930" w14:textId="77777777" w:rsidR="00832CB8" w:rsidRDefault="00832CB8" w:rsidP="00832CB8">
            <w:pPr>
              <w:widowControl w:val="0"/>
              <w:spacing w:after="120"/>
              <w:jc w:val="center"/>
              <w:rPr>
                <w:rFonts w:ascii="GHEA Grapalat" w:hAnsi="GHEA Grapalat"/>
                <w:sz w:val="20"/>
                <w:lang w:val="pt-BR"/>
              </w:rPr>
            </w:pPr>
          </w:p>
        </w:tc>
        <w:tc>
          <w:tcPr>
            <w:tcW w:w="574" w:type="dxa"/>
            <w:textDirection w:val="btLr"/>
          </w:tcPr>
          <w:p w14:paraId="776E1328" w14:textId="3F3EA324" w:rsidR="00832CB8" w:rsidRPr="00A3660E" w:rsidRDefault="00832CB8" w:rsidP="00832CB8">
            <w:pPr>
              <w:widowControl w:val="0"/>
              <w:spacing w:after="120"/>
              <w:jc w:val="center"/>
              <w:rPr>
                <w:rFonts w:ascii="GHEA Grapalat" w:hAnsi="GHEA Grapalat"/>
                <w:sz w:val="20"/>
                <w:lang w:val="pt-BR"/>
              </w:rPr>
            </w:pPr>
          </w:p>
        </w:tc>
        <w:tc>
          <w:tcPr>
            <w:tcW w:w="450" w:type="dxa"/>
            <w:textDirection w:val="btLr"/>
          </w:tcPr>
          <w:p w14:paraId="54E1D4E0" w14:textId="40B21AF7" w:rsidR="00832CB8" w:rsidRPr="00A3660E" w:rsidRDefault="00832CB8" w:rsidP="00832CB8">
            <w:pPr>
              <w:widowControl w:val="0"/>
              <w:spacing w:after="120"/>
              <w:jc w:val="center"/>
              <w:rPr>
                <w:rFonts w:ascii="GHEA Grapalat" w:hAnsi="GHEA Grapalat"/>
                <w:sz w:val="20"/>
                <w:lang w:val="pt-BR"/>
              </w:rPr>
            </w:pPr>
          </w:p>
        </w:tc>
        <w:tc>
          <w:tcPr>
            <w:tcW w:w="630" w:type="dxa"/>
            <w:textDirection w:val="btLr"/>
          </w:tcPr>
          <w:p w14:paraId="76B06C37" w14:textId="6C98E5BB" w:rsidR="00832CB8" w:rsidRPr="00A3660E" w:rsidRDefault="00832CB8" w:rsidP="00832CB8">
            <w:pPr>
              <w:widowControl w:val="0"/>
              <w:spacing w:after="120"/>
              <w:jc w:val="center"/>
              <w:rPr>
                <w:rFonts w:ascii="GHEA Grapalat" w:hAnsi="GHEA Grapalat"/>
                <w:sz w:val="20"/>
                <w:lang w:val="pt-BR"/>
              </w:rPr>
            </w:pPr>
          </w:p>
        </w:tc>
        <w:tc>
          <w:tcPr>
            <w:tcW w:w="450" w:type="dxa"/>
            <w:textDirection w:val="btLr"/>
          </w:tcPr>
          <w:p w14:paraId="693467D3" w14:textId="40394CD5" w:rsidR="00832CB8" w:rsidRDefault="00832CB8" w:rsidP="00832CB8">
            <w:pPr>
              <w:widowControl w:val="0"/>
              <w:spacing w:after="120"/>
              <w:jc w:val="center"/>
              <w:rPr>
                <w:rFonts w:ascii="GHEA Grapalat" w:hAnsi="GHEA Grapalat"/>
                <w:sz w:val="20"/>
                <w:lang w:val="pt-BR"/>
              </w:rPr>
            </w:pPr>
          </w:p>
        </w:tc>
        <w:tc>
          <w:tcPr>
            <w:tcW w:w="450" w:type="dxa"/>
            <w:textDirection w:val="btLr"/>
          </w:tcPr>
          <w:p w14:paraId="1A7FEE95" w14:textId="6B2E5F5A" w:rsidR="00832CB8" w:rsidRPr="00A3660E" w:rsidRDefault="00832CB8" w:rsidP="00832CB8">
            <w:pPr>
              <w:widowControl w:val="0"/>
              <w:spacing w:after="120"/>
              <w:jc w:val="center"/>
              <w:rPr>
                <w:rFonts w:ascii="GHEA Grapalat" w:hAnsi="GHEA Grapalat"/>
                <w:sz w:val="20"/>
                <w:lang w:val="pt-BR"/>
              </w:rPr>
            </w:pPr>
            <w:r w:rsidRPr="00A3660E">
              <w:rPr>
                <w:rFonts w:ascii="GHEA Grapalat" w:hAnsi="GHEA Grapalat"/>
                <w:sz w:val="20"/>
                <w:lang w:val="pt-BR"/>
              </w:rPr>
              <w:t>100%</w:t>
            </w:r>
          </w:p>
        </w:tc>
        <w:tc>
          <w:tcPr>
            <w:tcW w:w="450" w:type="dxa"/>
            <w:textDirection w:val="btLr"/>
          </w:tcPr>
          <w:p w14:paraId="38F0974E" w14:textId="6D0CEAB1" w:rsidR="00832CB8" w:rsidRPr="00A3660E" w:rsidRDefault="00832CB8" w:rsidP="00832CB8">
            <w:pPr>
              <w:widowControl w:val="0"/>
              <w:spacing w:after="120"/>
              <w:jc w:val="center"/>
              <w:rPr>
                <w:rFonts w:ascii="GHEA Grapalat" w:hAnsi="GHEA Grapalat"/>
                <w:sz w:val="20"/>
                <w:lang w:val="pt-BR"/>
              </w:rPr>
            </w:pPr>
            <w:r w:rsidRPr="00A3660E">
              <w:rPr>
                <w:rFonts w:ascii="GHEA Grapalat" w:hAnsi="GHEA Grapalat"/>
                <w:sz w:val="20"/>
                <w:lang w:val="pt-BR"/>
              </w:rPr>
              <w:t>100%</w:t>
            </w:r>
          </w:p>
        </w:tc>
        <w:tc>
          <w:tcPr>
            <w:tcW w:w="359" w:type="dxa"/>
            <w:textDirection w:val="btLr"/>
          </w:tcPr>
          <w:p w14:paraId="00E968A0" w14:textId="239470D4" w:rsidR="00832CB8" w:rsidRPr="00A3660E" w:rsidRDefault="00832CB8" w:rsidP="00832CB8">
            <w:pPr>
              <w:widowControl w:val="0"/>
              <w:spacing w:after="120"/>
              <w:jc w:val="center"/>
              <w:rPr>
                <w:rFonts w:ascii="GHEA Grapalat" w:hAnsi="GHEA Grapalat"/>
                <w:sz w:val="20"/>
                <w:lang w:val="pt-BR"/>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0CC54C91"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A177D">
        <w:rPr>
          <w:rFonts w:ascii="GHEA Grapalat" w:hAnsi="GHEA Grapalat"/>
          <w:b/>
          <w:color w:val="000000" w:themeColor="text1"/>
          <w:sz w:val="22"/>
          <w:szCs w:val="22"/>
          <w:lang w:val="hy-AM"/>
        </w:rPr>
        <w:t>ԵՔ-ԳՀԾՁԲ-25/151</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76C7ED85"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A177D">
        <w:rPr>
          <w:rFonts w:ascii="GHEA Grapalat" w:hAnsi="GHEA Grapalat"/>
          <w:b/>
          <w:color w:val="000000" w:themeColor="text1"/>
          <w:sz w:val="22"/>
          <w:szCs w:val="22"/>
          <w:lang w:val="hy-AM"/>
        </w:rPr>
        <w:t>ԵՔ-ԳՀԾՁԲ-25/151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EF685" w14:textId="77777777" w:rsidR="005E6C50" w:rsidRDefault="005E6C50">
      <w:r>
        <w:separator/>
      </w:r>
    </w:p>
  </w:endnote>
  <w:endnote w:type="continuationSeparator" w:id="0">
    <w:p w14:paraId="7B260AF2" w14:textId="77777777" w:rsidR="005E6C50" w:rsidRDefault="005E6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8062B" w14:textId="77777777" w:rsidR="005E6C50" w:rsidRDefault="005E6C50">
      <w:r>
        <w:separator/>
      </w:r>
    </w:p>
  </w:footnote>
  <w:footnote w:type="continuationSeparator" w:id="0">
    <w:p w14:paraId="047B7FC7" w14:textId="77777777" w:rsidR="005E6C50" w:rsidRDefault="005E6C50">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205D0E19" w14:textId="77777777" w:rsidR="00095FEB" w:rsidRPr="00124BE9" w:rsidRDefault="00095FEB" w:rsidP="00095FEB">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6266335"/>
    <w:multiLevelType w:val="hybridMultilevel"/>
    <w:tmpl w:val="8BEC4468"/>
    <w:lvl w:ilvl="0" w:tplc="EC26EF64">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4"/>
  </w:num>
  <w:num w:numId="3" w16cid:durableId="1428579617">
    <w:abstractNumId w:val="29"/>
  </w:num>
  <w:num w:numId="4" w16cid:durableId="1298604260">
    <w:abstractNumId w:val="21"/>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7"/>
  </w:num>
  <w:num w:numId="11" w16cid:durableId="581529777">
    <w:abstractNumId w:val="10"/>
  </w:num>
  <w:num w:numId="12" w16cid:durableId="894899526">
    <w:abstractNumId w:val="42"/>
  </w:num>
  <w:num w:numId="13" w16cid:durableId="1972249620">
    <w:abstractNumId w:val="38"/>
  </w:num>
  <w:num w:numId="14" w16cid:durableId="2129621796">
    <w:abstractNumId w:val="17"/>
  </w:num>
  <w:num w:numId="15" w16cid:durableId="843664480">
    <w:abstractNumId w:val="40"/>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9"/>
  </w:num>
  <w:num w:numId="24" w16cid:durableId="676688734">
    <w:abstractNumId w:val="28"/>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5"/>
  </w:num>
  <w:num w:numId="37" w16cid:durableId="103817440">
    <w:abstractNumId w:val="39"/>
  </w:num>
  <w:num w:numId="38" w16cid:durableId="1573808472">
    <w:abstractNumId w:val="13"/>
  </w:num>
  <w:num w:numId="39" w16cid:durableId="1733427411">
    <w:abstractNumId w:val="23"/>
  </w:num>
  <w:num w:numId="40" w16cid:durableId="1179077506">
    <w:abstractNumId w:val="26"/>
  </w:num>
  <w:num w:numId="41" w16cid:durableId="546382782">
    <w:abstractNumId w:val="19"/>
  </w:num>
  <w:num w:numId="42" w16cid:durableId="474564424">
    <w:abstractNumId w:val="11"/>
  </w:num>
  <w:num w:numId="43" w16cid:durableId="1316453186">
    <w:abstractNumId w:val="6"/>
  </w:num>
  <w:num w:numId="44" w16cid:durableId="1934509500">
    <w:abstractNumId w:val="30"/>
  </w:num>
  <w:num w:numId="45" w16cid:durableId="1915123084">
    <w:abstractNumId w:val="18"/>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2955549">
    <w:abstractNumId w:val="2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467"/>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5FEB"/>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426"/>
    <w:rsid w:val="00155668"/>
    <w:rsid w:val="0015583C"/>
    <w:rsid w:val="0015589E"/>
    <w:rsid w:val="00155C35"/>
    <w:rsid w:val="001561A5"/>
    <w:rsid w:val="00156C09"/>
    <w:rsid w:val="0015749C"/>
    <w:rsid w:val="001578A1"/>
    <w:rsid w:val="001578D4"/>
    <w:rsid w:val="00157ECC"/>
    <w:rsid w:val="00157FD2"/>
    <w:rsid w:val="0016001A"/>
    <w:rsid w:val="001600FF"/>
    <w:rsid w:val="001602B4"/>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03A"/>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C78D4"/>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2595"/>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3F1"/>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65A"/>
    <w:rsid w:val="002B0AEA"/>
    <w:rsid w:val="002B103D"/>
    <w:rsid w:val="002B121D"/>
    <w:rsid w:val="002B155B"/>
    <w:rsid w:val="002B1ABE"/>
    <w:rsid w:val="002B24A4"/>
    <w:rsid w:val="002B24E8"/>
    <w:rsid w:val="002B2D91"/>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09C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112"/>
    <w:rsid w:val="003A145D"/>
    <w:rsid w:val="003A1A43"/>
    <w:rsid w:val="003A1EBB"/>
    <w:rsid w:val="003A2BE0"/>
    <w:rsid w:val="003A2D11"/>
    <w:rsid w:val="003A337D"/>
    <w:rsid w:val="003A3515"/>
    <w:rsid w:val="003A39AC"/>
    <w:rsid w:val="003A4187"/>
    <w:rsid w:val="003A5049"/>
    <w:rsid w:val="003A5533"/>
    <w:rsid w:val="003A62A4"/>
    <w:rsid w:val="003A645E"/>
    <w:rsid w:val="003A6791"/>
    <w:rsid w:val="003A6870"/>
    <w:rsid w:val="003A6E39"/>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CC8"/>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6BEB"/>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C66"/>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4F54"/>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D1C"/>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C50"/>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6B8"/>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0E01"/>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1CC"/>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64FE"/>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4EF2"/>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4CF"/>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35B"/>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510"/>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BF8"/>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2F26"/>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2CB8"/>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42"/>
    <w:rsid w:val="008504E0"/>
    <w:rsid w:val="00850570"/>
    <w:rsid w:val="00850857"/>
    <w:rsid w:val="00850BD4"/>
    <w:rsid w:val="008510F1"/>
    <w:rsid w:val="0085236E"/>
    <w:rsid w:val="00852545"/>
    <w:rsid w:val="00852CFE"/>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2FB6"/>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4C96"/>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69D"/>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AF3"/>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6C8"/>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84"/>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77D"/>
    <w:rsid w:val="00DA1AF1"/>
    <w:rsid w:val="00DA2289"/>
    <w:rsid w:val="00DA3EA6"/>
    <w:rsid w:val="00DA3F9C"/>
    <w:rsid w:val="00DA4040"/>
    <w:rsid w:val="00DA41B1"/>
    <w:rsid w:val="00DA4643"/>
    <w:rsid w:val="00DA5335"/>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976C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28A0"/>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4F4F"/>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2EDC"/>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4E22AA"/>
  </w:style>
  <w:style w:type="character" w:customStyle="1" w:styleId="ng-binding">
    <w:name w:val="ng-binding"/>
    <w:basedOn w:val="DefaultParagraphFont"/>
    <w:rsid w:val="0088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3070</TotalTime>
  <Pages>89</Pages>
  <Words>20547</Words>
  <Characters>117119</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137392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1837</cp:revision>
  <cp:lastPrinted>2018-02-16T07:12:00Z</cp:lastPrinted>
  <dcterms:created xsi:type="dcterms:W3CDTF">2019-10-28T07:04:00Z</dcterms:created>
  <dcterms:modified xsi:type="dcterms:W3CDTF">2025-10-08T11:09:00Z</dcterms:modified>
</cp:coreProperties>
</file>