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5EF5AF65"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766A0E">
        <w:rPr>
          <w:rFonts w:ascii="GHEA Grapalat" w:hAnsi="GHEA Grapalat"/>
          <w:i w:val="0"/>
          <w:color w:val="000000" w:themeColor="text1"/>
          <w:sz w:val="22"/>
          <w:szCs w:val="22"/>
        </w:rPr>
        <w:t>3</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766A0E">
        <w:rPr>
          <w:rFonts w:ascii="GHEA Grapalat" w:hAnsi="GHEA Grapalat"/>
          <w:i w:val="0"/>
          <w:color w:val="000000" w:themeColor="text1"/>
          <w:sz w:val="22"/>
          <w:szCs w:val="22"/>
        </w:rPr>
        <w:t>февраля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3E4846" w:rsidRPr="000A0679">
        <w:rPr>
          <w:rFonts w:ascii="GHEA Grapalat" w:hAnsi="GHEA Grapalat"/>
          <w:i w:val="0"/>
          <w:color w:val="000000" w:themeColor="text1"/>
          <w:sz w:val="22"/>
          <w:szCs w:val="22"/>
        </w:rPr>
        <w:t>6</w:t>
      </w:r>
      <w:r w:rsidRPr="00003FAD">
        <w:rPr>
          <w:rFonts w:ascii="GHEA Grapalat" w:hAnsi="GHEA Grapalat"/>
          <w:i w:val="0"/>
          <w:color w:val="000000" w:themeColor="text1"/>
          <w:sz w:val="22"/>
          <w:szCs w:val="22"/>
        </w:rPr>
        <w:t xml:space="preserve"> года</w:t>
      </w:r>
    </w:p>
    <w:p w14:paraId="050B0B01" w14:textId="05ECC441"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766A0E">
        <w:rPr>
          <w:rFonts w:ascii="GHEA Grapalat" w:hAnsi="GHEA Grapalat"/>
          <w:b/>
          <w:iCs/>
          <w:lang w:val="hy-AM"/>
        </w:rPr>
        <w:t>ԵՔ-ԳՀԾՁԲ-26/50</w:t>
      </w:r>
    </w:p>
    <w:p w14:paraId="13B1CB0E" w14:textId="77777777" w:rsidR="005A6FA7" w:rsidRDefault="005A6FA7" w:rsidP="005A6FA7">
      <w:pPr>
        <w:pStyle w:val="BodyTextIndent"/>
        <w:widowControl w:val="0"/>
        <w:spacing w:after="160" w:line="240" w:lineRule="auto"/>
        <w:rPr>
          <w:rFonts w:ascii="GHEA Grapalat" w:hAnsi="GHEA Grapalat"/>
          <w:b/>
          <w:color w:val="000000" w:themeColor="text1"/>
        </w:rPr>
      </w:pPr>
    </w:p>
    <w:p w14:paraId="248719A7" w14:textId="77777777" w:rsidR="00766A0E" w:rsidRPr="00003FAD" w:rsidRDefault="00766A0E"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6A0D13A9"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D249D"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i w:val="0"/>
          <w:color w:val="000000" w:themeColor="text1"/>
          <w:spacing w:val="6"/>
          <w:sz w:val="24"/>
          <w:szCs w:val="24"/>
        </w:rPr>
        <w:t>Малатия-Себастия</w:t>
      </w:r>
      <w:r w:rsidR="009D249D" w:rsidRPr="00376A2E">
        <w:rPr>
          <w:rFonts w:ascii="GHEA Grapalat" w:hAnsi="GHEA Grapalat"/>
          <w:b/>
          <w:i w:val="0"/>
          <w:color w:val="000000" w:themeColor="text1"/>
          <w:spacing w:val="6"/>
          <w:sz w:val="24"/>
          <w:szCs w:val="24"/>
        </w:rPr>
        <w:t xml:space="preserve"> города Еревана</w:t>
      </w:r>
      <w:r w:rsidR="005D0147"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13C5B6B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533B34">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533B34">
        <w:rPr>
          <w:rFonts w:ascii="GHEA Grapalat" w:hAnsi="GHEA Grapalat"/>
          <w:b/>
          <w:i w:val="0"/>
          <w:color w:val="FF0000"/>
          <w:sz w:val="22"/>
          <w:szCs w:val="22"/>
        </w:rPr>
        <w:t>12</w:t>
      </w:r>
      <w:r w:rsidR="00533B34">
        <w:rPr>
          <w:rFonts w:ascii="GHEA Grapalat" w:hAnsi="GHEA Grapalat"/>
          <w:b/>
          <w:i w:val="0"/>
          <w:color w:val="FF0000"/>
          <w:sz w:val="22"/>
          <w:szCs w:val="22"/>
          <w:lang w:val="hy-AM"/>
        </w:rPr>
        <w:t>.02.206</w:t>
      </w:r>
      <w:r w:rsidR="00E46378">
        <w:rPr>
          <w:rFonts w:ascii="GHEA Grapalat" w:hAnsi="GHEA Grapalat"/>
          <w:b/>
          <w:i w:val="0"/>
          <w:color w:val="FF0000"/>
          <w:sz w:val="22"/>
          <w:szCs w:val="22"/>
          <w:lang w:val="hy-AM"/>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23F4438B" w14:textId="77777777" w:rsidR="00533B34" w:rsidRPr="009461CA" w:rsidRDefault="00544CFD" w:rsidP="00533B34">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533B34">
        <w:rPr>
          <w:rFonts w:ascii="GHEA Grapalat" w:hAnsi="GHEA Grapalat"/>
          <w:b/>
          <w:i w:val="0"/>
          <w:color w:val="FF0000"/>
          <w:sz w:val="22"/>
          <w:szCs w:val="22"/>
        </w:rPr>
        <w:t>10:00</w:t>
      </w:r>
      <w:r w:rsidR="00533B34" w:rsidRPr="009461CA">
        <w:rPr>
          <w:rFonts w:ascii="GHEA Grapalat" w:hAnsi="GHEA Grapalat"/>
          <w:b/>
          <w:i w:val="0"/>
          <w:color w:val="FF0000"/>
          <w:sz w:val="22"/>
          <w:szCs w:val="22"/>
        </w:rPr>
        <w:t xml:space="preserve"> часов, </w:t>
      </w:r>
      <w:r w:rsidR="00533B34">
        <w:rPr>
          <w:rFonts w:ascii="GHEA Grapalat" w:hAnsi="GHEA Grapalat"/>
          <w:b/>
          <w:i w:val="0"/>
          <w:color w:val="FF0000"/>
          <w:sz w:val="22"/>
          <w:szCs w:val="22"/>
        </w:rPr>
        <w:t>12</w:t>
      </w:r>
      <w:r w:rsidR="00533B34">
        <w:rPr>
          <w:rFonts w:ascii="GHEA Grapalat" w:hAnsi="GHEA Grapalat"/>
          <w:b/>
          <w:i w:val="0"/>
          <w:color w:val="FF0000"/>
          <w:sz w:val="22"/>
          <w:szCs w:val="22"/>
          <w:lang w:val="hy-AM"/>
        </w:rPr>
        <w:t xml:space="preserve">.02.206 </w:t>
      </w:r>
      <w:r w:rsidR="00533B34" w:rsidRPr="009461CA">
        <w:rPr>
          <w:rFonts w:ascii="GHEA Grapalat" w:hAnsi="GHEA Grapalat"/>
          <w:b/>
          <w:i w:val="0"/>
          <w:color w:val="FF0000"/>
          <w:sz w:val="22"/>
          <w:szCs w:val="22"/>
        </w:rPr>
        <w:t>года</w:t>
      </w:r>
      <w:r w:rsidR="00533B34" w:rsidRPr="009461CA">
        <w:rPr>
          <w:rFonts w:ascii="GHEA Grapalat" w:hAnsi="GHEA Grapalat"/>
          <w:i w:val="0"/>
          <w:color w:val="FF0000"/>
          <w:sz w:val="24"/>
          <w:szCs w:val="24"/>
        </w:rPr>
        <w:t>.</w:t>
      </w:r>
    </w:p>
    <w:p w14:paraId="0D1F2758" w14:textId="6CCFFD51"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3C7F815D"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color w:val="000000" w:themeColor="text1"/>
          <w:spacing w:val="6"/>
        </w:rPr>
        <w:t>Малатия-Себастия</w:t>
      </w:r>
      <w:r w:rsidR="009D249D" w:rsidRPr="00376A2E">
        <w:rPr>
          <w:rFonts w:ascii="GHEA Grapalat" w:hAnsi="GHEA Grapalat"/>
          <w:b/>
          <w:color w:val="000000" w:themeColor="text1"/>
          <w:spacing w:val="6"/>
        </w:rPr>
        <w:t xml:space="preserve"> города Еревана</w:t>
      </w:r>
      <w:r w:rsidR="005D0147" w:rsidRPr="00376A2E">
        <w:rPr>
          <w:rFonts w:ascii="GHEA Grapalat" w:hAnsi="GHEA Grapalat"/>
          <w:b/>
          <w:color w:val="000000" w:themeColor="text1"/>
          <w:spacing w:val="6"/>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4EC45D29"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color w:val="000000" w:themeColor="text1"/>
          <w:spacing w:val="6"/>
        </w:rPr>
        <w:t>Малатия-Себастия</w:t>
      </w:r>
      <w:r w:rsidR="009D249D" w:rsidRPr="00376A2E">
        <w:rPr>
          <w:rFonts w:ascii="GHEA Grapalat" w:hAnsi="GHEA Grapalat"/>
          <w:b/>
          <w:color w:val="000000" w:themeColor="text1"/>
          <w:spacing w:val="6"/>
        </w:rPr>
        <w:t xml:space="preserve"> города Еревана</w:t>
      </w:r>
      <w:r w:rsidR="009D249D"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237AFFB"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766A0E">
        <w:rPr>
          <w:rFonts w:ascii="GHEA Grapalat" w:hAnsi="GHEA Grapalat"/>
          <w:b/>
          <w:iCs/>
          <w:lang w:val="hy-AM"/>
        </w:rPr>
        <w:t>ԵՔ-ԳՀԾՁԲ-26/50</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75576E74"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color w:val="000000" w:themeColor="text1"/>
          <w:spacing w:val="6"/>
        </w:rPr>
        <w:t>Малатия-Себастия</w:t>
      </w:r>
      <w:r w:rsidR="009D249D" w:rsidRPr="00376A2E">
        <w:rPr>
          <w:rFonts w:ascii="GHEA Grapalat" w:hAnsi="GHEA Grapalat"/>
          <w:b/>
          <w:color w:val="000000" w:themeColor="text1"/>
          <w:spacing w:val="6"/>
        </w:rPr>
        <w:t xml:space="preserve"> города Еревана</w:t>
      </w:r>
      <w:r w:rsidR="009D249D" w:rsidRPr="00003FAD">
        <w:rPr>
          <w:rFonts w:ascii="GHEA Grapalat" w:hAnsi="GHEA Grapalat"/>
          <w:color w:val="000000" w:themeColor="text1"/>
          <w:sz w:val="22"/>
          <w:szCs w:val="22"/>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0C1BD68B" w:rsidR="00B453F7" w:rsidRPr="00766A0E" w:rsidRDefault="005D0147"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 xml:space="preserve">До </w:t>
            </w:r>
            <w:r w:rsidR="00766A0E">
              <w:rPr>
                <w:rFonts w:ascii="GHEA Grapalat" w:hAnsi="GHEA Grapalat"/>
              </w:rPr>
              <w:t>600000</w:t>
            </w:r>
          </w:p>
        </w:tc>
        <w:tc>
          <w:tcPr>
            <w:tcW w:w="4112" w:type="dxa"/>
          </w:tcPr>
          <w:p w14:paraId="27C21596" w14:textId="364BE7FF" w:rsidR="00B453F7" w:rsidRPr="00C12854" w:rsidRDefault="009D249D"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76A2E">
              <w:rPr>
                <w:rFonts w:ascii="GHEA Grapalat" w:hAnsi="GHEA Grapalat"/>
                <w:b/>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color w:val="000000" w:themeColor="text1"/>
                <w:spacing w:val="6"/>
                <w:sz w:val="24"/>
                <w:szCs w:val="24"/>
              </w:rPr>
              <w:t>Малатия-Себастия</w:t>
            </w:r>
            <w:r w:rsidRPr="00376A2E">
              <w:rPr>
                <w:rFonts w:ascii="GHEA Grapalat" w:hAnsi="GHEA Grapalat"/>
                <w:b/>
                <w:color w:val="000000" w:themeColor="text1"/>
                <w:spacing w:val="6"/>
                <w:sz w:val="24"/>
                <w:szCs w:val="24"/>
              </w:rPr>
              <w:t xml:space="preserve">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B741F9">
        <w:rPr>
          <w:rFonts w:ascii="GHEA Grapalat" w:hAnsi="GHEA Grapalat"/>
        </w:rPr>
        <w:lastRenderedPageBreak/>
        <w:t>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Pr="00B741F9">
        <w:rPr>
          <w:rFonts w:ascii="GHEA Grapalat" w:hAnsi="GHEA Grapalat"/>
        </w:rPr>
        <w:lastRenderedPageBreak/>
        <w:t>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w:t>
      </w:r>
      <w:r w:rsidRPr="00003FAD">
        <w:rPr>
          <w:rFonts w:ascii="GHEA Grapalat" w:hAnsi="GHEA Grapalat"/>
          <w:color w:val="000000" w:themeColor="text1"/>
        </w:rPr>
        <w:lastRenderedPageBreak/>
        <w:t xml:space="preserve">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6AD4F92B" w14:textId="77777777" w:rsidR="00533B34" w:rsidRPr="009461CA" w:rsidRDefault="00096865" w:rsidP="00533B34">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533B34">
        <w:rPr>
          <w:rFonts w:ascii="GHEA Grapalat" w:hAnsi="GHEA Grapalat"/>
          <w:b/>
          <w:i w:val="0"/>
          <w:color w:val="FF0000"/>
          <w:sz w:val="22"/>
          <w:szCs w:val="22"/>
        </w:rPr>
        <w:t>10:00</w:t>
      </w:r>
      <w:r w:rsidR="00533B34" w:rsidRPr="009461CA">
        <w:rPr>
          <w:rFonts w:ascii="GHEA Grapalat" w:hAnsi="GHEA Grapalat"/>
          <w:b/>
          <w:i w:val="0"/>
          <w:color w:val="FF0000"/>
          <w:sz w:val="22"/>
          <w:szCs w:val="22"/>
        </w:rPr>
        <w:t xml:space="preserve"> часов, </w:t>
      </w:r>
      <w:r w:rsidR="00533B34">
        <w:rPr>
          <w:rFonts w:ascii="GHEA Grapalat" w:hAnsi="GHEA Grapalat"/>
          <w:b/>
          <w:i w:val="0"/>
          <w:color w:val="FF0000"/>
          <w:sz w:val="22"/>
          <w:szCs w:val="22"/>
        </w:rPr>
        <w:t>12</w:t>
      </w:r>
      <w:r w:rsidR="00533B34">
        <w:rPr>
          <w:rFonts w:ascii="GHEA Grapalat" w:hAnsi="GHEA Grapalat"/>
          <w:b/>
          <w:i w:val="0"/>
          <w:color w:val="FF0000"/>
          <w:sz w:val="22"/>
          <w:szCs w:val="22"/>
          <w:lang w:val="hy-AM"/>
        </w:rPr>
        <w:t xml:space="preserve">.02.206 </w:t>
      </w:r>
      <w:r w:rsidR="00533B34" w:rsidRPr="009461CA">
        <w:rPr>
          <w:rFonts w:ascii="GHEA Grapalat" w:hAnsi="GHEA Grapalat"/>
          <w:b/>
          <w:i w:val="0"/>
          <w:color w:val="FF0000"/>
          <w:sz w:val="22"/>
          <w:szCs w:val="22"/>
        </w:rPr>
        <w:t>года</w:t>
      </w:r>
      <w:r w:rsidR="00533B34" w:rsidRPr="009461CA">
        <w:rPr>
          <w:rFonts w:ascii="GHEA Grapalat" w:hAnsi="GHEA Grapalat"/>
          <w:i w:val="0"/>
          <w:color w:val="FF0000"/>
          <w:sz w:val="24"/>
          <w:szCs w:val="24"/>
        </w:rPr>
        <w:t>.</w:t>
      </w:r>
    </w:p>
    <w:p w14:paraId="4EEAC13D" w14:textId="0767E076" w:rsidR="00F47E60" w:rsidRPr="00003FAD" w:rsidRDefault="00F47E60"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 они соответствуют друг другу, а в сумме, указанной буквами в графе общей цены, </w:t>
      </w:r>
      <w:r w:rsidRPr="00003FAD">
        <w:rPr>
          <w:rFonts w:ascii="GHEA Grapalat" w:hAnsi="GHEA Grapalat"/>
          <w:color w:val="000000" w:themeColor="text1"/>
          <w:sz w:val="24"/>
          <w:szCs w:val="24"/>
        </w:rPr>
        <w:lastRenderedPageBreak/>
        <w:t>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72EAD09" w:rsidR="00A649CC" w:rsidRPr="00533B34" w:rsidRDefault="00FD2748" w:rsidP="00533B34">
      <w:pPr>
        <w:pStyle w:val="BodyTextIndent"/>
        <w:widowControl w:val="0"/>
        <w:spacing w:after="160" w:line="240" w:lineRule="auto"/>
        <w:ind w:firstLine="567"/>
        <w:rPr>
          <w:rFonts w:ascii="GHEA Grapalat" w:hAnsi="GHEA Grapalat"/>
          <w:i w:val="0"/>
          <w:color w:val="FF0000"/>
          <w:sz w:val="24"/>
          <w:szCs w:val="24"/>
          <w:lang w:val="hy-AM"/>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533B34">
        <w:rPr>
          <w:rFonts w:ascii="GHEA Grapalat" w:hAnsi="GHEA Grapalat"/>
          <w:b/>
          <w:i w:val="0"/>
          <w:color w:val="FF0000"/>
          <w:sz w:val="22"/>
          <w:szCs w:val="22"/>
        </w:rPr>
        <w:t>10:00</w:t>
      </w:r>
      <w:r w:rsidR="00533B34" w:rsidRPr="009461CA">
        <w:rPr>
          <w:rFonts w:ascii="GHEA Grapalat" w:hAnsi="GHEA Grapalat"/>
          <w:b/>
          <w:i w:val="0"/>
          <w:color w:val="FF0000"/>
          <w:sz w:val="22"/>
          <w:szCs w:val="22"/>
        </w:rPr>
        <w:t xml:space="preserve"> часов, </w:t>
      </w:r>
      <w:r w:rsidR="00533B34">
        <w:rPr>
          <w:rFonts w:ascii="GHEA Grapalat" w:hAnsi="GHEA Grapalat"/>
          <w:b/>
          <w:i w:val="0"/>
          <w:color w:val="FF0000"/>
          <w:sz w:val="22"/>
          <w:szCs w:val="22"/>
        </w:rPr>
        <w:t>12</w:t>
      </w:r>
      <w:r w:rsidR="00533B34">
        <w:rPr>
          <w:rFonts w:ascii="GHEA Grapalat" w:hAnsi="GHEA Grapalat"/>
          <w:b/>
          <w:i w:val="0"/>
          <w:color w:val="FF0000"/>
          <w:sz w:val="22"/>
          <w:szCs w:val="22"/>
          <w:lang w:val="hy-AM"/>
        </w:rPr>
        <w:t>.02.20</w:t>
      </w:r>
      <w:r w:rsidR="00287C2E">
        <w:rPr>
          <w:rFonts w:ascii="GHEA Grapalat" w:hAnsi="GHEA Grapalat"/>
          <w:b/>
          <w:i w:val="0"/>
          <w:color w:val="FF0000"/>
          <w:sz w:val="22"/>
          <w:szCs w:val="22"/>
          <w:lang w:val="hy-AM"/>
        </w:rPr>
        <w:t>2</w:t>
      </w:r>
      <w:r w:rsidR="00533B34">
        <w:rPr>
          <w:rFonts w:ascii="GHEA Grapalat" w:hAnsi="GHEA Grapalat"/>
          <w:b/>
          <w:i w:val="0"/>
          <w:color w:val="FF0000"/>
          <w:sz w:val="22"/>
          <w:szCs w:val="22"/>
          <w:lang w:val="hy-AM"/>
        </w:rPr>
        <w:t xml:space="preserve">6 </w:t>
      </w:r>
      <w:r w:rsidR="00533B34" w:rsidRPr="009461CA">
        <w:rPr>
          <w:rFonts w:ascii="GHEA Grapalat" w:hAnsi="GHEA Grapalat"/>
          <w:b/>
          <w:i w:val="0"/>
          <w:color w:val="FF0000"/>
          <w:sz w:val="22"/>
          <w:szCs w:val="22"/>
        </w:rPr>
        <w:t>года</w:t>
      </w:r>
      <w:r w:rsidR="00533B34" w:rsidRPr="009461CA">
        <w:rPr>
          <w:rFonts w:ascii="GHEA Grapalat" w:hAnsi="GHEA Grapalat"/>
          <w:i w:val="0"/>
          <w:color w:val="FF0000"/>
          <w:sz w:val="24"/>
          <w:szCs w:val="24"/>
        </w:rPr>
        <w:t>.</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w:t>
      </w:r>
      <w:r w:rsidRPr="00003FAD">
        <w:rPr>
          <w:rFonts w:ascii="GHEA Grapalat" w:hAnsi="GHEA Grapalat"/>
          <w:color w:val="000000" w:themeColor="text1"/>
        </w:rPr>
        <w:lastRenderedPageBreak/>
        <w:t xml:space="preserve">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w:t>
      </w:r>
      <w:r w:rsidRPr="00003FAD">
        <w:rPr>
          <w:rFonts w:ascii="GHEA Grapalat" w:hAnsi="GHEA Grapalat"/>
          <w:color w:val="000000" w:themeColor="text1"/>
          <w:sz w:val="24"/>
          <w:szCs w:val="24"/>
        </w:rPr>
        <w:lastRenderedPageBreak/>
        <w:t>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w:t>
      </w:r>
      <w:r w:rsidRPr="00B741F9">
        <w:rPr>
          <w:rFonts w:ascii="GHEA Grapalat" w:hAnsi="GHEA Grapalat"/>
          <w:sz w:val="24"/>
          <w:szCs w:val="24"/>
        </w:rPr>
        <w:lastRenderedPageBreak/>
        <w:t>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 xml:space="preserve">Если обоснования не были </w:t>
      </w:r>
      <w:r w:rsidRPr="00B741F9">
        <w:rPr>
          <w:rFonts w:ascii="GHEA Grapalat" w:hAnsi="GHEA Grapalat"/>
          <w:sz w:val="24"/>
          <w:szCs w:val="24"/>
        </w:rPr>
        <w:lastRenderedPageBreak/>
        <w:t>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w:t>
      </w:r>
      <w:r w:rsidRPr="00B741F9">
        <w:rPr>
          <w:rFonts w:ascii="GHEA Grapalat" w:hAnsi="GHEA Grapalat" w:cs="Sylfaen"/>
        </w:rPr>
        <w:lastRenderedPageBreak/>
        <w:t>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 xml:space="preserve">Включаемые в заявку документы, утвержденные электронной цифровой </w:t>
      </w:r>
      <w:r w:rsidRPr="00B741F9">
        <w:rPr>
          <w:rFonts w:ascii="GHEA Grapalat" w:hAnsi="GHEA Grapalat"/>
          <w:sz w:val="24"/>
          <w:szCs w:val="24"/>
        </w:rPr>
        <w:lastRenderedPageBreak/>
        <w:t>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lastRenderedPageBreak/>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w:t>
      </w:r>
      <w:r w:rsidRPr="00003FAD">
        <w:rPr>
          <w:rFonts w:ascii="GHEA Grapalat" w:hAnsi="GHEA Grapalat"/>
          <w:color w:val="000000" w:themeColor="text1"/>
        </w:rPr>
        <w:lastRenderedPageBreak/>
        <w:t>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w:t>
      </w:r>
      <w:r w:rsidRPr="00003FAD">
        <w:rPr>
          <w:rFonts w:ascii="GHEA Grapalat" w:hAnsi="GHEA Grapalat"/>
          <w:color w:val="000000" w:themeColor="text1"/>
        </w:rPr>
        <w:lastRenderedPageBreak/>
        <w:t xml:space="preserve">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w:t>
      </w:r>
      <w:r w:rsidRPr="00003FAD">
        <w:rPr>
          <w:rFonts w:ascii="GHEA Grapalat" w:hAnsi="GHEA Grapalat" w:cs="Sylfaen"/>
          <w:color w:val="000000" w:themeColor="text1"/>
        </w:rPr>
        <w:lastRenderedPageBreak/>
        <w:t>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10C54A39"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766A0E">
        <w:rPr>
          <w:rFonts w:ascii="GHEA Grapalat" w:hAnsi="GHEA Grapalat"/>
          <w:b/>
          <w:color w:val="000000" w:themeColor="text1"/>
          <w:sz w:val="22"/>
          <w:szCs w:val="22"/>
          <w:lang w:val="hy-AM"/>
        </w:rPr>
        <w:t>ԵՔ-ԳՀԾՁԲ-26/50</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2279F1E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766A0E">
        <w:rPr>
          <w:rFonts w:ascii="GHEA Grapalat" w:hAnsi="GHEA Grapalat"/>
          <w:b/>
          <w:color w:val="000000" w:themeColor="text1"/>
          <w:sz w:val="22"/>
          <w:szCs w:val="22"/>
          <w:lang w:val="hy-AM"/>
        </w:rPr>
        <w:t>ԵՔ-ԳՀԾՁԲ-26/50</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1D0A54B"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662DD910"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2DD3959E"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3B16656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744A4EBE"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169ABA07" w:rsidR="00C64EE1" w:rsidRPr="009A3A1B" w:rsidRDefault="009D249D" w:rsidP="00C64EE1">
            <w:pPr>
              <w:widowControl w:val="0"/>
              <w:rPr>
                <w:rFonts w:ascii="GHEA Grapalat" w:hAnsi="GHEA Grapalat"/>
                <w:color w:val="000000" w:themeColor="text1"/>
                <w:sz w:val="16"/>
                <w:szCs w:val="16"/>
              </w:rPr>
            </w:pPr>
            <w:r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color w:val="000000" w:themeColor="text1"/>
                <w:spacing w:val="6"/>
              </w:rPr>
              <w:t>Малатия-Себастия</w:t>
            </w:r>
            <w:r w:rsidRPr="00376A2E">
              <w:rPr>
                <w:rFonts w:ascii="GHEA Grapalat" w:hAnsi="GHEA Grapalat"/>
                <w:b/>
                <w:color w:val="000000" w:themeColor="text1"/>
                <w:spacing w:val="6"/>
              </w:rPr>
              <w:t xml:space="preserve"> города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B71882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177D84D5"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 xml:space="preserve">Компания подтверждает, что акцептовала Требование в полном размере </w:t>
      </w:r>
      <w:r w:rsidRPr="00003FAD">
        <w:rPr>
          <w:rFonts w:ascii="GHEA Grapalat" w:hAnsi="GHEA Grapalat"/>
          <w:color w:val="000000" w:themeColor="text1"/>
          <w:sz w:val="22"/>
          <w:szCs w:val="22"/>
        </w:rPr>
        <w:lastRenderedPageBreak/>
        <w:t>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5BD205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12ADE83E"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766A0E">
        <w:rPr>
          <w:rFonts w:ascii="GHEA Grapalat" w:hAnsi="GHEA Grapalat"/>
          <w:b/>
          <w:color w:val="000000" w:themeColor="text1"/>
          <w:sz w:val="22"/>
          <w:szCs w:val="22"/>
          <w:lang w:val="hy-AM"/>
        </w:rPr>
        <w:t>ԵՔ-ԳՀԾՁԲ-26/50</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B4C6E49"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9AE32B0"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766A0E">
        <w:rPr>
          <w:rFonts w:ascii="GHEA Grapalat" w:hAnsi="GHEA Grapalat"/>
          <w:b/>
          <w:color w:val="000000" w:themeColor="text1"/>
          <w:sz w:val="22"/>
          <w:szCs w:val="22"/>
          <w:lang w:val="hy-AM"/>
        </w:rPr>
        <w:t>ԵՔ-ԳՀԾՁԲ-26/50</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3940BF2A"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9D249D" w:rsidRPr="00376A2E">
        <w:rPr>
          <w:rFonts w:ascii="GHEA Grapalat" w:hAnsi="GHEA Grapalat"/>
          <w:b/>
          <w:color w:val="000000" w:themeColor="text1"/>
          <w:spacing w:val="6"/>
        </w:rPr>
        <w:t xml:space="preserve">Услуги по техническому обслуживанию транспортных средств аппарата руководителя административного района </w:t>
      </w:r>
      <w:r w:rsidR="00766A0E">
        <w:rPr>
          <w:rFonts w:ascii="GHEA Grapalat" w:hAnsi="GHEA Grapalat"/>
          <w:b/>
          <w:color w:val="000000" w:themeColor="text1"/>
          <w:spacing w:val="6"/>
        </w:rPr>
        <w:t>Малатия-Себастия</w:t>
      </w:r>
      <w:r w:rsidR="009D249D" w:rsidRPr="00376A2E">
        <w:rPr>
          <w:rFonts w:ascii="GHEA Grapalat" w:hAnsi="GHEA Grapalat"/>
          <w:b/>
          <w:color w:val="000000" w:themeColor="text1"/>
          <w:spacing w:val="6"/>
        </w:rPr>
        <w:t xml:space="preserve"> города Еревана</w:t>
      </w:r>
      <w:r w:rsidR="005D014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6D983A93"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48"/>
        <w:gridCol w:w="2345"/>
        <w:gridCol w:w="1078"/>
        <w:gridCol w:w="1052"/>
        <w:gridCol w:w="829"/>
        <w:gridCol w:w="1799"/>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9914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48"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45"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29"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20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9914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48"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45"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29"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99"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5D0147" w:rsidRPr="00003FAD" w14:paraId="1446E2C5" w14:textId="77777777" w:rsidTr="009914C5">
        <w:trPr>
          <w:trHeight w:val="277"/>
          <w:jc w:val="center"/>
        </w:trPr>
        <w:tc>
          <w:tcPr>
            <w:tcW w:w="508" w:type="dxa"/>
            <w:vAlign w:val="center"/>
          </w:tcPr>
          <w:p w14:paraId="3C9E8543" w14:textId="77777777" w:rsidR="005D0147" w:rsidRPr="00A83B50" w:rsidRDefault="005D0147" w:rsidP="005D014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5D0147" w:rsidRPr="00003FAD" w:rsidRDefault="005D0147" w:rsidP="005D0147">
            <w:pPr>
              <w:widowControl w:val="0"/>
              <w:spacing w:after="120"/>
              <w:jc w:val="center"/>
              <w:rPr>
                <w:rFonts w:ascii="GHEA Grapalat" w:hAnsi="GHEA Grapalat"/>
                <w:color w:val="000000" w:themeColor="text1"/>
                <w:sz w:val="20"/>
              </w:rPr>
            </w:pPr>
          </w:p>
        </w:tc>
        <w:tc>
          <w:tcPr>
            <w:tcW w:w="2248" w:type="dxa"/>
          </w:tcPr>
          <w:p w14:paraId="3B85EE68" w14:textId="11EE0076" w:rsidR="005D0147" w:rsidRPr="00766A0E" w:rsidRDefault="005D0147" w:rsidP="005D0147">
            <w:pPr>
              <w:pStyle w:val="ListParagraph"/>
              <w:widowControl w:val="0"/>
              <w:spacing w:after="120"/>
              <w:rPr>
                <w:rFonts w:ascii="GHEA Grapalat" w:hAnsi="GHEA Grapalat"/>
                <w:color w:val="000000" w:themeColor="text1"/>
                <w:sz w:val="20"/>
              </w:rPr>
            </w:pPr>
            <w:r w:rsidRPr="00AA2C02">
              <w:rPr>
                <w:rFonts w:ascii="GHEA Grapalat" w:hAnsi="GHEA Grapalat"/>
                <w:sz w:val="22"/>
                <w:szCs w:val="22"/>
              </w:rPr>
              <w:t>501111</w:t>
            </w:r>
            <w:r w:rsidR="00766A0E">
              <w:rPr>
                <w:rFonts w:ascii="GHEA Grapalat" w:hAnsi="GHEA Grapalat"/>
                <w:sz w:val="22"/>
                <w:szCs w:val="22"/>
              </w:rPr>
              <w:t>3</w:t>
            </w:r>
            <w:r w:rsidRPr="00AA2C02">
              <w:rPr>
                <w:rFonts w:ascii="GHEA Grapalat" w:hAnsi="GHEA Grapalat"/>
                <w:sz w:val="22"/>
                <w:szCs w:val="22"/>
              </w:rPr>
              <w:t>0/</w:t>
            </w:r>
            <w:r w:rsidR="00766A0E">
              <w:rPr>
                <w:rFonts w:ascii="GHEA Grapalat" w:hAnsi="GHEA Grapalat"/>
                <w:sz w:val="22"/>
                <w:szCs w:val="22"/>
              </w:rPr>
              <w:t>2</w:t>
            </w:r>
          </w:p>
        </w:tc>
        <w:tc>
          <w:tcPr>
            <w:tcW w:w="2345" w:type="dxa"/>
            <w:vAlign w:val="center"/>
          </w:tcPr>
          <w:p w14:paraId="1C17E4A6" w14:textId="2FD644AC" w:rsidR="005D0147" w:rsidRPr="00003FAD" w:rsidRDefault="00766A0E" w:rsidP="009914C5">
            <w:pPr>
              <w:widowControl w:val="0"/>
              <w:spacing w:after="120"/>
              <w:jc w:val="center"/>
              <w:rPr>
                <w:rFonts w:ascii="GHEA Grapalat" w:hAnsi="GHEA Grapalat"/>
                <w:color w:val="000000" w:themeColor="text1"/>
                <w:sz w:val="20"/>
              </w:rPr>
            </w:pPr>
            <w:r w:rsidRPr="00766A0E">
              <w:rPr>
                <w:rFonts w:ascii="GHEA Grapalat" w:hAnsi="GHEA Grapalat" w:cs="Sylfaen"/>
                <w:b/>
                <w:color w:val="000000"/>
                <w:sz w:val="20"/>
                <w:szCs w:val="20"/>
                <w:lang w:val="tr-TR"/>
              </w:rPr>
              <w:t xml:space="preserve">Услуги текущего ремонта и обслуживания автомобиля &lt;&lt;Тойота Камри&gt;&gt; /600LU01/  - Год выпуска 2015 г. Исполнитель должен осуществить оказание услуг, включающие  SU-1 и SU-2. Общая диагностика автомобиля, услуги текущего ремонта двигателя, коробки передач, систем питания и торможения, рулевого механизма, </w:t>
            </w:r>
            <w:r w:rsidRPr="00766A0E">
              <w:rPr>
                <w:rFonts w:ascii="GHEA Grapalat" w:hAnsi="GHEA Grapalat" w:cs="Sylfaen"/>
                <w:b/>
                <w:color w:val="000000"/>
                <w:sz w:val="20"/>
                <w:szCs w:val="20"/>
                <w:lang w:val="tr-TR"/>
              </w:rPr>
              <w:lastRenderedPageBreak/>
              <w:t>ходовых частей, ремонт системы зажигания и услуги по замене запчастями высокого качества, замена масло двигателя, обеспечение антифризом, другими топливно-смазочными материалами, замена фильтров масла, бензина, воздуха и салона на новые, установка шин автомобиля и балансировка колес, а также общая мойка автомобиля.  В случае необходимости также ремонт кузова, дверей, решение задач, связанных с замками и стеклами, ремонт глушителя, осуществление работ по обеспечению аккумулятора.  А также в случае необходимости и другие услуги. Все заменяемые запчасти должны быть новые и неиспользованные. Гарантийный срок услуги замены устанавливается на 1 год. Место службы замены запчастей должно быть в административном районе Малатия-Себастия.</w:t>
            </w:r>
          </w:p>
        </w:tc>
        <w:tc>
          <w:tcPr>
            <w:tcW w:w="1078" w:type="dxa"/>
            <w:vAlign w:val="center"/>
          </w:tcPr>
          <w:p w14:paraId="5BAB781D" w14:textId="57FE7FE6" w:rsidR="005D0147" w:rsidRPr="00003FAD" w:rsidRDefault="005D0147" w:rsidP="005D0147">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5D0147" w:rsidRPr="00003FAD" w:rsidRDefault="005D0147" w:rsidP="005D0147">
            <w:pPr>
              <w:widowControl w:val="0"/>
              <w:spacing w:after="120"/>
              <w:jc w:val="center"/>
              <w:rPr>
                <w:rFonts w:ascii="GHEA Grapalat" w:hAnsi="GHEA Grapalat"/>
                <w:color w:val="000000" w:themeColor="text1"/>
                <w:sz w:val="20"/>
              </w:rPr>
            </w:pPr>
          </w:p>
        </w:tc>
        <w:tc>
          <w:tcPr>
            <w:tcW w:w="829" w:type="dxa"/>
            <w:vAlign w:val="center"/>
          </w:tcPr>
          <w:p w14:paraId="1935DD13" w14:textId="516E4890" w:rsidR="005D0147" w:rsidRPr="00003FAD" w:rsidRDefault="005D0147" w:rsidP="005D0147">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99" w:type="dxa"/>
          </w:tcPr>
          <w:p w14:paraId="45653679" w14:textId="67115893" w:rsidR="009914C5" w:rsidRPr="00795D65" w:rsidRDefault="009914C5" w:rsidP="009914C5">
            <w:pPr>
              <w:rPr>
                <w:rFonts w:ascii="GHEA Grapalat" w:hAnsi="GHEA Grapalat"/>
                <w:sz w:val="16"/>
                <w:szCs w:val="16"/>
              </w:rPr>
            </w:pPr>
            <w:r w:rsidRPr="00795D65">
              <w:rPr>
                <w:rStyle w:val="ezkurwreuab5ozgtqnkl"/>
                <w:rFonts w:ascii="GHEA Grapalat" w:hAnsi="GHEA Grapalat" w:cs="Cambria"/>
                <w:sz w:val="18"/>
                <w:szCs w:val="18"/>
              </w:rPr>
              <w:t>Административный</w:t>
            </w:r>
            <w:r w:rsidRPr="00795D65">
              <w:rPr>
                <w:rFonts w:ascii="GHEA Grapalat" w:hAnsi="GHEA Grapalat"/>
                <w:sz w:val="18"/>
                <w:szCs w:val="18"/>
              </w:rPr>
              <w:t xml:space="preserve"> </w:t>
            </w:r>
            <w:r w:rsidRPr="00795D65">
              <w:rPr>
                <w:rStyle w:val="ezkurwreuab5ozgtqnkl"/>
                <w:rFonts w:ascii="GHEA Grapalat" w:hAnsi="GHEA Grapalat" w:cs="Cambria"/>
                <w:sz w:val="18"/>
                <w:szCs w:val="18"/>
              </w:rPr>
              <w:t>район</w:t>
            </w:r>
            <w:r w:rsidRPr="00795D65">
              <w:rPr>
                <w:rFonts w:ascii="GHEA Grapalat" w:hAnsi="GHEA Grapalat"/>
                <w:sz w:val="18"/>
                <w:szCs w:val="18"/>
              </w:rPr>
              <w:t xml:space="preserve"> </w:t>
            </w:r>
            <w:r w:rsidR="000A0679" w:rsidRPr="00766A0E">
              <w:rPr>
                <w:rFonts w:ascii="GHEA Grapalat" w:hAnsi="GHEA Grapalat" w:cs="Sylfaen"/>
                <w:b/>
                <w:color w:val="000000"/>
                <w:sz w:val="20"/>
                <w:szCs w:val="20"/>
                <w:lang w:val="tr-TR"/>
              </w:rPr>
              <w:t>Малатия-Себастия.</w:t>
            </w:r>
          </w:p>
          <w:p w14:paraId="56E78843" w14:textId="77777777" w:rsidR="009914C5" w:rsidRPr="00795D65" w:rsidRDefault="009914C5" w:rsidP="009914C5">
            <w:pPr>
              <w:ind w:left="145" w:hanging="145"/>
              <w:rPr>
                <w:rFonts w:ascii="GHEA Grapalat" w:hAnsi="GHEA Grapalat"/>
                <w:sz w:val="16"/>
                <w:szCs w:val="16"/>
              </w:rPr>
            </w:pPr>
          </w:p>
          <w:p w14:paraId="426ECEB6" w14:textId="387F3EBA" w:rsidR="005D0147" w:rsidRPr="00003FAD" w:rsidRDefault="005D0147" w:rsidP="005D0147">
            <w:pPr>
              <w:widowControl w:val="0"/>
              <w:spacing w:after="120"/>
              <w:jc w:val="center"/>
              <w:rPr>
                <w:rFonts w:ascii="GHEA Grapalat" w:hAnsi="GHEA Grapalat"/>
                <w:color w:val="000000" w:themeColor="text1"/>
                <w:sz w:val="20"/>
              </w:rPr>
            </w:pPr>
          </w:p>
        </w:tc>
        <w:tc>
          <w:tcPr>
            <w:tcW w:w="1408" w:type="dxa"/>
          </w:tcPr>
          <w:p w14:paraId="4EE34C11" w14:textId="7D0F7277" w:rsidR="005D0147" w:rsidRDefault="005D0147" w:rsidP="005D0147">
            <w:pPr>
              <w:jc w:val="center"/>
              <w:rPr>
                <w:rFonts w:ascii="Sylfaen" w:hAnsi="Sylfaen" w:cs="Arial"/>
                <w:sz w:val="18"/>
                <w:szCs w:val="18"/>
              </w:rPr>
            </w:pPr>
            <w:r>
              <w:rPr>
                <w:rFonts w:ascii="Sylfaen" w:hAnsi="Sylfaen" w:cs="Arial"/>
                <w:sz w:val="18"/>
                <w:szCs w:val="18"/>
              </w:rPr>
              <w:t>С даты вступления в силу Договора/ до 25.12.2026 г. включительно.</w:t>
            </w:r>
          </w:p>
          <w:p w14:paraId="2FFCE76C" w14:textId="7E097996" w:rsidR="005D0147" w:rsidRPr="00003FAD" w:rsidRDefault="005D0147" w:rsidP="005D0147">
            <w:pPr>
              <w:widowControl w:val="0"/>
              <w:spacing w:after="120"/>
              <w:jc w:val="center"/>
              <w:rPr>
                <w:rFonts w:ascii="GHEA Grapalat" w:hAnsi="GHEA Grapalat"/>
                <w:color w:val="000000" w:themeColor="text1"/>
                <w:sz w:val="20"/>
              </w:rPr>
            </w:pPr>
          </w:p>
        </w:tc>
      </w:tr>
    </w:tbl>
    <w:p w14:paraId="191A444D" w14:textId="77777777" w:rsidR="00B2591E" w:rsidRPr="003B634D" w:rsidRDefault="00B2591E" w:rsidP="00375205">
      <w:pPr>
        <w:widowControl w:val="0"/>
        <w:spacing w:after="160" w:line="360" w:lineRule="auto"/>
        <w:ind w:firstLine="567"/>
        <w:jc w:val="right"/>
        <w:rPr>
          <w:rFonts w:ascii="GHEA Grapalat" w:hAnsi="GHEA Grapalat"/>
          <w:i/>
          <w:color w:val="000000" w:themeColor="text1"/>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E971EBA"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A69E4F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4E8106"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7567DFC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39CB481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0DCD9887" w14:textId="5D539718"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236119A2" w14:textId="46434E29" w:rsidR="004042EA" w:rsidRPr="00AD29CE" w:rsidRDefault="004042EA" w:rsidP="004042EA">
      <w:pPr>
        <w:pStyle w:val="BodyTextIndent3"/>
        <w:widowControl w:val="0"/>
        <w:spacing w:line="240" w:lineRule="auto"/>
        <w:jc w:val="right"/>
        <w:rPr>
          <w:rFonts w:ascii="GHEA Grapalat" w:hAnsi="GHEA Grapalat"/>
          <w:i/>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 xml:space="preserve">02    </w:t>
      </w:r>
      <w:r w:rsidRPr="00AD29CE">
        <w:rPr>
          <w:rFonts w:ascii="GHEA Grapalat" w:hAnsi="GHEA Grapalat"/>
          <w:i/>
        </w:rPr>
        <w:t>г.</w:t>
      </w:r>
    </w:p>
    <w:p w14:paraId="5F21243B"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1577D71C"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1840153"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082552AD" w14:textId="77777777" w:rsidR="005D0147" w:rsidRPr="004042EA" w:rsidRDefault="005D0147" w:rsidP="00375205">
      <w:pPr>
        <w:widowControl w:val="0"/>
        <w:spacing w:after="160" w:line="360" w:lineRule="auto"/>
        <w:ind w:firstLine="567"/>
        <w:jc w:val="right"/>
        <w:rPr>
          <w:rFonts w:ascii="GHEA Grapalat" w:hAnsi="GHEA Grapalat"/>
          <w:i/>
          <w:color w:val="000000" w:themeColor="text1"/>
          <w:lang w:val="hy-AM"/>
        </w:rPr>
      </w:pPr>
    </w:p>
    <w:p w14:paraId="54D8626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2549E791"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34EB5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362A05D"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B19793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3B62C77" w14:textId="77777777" w:rsidR="004042EA" w:rsidRDefault="004042EA" w:rsidP="004042E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93240F5"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766A0E">
        <w:rPr>
          <w:rFonts w:ascii="GHEA Grapalat" w:hAnsi="GHEA Grapalat"/>
          <w:b/>
          <w:color w:val="000000" w:themeColor="text1"/>
          <w:lang w:val="hy-AM"/>
        </w:rPr>
        <w:t>ԵՔ-ԳՀԾՁԲ-26/50</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FF284E" w:rsidRPr="00003FAD" w14:paraId="4030A6CB" w14:textId="77777777" w:rsidTr="00882A37">
        <w:trPr>
          <w:cantSplit/>
          <w:trHeight w:val="1134"/>
          <w:jc w:val="center"/>
        </w:trPr>
        <w:tc>
          <w:tcPr>
            <w:tcW w:w="1998" w:type="dxa"/>
            <w:vAlign w:val="center"/>
          </w:tcPr>
          <w:p w14:paraId="58584ECD" w14:textId="3C8C4A0E" w:rsidR="00FF284E" w:rsidRPr="008C4282" w:rsidRDefault="00FF284E" w:rsidP="00FF284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6EA722F1" w:rsidR="00FF284E" w:rsidRPr="00477F81" w:rsidRDefault="00FF284E" w:rsidP="00FF284E">
            <w:pPr>
              <w:widowControl w:val="0"/>
              <w:spacing w:after="120"/>
              <w:jc w:val="center"/>
              <w:rPr>
                <w:rFonts w:ascii="GHEA Grapalat" w:hAnsi="GHEA Grapalat"/>
                <w:color w:val="000000" w:themeColor="text1"/>
                <w:sz w:val="16"/>
              </w:rPr>
            </w:pPr>
            <w:r w:rsidRPr="00AA2C02">
              <w:rPr>
                <w:rFonts w:ascii="GHEA Grapalat" w:hAnsi="GHEA Grapalat"/>
                <w:sz w:val="22"/>
                <w:szCs w:val="22"/>
              </w:rPr>
              <w:t>501111</w:t>
            </w:r>
            <w:r>
              <w:rPr>
                <w:rFonts w:ascii="GHEA Grapalat" w:hAnsi="GHEA Grapalat"/>
                <w:sz w:val="22"/>
                <w:szCs w:val="22"/>
              </w:rPr>
              <w:t>3</w:t>
            </w:r>
            <w:r w:rsidRPr="00AA2C02">
              <w:rPr>
                <w:rFonts w:ascii="GHEA Grapalat" w:hAnsi="GHEA Grapalat"/>
                <w:sz w:val="22"/>
                <w:szCs w:val="22"/>
              </w:rPr>
              <w:t>0/</w:t>
            </w:r>
            <w:r>
              <w:rPr>
                <w:rFonts w:ascii="GHEA Grapalat" w:hAnsi="GHEA Grapalat"/>
                <w:sz w:val="22"/>
                <w:szCs w:val="22"/>
              </w:rPr>
              <w:t>2</w:t>
            </w:r>
          </w:p>
        </w:tc>
        <w:tc>
          <w:tcPr>
            <w:tcW w:w="1800" w:type="dxa"/>
          </w:tcPr>
          <w:p w14:paraId="330587EB" w14:textId="0BF70644" w:rsidR="00FF284E" w:rsidRPr="005D0147" w:rsidRDefault="00FF284E" w:rsidP="00FF284E">
            <w:pPr>
              <w:widowControl w:val="0"/>
              <w:spacing w:after="120"/>
              <w:ind w:left="-161" w:right="-148"/>
              <w:jc w:val="center"/>
              <w:rPr>
                <w:rFonts w:ascii="GHEA Grapalat" w:hAnsi="GHEA Grapalat"/>
                <w:color w:val="000000" w:themeColor="text1"/>
                <w:sz w:val="16"/>
              </w:rPr>
            </w:pPr>
            <w:r w:rsidRPr="005D0147">
              <w:rPr>
                <w:rFonts w:ascii="GHEA Grapalat" w:hAnsi="GHEA Grapalat"/>
                <w:color w:val="000000" w:themeColor="text1"/>
                <w:sz w:val="16"/>
              </w:rPr>
              <w:t xml:space="preserve">Услуги по техническому обслуживанию транспортных средств аппарата руководителя административного района </w:t>
            </w:r>
            <w:r>
              <w:rPr>
                <w:rFonts w:ascii="GHEA Grapalat" w:hAnsi="GHEA Grapalat"/>
                <w:color w:val="000000" w:themeColor="text1"/>
                <w:sz w:val="16"/>
              </w:rPr>
              <w:t>Малатия-Себастия</w:t>
            </w:r>
            <w:r w:rsidRPr="005D0147">
              <w:rPr>
                <w:rFonts w:ascii="GHEA Grapalat" w:hAnsi="GHEA Grapalat"/>
                <w:color w:val="000000" w:themeColor="text1"/>
                <w:sz w:val="16"/>
              </w:rPr>
              <w:t>города Еревана</w:t>
            </w:r>
          </w:p>
        </w:tc>
        <w:tc>
          <w:tcPr>
            <w:tcW w:w="630" w:type="dxa"/>
          </w:tcPr>
          <w:p w14:paraId="4E41BB8B" w14:textId="77777777" w:rsidR="00FF284E" w:rsidRPr="00393750" w:rsidRDefault="00FF284E" w:rsidP="00FF284E">
            <w:pPr>
              <w:jc w:val="center"/>
              <w:rPr>
                <w:rFonts w:ascii="GHEA Grapalat" w:hAnsi="GHEA Grapalat"/>
                <w:sz w:val="20"/>
                <w:lang w:val="pt-BR"/>
              </w:rPr>
            </w:pPr>
          </w:p>
          <w:p w14:paraId="763C190F" w14:textId="4AC49398" w:rsidR="00FF284E" w:rsidRPr="00003FAD" w:rsidRDefault="00FF284E" w:rsidP="00FF284E">
            <w:pPr>
              <w:widowControl w:val="0"/>
              <w:spacing w:after="120"/>
              <w:jc w:val="center"/>
              <w:rPr>
                <w:rFonts w:ascii="GHEA Grapalat" w:hAnsi="GHEA Grapalat"/>
                <w:color w:val="000000" w:themeColor="text1"/>
                <w:sz w:val="16"/>
              </w:rPr>
            </w:pPr>
            <w:r w:rsidRPr="00393750">
              <w:rPr>
                <w:rFonts w:ascii="GHEA Grapalat" w:hAnsi="GHEA Grapalat"/>
                <w:sz w:val="20"/>
                <w:lang w:val="pt-BR"/>
              </w:rPr>
              <w:t>... %</w:t>
            </w:r>
          </w:p>
        </w:tc>
        <w:tc>
          <w:tcPr>
            <w:tcW w:w="450" w:type="dxa"/>
          </w:tcPr>
          <w:p w14:paraId="457C99D3" w14:textId="77777777" w:rsidR="00FF284E" w:rsidRPr="00393750" w:rsidRDefault="00FF284E" w:rsidP="00FF284E">
            <w:pPr>
              <w:jc w:val="center"/>
              <w:rPr>
                <w:rFonts w:ascii="GHEA Grapalat" w:hAnsi="GHEA Grapalat"/>
                <w:sz w:val="20"/>
                <w:lang w:val="pt-BR"/>
              </w:rPr>
            </w:pPr>
          </w:p>
          <w:p w14:paraId="7A9A5AB8" w14:textId="58260D31" w:rsidR="00FF284E" w:rsidRPr="00003FAD" w:rsidRDefault="00FF284E" w:rsidP="00FF284E">
            <w:pPr>
              <w:widowControl w:val="0"/>
              <w:spacing w:after="120"/>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25</w:t>
            </w:r>
            <w:r w:rsidRPr="00393750">
              <w:rPr>
                <w:rFonts w:ascii="GHEA Grapalat" w:hAnsi="GHEA Grapalat"/>
                <w:sz w:val="20"/>
                <w:lang w:val="pt-BR"/>
              </w:rPr>
              <w:t>%</w:t>
            </w:r>
          </w:p>
        </w:tc>
        <w:tc>
          <w:tcPr>
            <w:tcW w:w="450" w:type="dxa"/>
          </w:tcPr>
          <w:p w14:paraId="7193833D" w14:textId="77777777" w:rsidR="00FF284E" w:rsidRPr="00393750" w:rsidRDefault="00FF284E" w:rsidP="00FF284E">
            <w:pPr>
              <w:jc w:val="center"/>
              <w:rPr>
                <w:rFonts w:ascii="GHEA Grapalat" w:hAnsi="GHEA Grapalat"/>
                <w:sz w:val="20"/>
                <w:lang w:val="pt-BR"/>
              </w:rPr>
            </w:pPr>
          </w:p>
          <w:p w14:paraId="0E9731DE" w14:textId="431EAE40" w:rsidR="00FF284E" w:rsidRPr="00003FAD" w:rsidRDefault="00FF284E" w:rsidP="00FF284E">
            <w:pPr>
              <w:widowControl w:val="0"/>
              <w:spacing w:after="120"/>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25</w:t>
            </w:r>
            <w:r w:rsidRPr="00393750">
              <w:rPr>
                <w:rFonts w:ascii="GHEA Grapalat" w:hAnsi="GHEA Grapalat"/>
                <w:sz w:val="20"/>
                <w:lang w:val="pt-BR"/>
              </w:rPr>
              <w:t>%</w:t>
            </w:r>
          </w:p>
        </w:tc>
        <w:tc>
          <w:tcPr>
            <w:tcW w:w="450" w:type="dxa"/>
          </w:tcPr>
          <w:p w14:paraId="7289EF06" w14:textId="77777777" w:rsidR="00FF284E" w:rsidRPr="00393750" w:rsidRDefault="00FF284E" w:rsidP="00FF284E">
            <w:pPr>
              <w:jc w:val="center"/>
              <w:rPr>
                <w:rFonts w:ascii="GHEA Grapalat" w:hAnsi="GHEA Grapalat"/>
                <w:sz w:val="20"/>
                <w:lang w:val="pt-BR"/>
              </w:rPr>
            </w:pPr>
          </w:p>
          <w:p w14:paraId="5960D036" w14:textId="30A3B8EF" w:rsidR="00FF284E" w:rsidRPr="00003FAD" w:rsidRDefault="00FF284E" w:rsidP="00FF284E">
            <w:pPr>
              <w:widowControl w:val="0"/>
              <w:spacing w:after="120"/>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50</w:t>
            </w:r>
            <w:r w:rsidRPr="00393750">
              <w:rPr>
                <w:rFonts w:ascii="GHEA Grapalat" w:hAnsi="GHEA Grapalat"/>
                <w:sz w:val="20"/>
                <w:lang w:val="pt-BR"/>
              </w:rPr>
              <w:t>%</w:t>
            </w:r>
          </w:p>
        </w:tc>
        <w:tc>
          <w:tcPr>
            <w:tcW w:w="450" w:type="dxa"/>
          </w:tcPr>
          <w:p w14:paraId="0AB8D959" w14:textId="77777777" w:rsidR="00FF284E" w:rsidRPr="00393750" w:rsidRDefault="00FF284E" w:rsidP="00FF284E">
            <w:pPr>
              <w:jc w:val="center"/>
              <w:rPr>
                <w:rFonts w:ascii="GHEA Grapalat" w:hAnsi="GHEA Grapalat"/>
                <w:sz w:val="20"/>
                <w:lang w:val="pt-BR"/>
              </w:rPr>
            </w:pPr>
          </w:p>
          <w:p w14:paraId="72209B27" w14:textId="7076F330" w:rsidR="00FF284E" w:rsidRPr="00003FAD" w:rsidRDefault="00FF284E" w:rsidP="00FF284E">
            <w:pPr>
              <w:widowControl w:val="0"/>
              <w:spacing w:after="120"/>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50</w:t>
            </w:r>
            <w:r w:rsidRPr="00393750">
              <w:rPr>
                <w:rFonts w:ascii="GHEA Grapalat" w:hAnsi="GHEA Grapalat"/>
                <w:sz w:val="20"/>
                <w:lang w:val="pt-BR"/>
              </w:rPr>
              <w:t>%</w:t>
            </w:r>
          </w:p>
        </w:tc>
        <w:tc>
          <w:tcPr>
            <w:tcW w:w="360" w:type="dxa"/>
          </w:tcPr>
          <w:p w14:paraId="57E9D2CF" w14:textId="77777777" w:rsidR="00FF284E" w:rsidRPr="00393750" w:rsidRDefault="00FF284E" w:rsidP="00FF284E">
            <w:pPr>
              <w:jc w:val="center"/>
              <w:rPr>
                <w:rFonts w:ascii="GHEA Grapalat" w:hAnsi="GHEA Grapalat"/>
                <w:sz w:val="20"/>
                <w:lang w:val="pt-BR"/>
              </w:rPr>
            </w:pPr>
          </w:p>
          <w:p w14:paraId="67ED2AD1" w14:textId="4049448A" w:rsidR="00FF284E" w:rsidRPr="00003FAD" w:rsidRDefault="00FF284E" w:rsidP="00FF284E">
            <w:pPr>
              <w:widowControl w:val="0"/>
              <w:spacing w:after="120"/>
              <w:ind w:left="113" w:right="113"/>
              <w:jc w:val="center"/>
              <w:rPr>
                <w:rFonts w:ascii="GHEA Grapalat" w:hAnsi="GHEA Grapalat"/>
                <w:color w:val="000000" w:themeColor="text1"/>
                <w:sz w:val="16"/>
              </w:rPr>
            </w:pPr>
            <w:r w:rsidRPr="00393750">
              <w:rPr>
                <w:rFonts w:ascii="GHEA Grapalat" w:hAnsi="GHEA Grapalat"/>
                <w:sz w:val="20"/>
                <w:lang w:val="pt-BR"/>
              </w:rPr>
              <w:t xml:space="preserve">. </w:t>
            </w:r>
            <w:r>
              <w:rPr>
                <w:rFonts w:ascii="GHEA Grapalat" w:hAnsi="GHEA Grapalat"/>
                <w:sz w:val="20"/>
                <w:lang w:val="pt-BR"/>
              </w:rPr>
              <w:t>50</w:t>
            </w:r>
            <w:r w:rsidRPr="00393750">
              <w:rPr>
                <w:rFonts w:ascii="GHEA Grapalat" w:hAnsi="GHEA Grapalat"/>
                <w:sz w:val="20"/>
                <w:lang w:val="pt-BR"/>
              </w:rPr>
              <w:t>%</w:t>
            </w:r>
          </w:p>
        </w:tc>
        <w:tc>
          <w:tcPr>
            <w:tcW w:w="450" w:type="dxa"/>
          </w:tcPr>
          <w:p w14:paraId="10907350" w14:textId="39F9F599"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75</w:t>
            </w:r>
            <w:r w:rsidRPr="00393750">
              <w:rPr>
                <w:rFonts w:ascii="GHEA Grapalat" w:hAnsi="GHEA Grapalat"/>
                <w:sz w:val="20"/>
                <w:lang w:val="pt-BR"/>
              </w:rPr>
              <w:t>%</w:t>
            </w:r>
          </w:p>
        </w:tc>
        <w:tc>
          <w:tcPr>
            <w:tcW w:w="450" w:type="dxa"/>
          </w:tcPr>
          <w:p w14:paraId="10A4804F" w14:textId="22669649"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75</w:t>
            </w:r>
            <w:r w:rsidRPr="00393750">
              <w:rPr>
                <w:rFonts w:ascii="GHEA Grapalat" w:hAnsi="GHEA Grapalat"/>
                <w:sz w:val="20"/>
                <w:lang w:val="pt-BR"/>
              </w:rPr>
              <w:t>%</w:t>
            </w:r>
          </w:p>
        </w:tc>
        <w:tc>
          <w:tcPr>
            <w:tcW w:w="630" w:type="dxa"/>
          </w:tcPr>
          <w:p w14:paraId="11DB0BAD" w14:textId="2141A2E9"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75</w:t>
            </w:r>
            <w:r w:rsidRPr="00393750">
              <w:rPr>
                <w:rFonts w:ascii="GHEA Grapalat" w:hAnsi="GHEA Grapalat"/>
                <w:sz w:val="20"/>
                <w:lang w:val="pt-BR"/>
              </w:rPr>
              <w:t>%</w:t>
            </w:r>
          </w:p>
        </w:tc>
        <w:tc>
          <w:tcPr>
            <w:tcW w:w="450" w:type="dxa"/>
          </w:tcPr>
          <w:p w14:paraId="1B5BAF6F" w14:textId="7E557383"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393750">
              <w:rPr>
                <w:rFonts w:ascii="GHEA Grapalat" w:hAnsi="GHEA Grapalat"/>
                <w:sz w:val="20"/>
                <w:lang w:val="pt-BR"/>
              </w:rPr>
              <w:t>%</w:t>
            </w:r>
          </w:p>
        </w:tc>
        <w:tc>
          <w:tcPr>
            <w:tcW w:w="450" w:type="dxa"/>
          </w:tcPr>
          <w:p w14:paraId="27660905" w14:textId="632BF702"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393750">
              <w:rPr>
                <w:rFonts w:ascii="GHEA Grapalat" w:hAnsi="GHEA Grapalat"/>
                <w:sz w:val="20"/>
                <w:lang w:val="pt-BR"/>
              </w:rPr>
              <w:t>%</w:t>
            </w:r>
          </w:p>
        </w:tc>
        <w:tc>
          <w:tcPr>
            <w:tcW w:w="450" w:type="dxa"/>
          </w:tcPr>
          <w:p w14:paraId="1074DA8A" w14:textId="7F396029"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393750">
              <w:rPr>
                <w:rFonts w:ascii="GHEA Grapalat" w:hAnsi="GHEA Grapalat"/>
                <w:sz w:val="20"/>
                <w:lang w:val="pt-BR"/>
              </w:rPr>
              <w:t>%</w:t>
            </w:r>
          </w:p>
        </w:tc>
        <w:tc>
          <w:tcPr>
            <w:tcW w:w="359" w:type="dxa"/>
          </w:tcPr>
          <w:p w14:paraId="6DF08BD0" w14:textId="2A8329D5" w:rsidR="00FF284E" w:rsidRPr="00003FAD" w:rsidRDefault="00FF284E" w:rsidP="00FF284E">
            <w:pPr>
              <w:widowControl w:val="0"/>
              <w:spacing w:after="120"/>
              <w:ind w:left="113" w:right="113"/>
              <w:jc w:val="center"/>
              <w:rPr>
                <w:rFonts w:ascii="GHEA Grapalat" w:hAnsi="GHEA Grapalat"/>
                <w:color w:val="000000" w:themeColor="text1"/>
                <w:sz w:val="16"/>
              </w:rPr>
            </w:pPr>
            <w:r>
              <w:rPr>
                <w:rFonts w:ascii="GHEA Grapalat" w:hAnsi="GHEA Grapalat"/>
                <w:sz w:val="20"/>
                <w:lang w:val="pt-BR"/>
              </w:rPr>
              <w:t>100</w:t>
            </w:r>
            <w:r w:rsidRPr="00393750">
              <w:rPr>
                <w:rFonts w:ascii="GHEA Grapalat" w:hAnsi="GHEA Grapalat"/>
                <w:sz w:val="20"/>
                <w:lang w:val="pt-BR"/>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656BAC5E"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B28EA78"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7CBE4AC9"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766A0E">
        <w:rPr>
          <w:rFonts w:ascii="GHEA Grapalat" w:hAnsi="GHEA Grapalat"/>
          <w:b/>
          <w:color w:val="000000" w:themeColor="text1"/>
          <w:sz w:val="22"/>
          <w:szCs w:val="22"/>
          <w:lang w:val="hy-AM"/>
        </w:rPr>
        <w:t>ԵՔ-ԳՀԾՁԲ-26/50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38CB5" w14:textId="77777777" w:rsidR="007D57E1" w:rsidRDefault="007D57E1">
      <w:r>
        <w:separator/>
      </w:r>
    </w:p>
  </w:endnote>
  <w:endnote w:type="continuationSeparator" w:id="0">
    <w:p w14:paraId="0A0F89EE" w14:textId="77777777" w:rsidR="007D57E1" w:rsidRDefault="007D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D623E" w14:textId="77777777" w:rsidR="007D57E1" w:rsidRDefault="007D57E1">
      <w:r>
        <w:separator/>
      </w:r>
    </w:p>
  </w:footnote>
  <w:footnote w:type="continuationSeparator" w:id="0">
    <w:p w14:paraId="15A84E12" w14:textId="77777777" w:rsidR="007D57E1" w:rsidRDefault="007D57E1">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77C72"/>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679"/>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744"/>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87C2E"/>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846"/>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8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53F"/>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3B34"/>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6A0E"/>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57E1"/>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4C5"/>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49D"/>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1A7"/>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769"/>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5A49"/>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46B"/>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A4"/>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17A"/>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4E"/>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 w:type="character" w:customStyle="1" w:styleId="ypks7kbdpwfgdykd3qb9">
    <w:name w:val="ypks7kbdpwfgdykd3qb9"/>
    <w:basedOn w:val="DefaultParagraphFont"/>
    <w:rsid w:val="00991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3242</TotalTime>
  <Pages>89</Pages>
  <Words>20569</Words>
  <Characters>117245</Characters>
  <Application>Microsoft Office Word</Application>
  <DocSecurity>0</DocSecurity>
  <Lines>977</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1850</cp:revision>
  <cp:lastPrinted>2018-02-16T07:12:00Z</cp:lastPrinted>
  <dcterms:created xsi:type="dcterms:W3CDTF">2019-10-28T07:04:00Z</dcterms:created>
  <dcterms:modified xsi:type="dcterms:W3CDTF">2026-02-04T13:26:00Z</dcterms:modified>
</cp:coreProperties>
</file>