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63CC8FBD"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4719A8">
        <w:rPr>
          <w:rFonts w:ascii="GHEA Grapalat" w:hAnsi="GHEA Grapalat"/>
          <w:i w:val="0"/>
          <w:color w:val="000000" w:themeColor="text1"/>
          <w:sz w:val="22"/>
          <w:szCs w:val="22"/>
          <w:lang w:val="hy-AM"/>
        </w:rPr>
        <w:t>2</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4719A8">
        <w:rPr>
          <w:rFonts w:ascii="GHEA Grapalat" w:hAnsi="GHEA Grapalat"/>
          <w:i w:val="0"/>
          <w:color w:val="000000" w:themeColor="text1"/>
          <w:sz w:val="22"/>
          <w:szCs w:val="22"/>
        </w:rPr>
        <w:t>декабр</w:t>
      </w:r>
      <w:r w:rsidR="00D723C8">
        <w:rPr>
          <w:rFonts w:ascii="GHEA Grapalat" w:hAnsi="GHEA Grapalat"/>
          <w:i w:val="0"/>
          <w:color w:val="000000" w:themeColor="text1"/>
          <w:sz w:val="22"/>
          <w:szCs w:val="22"/>
        </w:rPr>
        <w:t>я</w:t>
      </w:r>
      <w:r w:rsidRPr="00003FAD">
        <w:rPr>
          <w:rFonts w:ascii="GHEA Grapalat" w:hAnsi="GHEA Grapalat"/>
          <w:i w:val="0"/>
          <w:color w:val="000000" w:themeColor="text1"/>
          <w:sz w:val="22"/>
          <w:szCs w:val="22"/>
        </w:rPr>
        <w:t xml:space="preserve"> </w:t>
      </w:r>
      <w:r w:rsidR="0087758E">
        <w:rPr>
          <w:rFonts w:ascii="GHEA Grapalat" w:hAnsi="GHEA Grapalat"/>
          <w:i w:val="0"/>
          <w:color w:val="000000" w:themeColor="text1"/>
          <w:sz w:val="22"/>
          <w:szCs w:val="22"/>
        </w:rPr>
        <w:t>202</w:t>
      </w:r>
      <w:r w:rsidR="00EB7822">
        <w:rPr>
          <w:rFonts w:ascii="GHEA Grapalat" w:hAnsi="GHEA Grapalat"/>
          <w:i w:val="0"/>
          <w:color w:val="000000" w:themeColor="text1"/>
          <w:sz w:val="22"/>
          <w:szCs w:val="22"/>
        </w:rPr>
        <w:t>5</w:t>
      </w:r>
      <w:r w:rsidRPr="00003FAD">
        <w:rPr>
          <w:rFonts w:ascii="GHEA Grapalat" w:hAnsi="GHEA Grapalat"/>
          <w:i w:val="0"/>
          <w:color w:val="000000" w:themeColor="text1"/>
          <w:sz w:val="22"/>
          <w:szCs w:val="22"/>
        </w:rPr>
        <w:t xml:space="preserve"> года</w:t>
      </w:r>
    </w:p>
    <w:p w14:paraId="050B0B01" w14:textId="3C4D1BF4"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D43AD6">
        <w:rPr>
          <w:rFonts w:ascii="GHEA Grapalat" w:hAnsi="GHEA Grapalat"/>
          <w:b/>
          <w:iCs/>
          <w:lang w:val="hy-AM"/>
        </w:rPr>
        <w:t>ԵՔ-ԳՀԾՁԲ-26/15</w:t>
      </w:r>
    </w:p>
    <w:p w14:paraId="3F244A75" w14:textId="77777777" w:rsidR="00EB7822" w:rsidRPr="00EB7822" w:rsidRDefault="00EB7822" w:rsidP="00EB7822">
      <w:pPr>
        <w:pStyle w:val="BodyTextIndent"/>
        <w:rPr>
          <w:rFonts w:ascii="GHEA Grapalat" w:hAnsi="GHEA Grapalat"/>
          <w:color w:val="000000" w:themeColor="text1"/>
        </w:rPr>
      </w:pPr>
      <w:r w:rsidRPr="00EB7822">
        <w:rPr>
          <w:rFonts w:ascii="GHEA Grapalat" w:hAnsi="GHEA Grapalat"/>
          <w:b/>
          <w:color w:val="000000" w:themeColor="text1"/>
        </w:rPr>
        <w:t>Процедура закупки организована на основании части 2 пункта 6 статьи 15 Закона О закупках</w:t>
      </w:r>
      <w:r w:rsidRPr="00EB7822">
        <w:rPr>
          <w:rFonts w:ascii="GHEA Grapalat" w:hAnsi="GHEA Grapalat"/>
          <w:b/>
          <w:color w:val="000000" w:themeColor="text1"/>
          <w:lang w:val="hy-AM"/>
        </w:rPr>
        <w:t xml:space="preserve">  </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fldChar w:fldCharType="end"/>
      </w:r>
      <w:r w:rsidRPr="00003FAD">
        <w:rPr>
          <w:rFonts w:ascii="GHEA Grapalat" w:hAnsi="GHEA Grapalat"/>
          <w:i w:val="0"/>
          <w:color w:val="000000" w:themeColor="text1"/>
          <w:sz w:val="22"/>
          <w:szCs w:val="22"/>
        </w:rPr>
        <w:t>).</w:t>
      </w:r>
    </w:p>
    <w:p w14:paraId="525B6CCD" w14:textId="63B12858"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D43AD6" w:rsidRPr="0030641D">
        <w:rPr>
          <w:rFonts w:ascii="GHEA Grapalat" w:hAnsi="GHEA Grapalat"/>
          <w:szCs w:val="22"/>
        </w:rPr>
        <w:t>Услуг по замеру (учету) зданий, сооружений, земельных участков, считающихся собственностью общины города Ереван</w:t>
      </w:r>
      <w:r w:rsidR="00AB0BFB"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68111D39"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fldChar w:fldCharType="end"/>
      </w:r>
      <w:r w:rsidRPr="00003FAD">
        <w:rPr>
          <w:rFonts w:ascii="GHEA Grapalat" w:hAnsi="GHEA Grapalat"/>
          <w:i w:val="0"/>
          <w:color w:val="000000" w:themeColor="text1"/>
          <w:sz w:val="24"/>
          <w:szCs w:val="24"/>
        </w:rPr>
        <w:t xml:space="preserve">), </w:t>
      </w:r>
      <w:r w:rsidR="005B0D05">
        <w:rPr>
          <w:rFonts w:ascii="GHEA Grapalat" w:hAnsi="GHEA Grapalat"/>
          <w:b/>
          <w:i w:val="0"/>
          <w:color w:val="FF0000"/>
          <w:sz w:val="22"/>
          <w:szCs w:val="22"/>
        </w:rPr>
        <w:t>1</w:t>
      </w:r>
      <w:r w:rsidR="00EB7822">
        <w:rPr>
          <w:rFonts w:ascii="GHEA Grapalat" w:hAnsi="GHEA Grapalat"/>
          <w:b/>
          <w:i w:val="0"/>
          <w:color w:val="FF0000"/>
          <w:sz w:val="22"/>
          <w:szCs w:val="22"/>
        </w:rPr>
        <w:t>0</w:t>
      </w:r>
      <w:r w:rsidR="005B0D05">
        <w:rPr>
          <w:rFonts w:ascii="GHEA Grapalat" w:hAnsi="GHEA Grapalat"/>
          <w:b/>
          <w:i w:val="0"/>
          <w:color w:val="FF0000"/>
          <w:sz w:val="22"/>
          <w:szCs w:val="22"/>
        </w:rPr>
        <w:t>:</w:t>
      </w:r>
      <w:r w:rsidR="00EB7822">
        <w:rPr>
          <w:rFonts w:ascii="GHEA Grapalat" w:hAnsi="GHEA Grapalat"/>
          <w:b/>
          <w:i w:val="0"/>
          <w:color w:val="FF0000"/>
          <w:sz w:val="22"/>
          <w:szCs w:val="22"/>
        </w:rPr>
        <w:t>0</w:t>
      </w:r>
      <w:r w:rsidR="005B0D05">
        <w:rPr>
          <w:rFonts w:ascii="GHEA Grapalat" w:hAnsi="GHEA Grapalat"/>
          <w:b/>
          <w:i w:val="0"/>
          <w:color w:val="FF0000"/>
          <w:sz w:val="22"/>
          <w:szCs w:val="22"/>
        </w:rPr>
        <w:t>0</w:t>
      </w:r>
      <w:r w:rsidRPr="009461CA">
        <w:rPr>
          <w:rFonts w:ascii="GHEA Grapalat" w:hAnsi="GHEA Grapalat"/>
          <w:b/>
          <w:i w:val="0"/>
          <w:color w:val="FF0000"/>
          <w:sz w:val="22"/>
          <w:szCs w:val="22"/>
        </w:rPr>
        <w:t xml:space="preserve"> часов, </w:t>
      </w:r>
      <w:r w:rsidR="004719A8">
        <w:rPr>
          <w:rFonts w:ascii="GHEA Grapalat" w:hAnsi="GHEA Grapalat"/>
          <w:b/>
          <w:i w:val="0"/>
          <w:color w:val="FF0000"/>
          <w:sz w:val="22"/>
          <w:szCs w:val="22"/>
        </w:rPr>
        <w:t>11.12</w:t>
      </w:r>
      <w:r w:rsidR="00D723C8" w:rsidRPr="00D723C8">
        <w:rPr>
          <w:rFonts w:ascii="GHEA Grapalat" w:hAnsi="GHEA Grapalat"/>
          <w:b/>
          <w:i w:val="0"/>
          <w:color w:val="FF0000"/>
          <w:sz w:val="22"/>
          <w:szCs w:val="22"/>
        </w:rPr>
        <w:t>.</w:t>
      </w:r>
      <w:r w:rsidR="0087758E">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66D23CB7"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00EB7822">
        <w:rPr>
          <w:rFonts w:ascii="GHEA Grapalat" w:hAnsi="GHEA Grapalat"/>
          <w:b/>
          <w:i w:val="0"/>
          <w:color w:val="FF0000"/>
          <w:sz w:val="22"/>
          <w:szCs w:val="22"/>
        </w:rPr>
        <w:t xml:space="preserve">10:00 часов, </w:t>
      </w:r>
      <w:r w:rsidR="004719A8">
        <w:rPr>
          <w:rFonts w:ascii="GHEA Grapalat" w:hAnsi="GHEA Grapalat"/>
          <w:b/>
          <w:i w:val="0"/>
          <w:color w:val="FF0000"/>
          <w:sz w:val="22"/>
          <w:szCs w:val="22"/>
        </w:rPr>
        <w:t>11.12</w:t>
      </w:r>
      <w:r w:rsidR="004719A8" w:rsidRPr="00D723C8">
        <w:rPr>
          <w:rFonts w:ascii="GHEA Grapalat" w:hAnsi="GHEA Grapalat"/>
          <w:b/>
          <w:i w:val="0"/>
          <w:color w:val="FF0000"/>
          <w:sz w:val="22"/>
          <w:szCs w:val="22"/>
        </w:rPr>
        <w:t>.</w:t>
      </w:r>
      <w:r w:rsidR="004719A8">
        <w:rPr>
          <w:rFonts w:ascii="GHEA Grapalat" w:hAnsi="GHEA Grapalat"/>
          <w:b/>
          <w:i w:val="0"/>
          <w:color w:val="FF0000"/>
          <w:sz w:val="22"/>
          <w:szCs w:val="22"/>
        </w:rPr>
        <w:t>2025</w:t>
      </w:r>
      <w:r w:rsidR="004719A8" w:rsidRPr="009461CA">
        <w:rPr>
          <w:rFonts w:ascii="GHEA Grapalat" w:hAnsi="GHEA Grapalat"/>
          <w:b/>
          <w:i w:val="0"/>
          <w:color w:val="FF0000"/>
          <w:sz w:val="22"/>
          <w:szCs w:val="22"/>
        </w:rPr>
        <w:t xml:space="preserve"> </w:t>
      </w:r>
      <w:r w:rsidRPr="009461CA">
        <w:rPr>
          <w:rFonts w:ascii="GHEA Grapalat" w:hAnsi="GHEA Grapalat"/>
          <w:b/>
          <w:i w:val="0"/>
          <w:color w:val="FF0000"/>
          <w:sz w:val="22"/>
          <w:szCs w:val="22"/>
        </w:rPr>
        <w:t>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CE724E" w:rsidRDefault="00F47E60" w:rsidP="00F47E60">
      <w:pPr>
        <w:pStyle w:val="BodyText"/>
        <w:widowControl w:val="0"/>
        <w:spacing w:after="0"/>
        <w:ind w:right="-7" w:firstLine="567"/>
        <w:jc w:val="center"/>
        <w:rPr>
          <w:rFonts w:ascii="GHEA Grapalat" w:hAnsi="GHEA Grapalat"/>
          <w:b/>
          <w:color w:val="000000" w:themeColor="text1"/>
          <w:sz w:val="20"/>
          <w:szCs w:val="20"/>
        </w:rPr>
      </w:pPr>
    </w:p>
    <w:p w14:paraId="2BC8ACF8" w14:textId="10466D15" w:rsidR="00005607" w:rsidRPr="00CE724E" w:rsidRDefault="00F47E60" w:rsidP="00005607">
      <w:pPr>
        <w:pStyle w:val="BodyText"/>
        <w:widowControl w:val="0"/>
        <w:spacing w:after="0"/>
        <w:ind w:right="-7" w:firstLine="567"/>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D43AD6" w:rsidRPr="00CE724E">
        <w:rPr>
          <w:rFonts w:ascii="GHEA Grapalat" w:hAnsi="GHEA Grapalat"/>
          <w:b/>
          <w:color w:val="000000" w:themeColor="text1"/>
          <w:sz w:val="20"/>
          <w:szCs w:val="20"/>
        </w:rPr>
        <w:t>УСЛУГ</w:t>
      </w:r>
      <w:r w:rsidR="00D43AD6" w:rsidRPr="00AB0BFB">
        <w:rPr>
          <w:rFonts w:ascii="GHEA Grapalat" w:hAnsi="GHEA Grapalat"/>
          <w:b/>
          <w:color w:val="000000" w:themeColor="text1"/>
          <w:sz w:val="20"/>
          <w:szCs w:val="20"/>
        </w:rPr>
        <w:t xml:space="preserve">     </w:t>
      </w:r>
      <w:r w:rsidR="00D43AD6" w:rsidRPr="00D43AD6">
        <w:rPr>
          <w:rFonts w:ascii="GHEA Grapalat" w:hAnsi="GHEA Grapalat"/>
          <w:b/>
          <w:color w:val="000000" w:themeColor="text1"/>
          <w:sz w:val="20"/>
          <w:szCs w:val="20"/>
        </w:rPr>
        <w:t>ПО ЗАМЕРУ (УЧЕТУ) ЗДАНИЙ, СООРУЖЕНИЙ, ЗЕМЕЛЬНЫХ УЧАСТКОВ, СЧИТАЮЩИХСЯ СОБСТВЕННОСТЬЮ ОБЩИНЫ ГОРОДА ЕРЕВАН</w:t>
      </w:r>
      <w:r w:rsidR="00D43AD6" w:rsidRPr="00AB0BFB">
        <w:rPr>
          <w:rFonts w:ascii="GHEA Grapalat" w:hAnsi="GHEA Grapalat"/>
          <w:b/>
          <w:color w:val="000000" w:themeColor="text1"/>
          <w:sz w:val="20"/>
          <w:szCs w:val="20"/>
        </w:rPr>
        <w:t xml:space="preserve"> </w:t>
      </w:r>
      <w:r w:rsidR="00D43AD6">
        <w:rPr>
          <w:rFonts w:ascii="GHEA Grapalat" w:hAnsi="GHEA Grapalat"/>
          <w:b/>
          <w:color w:val="000000" w:themeColor="text1"/>
          <w:sz w:val="20"/>
          <w:szCs w:val="20"/>
        </w:rPr>
        <w:t xml:space="preserve">ДЛЯ </w:t>
      </w:r>
      <w:r w:rsidR="00D43AD6" w:rsidRPr="00003FAD">
        <w:rPr>
          <w:rFonts w:ascii="GHEA Grapalat" w:hAnsi="GHEA Grapalat"/>
          <w:b/>
          <w:color w:val="000000" w:themeColor="text1"/>
          <w:sz w:val="20"/>
          <w:szCs w:val="20"/>
        </w:rPr>
        <w:t xml:space="preserve">НУЖД </w:t>
      </w:r>
      <w:r w:rsidR="00D43AD6" w:rsidRPr="00CE724E">
        <w:rPr>
          <w:rFonts w:ascii="GHEA Grapalat" w:hAnsi="GHEA Grapalat"/>
          <w:b/>
          <w:color w:val="000000" w:themeColor="text1"/>
          <w:sz w:val="20"/>
          <w:szCs w:val="20"/>
        </w:rPr>
        <w:t>МЭРИИ Г.ЕРЕВАНА</w:t>
      </w:r>
    </w:p>
    <w:p w14:paraId="1BC0E287" w14:textId="4CA07EF5" w:rsidR="00F47E60" w:rsidRPr="00AB0BFB" w:rsidRDefault="00F47E60" w:rsidP="00005607">
      <w:pPr>
        <w:pStyle w:val="BodyText"/>
        <w:widowControl w:val="0"/>
        <w:spacing w:after="0"/>
        <w:ind w:right="-7"/>
        <w:jc w:val="center"/>
        <w:rPr>
          <w:rFonts w:ascii="GHEA Grapalat" w:hAnsi="GHEA Grapalat"/>
          <w:b/>
          <w:color w:val="000000" w:themeColor="text1"/>
          <w:sz w:val="20"/>
          <w:szCs w:val="20"/>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1F4C2110" w14:textId="77777777" w:rsidR="00574E17" w:rsidRDefault="00884204" w:rsidP="00574E17">
      <w:pPr>
        <w:jc w:val="both"/>
        <w:rPr>
          <w:rFonts w:ascii="GHEA Grapalat" w:hAnsi="GHEA Grapalat"/>
          <w:i/>
        </w:rPr>
      </w:pPr>
      <w:r w:rsidRPr="00003FAD">
        <w:rPr>
          <w:rFonts w:ascii="GHEA Grapalat" w:hAnsi="GHEA Grapalat"/>
          <w:color w:val="000000" w:themeColor="text1"/>
        </w:rPr>
        <w:t>-</w:t>
      </w:r>
      <w:r w:rsidR="000763E5" w:rsidRPr="00003FAD">
        <w:rPr>
          <w:rFonts w:ascii="GHEA Grapalat" w:hAnsi="GHEA Grapalat"/>
          <w:color w:val="000000" w:themeColor="text1"/>
        </w:rPr>
        <w:tab/>
      </w:r>
      <w:r w:rsidR="00574E17" w:rsidRPr="00177FCE">
        <w:rPr>
          <w:rFonts w:ascii="GHEA Grapalat" w:hAnsi="GHEA Grapalat"/>
          <w:i/>
        </w:rPr>
        <w:t>при возникновении вопросов и проблем, связанных с системой,</w:t>
      </w:r>
      <w:r w:rsidR="00574E17">
        <w:rPr>
          <w:rFonts w:ascii="Sylfaen" w:hAnsi="Sylfaen"/>
          <w:lang w:val="hy-AM"/>
        </w:rPr>
        <w:t xml:space="preserve"> </w:t>
      </w:r>
      <w:r w:rsidR="00574E17">
        <w:rPr>
          <w:rFonts w:ascii="GHEA Grapalat" w:hAnsi="GHEA Grapalat"/>
          <w:i/>
        </w:rPr>
        <w:t>Вы можете</w:t>
      </w:r>
      <w:r w:rsidR="00574E17">
        <w:rPr>
          <w:rFonts w:ascii="Sylfaen" w:hAnsi="Sylfaen"/>
          <w:lang w:val="hy-AM"/>
        </w:rPr>
        <w:t xml:space="preserve"> </w:t>
      </w:r>
      <w:r w:rsidR="00574E17">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00574E17" w:rsidRPr="00DB4A0A">
        <w:rPr>
          <w:rFonts w:ascii="GHEA Grapalat" w:hAnsi="GHEA Grapalat"/>
          <w:i/>
          <w:sz w:val="22"/>
          <w:szCs w:val="22"/>
          <w:lang w:val="af-ZA"/>
        </w:rPr>
        <w:t>800-600  (111)</w:t>
      </w:r>
      <w:r w:rsidR="00574E17">
        <w:rPr>
          <w:rFonts w:ascii="GHEA Grapalat" w:hAnsi="GHEA Grapalat"/>
          <w:i/>
        </w:rPr>
        <w:t>):</w:t>
      </w:r>
    </w:p>
    <w:p w14:paraId="469D2FC4" w14:textId="77777777" w:rsidR="00574E17" w:rsidRPr="00003FAD" w:rsidRDefault="00574E17" w:rsidP="00574E1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173E3A96" w14:textId="77777777" w:rsidR="00574E17" w:rsidRPr="00003FAD" w:rsidRDefault="00574E17" w:rsidP="00574E17">
      <w:pPr>
        <w:widowControl w:val="0"/>
        <w:spacing w:after="160"/>
        <w:ind w:firstLine="567"/>
        <w:jc w:val="both"/>
        <w:rPr>
          <w:rFonts w:ascii="GHEA Grapalat" w:hAnsi="GHEA Grapalat"/>
          <w:i/>
          <w:color w:val="000000" w:themeColor="text1"/>
        </w:rPr>
      </w:pPr>
    </w:p>
    <w:p w14:paraId="4A916DF6" w14:textId="495A51CD" w:rsidR="00160AE4" w:rsidRPr="00003FAD" w:rsidRDefault="00994A77" w:rsidP="00574E17">
      <w:pPr>
        <w:jc w:val="both"/>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562811F2" w:rsidR="00005607" w:rsidRPr="00D43AD6" w:rsidRDefault="00F47E60" w:rsidP="00005607">
      <w:pPr>
        <w:pStyle w:val="BodyText"/>
        <w:widowControl w:val="0"/>
        <w:spacing w:after="0"/>
        <w:ind w:right="-7"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D43AD6" w:rsidRPr="00D43AD6">
        <w:rPr>
          <w:rFonts w:ascii="GHEA Grapalat" w:hAnsi="GHEA Grapalat"/>
          <w:b/>
          <w:color w:val="000000" w:themeColor="text1"/>
          <w:sz w:val="22"/>
          <w:szCs w:val="22"/>
        </w:rPr>
        <w:t>УСЛУГИ ПО ЗАМЕРУ (УЧЕТУ) ЗДАНИЙ, СООРУЖЕНИЙ, ЗЕМЕЛЬНЫХ УЧАСТКОВ, СЧИТАЮЩИХСЯ СОБСТВЕННОСТЬЮ ОБЩИНЫ ГОРОДА ЕРЕВАН ДЛЯ НУЖД 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3E0B410D"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D43AD6">
        <w:rPr>
          <w:rFonts w:ascii="GHEA Grapalat" w:hAnsi="GHEA Grapalat"/>
          <w:b/>
          <w:iCs/>
          <w:lang w:val="hy-AM"/>
        </w:rPr>
        <w:t>ԵՔ-ԳՀԾՁԲ-26/15</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37C740A" w:rsidR="00F47E60" w:rsidRPr="00003FAD" w:rsidRDefault="00845AA5"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D43AD6"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r w:rsidR="00D43AD6"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sidRPr="00AB0BFB">
        <w:rPr>
          <w:rFonts w:ascii="GHEA Grapalat" w:hAnsi="GHEA Grapalat"/>
          <w:color w:val="000000" w:themeColor="text1"/>
        </w:rPr>
        <w:t>мэрии г.Еревана</w:t>
      </w:r>
      <w:r w:rsidR="00F47E60" w:rsidRPr="00AB0BFB">
        <w:rPr>
          <w:rFonts w:ascii="GHEA Grapalat" w:hAnsi="GHEA Grapalat"/>
          <w:color w:val="000000" w:themeColor="text1"/>
        </w:rPr>
        <w:t>,</w:t>
      </w:r>
      <w:r w:rsidR="00F47E60" w:rsidRPr="00003FAD">
        <w:rPr>
          <w:rFonts w:ascii="GHEA Grapalat" w:hAnsi="GHEA Grapalat"/>
          <w:color w:val="000000" w:themeColor="text1"/>
        </w:rPr>
        <w:t xml:space="preserve"> которые сгруппированы в лоты "</w:t>
      </w:r>
      <w:r w:rsidR="00AB0BFB">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B453F7" w:rsidRPr="00003FAD" w14:paraId="5BC2D2CA" w14:textId="77777777" w:rsidTr="00F47E60">
        <w:trPr>
          <w:jc w:val="center"/>
        </w:trPr>
        <w:tc>
          <w:tcPr>
            <w:tcW w:w="2422" w:type="dxa"/>
            <w:vAlign w:val="center"/>
          </w:tcPr>
          <w:p w14:paraId="612FF811" w14:textId="77777777" w:rsidR="00B453F7" w:rsidRPr="00A83B50" w:rsidRDefault="00B453F7" w:rsidP="00B453F7">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B453F7" w:rsidRPr="00003FAD" w:rsidRDefault="00B453F7" w:rsidP="00B453F7">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27C2B9FB" w:rsidR="00B453F7" w:rsidRPr="00B453F7" w:rsidRDefault="00D43AD6" w:rsidP="00B453F7">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rPr>
              <w:t>До 4000000</w:t>
            </w:r>
          </w:p>
        </w:tc>
        <w:tc>
          <w:tcPr>
            <w:tcW w:w="4112" w:type="dxa"/>
          </w:tcPr>
          <w:p w14:paraId="27C21596" w14:textId="2EDEA4F6" w:rsidR="00B453F7" w:rsidRPr="00C12854" w:rsidRDefault="00D43AD6" w:rsidP="00B453F7">
            <w:pPr>
              <w:pStyle w:val="BodyTextIndent2"/>
              <w:widowControl w:val="0"/>
              <w:spacing w:after="120" w:line="240" w:lineRule="auto"/>
              <w:ind w:firstLine="0"/>
              <w:rPr>
                <w:rFonts w:ascii="GHEA Grapalat" w:hAnsi="GHEA Grapalat"/>
                <w:b/>
                <w:color w:val="000000" w:themeColor="text1"/>
                <w:spacing w:val="6"/>
                <w:sz w:val="22"/>
                <w:szCs w:val="22"/>
              </w:rPr>
            </w:pPr>
            <w:r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1B51C828"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r w:rsidRPr="00B741F9">
        <w:rPr>
          <w:rFonts w:ascii="GHEA Grapalat" w:hAnsi="GHEA Grapalat"/>
        </w:rPr>
        <w:t>2.1.</w:t>
      </w:r>
      <w:r w:rsidRPr="00B741F9">
        <w:rPr>
          <w:rFonts w:ascii="GHEA Grapalat" w:hAnsi="GHEA Grapalat"/>
        </w:rPr>
        <w:tab/>
        <w:t>В настоящей процедуре не имеют права участвовать лица:</w:t>
      </w:r>
    </w:p>
    <w:p w14:paraId="2B78580F"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которые на день подачи заявки в судебном порядке признаны банкротом; </w:t>
      </w:r>
    </w:p>
    <w:p w14:paraId="42D713C3"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3)</w:t>
      </w:r>
      <w:r w:rsidRPr="00B741F9">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sidRPr="00B741F9">
        <w:rPr>
          <w:rFonts w:ascii="Courier New" w:hAnsi="Courier New" w:cs="Courier New"/>
          <w:lang w:val="en-US"/>
        </w:rPr>
        <w:t> </w:t>
      </w:r>
      <w:r w:rsidRPr="00B741F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741F9">
        <w:rPr>
          <w:rFonts w:ascii="Courier New" w:hAnsi="Courier New" w:cs="Courier New"/>
          <w:lang w:val="en-US"/>
        </w:rPr>
        <w:t> </w:t>
      </w:r>
      <w:r w:rsidRPr="00B741F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01DF149" w14:textId="77777777" w:rsidR="00C51269" w:rsidRPr="00B741F9" w:rsidDel="00664BFB" w:rsidRDefault="00C51269" w:rsidP="00C51269">
      <w:pPr>
        <w:widowControl w:val="0"/>
        <w:tabs>
          <w:tab w:val="left" w:pos="1134"/>
        </w:tabs>
        <w:spacing w:after="160"/>
        <w:ind w:firstLine="567"/>
        <w:jc w:val="both"/>
        <w:rPr>
          <w:del w:id="0" w:author="Inesa Kocharyan" w:date="2022-05-26T17:33:00Z"/>
          <w:rFonts w:ascii="GHEA Grapalat" w:hAnsi="GHEA Grapalat"/>
        </w:rPr>
      </w:pPr>
      <w:r w:rsidRPr="00B741F9">
        <w:rPr>
          <w:rFonts w:ascii="GHEA Grapalat" w:hAnsi="GHEA Grapalat"/>
        </w:rPr>
        <w:t>4)</w:t>
      </w:r>
      <w:r w:rsidRPr="00B741F9">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27BE685E"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5)</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741F9">
        <w:rPr>
          <w:rFonts w:ascii="Courier New" w:hAnsi="Courier New" w:cs="Courier New"/>
          <w:lang w:val="en-US"/>
        </w:rPr>
        <w:t> </w:t>
      </w:r>
      <w:r w:rsidRPr="00B741F9">
        <w:rPr>
          <w:rFonts w:ascii="GHEA Grapalat" w:hAnsi="GHEA Grapalat"/>
        </w:rPr>
        <w:t xml:space="preserve">закупках; </w:t>
      </w:r>
    </w:p>
    <w:p w14:paraId="4EB6B8BC"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6)</w:t>
      </w:r>
      <w:r w:rsidRPr="00B741F9">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2D9F54A" w14:textId="35CFE89C"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lang w:val="hy-AM"/>
        </w:rPr>
        <w:lastRenderedPageBreak/>
        <w:t>7</w:t>
      </w:r>
      <w:r w:rsidRPr="00B741F9">
        <w:rPr>
          <w:rFonts w:ascii="GHEA Grapalat" w:hAnsi="GHEA Grapalat"/>
        </w:rPr>
        <w:t>) которые на основании абзаца «е» подпункта 2 пункта 1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EA3EE6E" w14:textId="77777777" w:rsidR="00C51269" w:rsidRPr="00B741F9" w:rsidRDefault="00C51269" w:rsidP="00C51269">
      <w:pPr>
        <w:widowControl w:val="0"/>
        <w:tabs>
          <w:tab w:val="left" w:pos="1134"/>
        </w:tabs>
        <w:spacing w:after="160"/>
        <w:ind w:firstLine="567"/>
        <w:jc w:val="both"/>
        <w:rPr>
          <w:ins w:id="1" w:author="Inesa Kocharyan" w:date="2022-05-31T17:36:00Z"/>
          <w:rFonts w:ascii="GHEA Grapalat" w:hAnsi="GHEA Grapalat"/>
        </w:rPr>
      </w:pPr>
      <w:r w:rsidRPr="00B741F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1FE9D92" w14:textId="77777777" w:rsidR="00C51269" w:rsidRPr="00B741F9" w:rsidRDefault="00C51269" w:rsidP="00C51269">
      <w:pPr>
        <w:widowControl w:val="0"/>
        <w:tabs>
          <w:tab w:val="left" w:pos="1134"/>
        </w:tabs>
        <w:ind w:firstLine="567"/>
        <w:contextualSpacing/>
        <w:jc w:val="both"/>
        <w:rPr>
          <w:rFonts w:ascii="GHEA Grapalat" w:hAnsi="GHEA Grapalat" w:cs="Sylfaen"/>
        </w:rPr>
      </w:pPr>
      <w:r w:rsidRPr="00B741F9">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5FEFB8F0" w14:textId="77777777" w:rsidR="00C51269" w:rsidRPr="00B741F9" w:rsidRDefault="00C51269" w:rsidP="00C51269">
      <w:pPr>
        <w:pStyle w:val="ListParagraph"/>
        <w:widowControl w:val="0"/>
        <w:numPr>
          <w:ilvl w:val="0"/>
          <w:numId w:val="32"/>
        </w:numPr>
        <w:tabs>
          <w:tab w:val="left" w:pos="1134"/>
        </w:tabs>
        <w:ind w:left="426"/>
        <w:contextualSpacing/>
        <w:jc w:val="both"/>
        <w:rPr>
          <w:rFonts w:ascii="GHEA Grapalat" w:hAnsi="GHEA Grapalat" w:cs="Sylfaen"/>
        </w:rPr>
      </w:pPr>
      <w:r w:rsidRPr="00B741F9">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0A96B34C" w14:textId="77777777" w:rsidR="00C51269" w:rsidRPr="00B741F9" w:rsidRDefault="00C51269" w:rsidP="00C51269">
      <w:pPr>
        <w:pStyle w:val="ListParagraph"/>
        <w:widowControl w:val="0"/>
        <w:numPr>
          <w:ilvl w:val="0"/>
          <w:numId w:val="32"/>
        </w:numPr>
        <w:tabs>
          <w:tab w:val="left" w:pos="1134"/>
        </w:tabs>
        <w:ind w:left="426" w:hanging="284"/>
        <w:contextualSpacing/>
        <w:jc w:val="both"/>
        <w:rPr>
          <w:rFonts w:ascii="GHEA Grapalat" w:hAnsi="GHEA Grapalat" w:cs="Sylfaen"/>
        </w:rPr>
      </w:pPr>
      <w:r w:rsidRPr="00B741F9">
        <w:rPr>
          <w:rFonts w:ascii="GHEA Grapalat" w:hAnsi="GHEA Grapalat" w:cs="Sylfaen"/>
        </w:rPr>
        <w:t>в качестве отобранного участника отказался или лишился  права заключения договора.</w:t>
      </w:r>
    </w:p>
    <w:p w14:paraId="5269117F" w14:textId="77777777" w:rsidR="00C51269" w:rsidRPr="00B741F9" w:rsidRDefault="00C51269" w:rsidP="00C51269">
      <w:pPr>
        <w:widowControl w:val="0"/>
        <w:tabs>
          <w:tab w:val="left" w:pos="1134"/>
        </w:tabs>
        <w:spacing w:after="160"/>
        <w:ind w:firstLine="567"/>
        <w:jc w:val="both"/>
        <w:rPr>
          <w:rFonts w:ascii="GHEA Grapalat" w:hAnsi="GHEA Grapalat" w:cs="Sylfaen"/>
        </w:rPr>
      </w:pPr>
      <w:r w:rsidRPr="00B741F9">
        <w:rPr>
          <w:rFonts w:ascii="GHEA Grapalat" w:hAnsi="GHEA Grapalat"/>
        </w:rPr>
        <w:t>2.2.</w:t>
      </w:r>
      <w:r w:rsidRPr="00B741F9">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D11965" w14:textId="2F5C2266" w:rsidR="00C51269" w:rsidRPr="00B741F9" w:rsidRDefault="00C51269" w:rsidP="00C51269">
      <w:pPr>
        <w:widowControl w:val="0"/>
        <w:tabs>
          <w:tab w:val="left" w:pos="1134"/>
        </w:tabs>
        <w:ind w:firstLine="567"/>
        <w:jc w:val="both"/>
        <w:rPr>
          <w:rFonts w:ascii="GHEA Grapalat" w:hAnsi="GHEA Grapalat"/>
        </w:rPr>
      </w:pPr>
      <w:r w:rsidRPr="00B741F9">
        <w:rPr>
          <w:rFonts w:ascii="GHEA Grapalat" w:hAnsi="GHEA Grapalat"/>
        </w:rPr>
        <w:t>2.3.</w:t>
      </w:r>
      <w:r w:rsidRPr="00B741F9">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741F9">
        <w:rPr>
          <w:rFonts w:ascii="GHEA Grapalat" w:hAnsi="GHEA Grapalat"/>
          <w:lang w:val="hy-AM"/>
        </w:rPr>
        <w:t>817-</w:t>
      </w:r>
      <w:r w:rsidRPr="00B741F9">
        <w:rPr>
          <w:rFonts w:ascii="GHEA Grapalat" w:hAnsi="GHEA Grapalat"/>
        </w:rPr>
        <w:t xml:space="preserve">А от </w:t>
      </w:r>
      <w:r w:rsidRPr="00B741F9">
        <w:rPr>
          <w:rFonts w:ascii="GHEA Grapalat" w:hAnsi="GHEA Grapalat"/>
          <w:lang w:val="hy-AM"/>
        </w:rPr>
        <w:t>20.06.</w:t>
      </w:r>
      <w:r w:rsidR="0087758E">
        <w:rPr>
          <w:rFonts w:ascii="GHEA Grapalat" w:hAnsi="GHEA Grapalat"/>
          <w:lang w:val="hy-AM"/>
        </w:rPr>
        <w:t>202</w:t>
      </w:r>
      <w:r w:rsidR="0087758E">
        <w:rPr>
          <w:rFonts w:ascii="GHEA Grapalat" w:hAnsi="GHEA Grapalat"/>
        </w:rPr>
        <w:t>5</w:t>
      </w:r>
      <w:r w:rsidRPr="00B741F9">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p>
    <w:p w14:paraId="27C7EC85" w14:textId="77777777" w:rsidR="00C51269" w:rsidRPr="00B741F9" w:rsidRDefault="00C51269" w:rsidP="00C51269">
      <w:pPr>
        <w:widowControl w:val="0"/>
        <w:tabs>
          <w:tab w:val="left" w:pos="1134"/>
        </w:tabs>
        <w:spacing w:after="160"/>
        <w:ind w:firstLine="567"/>
        <w:jc w:val="both"/>
        <w:rPr>
          <w:rFonts w:ascii="GHEA Grapalat" w:hAnsi="GHEA Grapalat"/>
        </w:rPr>
      </w:pPr>
      <w:r w:rsidRPr="00B741F9">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BC95FF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По смыслу пункта 119 Порядка:</w:t>
      </w:r>
    </w:p>
    <w:p w14:paraId="377362AB"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1)</w:t>
      </w:r>
      <w:r w:rsidRPr="00B741F9">
        <w:rPr>
          <w:rFonts w:ascii="GHEA Grapalat" w:hAnsi="GHEA Grapalat"/>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09D0F1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2)</w:t>
      </w:r>
      <w:r w:rsidRPr="00B741F9">
        <w:rPr>
          <w:rFonts w:ascii="GHEA Grapalat" w:hAnsi="GHEA Grapalat"/>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458BE73"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 xml:space="preserve">участником, распоряжающимся более чем десятью процентами акций </w:t>
      </w:r>
      <w:r w:rsidRPr="00B741F9">
        <w:rPr>
          <w:rFonts w:ascii="GHEA Grapalat" w:hAnsi="GHEA Grapalat"/>
        </w:rPr>
        <w:lastRenderedPageBreak/>
        <w:t>данного юридического лица;</w:t>
      </w:r>
    </w:p>
    <w:p w14:paraId="5B8EF421"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63872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0E82E58D"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EAD1AD4"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61EB113A"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p>
    <w:p w14:paraId="1200D29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3)</w:t>
      </w:r>
      <w:r w:rsidRPr="00B741F9">
        <w:rPr>
          <w:rFonts w:ascii="GHEA Grapalat" w:hAnsi="GHEA Grapalat"/>
        </w:rPr>
        <w:tab/>
        <w:t>участники, не имеющие статуса физического лица, считаются взаимосвязанными, если:</w:t>
      </w:r>
    </w:p>
    <w:p w14:paraId="449B8947"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а.</w:t>
      </w:r>
      <w:r w:rsidRPr="00B741F9">
        <w:rPr>
          <w:rFonts w:ascii="GHEA Grapalat" w:hAnsi="GHEA Grapalat"/>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741F9">
        <w:rPr>
          <w:rFonts w:ascii="Courier New" w:hAnsi="Courier New" w:cs="Courier New"/>
          <w:lang w:val="en-US"/>
        </w:rPr>
        <w:t> </w:t>
      </w:r>
      <w:r w:rsidRPr="00B741F9">
        <w:rPr>
          <w:rFonts w:ascii="GHEA Grapalat" w:hAnsi="GHEA Grapalat"/>
        </w:rPr>
        <w:t>лица;</w:t>
      </w:r>
    </w:p>
    <w:p w14:paraId="1DEE38E5"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б.</w:t>
      </w:r>
      <w:r w:rsidRPr="00B741F9">
        <w:rPr>
          <w:rFonts w:ascii="GHEA Grapalat" w:hAnsi="GHEA Grapalat"/>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7096356"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в.</w:t>
      </w:r>
      <w:r w:rsidRPr="00B741F9">
        <w:rPr>
          <w:rFonts w:ascii="GHEA Grapalat" w:hAnsi="GHEA Grapalat"/>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1E34B249" w14:textId="77777777" w:rsidR="00C51269" w:rsidRPr="00B741F9" w:rsidRDefault="00C51269" w:rsidP="00C51269">
      <w:pPr>
        <w:pStyle w:val="NormalWeb"/>
        <w:widowControl w:val="0"/>
        <w:tabs>
          <w:tab w:val="left" w:pos="1134"/>
        </w:tabs>
        <w:spacing w:before="0" w:beforeAutospacing="0" w:after="160" w:afterAutospacing="0"/>
        <w:ind w:firstLine="567"/>
        <w:jc w:val="both"/>
        <w:rPr>
          <w:rFonts w:ascii="GHEA Grapalat" w:hAnsi="GHEA Grapalat"/>
        </w:rPr>
      </w:pPr>
      <w:r w:rsidRPr="00B741F9">
        <w:rPr>
          <w:rFonts w:ascii="GHEA Grapalat" w:hAnsi="GHEA Grapalat"/>
        </w:rPr>
        <w:t>г.</w:t>
      </w:r>
      <w:r w:rsidRPr="00B741F9">
        <w:rPr>
          <w:rFonts w:ascii="GHEA Grapalat" w:hAnsi="GHEA Grapalat"/>
        </w:rPr>
        <w:tab/>
        <w:t>они действовали или действуют согласованно, исходя из общих экономических интересов.</w:t>
      </w:r>
    </w:p>
    <w:p w14:paraId="66A85E67" w14:textId="77777777" w:rsidR="00C51269" w:rsidRPr="00B741F9" w:rsidRDefault="00C51269" w:rsidP="00C51269">
      <w:pPr>
        <w:widowControl w:val="0"/>
        <w:tabs>
          <w:tab w:val="left" w:pos="1134"/>
        </w:tabs>
        <w:spacing w:after="160"/>
        <w:ind w:firstLine="567"/>
        <w:jc w:val="both"/>
        <w:rPr>
          <w:ins w:id="2" w:author="Vardan" w:date="2022-05-29T21:57:00Z"/>
          <w:rFonts w:ascii="GHEA Grapalat" w:hAnsi="GHEA Grapalat"/>
        </w:rPr>
      </w:pPr>
      <w:r w:rsidRPr="00B741F9">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43A84FC" w14:textId="77777777" w:rsidR="00C51269" w:rsidRPr="00B741F9" w:rsidRDefault="00C51269" w:rsidP="00C51269">
      <w:pPr>
        <w:widowControl w:val="0"/>
        <w:tabs>
          <w:tab w:val="left" w:pos="1134"/>
        </w:tabs>
        <w:spacing w:after="160"/>
        <w:ind w:firstLine="567"/>
        <w:jc w:val="both"/>
        <w:rPr>
          <w:rFonts w:ascii="GHEA Grapalat" w:hAnsi="GHEA Grapalat" w:cs="Arial Armenian"/>
        </w:rPr>
      </w:pPr>
      <w:bookmarkStart w:id="3" w:name="_Hlk187925270"/>
      <w:r w:rsidRPr="00B741F9">
        <w:rPr>
          <w:rFonts w:ascii="GHEA Grapalat" w:hAnsi="GHEA Grapalat"/>
        </w:rPr>
        <w:t>2.4.</w:t>
      </w:r>
      <w:r w:rsidRPr="00B741F9">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340CA325" w14:textId="77777777" w:rsidR="00C51269" w:rsidRPr="00B741F9" w:rsidRDefault="00C51269" w:rsidP="00C51269">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2.5.</w:t>
      </w:r>
      <w:r w:rsidRPr="00B741F9">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B741F9">
        <w:rPr>
          <w:rFonts w:ascii="GHEA Grapalat" w:hAnsi="GHEA Grapalat"/>
        </w:rPr>
        <w:t>(на о</w:t>
      </w:r>
      <w:r w:rsidRPr="00B741F9">
        <w:rPr>
          <w:rFonts w:ascii="GHEA Grapalat" w:hAnsi="GHEA Grapalat"/>
          <w:sz w:val="24"/>
          <w:szCs w:val="24"/>
        </w:rPr>
        <w:t>дин и тот же</w:t>
      </w:r>
      <w:r w:rsidRPr="00B741F9">
        <w:rPr>
          <w:rFonts w:ascii="GHEA Grapalat" w:hAnsi="GHEA Grapalat"/>
        </w:rPr>
        <w:t xml:space="preserve"> лот)</w:t>
      </w:r>
      <w:r w:rsidRPr="00B741F9">
        <w:rPr>
          <w:rFonts w:ascii="GHEA Grapalat" w:hAnsi="GHEA Grapalat"/>
          <w:sz w:val="24"/>
          <w:szCs w:val="24"/>
        </w:rPr>
        <w:t xml:space="preserve">. </w:t>
      </w:r>
    </w:p>
    <w:p w14:paraId="63DB95F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2.6.</w:t>
      </w:r>
      <w:r w:rsidRPr="00B741F9">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7A15D2B0" w14:textId="77777777" w:rsidR="00C51269" w:rsidRPr="00B741F9" w:rsidRDefault="00C51269" w:rsidP="00C51269">
      <w:pPr>
        <w:pStyle w:val="BodyTextIndent2"/>
        <w:widowControl w:val="0"/>
        <w:spacing w:after="160" w:line="240" w:lineRule="auto"/>
        <w:rPr>
          <w:rFonts w:ascii="GHEA Grapalat" w:hAnsi="GHEA Grapalat" w:cs="Sylfaen"/>
          <w:sz w:val="24"/>
          <w:szCs w:val="24"/>
        </w:rPr>
      </w:pPr>
      <w:r w:rsidRPr="00B741F9">
        <w:rPr>
          <w:rFonts w:ascii="GHEA Grapalat" w:hAnsi="GHEA Grapalat"/>
          <w:sz w:val="24"/>
          <w:szCs w:val="24"/>
        </w:rPr>
        <w:t>В подобном случае:</w:t>
      </w:r>
    </w:p>
    <w:p w14:paraId="3240AA97"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B741F9">
        <w:rPr>
          <w:rFonts w:ascii="GHEA Grapalat" w:hAnsi="GHEA Grapalat"/>
        </w:rPr>
        <w:t>)</w:t>
      </w:r>
      <w:r w:rsidRPr="00B741F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5DD380C" w14:textId="77777777" w:rsidR="00C51269" w:rsidRPr="00B741F9" w:rsidRDefault="00C51269" w:rsidP="00C51269">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lastRenderedPageBreak/>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072F8AB8"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4719A8">
        <w:rPr>
          <w:rFonts w:ascii="GHEA Grapalat" w:hAnsi="GHEA Grapalat"/>
          <w:b/>
          <w:i/>
          <w:color w:val="FF0000"/>
          <w:sz w:val="22"/>
          <w:szCs w:val="22"/>
        </w:rPr>
        <w:t>11.12</w:t>
      </w:r>
      <w:r w:rsidR="004719A8" w:rsidRPr="00D723C8">
        <w:rPr>
          <w:rFonts w:ascii="GHEA Grapalat" w:hAnsi="GHEA Grapalat"/>
          <w:b/>
          <w:color w:val="FF0000"/>
          <w:sz w:val="22"/>
          <w:szCs w:val="22"/>
        </w:rPr>
        <w:t>.</w:t>
      </w:r>
      <w:r w:rsidR="004719A8">
        <w:rPr>
          <w:rFonts w:ascii="GHEA Grapalat" w:hAnsi="GHEA Grapalat"/>
          <w:b/>
          <w:color w:val="FF0000"/>
          <w:sz w:val="22"/>
          <w:szCs w:val="22"/>
        </w:rPr>
        <w:t>2025</w:t>
      </w:r>
      <w:r w:rsidR="004719A8" w:rsidRPr="009461CA">
        <w:rPr>
          <w:rFonts w:ascii="GHEA Grapalat" w:hAnsi="GHEA Grapalat"/>
          <w:b/>
          <w:color w:val="FF0000"/>
          <w:sz w:val="22"/>
          <w:szCs w:val="22"/>
        </w:rPr>
        <w:t xml:space="preserve"> </w:t>
      </w:r>
      <w:r w:rsidR="00F47E60" w:rsidRPr="009461CA">
        <w:rPr>
          <w:rFonts w:ascii="GHEA Grapalat" w:hAnsi="GHEA Grapalat"/>
          <w:color w:val="FF0000"/>
          <w:sz w:val="24"/>
          <w:szCs w:val="24"/>
        </w:rPr>
        <w:t>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B6CC394"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EB7822">
        <w:rPr>
          <w:rFonts w:ascii="GHEA Grapalat" w:hAnsi="GHEA Grapalat"/>
          <w:b/>
          <w:color w:val="FF0000"/>
          <w:sz w:val="24"/>
          <w:szCs w:val="24"/>
        </w:rPr>
        <w:t xml:space="preserve">10:00 часов, </w:t>
      </w:r>
      <w:r w:rsidR="004719A8">
        <w:rPr>
          <w:rFonts w:ascii="GHEA Grapalat" w:hAnsi="GHEA Grapalat"/>
          <w:b/>
          <w:i/>
          <w:color w:val="FF0000"/>
          <w:sz w:val="22"/>
          <w:szCs w:val="22"/>
        </w:rPr>
        <w:t>11.12</w:t>
      </w:r>
      <w:r w:rsidR="004719A8" w:rsidRPr="00D723C8">
        <w:rPr>
          <w:rFonts w:ascii="GHEA Grapalat" w:hAnsi="GHEA Grapalat"/>
          <w:b/>
          <w:color w:val="FF0000"/>
          <w:sz w:val="22"/>
          <w:szCs w:val="22"/>
        </w:rPr>
        <w:t>.</w:t>
      </w:r>
      <w:r w:rsidR="004719A8">
        <w:rPr>
          <w:rFonts w:ascii="GHEA Grapalat" w:hAnsi="GHEA Grapalat"/>
          <w:b/>
          <w:color w:val="FF0000"/>
          <w:sz w:val="22"/>
          <w:szCs w:val="22"/>
        </w:rPr>
        <w:t>2025</w:t>
      </w:r>
      <w:r w:rsidR="004719A8" w:rsidRPr="009461CA">
        <w:rPr>
          <w:rFonts w:ascii="GHEA Grapalat" w:hAnsi="GHEA Grapalat"/>
          <w:b/>
          <w:color w:val="FF0000"/>
          <w:sz w:val="22"/>
          <w:szCs w:val="22"/>
        </w:rPr>
        <w:t xml:space="preserve"> </w:t>
      </w:r>
      <w:r w:rsidR="00A649CC" w:rsidRPr="00003FAD">
        <w:rPr>
          <w:rFonts w:ascii="GHEA Grapalat" w:hAnsi="GHEA Grapalat"/>
          <w:color w:val="000000" w:themeColor="text1"/>
          <w:sz w:val="24"/>
          <w:szCs w:val="24"/>
        </w:rPr>
        <w:t>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9126652" w14:textId="0B1D0CB2"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w:t>
      </w:r>
      <w:r w:rsidRPr="00B741F9">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предлагается участником в качестве субподрядчика, комиссия приостанавливает заседание на один рабочий день, а секретарь комиссии в тот же день </w:t>
      </w:r>
      <w:r w:rsidRPr="00B741F9">
        <w:rPr>
          <w:rFonts w:ascii="GHEA Grapalat" w:hAnsi="GHEA Grapalat"/>
        </w:rPr>
        <w:t xml:space="preserve">с помощью системы </w:t>
      </w:r>
      <w:r w:rsidRPr="00B741F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C499B"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70D095D9" w14:textId="720AFA13"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8.9.1</w:t>
      </w:r>
      <w:r w:rsidRPr="00B741F9">
        <w:rPr>
          <w:rFonts w:ascii="GHEA Grapalat" w:hAnsi="GHEA Grapalat"/>
          <w:sz w:val="24"/>
          <w:szCs w:val="24"/>
          <w:lang w:val="hy-AM"/>
        </w:rPr>
        <w:t>.</w:t>
      </w:r>
      <w:r w:rsidRPr="00B741F9">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w:t>
      </w:r>
      <w:r w:rsidR="0087758E">
        <w:rPr>
          <w:rFonts w:ascii="GHEA Grapalat" w:hAnsi="GHEA Grapalat"/>
          <w:sz w:val="24"/>
          <w:szCs w:val="24"/>
        </w:rPr>
        <w:t>2025</w:t>
      </w:r>
      <w:r w:rsidRPr="00B741F9">
        <w:rPr>
          <w:rFonts w:ascii="GHEA Grapalat" w:hAnsi="GHEA Grapalat"/>
          <w:sz w:val="24"/>
          <w:szCs w:val="24"/>
        </w:rPr>
        <w:t xml:space="preserve"> № 817-А, заявка участника отклоняется.</w:t>
      </w:r>
    </w:p>
    <w:p w14:paraId="0D119E2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8.10.</w:t>
      </w:r>
      <w:r w:rsidRPr="00B741F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77EDA6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lastRenderedPageBreak/>
        <w:t>8.11.</w:t>
      </w:r>
      <w:r w:rsidRPr="00B741F9">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741F9" w:rsidDel="00A5199D">
        <w:rPr>
          <w:rFonts w:ascii="GHEA Grapalat" w:hAnsi="GHEA Grapalat"/>
          <w:sz w:val="24"/>
          <w:szCs w:val="24"/>
        </w:rPr>
        <w:t xml:space="preserve"> </w:t>
      </w:r>
      <w:r w:rsidRPr="00B741F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31FE029"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8.12.</w:t>
      </w:r>
      <w:r w:rsidRPr="00B741F9">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28E770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8.13.</w:t>
      </w:r>
      <w:r w:rsidRPr="00B741F9">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51D08586"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1)</w:t>
      </w:r>
      <w:r w:rsidRPr="00B741F9">
        <w:rPr>
          <w:rFonts w:ascii="GHEA Grapalat" w:hAnsi="GHEA Grapalat"/>
          <w:sz w:val="24"/>
          <w:szCs w:val="24"/>
        </w:rPr>
        <w:tab/>
        <w:t>опубликовывает в бюллетене воспроизведенный (отсканированный) с</w:t>
      </w:r>
      <w:r w:rsidRPr="00B741F9">
        <w:rPr>
          <w:rFonts w:ascii="Courier New" w:hAnsi="Courier New" w:cs="Courier New"/>
          <w:sz w:val="24"/>
          <w:szCs w:val="24"/>
          <w:lang w:val="en-US"/>
        </w:rPr>
        <w:t> </w:t>
      </w:r>
      <w:r w:rsidRPr="00B741F9">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B741F9">
        <w:t xml:space="preserve"> </w:t>
      </w:r>
      <w:r w:rsidRPr="00B741F9">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479F388D" w14:textId="77777777" w:rsidR="00A52308" w:rsidRPr="00B741F9" w:rsidRDefault="00A52308" w:rsidP="00A52308">
      <w:pPr>
        <w:pStyle w:val="BodyTextIndent2"/>
        <w:widowControl w:val="0"/>
        <w:tabs>
          <w:tab w:val="left" w:pos="1134"/>
        </w:tabs>
        <w:spacing w:after="160" w:line="240" w:lineRule="auto"/>
        <w:ind w:firstLine="567"/>
        <w:rPr>
          <w:rFonts w:ascii="GHEA Grapalat" w:hAnsi="GHEA Grapalat" w:cs="Sylfaen"/>
          <w:sz w:val="24"/>
          <w:szCs w:val="24"/>
        </w:rPr>
      </w:pPr>
      <w:r w:rsidRPr="00B741F9">
        <w:rPr>
          <w:rFonts w:ascii="GHEA Grapalat" w:hAnsi="GHEA Grapalat"/>
          <w:sz w:val="24"/>
          <w:szCs w:val="24"/>
        </w:rPr>
        <w:t>2)</w:t>
      </w:r>
      <w:r w:rsidRPr="00B741F9">
        <w:rPr>
          <w:rFonts w:ascii="GHEA Grapalat" w:hAnsi="GHEA Grapalat"/>
          <w:sz w:val="24"/>
          <w:szCs w:val="24"/>
        </w:rPr>
        <w:tab/>
        <w:t>опубликовывает в бюллетене воспроизведенные (отсканированные) с</w:t>
      </w:r>
      <w:r w:rsidRPr="00B741F9">
        <w:rPr>
          <w:rFonts w:ascii="Courier New" w:hAnsi="Courier New" w:cs="Courier New"/>
          <w:sz w:val="24"/>
          <w:szCs w:val="24"/>
          <w:lang w:val="en-US"/>
        </w:rPr>
        <w:t> </w:t>
      </w:r>
      <w:r w:rsidRPr="00B741F9">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2494F04" w14:textId="77777777" w:rsidR="00A52308" w:rsidRPr="00B741F9" w:rsidRDefault="00A52308" w:rsidP="00A52308">
      <w:pPr>
        <w:widowControl w:val="0"/>
        <w:tabs>
          <w:tab w:val="left" w:pos="1276"/>
        </w:tabs>
        <w:jc w:val="both"/>
        <w:rPr>
          <w:rFonts w:ascii="GHEA Grapalat" w:hAnsi="GHEA Grapalat"/>
        </w:rPr>
      </w:pPr>
      <w:r w:rsidRPr="00B741F9">
        <w:rPr>
          <w:rFonts w:ascii="GHEA Grapalat" w:hAnsi="GHEA Grapalat"/>
        </w:rPr>
        <w:t>8.</w:t>
      </w:r>
      <w:r w:rsidRPr="00B741F9">
        <w:rPr>
          <w:rFonts w:ascii="GHEA Grapalat" w:hAnsi="GHEA Grapalat"/>
          <w:lang w:val="hy-AM"/>
        </w:rPr>
        <w:t>14</w:t>
      </w:r>
      <w:r w:rsidRPr="00B741F9">
        <w:rPr>
          <w:rFonts w:ascii="GHEA Grapalat" w:hAnsi="GHEA Grapalat"/>
        </w:rPr>
        <w:t>.</w:t>
      </w:r>
      <w:r w:rsidRPr="00B741F9" w:rsidDel="00D0526D">
        <w:rPr>
          <w:rFonts w:ascii="GHEA Grapalat" w:hAnsi="GHEA Grapalat"/>
        </w:rPr>
        <w:t xml:space="preserve"> </w:t>
      </w:r>
      <w:r w:rsidRPr="00B741F9">
        <w:rPr>
          <w:rFonts w:ascii="GHEA Grapalat" w:hAnsi="GHEA Grapalat"/>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741F9">
        <w:rPr>
          <w:rStyle w:val="ezkurwreuab5ozgtqnkl"/>
          <w:rFonts w:ascii="GHEA Grapalat" w:hAnsi="GHEA Grapalat"/>
        </w:rPr>
        <w:t>следующих</w:t>
      </w:r>
      <w:r w:rsidRPr="00B741F9">
        <w:rPr>
          <w:rFonts w:ascii="GHEA Grapalat" w:hAnsi="GHEA Grapalat"/>
        </w:rPr>
        <w:t xml:space="preserve"> </w:t>
      </w:r>
      <w:r w:rsidRPr="00B741F9">
        <w:rPr>
          <w:rStyle w:val="ezkurwreuab5ozgtqnkl"/>
          <w:rFonts w:ascii="GHEA Grapalat" w:hAnsi="GHEA Grapalat"/>
        </w:rPr>
        <w:t>за днем</w:t>
      </w:r>
      <w:r w:rsidRPr="00B741F9">
        <w:rPr>
          <w:rFonts w:ascii="GHEA Grapalat" w:hAnsi="GHEA Grapalat"/>
        </w:rPr>
        <w:t xml:space="preserve"> </w:t>
      </w:r>
      <w:r w:rsidRPr="00B741F9">
        <w:rPr>
          <w:rStyle w:val="ezkurwreuab5ozgtqnkl"/>
          <w:rFonts w:ascii="GHEA Grapalat" w:hAnsi="GHEA Grapalat"/>
        </w:rPr>
        <w:t>получения</w:t>
      </w:r>
      <w:r w:rsidRPr="00B741F9">
        <w:rPr>
          <w:rFonts w:ascii="GHEA Grapalat" w:hAnsi="GHEA Grapalat"/>
        </w:rPr>
        <w:t xml:space="preserve"> </w:t>
      </w:r>
      <w:r w:rsidRPr="00B741F9">
        <w:rPr>
          <w:rStyle w:val="ezkurwreuab5ozgtqnkl"/>
          <w:rFonts w:ascii="GHEA Grapalat" w:hAnsi="GHEA Grapalat"/>
        </w:rPr>
        <w:t>решения</w:t>
      </w:r>
      <w:r w:rsidRPr="00B741F9">
        <w:rPr>
          <w:rFonts w:ascii="GHEA Grapalat" w:hAnsi="GHEA Grapalat"/>
        </w:rPr>
        <w:t>.</w:t>
      </w:r>
      <w:r w:rsidRPr="00B741F9">
        <w:t xml:space="preserve"> </w:t>
      </w:r>
      <w:r w:rsidRPr="00B741F9">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w:t>
      </w:r>
      <w:r w:rsidRPr="00B741F9">
        <w:rPr>
          <w:rFonts w:ascii="GHEA Grapalat" w:hAnsi="GHEA Grapalat"/>
        </w:rPr>
        <w:lastRenderedPageBreak/>
        <w:t>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B741F9">
        <w:t xml:space="preserve"> </w:t>
      </w:r>
      <w:r w:rsidRPr="00B741F9">
        <w:rPr>
          <w:rFonts w:ascii="GHEA Grapalat" w:hAnsi="GHEA Grapalat"/>
        </w:rPr>
        <w:t xml:space="preserve">если по результатам судебного разбирательства возможность исполнения решения не исчезла. </w:t>
      </w:r>
    </w:p>
    <w:p w14:paraId="11692579" w14:textId="77777777" w:rsidR="00A52308" w:rsidRPr="00B741F9" w:rsidRDefault="00A52308" w:rsidP="00A52308">
      <w:pPr>
        <w:widowControl w:val="0"/>
        <w:tabs>
          <w:tab w:val="left" w:pos="1276"/>
        </w:tabs>
        <w:rPr>
          <w:rFonts w:ascii="GHEA Grapalat" w:hAnsi="GHEA Grapalat"/>
        </w:rPr>
      </w:pPr>
      <w:r w:rsidRPr="00B741F9">
        <w:rPr>
          <w:rFonts w:ascii="GHEA Grapalat" w:hAnsi="GHEA Grapalat"/>
        </w:rPr>
        <w:t xml:space="preserve">     Если:</w:t>
      </w:r>
    </w:p>
    <w:p w14:paraId="09CF3E58"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6E976FF6" w14:textId="77777777" w:rsidR="00A52308" w:rsidRPr="00B741F9" w:rsidRDefault="00A52308" w:rsidP="00A52308">
      <w:pPr>
        <w:pStyle w:val="ListParagraph"/>
        <w:widowControl w:val="0"/>
        <w:numPr>
          <w:ilvl w:val="0"/>
          <w:numId w:val="32"/>
        </w:numPr>
        <w:ind w:left="0" w:firstLine="284"/>
        <w:contextualSpacing/>
        <w:jc w:val="both"/>
        <w:rPr>
          <w:rFonts w:ascii="GHEA Grapalat" w:hAnsi="GHEA Grapalat"/>
        </w:rPr>
      </w:pPr>
      <w:r w:rsidRPr="00B741F9">
        <w:rPr>
          <w:rFonts w:ascii="GHEA Grapalat" w:hAnsi="GHEA Grapalat"/>
        </w:rPr>
        <w:t>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B741F9" w:rsidDel="006D682E">
        <w:rPr>
          <w:rFonts w:ascii="GHEA Grapalat" w:hAnsi="GHEA Grapalat"/>
        </w:rPr>
        <w:t xml:space="preserve"> </w:t>
      </w:r>
      <w:r w:rsidRPr="00B741F9">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42AF20D6" w14:textId="77777777" w:rsidR="00A52308" w:rsidRPr="00B741F9" w:rsidRDefault="00A52308" w:rsidP="00A52308">
      <w:pPr>
        <w:widowControl w:val="0"/>
        <w:tabs>
          <w:tab w:val="left" w:pos="1134"/>
        </w:tabs>
        <w:ind w:left="-360"/>
        <w:jc w:val="both"/>
        <w:rPr>
          <w:rFonts w:ascii="GHEA Grapalat" w:hAnsi="GHEA Grapalat" w:cs="Sylfaen"/>
        </w:rPr>
      </w:pPr>
      <w:r w:rsidRPr="00B741F9">
        <w:rPr>
          <w:rFonts w:ascii="GHEA Grapalat" w:hAnsi="GHEA Grapalat" w:cs="Sylfaen"/>
        </w:rPr>
        <w:t xml:space="preserve">          При этом;</w:t>
      </w:r>
    </w:p>
    <w:p w14:paraId="538B7DF2" w14:textId="72FFD629" w:rsidR="00A52308" w:rsidRPr="00B741F9" w:rsidRDefault="00A52308" w:rsidP="00A52308">
      <w:pPr>
        <w:widowControl w:val="0"/>
        <w:tabs>
          <w:tab w:val="left" w:pos="1134"/>
        </w:tabs>
        <w:ind w:left="-360"/>
        <w:jc w:val="both"/>
        <w:rPr>
          <w:rFonts w:ascii="GHEA Grapalat" w:hAnsi="GHEA Grapalat"/>
        </w:rPr>
      </w:pPr>
      <w:r w:rsidRPr="00B741F9">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w:t>
      </w:r>
      <w:r w:rsidR="0087758E">
        <w:rPr>
          <w:rFonts w:ascii="GHEA Grapalat" w:hAnsi="GHEA Grapalat" w:cs="Sylfaen"/>
        </w:rPr>
        <w:t>2025</w:t>
      </w:r>
      <w:r w:rsidRPr="00B741F9">
        <w:rPr>
          <w:rFonts w:ascii="GHEA Grapalat" w:hAnsi="GHEA Grapalat" w:cs="Sylfaen"/>
        </w:rPr>
        <w:t xml:space="preserve"> № 817-А, предлагается участником в качестве </w:t>
      </w:r>
      <w:r w:rsidRPr="00B741F9">
        <w:rPr>
          <w:rFonts w:ascii="GHEA Grapalat" w:hAnsi="GHEA Grapalat"/>
        </w:rPr>
        <w:t>субподрядчика,</w:t>
      </w:r>
      <w:r w:rsidRPr="00B741F9">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96B7C57" w14:textId="77777777" w:rsidR="00A52308" w:rsidRPr="00B741F9" w:rsidRDefault="00A52308" w:rsidP="00A52308">
      <w:pPr>
        <w:widowControl w:val="0"/>
        <w:ind w:left="-142" w:firstLine="426"/>
        <w:contextualSpacing/>
        <w:jc w:val="both"/>
        <w:rPr>
          <w:rFonts w:ascii="GHEA Grapalat" w:hAnsi="GHEA Grapalat"/>
        </w:rPr>
      </w:pPr>
      <w:r w:rsidRPr="00B741F9">
        <w:rPr>
          <w:rFonts w:ascii="GHEA Grapalat" w:hAnsi="GHEA Grapalat"/>
        </w:rPr>
        <w:t xml:space="preserve">- </w:t>
      </w:r>
      <w:r w:rsidRPr="00B741F9">
        <w:rPr>
          <w:rFonts w:ascii="GHEA Grapalat" w:hAnsi="GHEA Grapalat" w:cs="Sylfaen"/>
          <w:lang w:val="en-US"/>
        </w:rPr>
        <w:t>o</w:t>
      </w:r>
      <w:r w:rsidRPr="00B741F9">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1B8DDDC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8.1</w:t>
      </w:r>
      <w:r w:rsidRPr="00B741F9">
        <w:rPr>
          <w:rFonts w:ascii="GHEA Grapalat" w:hAnsi="GHEA Grapalat"/>
          <w:lang w:val="hy-AM"/>
        </w:rPr>
        <w:t>5</w:t>
      </w:r>
      <w:r w:rsidRPr="00B741F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2C81589C"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8.1</w:t>
      </w:r>
      <w:r w:rsidRPr="00B741F9">
        <w:rPr>
          <w:rFonts w:ascii="GHEA Grapalat" w:hAnsi="GHEA Grapalat"/>
          <w:sz w:val="24"/>
          <w:szCs w:val="24"/>
          <w:lang w:val="hy-AM"/>
        </w:rPr>
        <w:t>6</w:t>
      </w:r>
      <w:r w:rsidRPr="00B741F9">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w:t>
      </w:r>
      <w:r w:rsidRPr="00B741F9">
        <w:rPr>
          <w:rFonts w:ascii="GHEA Grapalat" w:hAnsi="GHEA Grapalat"/>
          <w:sz w:val="24"/>
          <w:szCs w:val="24"/>
        </w:rPr>
        <w:lastRenderedPageBreak/>
        <w:t>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931192F"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pacing w:val="-4"/>
          <w:sz w:val="24"/>
          <w:szCs w:val="24"/>
        </w:rPr>
      </w:pPr>
      <w:r w:rsidRPr="00B741F9">
        <w:rPr>
          <w:rFonts w:ascii="GHEA Grapalat" w:hAnsi="GHEA Grapalat"/>
          <w:sz w:val="24"/>
          <w:szCs w:val="24"/>
        </w:rPr>
        <w:t>8.1</w:t>
      </w:r>
      <w:r w:rsidRPr="00B741F9">
        <w:rPr>
          <w:rFonts w:ascii="GHEA Grapalat" w:hAnsi="GHEA Grapalat"/>
          <w:sz w:val="24"/>
          <w:szCs w:val="24"/>
          <w:lang w:val="hy-AM"/>
        </w:rPr>
        <w:t>7</w:t>
      </w:r>
      <w:r w:rsidRPr="00B741F9">
        <w:rPr>
          <w:rFonts w:ascii="GHEA Grapalat" w:hAnsi="GHEA Grapalat"/>
          <w:sz w:val="24"/>
          <w:szCs w:val="24"/>
        </w:rPr>
        <w:t>.</w:t>
      </w:r>
      <w:r w:rsidRPr="00B741F9">
        <w:rPr>
          <w:rFonts w:ascii="GHEA Grapalat" w:hAnsi="GHEA Grapalat"/>
          <w:sz w:val="24"/>
          <w:szCs w:val="24"/>
        </w:rPr>
        <w:tab/>
      </w:r>
      <w:r w:rsidRPr="00B741F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BA008F9" w14:textId="77777777" w:rsidR="00A52308" w:rsidRPr="00B741F9" w:rsidRDefault="00A52308" w:rsidP="00A52308">
      <w:pPr>
        <w:widowControl w:val="0"/>
        <w:tabs>
          <w:tab w:val="left" w:pos="1276"/>
        </w:tabs>
        <w:spacing w:after="160"/>
        <w:ind w:firstLine="567"/>
        <w:jc w:val="both"/>
        <w:rPr>
          <w:rFonts w:ascii="GHEA Grapalat" w:hAnsi="GHEA Grapalat" w:cs="Sylfaen"/>
        </w:rPr>
      </w:pPr>
      <w:r w:rsidRPr="00B741F9">
        <w:rPr>
          <w:rFonts w:ascii="GHEA Grapalat" w:hAnsi="GHEA Grapalat"/>
        </w:rPr>
        <w:t>8.1</w:t>
      </w:r>
      <w:r w:rsidRPr="00B741F9">
        <w:rPr>
          <w:rFonts w:ascii="GHEA Grapalat" w:hAnsi="GHEA Grapalat"/>
          <w:lang w:val="hy-AM"/>
        </w:rPr>
        <w:t>8</w:t>
      </w:r>
      <w:r w:rsidRPr="00B741F9">
        <w:rPr>
          <w:rFonts w:ascii="GHEA Grapalat" w:hAnsi="GHEA Grapalat"/>
        </w:rPr>
        <w:t>.</w:t>
      </w:r>
      <w:r w:rsidRPr="00B741F9">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5851DAF" w14:textId="77777777" w:rsidR="00A52308" w:rsidRPr="00B741F9" w:rsidRDefault="00A52308" w:rsidP="00A52308">
      <w:pPr>
        <w:widowControl w:val="0"/>
        <w:spacing w:after="160"/>
        <w:ind w:firstLine="567"/>
        <w:jc w:val="both"/>
        <w:rPr>
          <w:rFonts w:ascii="GHEA Grapalat" w:hAnsi="GHEA Grapalat"/>
        </w:rPr>
      </w:pPr>
      <w:r w:rsidRPr="00B741F9">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ED0ABB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657C5DE" w14:textId="77777777" w:rsidR="00A52308" w:rsidRPr="00B741F9" w:rsidRDefault="00A52308" w:rsidP="00A52308">
      <w:pPr>
        <w:pStyle w:val="BodyTextIndent2"/>
        <w:widowControl w:val="0"/>
        <w:spacing w:after="160" w:line="240" w:lineRule="auto"/>
        <w:ind w:firstLine="567"/>
        <w:rPr>
          <w:rFonts w:ascii="GHEA Grapalat" w:hAnsi="GHEA Grapalat" w:cs="Sylfaen"/>
          <w:sz w:val="24"/>
          <w:szCs w:val="24"/>
        </w:rPr>
      </w:pPr>
      <w:r w:rsidRPr="00B741F9">
        <w:rPr>
          <w:rFonts w:ascii="GHEA Grapalat" w:hAnsi="GHEA Grapalat"/>
          <w:sz w:val="24"/>
          <w:szCs w:val="24"/>
        </w:rPr>
        <w:t>Включаемые в заявку документы, утвержденные электронной цифровой подписью, не</w:t>
      </w:r>
      <w:r w:rsidRPr="00B741F9">
        <w:rPr>
          <w:rFonts w:ascii="GHEA Grapalat" w:hAnsi="GHEA Grapalat"/>
        </w:rPr>
        <w:t xml:space="preserve"> </w:t>
      </w:r>
      <w:r w:rsidRPr="00B741F9">
        <w:rPr>
          <w:rFonts w:ascii="GHEA Grapalat" w:hAnsi="GHEA Grapalat"/>
          <w:sz w:val="24"/>
          <w:szCs w:val="24"/>
        </w:rPr>
        <w:t>скрепляются печатью.</w:t>
      </w:r>
    </w:p>
    <w:p w14:paraId="204EDFA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w:t>
      </w:r>
      <w:r w:rsidRPr="00B741F9">
        <w:rPr>
          <w:rFonts w:ascii="GHEA Grapalat" w:hAnsi="GHEA Grapalat"/>
          <w:sz w:val="24"/>
          <w:szCs w:val="24"/>
          <w:lang w:val="hy-AM"/>
        </w:rPr>
        <w:t>19</w:t>
      </w:r>
      <w:r w:rsidRPr="00B741F9">
        <w:rPr>
          <w:rFonts w:ascii="GHEA Grapalat" w:hAnsi="GHEA Grapalat"/>
          <w:sz w:val="24"/>
          <w:szCs w:val="24"/>
        </w:rPr>
        <w:t>.</w:t>
      </w:r>
      <w:r w:rsidRPr="00B741F9">
        <w:rPr>
          <w:rFonts w:ascii="GHEA Grapalat" w:hAnsi="GHEA Grapalat"/>
          <w:sz w:val="24"/>
          <w:szCs w:val="24"/>
        </w:rPr>
        <w:tab/>
        <w:t>Оценка заявок и определение отобранного участника осуществляются по отдельным лотам</w:t>
      </w:r>
      <w:r w:rsidRPr="00B741F9">
        <w:rPr>
          <w:rStyle w:val="FootnoteReference"/>
          <w:rFonts w:ascii="GHEA Grapalat" w:hAnsi="GHEA Grapalat"/>
          <w:sz w:val="24"/>
          <w:szCs w:val="24"/>
        </w:rPr>
        <w:footnoteReference w:customMarkFollows="1" w:id="3"/>
        <w:t>11</w:t>
      </w:r>
      <w:r w:rsidRPr="00B741F9">
        <w:rPr>
          <w:rFonts w:ascii="GHEA Grapalat" w:hAnsi="GHEA Grapalat"/>
          <w:sz w:val="24"/>
          <w:szCs w:val="24"/>
        </w:rPr>
        <w:t xml:space="preserve">. </w:t>
      </w:r>
    </w:p>
    <w:p w14:paraId="0CE76D14" w14:textId="77777777" w:rsidR="00A52308" w:rsidRPr="00B741F9" w:rsidRDefault="00A52308" w:rsidP="00A52308">
      <w:pPr>
        <w:widowControl w:val="0"/>
        <w:tabs>
          <w:tab w:val="left" w:pos="1276"/>
        </w:tabs>
        <w:spacing w:after="160"/>
        <w:ind w:firstLine="567"/>
        <w:jc w:val="both"/>
        <w:rPr>
          <w:rFonts w:ascii="GHEA Grapalat" w:hAnsi="GHEA Grapalat"/>
        </w:rPr>
      </w:pPr>
      <w:r w:rsidRPr="00B741F9">
        <w:rPr>
          <w:rFonts w:ascii="GHEA Grapalat" w:hAnsi="GHEA Grapalat"/>
        </w:rPr>
        <w:t>8.2</w:t>
      </w:r>
      <w:r w:rsidRPr="00B741F9">
        <w:rPr>
          <w:rFonts w:ascii="GHEA Grapalat" w:hAnsi="GHEA Grapalat"/>
          <w:lang w:val="hy-AM"/>
        </w:rPr>
        <w:t>0</w:t>
      </w:r>
      <w:r w:rsidRPr="00B741F9">
        <w:rPr>
          <w:rFonts w:ascii="GHEA Grapalat" w:hAnsi="GHEA Grapalat"/>
        </w:rPr>
        <w:t>.</w:t>
      </w:r>
      <w:r w:rsidRPr="00B741F9">
        <w:rPr>
          <w:rFonts w:ascii="GHEA Grapalat" w:hAnsi="GHEA Grapalat"/>
        </w:rPr>
        <w:tab/>
        <w:t>В случае если отобранный участник не заключает (отказывается</w:t>
      </w:r>
      <w:r w:rsidRPr="00B741F9">
        <w:rPr>
          <w:rFonts w:ascii="Courier New" w:hAnsi="Courier New" w:cs="Courier New"/>
          <w:lang w:val="en-US"/>
        </w:rPr>
        <w:t> </w:t>
      </w:r>
      <w:r w:rsidRPr="00B741F9">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B741F9">
        <w:rPr>
          <w:rFonts w:ascii="GHEA Grapalat" w:hAnsi="GHEA Grapalat"/>
          <w:lang w:val="hy-AM"/>
        </w:rPr>
        <w:t xml:space="preserve"> </w:t>
      </w:r>
      <w:r w:rsidRPr="00B741F9">
        <w:rPr>
          <w:rFonts w:ascii="GHEA Grapalat" w:hAnsi="GHEA Grapalat"/>
        </w:rPr>
        <w:t>признается участник занявший следующее место</w:t>
      </w:r>
      <w:r w:rsidRPr="00B741F9">
        <w:rPr>
          <w:rFonts w:ascii="GHEA Grapalat" w:hAnsi="GHEA Grapalat"/>
          <w:lang w:val="hy-AM"/>
        </w:rPr>
        <w:t xml:space="preserve"> </w:t>
      </w:r>
      <w:r w:rsidRPr="00B741F9">
        <w:rPr>
          <w:rFonts w:ascii="GHEA Grapalat" w:hAnsi="GHEA Grapalat"/>
        </w:rPr>
        <w:t>с применением процедуры, установленной пунктами 8.13-8.19 части 1 настоящего Приглашения.</w:t>
      </w:r>
    </w:p>
    <w:p w14:paraId="25505675"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1</w:t>
      </w:r>
      <w:r w:rsidRPr="00B741F9">
        <w:rPr>
          <w:rFonts w:ascii="GHEA Grapalat" w:hAnsi="GHEA Grapalat"/>
          <w:sz w:val="24"/>
          <w:szCs w:val="24"/>
        </w:rPr>
        <w:t>.</w:t>
      </w:r>
      <w:r w:rsidRPr="00B741F9">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16119734" w14:textId="77777777" w:rsidR="00A52308" w:rsidRPr="00B741F9" w:rsidRDefault="00A52308" w:rsidP="00A52308">
      <w:pPr>
        <w:pStyle w:val="BodyTextIndent2"/>
        <w:widowControl w:val="0"/>
        <w:spacing w:after="160" w:line="240" w:lineRule="auto"/>
        <w:ind w:firstLine="567"/>
        <w:rPr>
          <w:rFonts w:ascii="GHEA Grapalat" w:hAnsi="GHEA Grapalat"/>
          <w:sz w:val="24"/>
          <w:szCs w:val="24"/>
        </w:rPr>
      </w:pPr>
      <w:r w:rsidRPr="00B741F9">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B741F9">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BE2716B"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2</w:t>
      </w:r>
      <w:r w:rsidRPr="00B741F9">
        <w:rPr>
          <w:rFonts w:ascii="GHEA Grapalat" w:hAnsi="GHEA Grapalat"/>
          <w:sz w:val="24"/>
          <w:szCs w:val="24"/>
        </w:rPr>
        <w:t>.</w:t>
      </w:r>
      <w:r w:rsidRPr="00B741F9">
        <w:rPr>
          <w:rFonts w:ascii="GHEA Grapalat" w:hAnsi="GHEA Grapalat"/>
          <w:sz w:val="24"/>
          <w:szCs w:val="24"/>
        </w:rPr>
        <w:tab/>
        <w:t>С целью применения пункта 8.2</w:t>
      </w:r>
      <w:r w:rsidRPr="00B741F9">
        <w:rPr>
          <w:rFonts w:ascii="GHEA Grapalat" w:hAnsi="GHEA Grapalat"/>
          <w:sz w:val="24"/>
          <w:szCs w:val="24"/>
          <w:lang w:val="hy-AM"/>
        </w:rPr>
        <w:t>1</w:t>
      </w:r>
      <w:r w:rsidRPr="00B741F9">
        <w:rPr>
          <w:rFonts w:ascii="GHEA Grapalat" w:hAnsi="GHEA Grapalat"/>
          <w:sz w:val="24"/>
          <w:szCs w:val="24"/>
        </w:rPr>
        <w:t>. части 1 настоящего приглашения может быть созвано внеочередное заседание комиссии.</w:t>
      </w:r>
    </w:p>
    <w:p w14:paraId="7925F34E"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z w:val="24"/>
          <w:szCs w:val="24"/>
        </w:rPr>
        <w:t>8.2</w:t>
      </w:r>
      <w:r w:rsidRPr="00B741F9">
        <w:rPr>
          <w:rFonts w:ascii="GHEA Grapalat" w:hAnsi="GHEA Grapalat"/>
          <w:sz w:val="24"/>
          <w:szCs w:val="24"/>
          <w:lang w:val="hy-AM"/>
        </w:rPr>
        <w:t>3</w:t>
      </w:r>
      <w:r w:rsidRPr="00B741F9">
        <w:rPr>
          <w:rFonts w:ascii="GHEA Grapalat" w:hAnsi="GHEA Grapalat"/>
          <w:sz w:val="24"/>
          <w:szCs w:val="24"/>
        </w:rPr>
        <w:t>.</w:t>
      </w:r>
      <w:r w:rsidRPr="00B741F9">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3FF3E495"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z w:val="24"/>
          <w:szCs w:val="24"/>
        </w:rPr>
      </w:pPr>
      <w:r w:rsidRPr="00B741F9">
        <w:rPr>
          <w:rFonts w:ascii="GHEA Grapalat" w:hAnsi="GHEA Grapalat"/>
          <w:sz w:val="24"/>
          <w:szCs w:val="24"/>
        </w:rPr>
        <w:t>1)</w:t>
      </w:r>
      <w:r w:rsidRPr="00B741F9">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0A94FBAD" w14:textId="77777777" w:rsidR="00A52308" w:rsidRPr="00B741F9" w:rsidRDefault="00A52308" w:rsidP="00A52308">
      <w:pPr>
        <w:pStyle w:val="norm"/>
        <w:widowControl w:val="0"/>
        <w:tabs>
          <w:tab w:val="left" w:pos="1134"/>
        </w:tabs>
        <w:spacing w:after="160" w:line="240" w:lineRule="auto"/>
        <w:ind w:firstLine="567"/>
        <w:rPr>
          <w:rFonts w:ascii="GHEA Grapalat" w:hAnsi="GHEA Grapalat"/>
          <w:spacing w:val="-6"/>
          <w:sz w:val="24"/>
          <w:szCs w:val="24"/>
        </w:rPr>
      </w:pPr>
      <w:r w:rsidRPr="00B741F9">
        <w:rPr>
          <w:rFonts w:ascii="GHEA Grapalat" w:hAnsi="GHEA Grapalat"/>
          <w:sz w:val="24"/>
          <w:szCs w:val="24"/>
        </w:rPr>
        <w:t>2)</w:t>
      </w:r>
      <w:r w:rsidRPr="00B741F9">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1087E3A2" w14:textId="77777777" w:rsidR="00A52308" w:rsidRPr="00B741F9" w:rsidRDefault="00A52308" w:rsidP="00A52308">
      <w:pPr>
        <w:pStyle w:val="norm"/>
        <w:widowControl w:val="0"/>
        <w:tabs>
          <w:tab w:val="left" w:pos="1276"/>
        </w:tabs>
        <w:spacing w:after="160" w:line="240" w:lineRule="auto"/>
        <w:ind w:firstLine="567"/>
        <w:rPr>
          <w:rFonts w:ascii="GHEA Grapalat" w:hAnsi="GHEA Grapalat"/>
          <w:sz w:val="24"/>
          <w:szCs w:val="24"/>
        </w:rPr>
      </w:pPr>
      <w:r w:rsidRPr="00B741F9">
        <w:rPr>
          <w:rFonts w:ascii="GHEA Grapalat" w:hAnsi="GHEA Grapalat"/>
          <w:spacing w:val="-6"/>
          <w:sz w:val="24"/>
          <w:szCs w:val="24"/>
        </w:rPr>
        <w:t>8.24.</w:t>
      </w:r>
      <w:r w:rsidRPr="00B741F9">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741F9">
        <w:rPr>
          <w:rFonts w:ascii="GHEA Grapalat" w:hAnsi="GHEA Grapalat"/>
          <w:sz w:val="24"/>
          <w:szCs w:val="24"/>
        </w:rPr>
        <w:t xml:space="preserve"> Решение о</w:t>
      </w:r>
      <w:r w:rsidRPr="00B741F9">
        <w:rPr>
          <w:rFonts w:ascii="Courier New" w:hAnsi="Courier New" w:cs="Courier New"/>
          <w:sz w:val="24"/>
          <w:szCs w:val="24"/>
          <w:lang w:val="en-US"/>
        </w:rPr>
        <w:t> </w:t>
      </w:r>
      <w:r w:rsidRPr="00B741F9">
        <w:rPr>
          <w:rFonts w:ascii="GHEA Grapalat" w:hAnsi="GHEA Grapalat"/>
          <w:sz w:val="24"/>
          <w:szCs w:val="24"/>
        </w:rPr>
        <w:t>заключении договора содержит краткую информацию об оценке заявок, о</w:t>
      </w:r>
      <w:r w:rsidRPr="00B741F9">
        <w:rPr>
          <w:rFonts w:ascii="Courier New" w:hAnsi="Courier New" w:cs="Courier New"/>
          <w:sz w:val="24"/>
          <w:szCs w:val="24"/>
          <w:lang w:val="en-US"/>
        </w:rPr>
        <w:t> </w:t>
      </w:r>
      <w:r w:rsidRPr="00B741F9">
        <w:rPr>
          <w:rFonts w:ascii="GHEA Grapalat" w:hAnsi="GHEA Grapalat"/>
          <w:sz w:val="24"/>
          <w:szCs w:val="24"/>
        </w:rPr>
        <w:t>причинах, обосновывающих выбор отобранного участника, и объявление о</w:t>
      </w:r>
      <w:r w:rsidRPr="00B741F9">
        <w:rPr>
          <w:rFonts w:ascii="Courier New" w:hAnsi="Courier New" w:cs="Courier New"/>
          <w:sz w:val="24"/>
          <w:szCs w:val="24"/>
          <w:lang w:val="en-US"/>
        </w:rPr>
        <w:t> </w:t>
      </w:r>
      <w:r w:rsidRPr="00B741F9">
        <w:rPr>
          <w:rFonts w:ascii="GHEA Grapalat" w:hAnsi="GHEA Grapalat"/>
          <w:sz w:val="24"/>
          <w:szCs w:val="24"/>
        </w:rPr>
        <w:t>периоде ожидания.</w:t>
      </w:r>
    </w:p>
    <w:p w14:paraId="483471C7" w14:textId="77777777" w:rsidR="00A52308" w:rsidRPr="00B741F9" w:rsidRDefault="00A52308" w:rsidP="00A52308">
      <w:pPr>
        <w:pStyle w:val="BodyTextIndent2"/>
        <w:widowControl w:val="0"/>
        <w:tabs>
          <w:tab w:val="left" w:pos="1276"/>
        </w:tabs>
        <w:spacing w:after="160" w:line="240" w:lineRule="auto"/>
        <w:ind w:firstLine="567"/>
        <w:rPr>
          <w:rFonts w:ascii="GHEA Grapalat" w:hAnsi="GHEA Grapalat" w:cs="Sylfaen"/>
          <w:sz w:val="24"/>
          <w:szCs w:val="24"/>
        </w:rPr>
      </w:pPr>
      <w:r w:rsidRPr="00B741F9">
        <w:rPr>
          <w:rFonts w:ascii="GHEA Grapalat" w:hAnsi="GHEA Grapalat"/>
          <w:sz w:val="24"/>
          <w:szCs w:val="24"/>
        </w:rPr>
        <w:t>8.2</w:t>
      </w:r>
      <w:r w:rsidRPr="00B741F9">
        <w:rPr>
          <w:rFonts w:ascii="GHEA Grapalat" w:hAnsi="GHEA Grapalat"/>
          <w:sz w:val="24"/>
          <w:szCs w:val="24"/>
          <w:lang w:val="hy-AM"/>
        </w:rPr>
        <w:t>5</w:t>
      </w:r>
      <w:r w:rsidRPr="00B741F9">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EFDB46A" w14:textId="77777777" w:rsidR="00A52308" w:rsidRPr="00B741F9" w:rsidRDefault="00A52308" w:rsidP="00A52308">
      <w:pPr>
        <w:pStyle w:val="BodyTextIndent2"/>
        <w:widowControl w:val="0"/>
        <w:spacing w:after="160" w:line="240" w:lineRule="auto"/>
        <w:ind w:firstLine="567"/>
        <w:rPr>
          <w:ins w:id="6" w:author="Vardan" w:date="2022-05-29T22:14:00Z"/>
          <w:rFonts w:ascii="GHEA Grapalat" w:hAnsi="GHEA Grapalat"/>
          <w:sz w:val="24"/>
          <w:szCs w:val="24"/>
        </w:rPr>
      </w:pPr>
      <w:r w:rsidRPr="00B741F9">
        <w:rPr>
          <w:rFonts w:ascii="GHEA Grapalat" w:hAnsi="GHEA Grapalat"/>
          <w:sz w:val="24"/>
          <w:szCs w:val="24"/>
        </w:rPr>
        <w:t>Период ожидания в случае настоящей процедуры составляет " " календарных дней.  Период ожидания:</w:t>
      </w:r>
    </w:p>
    <w:p w14:paraId="05FF072D" w14:textId="77777777" w:rsidR="00A52308" w:rsidRPr="00B741F9" w:rsidRDefault="00A52308" w:rsidP="00A52308">
      <w:pPr>
        <w:pStyle w:val="BodyTextIndent2"/>
        <w:widowControl w:val="0"/>
        <w:numPr>
          <w:ilvl w:val="0"/>
          <w:numId w:val="31"/>
        </w:numPr>
        <w:spacing w:after="160" w:line="240" w:lineRule="auto"/>
        <w:rPr>
          <w:rFonts w:ascii="GHEA Grapalat" w:hAnsi="GHEA Grapalat"/>
          <w:i/>
          <w:sz w:val="24"/>
          <w:szCs w:val="24"/>
        </w:rPr>
      </w:pPr>
      <w:r w:rsidRPr="00B741F9">
        <w:rPr>
          <w:rFonts w:ascii="GHEA Grapalat" w:hAnsi="GHEA Grapalat"/>
          <w:sz w:val="24"/>
          <w:szCs w:val="24"/>
        </w:rPr>
        <w:t>не применим, если заявку подал только один участник, с которым заключается договор;</w:t>
      </w:r>
    </w:p>
    <w:p w14:paraId="23C2F376" w14:textId="77777777" w:rsidR="00A52308" w:rsidRPr="00B741F9" w:rsidRDefault="00A52308" w:rsidP="00A52308">
      <w:pPr>
        <w:pStyle w:val="norm"/>
        <w:widowControl w:val="0"/>
        <w:numPr>
          <w:ilvl w:val="0"/>
          <w:numId w:val="31"/>
        </w:numPr>
        <w:spacing w:line="240" w:lineRule="auto"/>
        <w:ind w:left="142" w:firstLine="863"/>
        <w:rPr>
          <w:rFonts w:ascii="GHEA Grapalat" w:hAnsi="GHEA Grapalat"/>
          <w:sz w:val="24"/>
          <w:szCs w:val="24"/>
        </w:rPr>
      </w:pPr>
      <w:r w:rsidRPr="00B741F9">
        <w:rPr>
          <w:rFonts w:ascii="GHEA Grapalat" w:hAnsi="GHEA Grapalat"/>
          <w:sz w:val="24"/>
          <w:szCs w:val="24"/>
        </w:rPr>
        <w:t>применим также в том случае, когда заявку подал только один участник и она была</w:t>
      </w:r>
      <w:r w:rsidRPr="00B741F9">
        <w:rPr>
          <w:rFonts w:ascii="GHEA Grapalat" w:hAnsi="GHEA Grapalat"/>
          <w:szCs w:val="22"/>
        </w:rPr>
        <w:t xml:space="preserve"> </w:t>
      </w:r>
      <w:r w:rsidRPr="00B741F9">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902AC7E"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p>
    <w:p w14:paraId="46A02135" w14:textId="77777777" w:rsidR="00A52308" w:rsidRPr="00B741F9" w:rsidRDefault="00A52308" w:rsidP="00A52308">
      <w:pPr>
        <w:pStyle w:val="norm"/>
        <w:widowControl w:val="0"/>
        <w:tabs>
          <w:tab w:val="left" w:pos="1276"/>
        </w:tabs>
        <w:spacing w:line="240" w:lineRule="auto"/>
        <w:ind w:left="142" w:firstLine="0"/>
        <w:rPr>
          <w:rFonts w:ascii="GHEA Grapalat" w:hAnsi="GHEA Grapalat"/>
          <w:sz w:val="24"/>
          <w:szCs w:val="24"/>
        </w:rPr>
      </w:pPr>
      <w:r w:rsidRPr="00B741F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826DA61" w14:textId="77777777" w:rsidR="00A52308" w:rsidRPr="00B741F9" w:rsidRDefault="00A52308" w:rsidP="00A52308">
      <w:pPr>
        <w:widowControl w:val="0"/>
        <w:spacing w:after="160"/>
        <w:jc w:val="center"/>
        <w:rPr>
          <w:rFonts w:ascii="GHEA Grapalat" w:hAnsi="GHEA Grapalat"/>
          <w:b/>
        </w:rPr>
      </w:pPr>
    </w:p>
    <w:p w14:paraId="5AA9BD7C" w14:textId="77777777" w:rsidR="00D544C1" w:rsidRPr="00A52308"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w:t>
      </w:r>
      <w:r w:rsidRPr="00003FAD">
        <w:rPr>
          <w:rFonts w:ascii="GHEA Grapalat" w:hAnsi="GHEA Grapalat"/>
          <w:color w:val="000000" w:themeColor="text1"/>
        </w:rPr>
        <w:lastRenderedPageBreak/>
        <w:t>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w:t>
      </w:r>
      <w:r w:rsidR="004C0E39" w:rsidRPr="00003FAD">
        <w:rPr>
          <w:rFonts w:ascii="GHEA Grapalat" w:hAnsi="GHEA Grapalat"/>
          <w:color w:val="000000" w:themeColor="text1"/>
        </w:rPr>
        <w:lastRenderedPageBreak/>
        <w:t xml:space="preserve">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28BA9AA5" w14:textId="77777777" w:rsidR="00C909C5" w:rsidRPr="00CF6994" w:rsidRDefault="00C909C5" w:rsidP="00C909C5">
      <w:pPr>
        <w:widowControl w:val="0"/>
        <w:tabs>
          <w:tab w:val="left" w:pos="1276"/>
        </w:tabs>
        <w:spacing w:after="160"/>
        <w:ind w:firstLine="567"/>
        <w:jc w:val="both"/>
        <w:rPr>
          <w:ins w:id="7"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lang w:val="hy-AM"/>
        </w:rPr>
        <w:t xml:space="preserve"> </w:t>
      </w:r>
      <w:r w:rsidRPr="00060567">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06CB50B7" w14:textId="77777777" w:rsidR="00E96118" w:rsidRPr="00003FAD" w:rsidRDefault="00E96118" w:rsidP="00E9611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2.4.</w:t>
      </w:r>
      <w:r w:rsidRPr="00003FAD">
        <w:rPr>
          <w:rFonts w:ascii="GHEA Grapalat" w:hAnsi="GHEA Grapalat"/>
          <w:color w:val="000000" w:themeColor="text1"/>
        </w:rPr>
        <w:tab/>
      </w:r>
      <w:r w:rsidRPr="00137EDD">
        <w:rPr>
          <w:rFonts w:ascii="GHEA Grapalat" w:hAnsi="GHEA Grapalat"/>
          <w:color w:val="000000" w:themeColor="text1"/>
        </w:rPr>
        <w:t>цена за единицу по типу собственности и площади согласно приложению № 2.1</w:t>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 xml:space="preserve">Вместо оригиналов документов, включенных в заявку, могут быть </w:t>
      </w:r>
      <w:r w:rsidR="008626E5" w:rsidRPr="00003FAD">
        <w:rPr>
          <w:rFonts w:ascii="GHEA Grapalat" w:hAnsi="GHEA Grapalat"/>
          <w:color w:val="000000" w:themeColor="text1"/>
        </w:rPr>
        <w:lastRenderedPageBreak/>
        <w:t>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275582B6"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D43AD6">
        <w:rPr>
          <w:rFonts w:ascii="GHEA Grapalat" w:hAnsi="GHEA Grapalat"/>
          <w:b/>
          <w:color w:val="000000" w:themeColor="text1"/>
          <w:sz w:val="22"/>
          <w:szCs w:val="22"/>
          <w:lang w:val="hy-AM"/>
        </w:rPr>
        <w:t>ԵՔ-ԳՀԾՁԲ-26/15</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962D86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D43AD6">
        <w:rPr>
          <w:rFonts w:ascii="GHEA Grapalat" w:hAnsi="GHEA Grapalat"/>
          <w:b/>
          <w:color w:val="000000" w:themeColor="text1"/>
          <w:sz w:val="22"/>
          <w:szCs w:val="22"/>
          <w:lang w:val="hy-AM"/>
        </w:rPr>
        <w:t>ԵՔ-ԳՀԾՁԲ-26/15</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74A32954"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5C1E815F"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1287E84F"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342F0D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4228D3E1"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5"/>
        <w:gridCol w:w="2218"/>
        <w:gridCol w:w="1701"/>
        <w:gridCol w:w="1559"/>
        <w:gridCol w:w="2598"/>
      </w:tblGrid>
      <w:tr w:rsidR="00003FAD" w:rsidRPr="00003FAD" w14:paraId="2CE87B47" w14:textId="77777777" w:rsidTr="00CE724E">
        <w:trPr>
          <w:trHeight w:val="916"/>
          <w:jc w:val="center"/>
        </w:trPr>
        <w:tc>
          <w:tcPr>
            <w:tcW w:w="1705"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2218"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CE724E">
        <w:trPr>
          <w:jc w:val="center"/>
        </w:trPr>
        <w:tc>
          <w:tcPr>
            <w:tcW w:w="1705"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2218"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C64EE1" w:rsidRPr="00003FAD" w14:paraId="14BBB327" w14:textId="77777777" w:rsidTr="00CE724E">
        <w:trPr>
          <w:trHeight w:val="20"/>
          <w:jc w:val="center"/>
        </w:trPr>
        <w:tc>
          <w:tcPr>
            <w:tcW w:w="1705" w:type="dxa"/>
            <w:tcBorders>
              <w:top w:val="single" w:sz="4" w:space="0" w:color="auto"/>
              <w:left w:val="single" w:sz="4" w:space="0" w:color="auto"/>
              <w:bottom w:val="single" w:sz="4" w:space="0" w:color="auto"/>
              <w:right w:val="single" w:sz="4" w:space="0" w:color="auto"/>
            </w:tcBorders>
            <w:vAlign w:val="center"/>
          </w:tcPr>
          <w:p w14:paraId="699F58B8" w14:textId="77777777" w:rsidR="00C64EE1" w:rsidRPr="00187843" w:rsidRDefault="00C64EE1" w:rsidP="00C64EE1">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C64EE1" w:rsidRPr="00187843" w:rsidRDefault="00C64EE1" w:rsidP="00C64EE1">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2218" w:type="dxa"/>
            <w:tcBorders>
              <w:top w:val="single" w:sz="4" w:space="0" w:color="auto"/>
              <w:left w:val="single" w:sz="4" w:space="0" w:color="auto"/>
              <w:bottom w:val="single" w:sz="4" w:space="0" w:color="auto"/>
              <w:right w:val="single" w:sz="4" w:space="0" w:color="auto"/>
            </w:tcBorders>
          </w:tcPr>
          <w:p w14:paraId="46EDEAE3" w14:textId="762731AB" w:rsidR="00C64EE1" w:rsidRPr="009A3A1B" w:rsidRDefault="00D43AD6" w:rsidP="00C64EE1">
            <w:pPr>
              <w:widowControl w:val="0"/>
              <w:rPr>
                <w:rFonts w:ascii="GHEA Grapalat" w:hAnsi="GHEA Grapalat"/>
                <w:color w:val="000000" w:themeColor="text1"/>
                <w:sz w:val="16"/>
                <w:szCs w:val="16"/>
              </w:rPr>
            </w:pPr>
            <w:r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p>
        </w:tc>
        <w:tc>
          <w:tcPr>
            <w:tcW w:w="1701" w:type="dxa"/>
            <w:tcBorders>
              <w:top w:val="single" w:sz="4" w:space="0" w:color="auto"/>
              <w:left w:val="single" w:sz="4" w:space="0" w:color="auto"/>
              <w:bottom w:val="single" w:sz="4" w:space="0" w:color="auto"/>
              <w:right w:val="single" w:sz="4" w:space="0" w:color="auto"/>
            </w:tcBorders>
          </w:tcPr>
          <w:p w14:paraId="3058D0CC" w14:textId="77777777" w:rsidR="00C64EE1" w:rsidRPr="00003FAD" w:rsidRDefault="00C64EE1" w:rsidP="00C64EE1">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A4EDCC7" w14:textId="77777777" w:rsidR="00C64EE1" w:rsidRPr="00003FAD" w:rsidRDefault="00C64EE1" w:rsidP="00C64EE1">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E78A0C0" w14:textId="77777777" w:rsidR="00C64EE1" w:rsidRPr="00003FAD" w:rsidRDefault="00C64EE1" w:rsidP="00C64EE1">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2E1A64AB" w14:textId="77777777" w:rsidR="00CE724E" w:rsidRDefault="00CE724E" w:rsidP="00A77CB2">
      <w:pPr>
        <w:jc w:val="both"/>
        <w:rPr>
          <w:rFonts w:ascii="GHEA Grapalat" w:hAnsi="GHEA Grapalat"/>
          <w:i/>
          <w:color w:val="000000" w:themeColor="text1"/>
          <w:sz w:val="22"/>
          <w:szCs w:val="22"/>
        </w:rPr>
      </w:pPr>
    </w:p>
    <w:p w14:paraId="74BA558F" w14:textId="77777777" w:rsidR="00CE724E" w:rsidRDefault="00CE724E" w:rsidP="00A77CB2">
      <w:pPr>
        <w:jc w:val="both"/>
        <w:rPr>
          <w:rFonts w:ascii="GHEA Grapalat" w:hAnsi="GHEA Grapalat"/>
          <w:i/>
          <w:color w:val="000000" w:themeColor="text1"/>
          <w:sz w:val="22"/>
          <w:szCs w:val="22"/>
        </w:rPr>
      </w:pPr>
    </w:p>
    <w:p w14:paraId="33D12A1B" w14:textId="77777777" w:rsidR="00CE724E" w:rsidRDefault="00CE724E" w:rsidP="00A77CB2">
      <w:pPr>
        <w:jc w:val="both"/>
        <w:rPr>
          <w:rFonts w:ascii="GHEA Grapalat" w:hAnsi="GHEA Grapalat"/>
          <w:i/>
          <w:color w:val="000000" w:themeColor="text1"/>
          <w:sz w:val="22"/>
          <w:szCs w:val="22"/>
        </w:rPr>
      </w:pPr>
    </w:p>
    <w:p w14:paraId="643DB492" w14:textId="77777777" w:rsidR="00CE724E" w:rsidRDefault="00CE724E"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66B61F7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308B89EC"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w:t>
      </w:r>
      <w:r w:rsidRPr="00003FAD">
        <w:rPr>
          <w:rFonts w:ascii="GHEA Grapalat" w:hAnsi="GHEA Grapalat"/>
          <w:color w:val="000000" w:themeColor="text1"/>
          <w:sz w:val="22"/>
          <w:szCs w:val="22"/>
        </w:rPr>
        <w:lastRenderedPageBreak/>
        <w:t xml:space="preserve">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lastRenderedPageBreak/>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78A7918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335FC89"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D43AD6">
        <w:rPr>
          <w:rFonts w:ascii="GHEA Grapalat" w:hAnsi="GHEA Grapalat"/>
          <w:b/>
          <w:color w:val="000000" w:themeColor="text1"/>
          <w:sz w:val="22"/>
          <w:szCs w:val="22"/>
          <w:lang w:val="hy-AM"/>
        </w:rPr>
        <w:t>ԵՔ-ԳՀԾՁԲ-26/15</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01EDF9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1747DD09"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w:t>
      </w:r>
      <w:r w:rsidR="00F30801">
        <w:rPr>
          <w:rFonts w:ascii="GHEA Grapalat" w:hAnsi="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69414219"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D43AD6">
        <w:rPr>
          <w:rFonts w:ascii="GHEA Grapalat" w:hAnsi="GHEA Grapalat"/>
          <w:b/>
          <w:color w:val="000000" w:themeColor="text1"/>
          <w:sz w:val="22"/>
          <w:szCs w:val="22"/>
          <w:lang w:val="hy-AM"/>
        </w:rPr>
        <w:t>ԵՔ-ԳՀԾՁԲ-26/15</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4E28496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7758E">
              <w:rPr>
                <w:rFonts w:ascii="GHEA Grapalat" w:hAnsi="GHEA Grapalat"/>
                <w:color w:val="000000" w:themeColor="text1"/>
              </w:rPr>
              <w:t>202</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3F4AE6B3"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AB0BFB" w:rsidRPr="00B453F7">
        <w:rPr>
          <w:b/>
        </w:rPr>
        <w:t>услуг</w:t>
      </w:r>
      <w:r w:rsidR="00AB0BFB">
        <w:rPr>
          <w:rFonts w:asciiTheme="minorHAnsi" w:hAnsiTheme="minorHAnsi"/>
          <w:b/>
        </w:rPr>
        <w:t>и</w:t>
      </w:r>
      <w:r w:rsidR="00AB0BFB" w:rsidRPr="00B453F7">
        <w:rPr>
          <w:b/>
          <w:lang w:val="hy-AM"/>
        </w:rPr>
        <w:t xml:space="preserve">  </w:t>
      </w:r>
      <w:r w:rsidR="00AB0BFB" w:rsidRPr="00B453F7">
        <w:rPr>
          <w:b/>
        </w:rPr>
        <w:t xml:space="preserve"> </w:t>
      </w:r>
      <w:r w:rsidR="00D43AD6"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r w:rsidR="00D43AD6"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0F4C59C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AB0BFB">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355268DE"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160B948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CE724E">
        <w:rPr>
          <w:rFonts w:ascii="GHEA Grapalat" w:hAnsi="GHEA Grapalat"/>
          <w:color w:val="000000" w:themeColor="text1"/>
        </w:rPr>
        <w:t>0,5</w:t>
      </w:r>
      <w:r w:rsidRPr="00003FAD">
        <w:rPr>
          <w:rFonts w:ascii="GHEA Grapalat" w:hAnsi="GHEA Grapalat"/>
          <w:color w:val="000000" w:themeColor="text1"/>
        </w:rPr>
        <w:t xml:space="preserve"> (</w:t>
      </w:r>
      <w:r w:rsidR="003B3AA4">
        <w:rPr>
          <w:rFonts w:ascii="GHEA Grapalat" w:hAnsi="GHEA Grapalat"/>
          <w:color w:val="000000" w:themeColor="text1"/>
        </w:rPr>
        <w:t xml:space="preserve"> </w:t>
      </w:r>
      <w:r w:rsidR="00CE724E" w:rsidRPr="00003FAD">
        <w:rPr>
          <w:rFonts w:ascii="GHEA Grapalat" w:hAnsi="GHEA Grapalat"/>
          <w:color w:val="000000" w:themeColor="text1"/>
        </w:rPr>
        <w:t>ноль целых пят</w:t>
      </w:r>
      <w:r w:rsidR="00CE724E">
        <w:rPr>
          <w:rFonts w:ascii="GHEA Grapalat" w:hAnsi="GHEA Grapalat"/>
          <w:color w:val="000000" w:themeColor="text1"/>
        </w:rPr>
        <w:t>ь</w:t>
      </w:r>
      <w:r w:rsidR="00CE724E" w:rsidRPr="00003FAD">
        <w:rPr>
          <w:rFonts w:ascii="GHEA Grapalat" w:hAnsi="GHEA Grapalat"/>
          <w:color w:val="000000" w:themeColor="text1"/>
        </w:rPr>
        <w:t xml:space="preserve"> </w:t>
      </w:r>
      <w:r w:rsidR="00CE724E">
        <w:rPr>
          <w:rFonts w:ascii="GHEA Grapalat" w:hAnsi="GHEA Grapalat"/>
          <w:color w:val="000000" w:themeColor="text1"/>
        </w:rPr>
        <w:t>деся</w:t>
      </w:r>
      <w:r w:rsidR="00CE724E" w:rsidRPr="00003FAD">
        <w:rPr>
          <w:rFonts w:ascii="GHEA Grapalat" w:hAnsi="GHEA Grapalat"/>
          <w:color w:val="000000" w:themeColor="text1"/>
        </w:rPr>
        <w:t>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4AD9870B"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CE724E">
        <w:rPr>
          <w:rFonts w:ascii="GHEA Grapalat" w:hAnsi="GHEA Grapalat"/>
          <w:color w:val="000000" w:themeColor="text1"/>
        </w:rPr>
        <w:t>0</w:t>
      </w:r>
      <w:r w:rsidRPr="00003FAD">
        <w:rPr>
          <w:rFonts w:ascii="GHEA Grapalat" w:hAnsi="GHEA Grapalat"/>
          <w:color w:val="000000" w:themeColor="text1"/>
        </w:rPr>
        <w:t>5 (ноль целых пя</w:t>
      </w:r>
      <w:r w:rsidR="00CE724E">
        <w:rPr>
          <w:rFonts w:ascii="GHEA Grapalat" w:hAnsi="GHEA Grapalat"/>
          <w:color w:val="000000" w:themeColor="text1"/>
        </w:rPr>
        <w:t>т</w:t>
      </w:r>
      <w:r w:rsidR="00C909C5">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2ECAF45"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7.6.</w:t>
      </w:r>
      <w:r w:rsidRPr="00B741F9">
        <w:rPr>
          <w:rFonts w:ascii="GHEA Grapalat" w:hAnsi="GHEA Grapalat"/>
        </w:rPr>
        <w:tab/>
        <w:t>Если договор осуществляется посредством заключения субподрядного договора:</w:t>
      </w:r>
    </w:p>
    <w:p w14:paraId="3D0CB9CA" w14:textId="77777777"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1)</w:t>
      </w:r>
      <w:r w:rsidRPr="00B741F9">
        <w:rPr>
          <w:rFonts w:ascii="GHEA Grapalat" w:hAnsi="GHEA Grapalat"/>
        </w:rPr>
        <w:tab/>
        <w:t>Исполнитель несет ответственность за неисполнение или ненадлежащее исполнение обязательств субподрядчика;</w:t>
      </w:r>
    </w:p>
    <w:p w14:paraId="2C405E6A" w14:textId="5A66534F" w:rsidR="00A52308" w:rsidRPr="00B741F9" w:rsidRDefault="00A52308" w:rsidP="00A52308">
      <w:pPr>
        <w:widowControl w:val="0"/>
        <w:tabs>
          <w:tab w:val="left" w:pos="1134"/>
        </w:tabs>
        <w:spacing w:after="160" w:line="377" w:lineRule="auto"/>
        <w:ind w:firstLine="567"/>
        <w:jc w:val="both"/>
        <w:rPr>
          <w:rFonts w:ascii="GHEA Grapalat" w:hAnsi="GHEA Grapalat"/>
        </w:rPr>
      </w:pPr>
      <w:r w:rsidRPr="00B741F9">
        <w:rPr>
          <w:rFonts w:ascii="GHEA Grapalat" w:hAnsi="GHEA Grapalat"/>
        </w:rPr>
        <w:t>2)</w:t>
      </w:r>
      <w:r w:rsidRPr="00B741F9">
        <w:rPr>
          <w:rFonts w:ascii="GHEA Grapalat" w:hAnsi="GHEA Grapalat"/>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w:t>
      </w:r>
      <w:r w:rsidR="0087758E">
        <w:rPr>
          <w:rFonts w:ascii="GHEA Grapalat" w:hAnsi="GHEA Grapalat"/>
        </w:rPr>
        <w:t>2025</w:t>
      </w:r>
      <w:r w:rsidRPr="00B741F9">
        <w:rPr>
          <w:rFonts w:ascii="GHEA Grapalat" w:hAnsi="GHEA Grapalat"/>
        </w:rPr>
        <w:t xml:space="preserve"> № 817-А</w:t>
      </w:r>
      <w:r w:rsidRPr="00B741F9">
        <w:rPr>
          <w:rStyle w:val="FootnoteReference"/>
          <w:rFonts w:ascii="GHEA Grapalat" w:hAnsi="GHEA Grapalat"/>
        </w:rPr>
        <w:footnoteReference w:customMarkFollows="1" w:id="11"/>
        <w:t>23</w:t>
      </w:r>
      <w:r w:rsidRPr="00B741F9">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5074F7A0"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w:t>
      </w:r>
      <w:r w:rsidRPr="000C58D3">
        <w:rPr>
          <w:rFonts w:ascii="GHEA Grapalat" w:hAnsi="GHEA Grapalat"/>
        </w:rPr>
        <w:lastRenderedPageBreak/>
        <w:t>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24CA06C"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0B32D45" w14:textId="77777777" w:rsidR="0041572A" w:rsidRPr="000C58D3"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34DC8855" w14:textId="77777777" w:rsidR="0041572A" w:rsidRDefault="0041572A" w:rsidP="0041572A">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C55141D" w14:textId="2C387B5D" w:rsidR="000619E7" w:rsidRPr="000619E7" w:rsidRDefault="000619E7" w:rsidP="000619E7">
      <w:pPr>
        <w:widowControl w:val="0"/>
        <w:spacing w:after="160" w:line="360" w:lineRule="auto"/>
        <w:rPr>
          <w:rFonts w:ascii="GHEA Grapalat" w:hAnsi="GHEA Grapalat"/>
          <w:bCs/>
        </w:rPr>
      </w:pPr>
      <w:r w:rsidRPr="000619E7">
        <w:rPr>
          <w:rFonts w:ascii="GHEA Grapalat" w:hAnsi="GHEA Grapalat"/>
          <w:bCs/>
        </w:rPr>
        <w:t>7.1</w:t>
      </w:r>
      <w:r>
        <w:rPr>
          <w:rFonts w:ascii="GHEA Grapalat" w:hAnsi="GHEA Grapalat"/>
          <w:bCs/>
        </w:rPr>
        <w:t>6</w:t>
      </w:r>
      <w:r w:rsidRPr="000619E7">
        <w:rPr>
          <w:rFonts w:ascii="GHEA Grapalat" w:hAnsi="GHEA Grapalat"/>
          <w:bCs/>
        </w:rPr>
        <w:t>.</w:t>
      </w:r>
      <w:r w:rsidRPr="000619E7">
        <w:rPr>
          <w:rFonts w:ascii="GHEA Grapalat" w:hAnsi="GHEA Grapalat"/>
          <w:bCs/>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w:t>
      </w:r>
      <w:r w:rsidRPr="000619E7">
        <w:rPr>
          <w:rFonts w:ascii="GHEA Grapalat" w:hAnsi="GHEA Grapalat"/>
          <w:bCs/>
        </w:rPr>
        <w:lastRenderedPageBreak/>
        <w:t xml:space="preserve">объеме.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и предоставляет заказчику в течение </w:t>
      </w:r>
      <w:r w:rsidR="00704FEC">
        <w:rPr>
          <w:rFonts w:ascii="GHEA Grapalat" w:hAnsi="GHEA Grapalat"/>
          <w:bCs/>
        </w:rPr>
        <w:t>10</w:t>
      </w:r>
      <w:r w:rsidRPr="000619E7">
        <w:rPr>
          <w:rFonts w:ascii="GHEA Grapalat" w:hAnsi="GHEA Grapalat"/>
          <w:bCs/>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BEBB044" w14:textId="77777777" w:rsidR="000619E7" w:rsidRPr="000C58D3" w:rsidRDefault="000619E7" w:rsidP="0041572A">
      <w:pPr>
        <w:widowControl w:val="0"/>
        <w:spacing w:after="160" w:line="360" w:lineRule="auto"/>
        <w:rPr>
          <w:rFonts w:ascii="GHEA Grapalat" w:hAnsi="GHEA Grapalat"/>
          <w:bCs/>
        </w:rPr>
      </w:pP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7A812E14"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17060BA1"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2209"/>
        <w:gridCol w:w="2398"/>
        <w:gridCol w:w="1078"/>
        <w:gridCol w:w="1052"/>
        <w:gridCol w:w="854"/>
        <w:gridCol w:w="1760"/>
        <w:gridCol w:w="140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AB0BFB">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2209"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398" w:type="dxa"/>
            <w:vMerge w:val="restart"/>
            <w:vAlign w:val="center"/>
          </w:tcPr>
          <w:p w14:paraId="2C19534C" w14:textId="10CC284E"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r w:rsidR="00D43AD6">
              <w:rPr>
                <w:rFonts w:ascii="GHEA Grapalat" w:hAnsi="GHEA Grapalat"/>
                <w:color w:val="000000" w:themeColor="text1"/>
                <w:sz w:val="18"/>
                <w:szCs w:val="18"/>
              </w:rPr>
              <w:t>*</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854"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168"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AB0BFB">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209"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398"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854"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760"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40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EB7822" w:rsidRPr="00003FAD" w14:paraId="1446E2C5" w14:textId="77777777" w:rsidTr="00AB0BFB">
        <w:trPr>
          <w:trHeight w:val="277"/>
          <w:jc w:val="center"/>
        </w:trPr>
        <w:tc>
          <w:tcPr>
            <w:tcW w:w="508" w:type="dxa"/>
            <w:vAlign w:val="center"/>
          </w:tcPr>
          <w:p w14:paraId="3C9E8543" w14:textId="77777777" w:rsidR="00EB7822" w:rsidRPr="00A83B50" w:rsidRDefault="00EB7822" w:rsidP="00EB782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EB7822" w:rsidRPr="00003FAD" w:rsidRDefault="00EB7822" w:rsidP="00EB7822">
            <w:pPr>
              <w:widowControl w:val="0"/>
              <w:spacing w:after="120"/>
              <w:jc w:val="center"/>
              <w:rPr>
                <w:rFonts w:ascii="GHEA Grapalat" w:hAnsi="GHEA Grapalat"/>
                <w:color w:val="000000" w:themeColor="text1"/>
                <w:sz w:val="20"/>
              </w:rPr>
            </w:pPr>
          </w:p>
        </w:tc>
        <w:tc>
          <w:tcPr>
            <w:tcW w:w="2209" w:type="dxa"/>
          </w:tcPr>
          <w:p w14:paraId="119C8740" w14:textId="77777777" w:rsidR="00AB0BFB" w:rsidRDefault="00AB0BFB" w:rsidP="00AB0BFB">
            <w:pPr>
              <w:rPr>
                <w:rFonts w:ascii="Arial" w:hAnsi="Arial" w:cs="Arial"/>
                <w:color w:val="000000"/>
                <w:sz w:val="20"/>
                <w:szCs w:val="20"/>
              </w:rPr>
            </w:pPr>
            <w:r>
              <w:rPr>
                <w:rFonts w:ascii="Arial" w:hAnsi="Arial" w:cs="Arial"/>
                <w:color w:val="000000"/>
                <w:sz w:val="20"/>
                <w:szCs w:val="20"/>
              </w:rPr>
              <w:t>50721100/504</w:t>
            </w:r>
          </w:p>
          <w:p w14:paraId="3B85EE68" w14:textId="581E376F" w:rsidR="00EB7822" w:rsidRPr="00C64EE1" w:rsidRDefault="00EB7822" w:rsidP="00EB7822">
            <w:pPr>
              <w:pStyle w:val="ListParagraph"/>
              <w:widowControl w:val="0"/>
              <w:spacing w:after="120"/>
              <w:rPr>
                <w:rFonts w:ascii="GHEA Grapalat" w:hAnsi="GHEA Grapalat"/>
                <w:color w:val="000000" w:themeColor="text1"/>
                <w:sz w:val="20"/>
              </w:rPr>
            </w:pPr>
          </w:p>
        </w:tc>
        <w:tc>
          <w:tcPr>
            <w:tcW w:w="2398" w:type="dxa"/>
          </w:tcPr>
          <w:p w14:paraId="1C17E4A6" w14:textId="6B94A668" w:rsidR="00EB7822" w:rsidRPr="00003FAD" w:rsidRDefault="00D43AD6" w:rsidP="00EB7822">
            <w:pPr>
              <w:widowControl w:val="0"/>
              <w:spacing w:after="120"/>
              <w:jc w:val="center"/>
              <w:rPr>
                <w:rFonts w:ascii="GHEA Grapalat" w:hAnsi="GHEA Grapalat"/>
                <w:color w:val="000000" w:themeColor="text1"/>
                <w:sz w:val="20"/>
              </w:rPr>
            </w:pPr>
            <w:r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r w:rsidRPr="00003FAD">
              <w:rPr>
                <w:rFonts w:ascii="GHEA Grapalat" w:hAnsi="GHEA Grapalat"/>
                <w:color w:val="000000" w:themeColor="text1"/>
                <w:sz w:val="20"/>
              </w:rPr>
              <w:t xml:space="preserve"> </w:t>
            </w:r>
            <w:r>
              <w:rPr>
                <w:rFonts w:ascii="GHEA Grapalat" w:hAnsi="GHEA Grapalat"/>
                <w:color w:val="000000" w:themeColor="text1"/>
                <w:sz w:val="20"/>
              </w:rPr>
              <w:t>*</w:t>
            </w:r>
          </w:p>
        </w:tc>
        <w:tc>
          <w:tcPr>
            <w:tcW w:w="1078" w:type="dxa"/>
            <w:vAlign w:val="center"/>
          </w:tcPr>
          <w:p w14:paraId="5BAB781D" w14:textId="57FE7FE6" w:rsidR="00EB7822" w:rsidRPr="00003FAD" w:rsidRDefault="00EB7822" w:rsidP="00EB7822">
            <w:pPr>
              <w:widowControl w:val="0"/>
              <w:spacing w:after="120"/>
              <w:jc w:val="center"/>
              <w:rPr>
                <w:rFonts w:ascii="GHEA Grapalat" w:hAnsi="GHEA Grapalat"/>
                <w:color w:val="000000" w:themeColor="text1"/>
                <w:sz w:val="20"/>
              </w:rPr>
            </w:pPr>
            <w:r w:rsidRPr="00833CF4">
              <w:rPr>
                <w:sz w:val="16"/>
                <w:szCs w:val="16"/>
                <w:lang w:val="hy-AM"/>
              </w:rPr>
              <w:t>драм</w:t>
            </w:r>
          </w:p>
        </w:tc>
        <w:tc>
          <w:tcPr>
            <w:tcW w:w="1052" w:type="dxa"/>
            <w:vAlign w:val="center"/>
          </w:tcPr>
          <w:p w14:paraId="5C2BD922" w14:textId="57C19BF6" w:rsidR="00EB7822" w:rsidRPr="00003FAD" w:rsidRDefault="00EB7822" w:rsidP="00EB7822">
            <w:pPr>
              <w:widowControl w:val="0"/>
              <w:spacing w:after="120"/>
              <w:jc w:val="center"/>
              <w:rPr>
                <w:rFonts w:ascii="GHEA Grapalat" w:hAnsi="GHEA Grapalat"/>
                <w:color w:val="000000" w:themeColor="text1"/>
                <w:sz w:val="20"/>
              </w:rPr>
            </w:pPr>
          </w:p>
        </w:tc>
        <w:tc>
          <w:tcPr>
            <w:tcW w:w="854" w:type="dxa"/>
            <w:vAlign w:val="center"/>
          </w:tcPr>
          <w:p w14:paraId="1935DD13" w14:textId="516E4890" w:rsidR="00EB7822" w:rsidRPr="00003FAD" w:rsidRDefault="00EB7822" w:rsidP="00EB7822">
            <w:pPr>
              <w:widowControl w:val="0"/>
              <w:spacing w:after="120"/>
              <w:jc w:val="center"/>
              <w:rPr>
                <w:rFonts w:ascii="GHEA Grapalat" w:hAnsi="GHEA Grapalat"/>
                <w:color w:val="000000" w:themeColor="text1"/>
                <w:sz w:val="20"/>
              </w:rPr>
            </w:pPr>
            <w:r>
              <w:rPr>
                <w:rFonts w:ascii="GHEA Grapalat" w:hAnsi="GHEA Grapalat"/>
                <w:color w:val="000000" w:themeColor="text1"/>
                <w:sz w:val="20"/>
              </w:rPr>
              <w:t>1</w:t>
            </w:r>
          </w:p>
        </w:tc>
        <w:tc>
          <w:tcPr>
            <w:tcW w:w="1760" w:type="dxa"/>
          </w:tcPr>
          <w:p w14:paraId="0A45224E" w14:textId="09234CD7" w:rsidR="00AB0BFB" w:rsidRDefault="00D43AD6" w:rsidP="00AB0BFB">
            <w:pPr>
              <w:jc w:val="center"/>
              <w:rPr>
                <w:rFonts w:ascii="Sylfaen" w:hAnsi="Sylfaen" w:cs="Arial"/>
                <w:sz w:val="18"/>
                <w:szCs w:val="18"/>
              </w:rPr>
            </w:pPr>
            <w:r>
              <w:rPr>
                <w:rFonts w:ascii="Sylfaen" w:hAnsi="Sylfaen" w:cs="Arial"/>
                <w:sz w:val="18"/>
                <w:szCs w:val="18"/>
              </w:rPr>
              <w:t>г.Ереван</w:t>
            </w:r>
          </w:p>
          <w:p w14:paraId="426ECEB6" w14:textId="387F3EBA" w:rsidR="00EB7822" w:rsidRPr="00003FAD" w:rsidRDefault="00EB7822" w:rsidP="00EB7822">
            <w:pPr>
              <w:widowControl w:val="0"/>
              <w:spacing w:after="120"/>
              <w:jc w:val="center"/>
              <w:rPr>
                <w:rFonts w:ascii="GHEA Grapalat" w:hAnsi="GHEA Grapalat"/>
                <w:color w:val="000000" w:themeColor="text1"/>
                <w:sz w:val="20"/>
              </w:rPr>
            </w:pPr>
          </w:p>
        </w:tc>
        <w:tc>
          <w:tcPr>
            <w:tcW w:w="1408" w:type="dxa"/>
          </w:tcPr>
          <w:p w14:paraId="4EE34C11" w14:textId="77777777" w:rsidR="00AB0BFB" w:rsidRDefault="00AB0BFB" w:rsidP="00AB0BFB">
            <w:pPr>
              <w:jc w:val="center"/>
              <w:rPr>
                <w:rFonts w:ascii="Sylfaen" w:hAnsi="Sylfaen" w:cs="Arial"/>
                <w:sz w:val="18"/>
                <w:szCs w:val="18"/>
              </w:rPr>
            </w:pPr>
            <w:r>
              <w:rPr>
                <w:rFonts w:ascii="Sylfaen" w:hAnsi="Sylfaen" w:cs="Arial"/>
                <w:sz w:val="18"/>
                <w:szCs w:val="18"/>
              </w:rPr>
              <w:t>С даты вступления в силу Договора/ Соглашения до 25.12.2026 г. включительно.</w:t>
            </w:r>
          </w:p>
          <w:p w14:paraId="2FFCE76C" w14:textId="7E097996" w:rsidR="00EB7822" w:rsidRPr="00003FAD" w:rsidRDefault="00EB7822" w:rsidP="00EB7822">
            <w:pPr>
              <w:widowControl w:val="0"/>
              <w:spacing w:after="120"/>
              <w:jc w:val="center"/>
              <w:rPr>
                <w:rFonts w:ascii="GHEA Grapalat" w:hAnsi="GHEA Grapalat"/>
                <w:color w:val="000000" w:themeColor="text1"/>
                <w:sz w:val="20"/>
              </w:rPr>
            </w:pPr>
          </w:p>
        </w:tc>
      </w:tr>
    </w:tbl>
    <w:p w14:paraId="770B3449" w14:textId="04501F44" w:rsidR="00D43AD6" w:rsidRPr="00D87FA2" w:rsidRDefault="00D43AD6" w:rsidP="00D43AD6">
      <w:pPr>
        <w:jc w:val="center"/>
        <w:rPr>
          <w:rFonts w:ascii="GHEA Grapalat" w:hAnsi="GHEA Grapalat"/>
          <w:b/>
          <w:szCs w:val="22"/>
        </w:rPr>
      </w:pPr>
      <w:r>
        <w:rPr>
          <w:rFonts w:ascii="GHEA Grapalat" w:hAnsi="GHEA Grapalat"/>
          <w:b/>
          <w:szCs w:val="22"/>
        </w:rPr>
        <w:t>*</w:t>
      </w:r>
      <w:r w:rsidRPr="0030641D">
        <w:rPr>
          <w:rFonts w:ascii="GHEA Grapalat" w:hAnsi="GHEA Grapalat"/>
          <w:b/>
          <w:szCs w:val="22"/>
        </w:rPr>
        <w:t xml:space="preserve">ТЕХНИЧЕСКАЯ ХАРАКТЕРИСТИКА </w:t>
      </w:r>
    </w:p>
    <w:p w14:paraId="03E1DE04" w14:textId="77777777" w:rsidR="00D43AD6" w:rsidRPr="0030641D" w:rsidRDefault="00D43AD6" w:rsidP="00D43AD6">
      <w:pPr>
        <w:spacing w:line="276" w:lineRule="auto"/>
        <w:ind w:firstLine="720"/>
        <w:jc w:val="both"/>
        <w:rPr>
          <w:rFonts w:ascii="GHEA Grapalat" w:hAnsi="GHEA Grapalat"/>
          <w:szCs w:val="22"/>
        </w:rPr>
      </w:pPr>
      <w:r w:rsidRPr="0030641D">
        <w:rPr>
          <w:rFonts w:ascii="GHEA Grapalat" w:hAnsi="GHEA Grapalat"/>
          <w:szCs w:val="22"/>
        </w:rPr>
        <w:t xml:space="preserve"> Услуги по замеру (учету) зданий, сооружений, земельных участков, считающихся собственностью общины города Ереван, необходимо осуществлять и планы должны быть составлены в соответствии требованиям руководителя ком</w:t>
      </w:r>
      <w:r>
        <w:rPr>
          <w:rFonts w:ascii="GHEA Grapalat" w:hAnsi="GHEA Grapalat"/>
          <w:szCs w:val="22"/>
        </w:rPr>
        <w:t>итета кадастра РА от 08.04.2021</w:t>
      </w:r>
      <w:r w:rsidRPr="0030641D">
        <w:rPr>
          <w:rFonts w:ascii="GHEA Grapalat" w:hAnsi="GHEA Grapalat"/>
          <w:szCs w:val="22"/>
        </w:rPr>
        <w:t xml:space="preserve">г. в соответствии с установленными приказом </w:t>
      </w:r>
      <w:r w:rsidRPr="0030641D">
        <w:rPr>
          <w:rFonts w:ascii="GHEA Grapalat" w:hAnsi="GHEA Grapalat"/>
          <w:szCs w:val="22"/>
        </w:rPr>
        <w:lastRenderedPageBreak/>
        <w:t>N 75-Н обязательными требованиями и установленным порядком, представляемыми к плану земельного участка.</w:t>
      </w:r>
    </w:p>
    <w:p w14:paraId="0B0EFEEC" w14:textId="77777777" w:rsidR="00D43AD6" w:rsidRPr="0030641D" w:rsidRDefault="00D43AD6" w:rsidP="00D43AD6">
      <w:pPr>
        <w:jc w:val="center"/>
        <w:rPr>
          <w:rFonts w:ascii="GHEA Grapalat" w:hAnsi="GHEA Grapalat"/>
          <w:b/>
          <w:szCs w:val="22"/>
        </w:rPr>
      </w:pPr>
      <w:r w:rsidRPr="0030641D">
        <w:rPr>
          <w:rFonts w:ascii="GHEA Grapalat" w:hAnsi="GHEA Grapalat"/>
          <w:b/>
          <w:szCs w:val="22"/>
        </w:rPr>
        <w:t>ЭКСПЛУАТАЦИЯ ЗЕМЕЛЬНОГО УЧАСТКА, ФОРМА ПЛАНА ЗЕМЕЛЬНОГО УЧАСТКА И ТРЕБОВАНИЯ, ПРЕДЪЯВЛЯЕМЫЕ К ПЛАНУ</w:t>
      </w:r>
    </w:p>
    <w:p w14:paraId="59565170" w14:textId="77777777" w:rsidR="00D43AD6" w:rsidRPr="0030641D" w:rsidRDefault="00D43AD6" w:rsidP="00D43AD6">
      <w:pPr>
        <w:jc w:val="both"/>
        <w:rPr>
          <w:rFonts w:ascii="GHEA Grapalat" w:hAnsi="GHEA Grapalat"/>
          <w:szCs w:val="22"/>
        </w:rPr>
      </w:pPr>
      <w:r w:rsidRPr="0030641D">
        <w:rPr>
          <w:rFonts w:ascii="GHEA Grapalat" w:hAnsi="GHEA Grapalat"/>
          <w:szCs w:val="22"/>
        </w:rPr>
        <w:t>10</w:t>
      </w:r>
      <w:r w:rsidRPr="0030641D">
        <w:rPr>
          <w:rFonts w:ascii="GHEA Grapalat" w:hAnsi="GHEA Grapalat"/>
          <w:b/>
          <w:szCs w:val="22"/>
        </w:rPr>
        <w:t xml:space="preserve">. </w:t>
      </w:r>
      <w:r w:rsidRPr="0030641D">
        <w:rPr>
          <w:rFonts w:ascii="GHEA Grapalat" w:hAnsi="GHEA Grapalat"/>
          <w:szCs w:val="22"/>
        </w:rPr>
        <w:t>План земельного участка составляется в размерах земельного участка, переданного, предоставленного или получившего государственную регистрацию прав соответствующими правовыми актами, с указанием и нумерацией всех поворотных (переломных) пунктов, координат, длины между ними с горизонтальными проекциями.</w:t>
      </w:r>
    </w:p>
    <w:p w14:paraId="5F7F2E3F" w14:textId="77777777" w:rsidR="00D43AD6" w:rsidRPr="0030641D" w:rsidRDefault="00D43AD6" w:rsidP="00D43AD6">
      <w:pPr>
        <w:rPr>
          <w:rFonts w:ascii="GHEA Grapalat" w:hAnsi="GHEA Grapalat"/>
          <w:szCs w:val="22"/>
        </w:rPr>
      </w:pPr>
      <w:r w:rsidRPr="0030641D">
        <w:rPr>
          <w:szCs w:val="22"/>
        </w:rPr>
        <w:t xml:space="preserve">1) </w:t>
      </w:r>
      <w:r w:rsidRPr="0030641D">
        <w:rPr>
          <w:rFonts w:ascii="GHEA Grapalat" w:hAnsi="GHEA Grapalat"/>
          <w:szCs w:val="22"/>
        </w:rPr>
        <w:t>при наличии самовольно занятого земельного участка при выделенном в установленном законодательством РА порядке земельном участке необходимо очертить общую границу прерванными линиями. На плановом участке земельного участка чертится только выделенный в установленном законодательством РА порядке земельный участок.</w:t>
      </w:r>
    </w:p>
    <w:p w14:paraId="2D1E0AB1" w14:textId="77777777" w:rsidR="00D43AD6" w:rsidRPr="0030641D" w:rsidRDefault="00D43AD6" w:rsidP="00D43AD6">
      <w:pPr>
        <w:jc w:val="both"/>
        <w:rPr>
          <w:rFonts w:ascii="GHEA Grapalat" w:hAnsi="GHEA Grapalat"/>
          <w:szCs w:val="22"/>
        </w:rPr>
      </w:pPr>
      <w:r w:rsidRPr="0030641D">
        <w:rPr>
          <w:rFonts w:ascii="GHEA Grapalat" w:hAnsi="GHEA Grapalat"/>
          <w:szCs w:val="22"/>
        </w:rPr>
        <w:t>11. Объекты инфраструктур (подземные, наземные и воздушные пути трубопроводов газоснабжения, водоснабжения, канализации и иного назначения, кабельные линии электроснабжения, связи, автомобильные и железнодорожные дороги и линии коммуникаций других инфраструктур, их столбы, колодцы, другие прилегающие строения), земельные участки, выделенные для их строительства и обслуживания, по координатам поворотных пунктов отражаются в плане земельного участка, а находящиеся в их составе сооружения-в плане строений.</w:t>
      </w:r>
    </w:p>
    <w:p w14:paraId="748D000A" w14:textId="77777777" w:rsidR="00D43AD6" w:rsidRPr="0030641D" w:rsidRDefault="00D43AD6" w:rsidP="00D43AD6">
      <w:pPr>
        <w:jc w:val="both"/>
        <w:rPr>
          <w:rFonts w:ascii="GHEA Grapalat" w:hAnsi="GHEA Grapalat"/>
          <w:szCs w:val="22"/>
        </w:rPr>
      </w:pPr>
      <w:r w:rsidRPr="0030641D">
        <w:rPr>
          <w:rFonts w:ascii="GHEA Grapalat" w:hAnsi="GHEA Grapalat"/>
          <w:szCs w:val="22"/>
        </w:rPr>
        <w:t>12. В процессе списания земельного участка в внешних границах измеряются также все сооружения, находящиеся на земельном участке, которые пронумеровываются и по установке отражаются в плане земельного участка.</w:t>
      </w:r>
    </w:p>
    <w:p w14:paraId="6047745F" w14:textId="77777777" w:rsidR="00D43AD6" w:rsidRPr="0030641D" w:rsidRDefault="00D43AD6" w:rsidP="00D43AD6">
      <w:pPr>
        <w:jc w:val="both"/>
        <w:rPr>
          <w:rFonts w:ascii="GHEA Grapalat" w:hAnsi="GHEA Grapalat"/>
          <w:szCs w:val="22"/>
        </w:rPr>
      </w:pPr>
      <w:r w:rsidRPr="0030641D">
        <w:rPr>
          <w:rFonts w:ascii="GHEA Grapalat" w:hAnsi="GHEA Grapalat"/>
          <w:szCs w:val="22"/>
        </w:rPr>
        <w:t>13. В плане земельного участка внешние границы всех строений обозначаются непрерывными линиями.</w:t>
      </w:r>
    </w:p>
    <w:p w14:paraId="30483A5A" w14:textId="77777777" w:rsidR="00D43AD6" w:rsidRPr="0030641D" w:rsidRDefault="00D43AD6" w:rsidP="00D43AD6">
      <w:pPr>
        <w:jc w:val="both"/>
        <w:rPr>
          <w:rFonts w:ascii="GHEA Grapalat" w:hAnsi="GHEA Grapalat"/>
          <w:szCs w:val="22"/>
        </w:rPr>
      </w:pPr>
      <w:r w:rsidRPr="0030641D">
        <w:rPr>
          <w:rFonts w:ascii="GHEA Grapalat" w:hAnsi="GHEA Grapalat"/>
          <w:szCs w:val="22"/>
        </w:rPr>
        <w:t>14. Самовольно возведенные или принадлежащие другому лицу сооружения прорисовываются различными условными знаками, разъяснение по которым приводится в разделе «Дополнительные отметки " плана.</w:t>
      </w:r>
    </w:p>
    <w:p w14:paraId="5DF3605E" w14:textId="77777777" w:rsidR="00D43AD6" w:rsidRPr="0030641D" w:rsidRDefault="00D43AD6" w:rsidP="00D43AD6">
      <w:pPr>
        <w:jc w:val="both"/>
        <w:rPr>
          <w:rFonts w:ascii="GHEA Grapalat" w:hAnsi="GHEA Grapalat"/>
          <w:szCs w:val="22"/>
        </w:rPr>
      </w:pPr>
      <w:r w:rsidRPr="0030641D">
        <w:rPr>
          <w:rFonts w:ascii="GHEA Grapalat" w:hAnsi="GHEA Grapalat"/>
          <w:szCs w:val="22"/>
        </w:rPr>
        <w:t>15. Объяснение относительно других условных знаков, использованных в плане земельного участка, приводится в разделе ''Дополнительные отметки " плана.</w:t>
      </w:r>
    </w:p>
    <w:p w14:paraId="5CC4CF89" w14:textId="77777777" w:rsidR="00D43AD6" w:rsidRPr="0030641D" w:rsidRDefault="00D43AD6" w:rsidP="00D43AD6">
      <w:pPr>
        <w:jc w:val="both"/>
        <w:rPr>
          <w:rFonts w:ascii="GHEA Grapalat" w:hAnsi="GHEA Grapalat"/>
          <w:szCs w:val="22"/>
        </w:rPr>
      </w:pPr>
      <w:r w:rsidRPr="0030641D">
        <w:rPr>
          <w:rFonts w:ascii="GHEA Grapalat" w:hAnsi="GHEA Grapalat"/>
          <w:szCs w:val="22"/>
        </w:rPr>
        <w:t>16. Эти стены в плане земельного участка указываются по линиям, не отличающимся толщиной стены.</w:t>
      </w:r>
    </w:p>
    <w:p w14:paraId="055AAF5D" w14:textId="77777777" w:rsidR="00D43AD6" w:rsidRPr="0030641D" w:rsidRDefault="00D43AD6" w:rsidP="00D43AD6">
      <w:pPr>
        <w:jc w:val="both"/>
        <w:rPr>
          <w:rFonts w:ascii="GHEA Grapalat" w:hAnsi="GHEA Grapalat"/>
          <w:szCs w:val="22"/>
        </w:rPr>
      </w:pPr>
      <w:r w:rsidRPr="0030641D">
        <w:rPr>
          <w:rFonts w:ascii="GHEA Grapalat" w:hAnsi="GHEA Grapalat"/>
          <w:szCs w:val="22"/>
        </w:rPr>
        <w:t>17. Если на земельном участке есть территории, которые предоставляются заказчику на иных правах, то на чертеже эта территория прорисовывается и в разделе «Дополнительные отметки» плана делается соответствующая отметка о ее площади, о предоставлении другим правом.</w:t>
      </w:r>
    </w:p>
    <w:p w14:paraId="0306282E" w14:textId="77777777" w:rsidR="00D43AD6" w:rsidRPr="0030641D" w:rsidRDefault="00D43AD6" w:rsidP="00D43AD6">
      <w:pPr>
        <w:jc w:val="both"/>
        <w:rPr>
          <w:rFonts w:ascii="GHEA Grapalat" w:hAnsi="GHEA Grapalat"/>
          <w:szCs w:val="22"/>
        </w:rPr>
      </w:pPr>
      <w:r w:rsidRPr="0030641D">
        <w:rPr>
          <w:rFonts w:ascii="GHEA Grapalat" w:hAnsi="GHEA Grapalat"/>
          <w:szCs w:val="22"/>
        </w:rPr>
        <w:t>18. Если в зарегистрированном земельном участке построено новое строение, то по требованию заказчика может быть отмерено только новое строение, а если новое здание было построено при существующем строении, и оно вновь не подверглось изменениям, то по требованию заказчика измеряется только новое строение, которое в установленном порядке отражается в плане земельного участка., затем по требованию заказчика измеряется и направляется только помещение. Все незапланированные строения, получившие государственную регистрацию права в плане земельного участка, в проекте изображаются по положению на электронной кадастровой карте.</w:t>
      </w:r>
    </w:p>
    <w:p w14:paraId="1E401254" w14:textId="77777777" w:rsidR="00D43AD6" w:rsidRPr="0030641D" w:rsidRDefault="00D43AD6" w:rsidP="00D43AD6">
      <w:pPr>
        <w:jc w:val="both"/>
        <w:rPr>
          <w:rFonts w:ascii="GHEA Grapalat" w:hAnsi="GHEA Grapalat"/>
          <w:szCs w:val="22"/>
        </w:rPr>
      </w:pPr>
      <w:r w:rsidRPr="0030641D">
        <w:rPr>
          <w:rFonts w:ascii="GHEA Grapalat" w:hAnsi="GHEA Grapalat"/>
          <w:szCs w:val="22"/>
        </w:rPr>
        <w:lastRenderedPageBreak/>
        <w:t>19. План разделяемого земельного участка представляется по схеме (форма 2) следующим образом: изображается общий земельный участок, разделенный на отдельные части, которые прорисовываются и пронумеровываются.</w:t>
      </w:r>
      <w:r w:rsidRPr="0030641D">
        <w:rPr>
          <w:szCs w:val="22"/>
        </w:rPr>
        <w:t xml:space="preserve"> </w:t>
      </w:r>
      <w:r w:rsidRPr="0030641D">
        <w:rPr>
          <w:rFonts w:ascii="GHEA Grapalat" w:hAnsi="GHEA Grapalat"/>
          <w:szCs w:val="22"/>
        </w:rPr>
        <w:t>В случае разделения земельного участка на более чем две единицы для различных земельных участков штрих-код должен отличаться друг от друга. Для каждой разделяемой части в установленном порядке составляется также план выделенного земельного участка (Форма 1). Схема разделения для всех разделяемых частей остается прежней.</w:t>
      </w:r>
    </w:p>
    <w:p w14:paraId="1B0BDB0A" w14:textId="77777777" w:rsidR="00D43AD6" w:rsidRPr="0030641D" w:rsidRDefault="00D43AD6" w:rsidP="00D43AD6">
      <w:pPr>
        <w:jc w:val="both"/>
        <w:rPr>
          <w:rFonts w:ascii="GHEA Grapalat" w:hAnsi="GHEA Grapalat"/>
          <w:szCs w:val="22"/>
        </w:rPr>
      </w:pPr>
      <w:r w:rsidRPr="0030641D">
        <w:rPr>
          <w:rFonts w:ascii="GHEA Grapalat" w:hAnsi="GHEA Grapalat"/>
          <w:szCs w:val="22"/>
        </w:rPr>
        <w:t>20. План соединяемых земельных участков представляется по схеме (форма 2), на которой изображаются объединяемые земельные участки и пронумеровываются.</w:t>
      </w:r>
      <w:r w:rsidRPr="0030641D">
        <w:rPr>
          <w:szCs w:val="22"/>
        </w:rPr>
        <w:t xml:space="preserve"> </w:t>
      </w:r>
      <w:r w:rsidRPr="0030641D">
        <w:rPr>
          <w:rFonts w:ascii="GHEA Grapalat" w:hAnsi="GHEA Grapalat"/>
          <w:szCs w:val="22"/>
        </w:rPr>
        <w:t>В порядке, установленном для объединенного земельного участка, составляется отдельный план (форма 1).</w:t>
      </w:r>
    </w:p>
    <w:p w14:paraId="30DED3CB" w14:textId="77777777" w:rsidR="00D43AD6" w:rsidRPr="0030641D" w:rsidRDefault="00D43AD6" w:rsidP="00D43AD6">
      <w:pPr>
        <w:jc w:val="both"/>
        <w:rPr>
          <w:rFonts w:ascii="GHEA Grapalat" w:hAnsi="GHEA Grapalat"/>
          <w:szCs w:val="22"/>
        </w:rPr>
      </w:pPr>
      <w:r w:rsidRPr="0030641D">
        <w:rPr>
          <w:rFonts w:ascii="GHEA Grapalat" w:hAnsi="GHEA Grapalat"/>
          <w:szCs w:val="22"/>
        </w:rPr>
        <w:t>21. План земельного участка составляется в форме, представленной в форме 1.</w:t>
      </w:r>
    </w:p>
    <w:p w14:paraId="6F6FDF52" w14:textId="77777777" w:rsidR="00D43AD6" w:rsidRPr="0030641D" w:rsidRDefault="00D43AD6" w:rsidP="00D43AD6">
      <w:pPr>
        <w:jc w:val="both"/>
        <w:rPr>
          <w:rFonts w:ascii="GHEA Grapalat" w:hAnsi="GHEA Grapalat"/>
          <w:szCs w:val="22"/>
        </w:rPr>
      </w:pPr>
      <w:r w:rsidRPr="0030641D">
        <w:rPr>
          <w:rFonts w:ascii="GHEA Grapalat" w:hAnsi="GHEA Grapalat"/>
          <w:szCs w:val="22"/>
        </w:rPr>
        <w:t>22. Для составления плана земельного участка должны быть заполнены и соблюдены следующие требования.</w:t>
      </w:r>
    </w:p>
    <w:p w14:paraId="31D73F0E" w14:textId="77777777" w:rsidR="00D43AD6" w:rsidRPr="0030641D" w:rsidRDefault="00D43AD6" w:rsidP="00D43AD6">
      <w:pPr>
        <w:jc w:val="both"/>
        <w:rPr>
          <w:rFonts w:ascii="GHEA Grapalat" w:hAnsi="GHEA Grapalat"/>
          <w:szCs w:val="22"/>
        </w:rPr>
      </w:pPr>
      <w:r w:rsidRPr="0030641D">
        <w:rPr>
          <w:rFonts w:ascii="GHEA Grapalat" w:hAnsi="GHEA Grapalat"/>
          <w:szCs w:val="22"/>
        </w:rPr>
        <w:t>1) на первой странице плана земельного участка с заглавными буквами «план земельного участка» в левой части нижней части заполняются данные собственника (имя, фамилия физического лица или наименование юридического лица).</w:t>
      </w:r>
    </w:p>
    <w:p w14:paraId="299AD614" w14:textId="77777777" w:rsidR="00D43AD6" w:rsidRPr="0030641D" w:rsidRDefault="00D43AD6" w:rsidP="00D43AD6">
      <w:pPr>
        <w:jc w:val="both"/>
        <w:rPr>
          <w:rFonts w:ascii="GHEA Grapalat" w:hAnsi="GHEA Grapalat"/>
          <w:szCs w:val="22"/>
        </w:rPr>
      </w:pPr>
      <w:r w:rsidRPr="0030641D">
        <w:rPr>
          <w:rFonts w:ascii="GHEA Grapalat" w:hAnsi="GHEA Grapalat"/>
          <w:szCs w:val="22"/>
        </w:rPr>
        <w:t>2) в строке " область, муниципалитет, адрес " заполняется место нахождения или адрес земельного участка.</w:t>
      </w:r>
    </w:p>
    <w:p w14:paraId="34137683" w14:textId="77777777" w:rsidR="00D43AD6" w:rsidRPr="0030641D" w:rsidRDefault="00D43AD6" w:rsidP="00D43AD6">
      <w:pPr>
        <w:jc w:val="both"/>
        <w:rPr>
          <w:rFonts w:ascii="GHEA Grapalat" w:hAnsi="GHEA Grapalat"/>
          <w:szCs w:val="22"/>
        </w:rPr>
      </w:pPr>
      <w:r w:rsidRPr="0030641D">
        <w:rPr>
          <w:rFonts w:ascii="GHEA Grapalat" w:hAnsi="GHEA Grapalat"/>
          <w:szCs w:val="22"/>
        </w:rPr>
        <w:t>3) при предоставлении земельных участков, являющихся муниципальной или государственной собственностью, а также при исправлении в установленном порядке кадастровой карты в верхнем правом углу плана в строке «утверждаю» заполняется имя, фамилия главы муниципалитета, подписывается руководителем муниципалитета и опечатывается.</w:t>
      </w:r>
    </w:p>
    <w:p w14:paraId="69B650BC" w14:textId="77777777" w:rsidR="00D43AD6" w:rsidRPr="0030641D" w:rsidRDefault="00D43AD6" w:rsidP="00D43AD6">
      <w:pPr>
        <w:jc w:val="both"/>
        <w:rPr>
          <w:rFonts w:ascii="GHEA Grapalat" w:hAnsi="GHEA Grapalat"/>
          <w:szCs w:val="22"/>
        </w:rPr>
      </w:pPr>
      <w:r w:rsidRPr="0030641D">
        <w:rPr>
          <w:rFonts w:ascii="GHEA Grapalat" w:hAnsi="GHEA Grapalat"/>
          <w:szCs w:val="22"/>
        </w:rPr>
        <w:t>4) поворотные (переломные) точки земельного участка и строений пронумеровываются числами в порядке возрастания, по направлению движения часовой стрелки.</w:t>
      </w:r>
    </w:p>
    <w:p w14:paraId="124431A3" w14:textId="77777777" w:rsidR="00D43AD6" w:rsidRPr="0030641D" w:rsidRDefault="00D43AD6" w:rsidP="00D43AD6">
      <w:pPr>
        <w:jc w:val="both"/>
        <w:rPr>
          <w:rFonts w:ascii="GHEA Grapalat" w:hAnsi="GHEA Grapalat"/>
          <w:szCs w:val="22"/>
        </w:rPr>
      </w:pPr>
      <w:r w:rsidRPr="0030641D">
        <w:rPr>
          <w:rFonts w:ascii="GHEA Grapalat" w:hAnsi="GHEA Grapalat"/>
          <w:szCs w:val="22"/>
        </w:rPr>
        <w:t>5) план земельного участка составляется 1.200, 1։500, 1։1’000, 1։2’000, 1։5’000 или 1:10 ' 000 в зависимости от размера предоставляемого земельного участка:</w:t>
      </w:r>
    </w:p>
    <w:p w14:paraId="5D30FEEC" w14:textId="77777777" w:rsidR="00D43AD6" w:rsidRPr="0030641D" w:rsidRDefault="00D43AD6" w:rsidP="00D43AD6">
      <w:pPr>
        <w:jc w:val="both"/>
        <w:rPr>
          <w:rFonts w:ascii="GHEA Grapalat" w:hAnsi="GHEA Grapalat"/>
          <w:szCs w:val="22"/>
        </w:rPr>
      </w:pPr>
      <w:r w:rsidRPr="0030641D">
        <w:rPr>
          <w:rFonts w:ascii="GHEA Grapalat" w:hAnsi="GHEA Grapalat"/>
          <w:szCs w:val="22"/>
        </w:rPr>
        <w:t>6) в нижней левой части плана указываются՝</w:t>
      </w:r>
    </w:p>
    <w:p w14:paraId="3BB0933A" w14:textId="77777777" w:rsidR="00D43AD6" w:rsidRPr="0030641D" w:rsidRDefault="00D43AD6" w:rsidP="00D43AD6">
      <w:pPr>
        <w:jc w:val="both"/>
        <w:rPr>
          <w:rFonts w:ascii="GHEA Grapalat" w:hAnsi="GHEA Grapalat"/>
          <w:szCs w:val="22"/>
        </w:rPr>
      </w:pPr>
      <w:r w:rsidRPr="0030641D">
        <w:rPr>
          <w:rFonts w:ascii="GHEA Grapalat" w:hAnsi="GHEA Grapalat"/>
          <w:szCs w:val="22"/>
        </w:rPr>
        <w:t>а. площадь земельного участка с гектаром (с точностью 0.00000),</w:t>
      </w:r>
    </w:p>
    <w:p w14:paraId="000CFCB4" w14:textId="77777777" w:rsidR="00D43AD6" w:rsidRPr="0030641D" w:rsidRDefault="00D43AD6" w:rsidP="00D43AD6">
      <w:pPr>
        <w:jc w:val="both"/>
        <w:rPr>
          <w:rFonts w:ascii="GHEA Grapalat" w:hAnsi="GHEA Grapalat"/>
          <w:szCs w:val="22"/>
        </w:rPr>
      </w:pPr>
      <w:r w:rsidRPr="0030641D">
        <w:rPr>
          <w:rFonts w:ascii="GHEA Grapalat" w:hAnsi="GHEA Grapalat"/>
          <w:szCs w:val="22"/>
        </w:rPr>
        <w:t>б. кадастровый код земельного участка, если таковой имеется,</w:t>
      </w:r>
    </w:p>
    <w:p w14:paraId="0D4736B2" w14:textId="77777777" w:rsidR="00D43AD6" w:rsidRPr="0030641D" w:rsidRDefault="00D43AD6" w:rsidP="00D43AD6">
      <w:pPr>
        <w:jc w:val="both"/>
        <w:rPr>
          <w:rFonts w:ascii="GHEA Grapalat" w:hAnsi="GHEA Grapalat"/>
          <w:szCs w:val="22"/>
        </w:rPr>
      </w:pPr>
      <w:r w:rsidRPr="0030641D">
        <w:rPr>
          <w:rFonts w:ascii="GHEA Grapalat" w:hAnsi="GHEA Grapalat"/>
          <w:szCs w:val="22"/>
        </w:rPr>
        <w:t>г. целевое назначение земельного участка,</w:t>
      </w:r>
    </w:p>
    <w:p w14:paraId="000A1214" w14:textId="77777777" w:rsidR="00D43AD6" w:rsidRPr="0030641D" w:rsidRDefault="00D43AD6" w:rsidP="00D43AD6">
      <w:pPr>
        <w:jc w:val="both"/>
        <w:rPr>
          <w:rFonts w:ascii="GHEA Grapalat" w:hAnsi="GHEA Grapalat"/>
          <w:szCs w:val="22"/>
        </w:rPr>
      </w:pPr>
      <w:r w:rsidRPr="0030641D">
        <w:rPr>
          <w:rFonts w:ascii="GHEA Grapalat" w:hAnsi="GHEA Grapalat"/>
          <w:szCs w:val="22"/>
        </w:rPr>
        <w:t>д. функциональные значения или земельный вид земельного участка.</w:t>
      </w:r>
    </w:p>
    <w:p w14:paraId="1D642802" w14:textId="77777777" w:rsidR="00D43AD6" w:rsidRPr="0030641D" w:rsidRDefault="00D43AD6" w:rsidP="00D43AD6">
      <w:pPr>
        <w:jc w:val="both"/>
        <w:rPr>
          <w:rFonts w:ascii="GHEA Grapalat" w:hAnsi="GHEA Grapalat"/>
          <w:szCs w:val="22"/>
        </w:rPr>
      </w:pPr>
      <w:r w:rsidRPr="0030641D">
        <w:rPr>
          <w:rFonts w:ascii="GHEA Grapalat" w:hAnsi="GHEA Grapalat"/>
          <w:szCs w:val="22"/>
        </w:rPr>
        <w:t>7) в средней нижней части плана указываются номера поворотных (переломных) пунктов земельного участка, координаты-по национальной геодезической координатной системе WGS-84 (ви Джи Эс-84) (ARMREF 02), линейные размеры между этими пунктами с горизонтальными проекциями. Если количество пунктов поворотного перелома земельного участка таково, что их невозможно разместить на участке, указанном в настоящем пункте, то соответствующие данные могут быть размещены на обратной стороне бумаги или на следующей бумаге, где указываются также номера строений по плану земельного участка, название здания (функциональное назначение), номера поворотных (переломных) пунктов, координаты по национальной геодезической координатной системе WGS-84 (ВИ ДЖИ ЭС-84) (ARMREF 02) и длины горизонтальных проекций контуров.</w:t>
      </w:r>
    </w:p>
    <w:p w14:paraId="265F927D" w14:textId="77777777" w:rsidR="00D43AD6" w:rsidRPr="0030641D" w:rsidRDefault="00D43AD6" w:rsidP="00D43AD6">
      <w:pPr>
        <w:jc w:val="both"/>
        <w:rPr>
          <w:rFonts w:ascii="GHEA Grapalat" w:hAnsi="GHEA Grapalat"/>
          <w:szCs w:val="22"/>
        </w:rPr>
      </w:pPr>
      <w:r w:rsidRPr="0030641D">
        <w:rPr>
          <w:rFonts w:ascii="GHEA Grapalat" w:hAnsi="GHEA Grapalat"/>
          <w:szCs w:val="22"/>
        </w:rPr>
        <w:lastRenderedPageBreak/>
        <w:t>23. В нижней правой части всех страниц плана земельного участка заполняется имя и фамилия квалифицированного лица, номер квалификационного аттестата, ИП / наименование юридического лица, ИНН, день обмера, день выпуска плана, и он подписывается и утверждается ИП/юридическим лицом и квалифицированным лицом.</w:t>
      </w:r>
    </w:p>
    <w:p w14:paraId="3B839878" w14:textId="77777777" w:rsidR="00D43AD6" w:rsidRPr="0030641D" w:rsidRDefault="00D43AD6" w:rsidP="00D43AD6">
      <w:pPr>
        <w:jc w:val="both"/>
        <w:rPr>
          <w:rFonts w:ascii="GHEA Grapalat" w:hAnsi="GHEA Grapalat"/>
          <w:szCs w:val="22"/>
        </w:rPr>
      </w:pPr>
      <w:r>
        <w:rPr>
          <w:rFonts w:ascii="GHEA Grapalat" w:hAnsi="GHEA Grapalat"/>
          <w:szCs w:val="22"/>
        </w:rPr>
        <w:t>В 202</w:t>
      </w:r>
      <w:r w:rsidRPr="006D7495">
        <w:rPr>
          <w:rFonts w:ascii="GHEA Grapalat" w:hAnsi="GHEA Grapalat"/>
          <w:szCs w:val="22"/>
        </w:rPr>
        <w:t>6</w:t>
      </w:r>
      <w:r>
        <w:rPr>
          <w:rFonts w:ascii="GHEA Grapalat" w:hAnsi="GHEA Grapalat"/>
          <w:szCs w:val="22"/>
        </w:rPr>
        <w:t xml:space="preserve"> году п</w:t>
      </w:r>
      <w:r w:rsidRPr="0030641D">
        <w:rPr>
          <w:rFonts w:ascii="GHEA Grapalat" w:hAnsi="GHEA Grapalat"/>
          <w:szCs w:val="22"/>
        </w:rPr>
        <w:t xml:space="preserve">ланируется закупить до </w:t>
      </w:r>
      <w:r>
        <w:rPr>
          <w:rFonts w:ascii="GHEA Grapalat" w:hAnsi="GHEA Grapalat"/>
          <w:szCs w:val="22"/>
          <w:lang w:val="hy-AM"/>
        </w:rPr>
        <w:t>10</w:t>
      </w:r>
      <w:r w:rsidRPr="0030641D">
        <w:rPr>
          <w:rFonts w:ascii="GHEA Grapalat" w:hAnsi="GHEA Grapalat"/>
          <w:szCs w:val="22"/>
        </w:rPr>
        <w:t xml:space="preserve"> единиц услуг по замеру земельного участка.</w:t>
      </w:r>
      <w:r w:rsidRPr="0030641D">
        <w:rPr>
          <w:szCs w:val="22"/>
        </w:rPr>
        <w:t>  </w:t>
      </w:r>
      <w:r w:rsidRPr="0030641D">
        <w:rPr>
          <w:rFonts w:ascii="GHEA Grapalat" w:hAnsi="GHEA Grapalat"/>
          <w:szCs w:val="22"/>
        </w:rPr>
        <w:t xml:space="preserve"> </w:t>
      </w:r>
    </w:p>
    <w:p w14:paraId="427D07A0" w14:textId="77777777" w:rsidR="00D43AD6" w:rsidRPr="0030641D" w:rsidRDefault="00D43AD6" w:rsidP="00D43AD6">
      <w:pPr>
        <w:jc w:val="both"/>
        <w:rPr>
          <w:szCs w:val="22"/>
        </w:rPr>
      </w:pPr>
    </w:p>
    <w:p w14:paraId="519A66FB" w14:textId="77777777" w:rsidR="00D43AD6" w:rsidRPr="0030641D" w:rsidRDefault="00D43AD6" w:rsidP="00D43AD6">
      <w:pPr>
        <w:jc w:val="both"/>
        <w:rPr>
          <w:rFonts w:ascii="GHEA Grapalat" w:hAnsi="GHEA Grapalat"/>
          <w:b/>
          <w:szCs w:val="22"/>
        </w:rPr>
      </w:pPr>
      <w:r w:rsidRPr="0030641D">
        <w:rPr>
          <w:rFonts w:ascii="GHEA Grapalat" w:hAnsi="GHEA Grapalat"/>
          <w:b/>
          <w:szCs w:val="22"/>
        </w:rPr>
        <w:t>ОБЯЗАТЕЛЬНЫЕ ТРЕБОВАНИЯ, ПРЕДЪЯВЛЯЕМЫЕ К ПЛАНУ И ХАРАКТЕРИСТИКЕ ЗДАНИЙ-СТРОЕНИЙ</w:t>
      </w:r>
    </w:p>
    <w:p w14:paraId="2B6D8D91" w14:textId="77777777" w:rsidR="00D43AD6" w:rsidRPr="0030641D" w:rsidRDefault="00D43AD6" w:rsidP="00D43AD6">
      <w:pPr>
        <w:jc w:val="both"/>
        <w:rPr>
          <w:rFonts w:ascii="GHEA Grapalat" w:hAnsi="GHEA Grapalat"/>
          <w:szCs w:val="22"/>
        </w:rPr>
      </w:pPr>
      <w:r w:rsidRPr="0030641D">
        <w:rPr>
          <w:rFonts w:ascii="GHEA Grapalat" w:hAnsi="GHEA Grapalat"/>
          <w:szCs w:val="22"/>
        </w:rPr>
        <w:t>24. Измеряются периметровые размеры каждой территории, внутренняя высота, а также толщины несущих стен и перегородок (перегородок).</w:t>
      </w:r>
    </w:p>
    <w:p w14:paraId="24DCBA1C" w14:textId="77777777" w:rsidR="00D43AD6" w:rsidRPr="0030641D" w:rsidRDefault="00D43AD6" w:rsidP="00D43AD6">
      <w:pPr>
        <w:jc w:val="both"/>
        <w:rPr>
          <w:rFonts w:ascii="GHEA Grapalat" w:hAnsi="GHEA Grapalat"/>
          <w:szCs w:val="22"/>
        </w:rPr>
      </w:pPr>
      <w:r w:rsidRPr="0030641D">
        <w:rPr>
          <w:rFonts w:ascii="GHEA Grapalat" w:hAnsi="GHEA Grapalat"/>
          <w:szCs w:val="22"/>
        </w:rPr>
        <w:t>25. Квартиры, нежилые помещения общественного и производственного назначения, гаражи, находящиеся в многоквартирном жилом доме, обмеряются только внутренними размерами.</w:t>
      </w:r>
    </w:p>
    <w:p w14:paraId="42DC941F" w14:textId="77777777" w:rsidR="00D43AD6" w:rsidRPr="0030641D" w:rsidRDefault="00D43AD6" w:rsidP="00D43AD6">
      <w:pPr>
        <w:jc w:val="both"/>
        <w:rPr>
          <w:rFonts w:ascii="GHEA Grapalat" w:hAnsi="GHEA Grapalat"/>
          <w:szCs w:val="22"/>
        </w:rPr>
      </w:pPr>
      <w:r w:rsidRPr="0030641D">
        <w:rPr>
          <w:rFonts w:ascii="GHEA Grapalat" w:hAnsi="GHEA Grapalat"/>
          <w:szCs w:val="22"/>
        </w:rPr>
        <w:t>26. Измеряются периметровые размеры каждой области, внутренняя высота, а также толщины несущих стен и перегородок.</w:t>
      </w:r>
    </w:p>
    <w:p w14:paraId="232B3BD6" w14:textId="77777777" w:rsidR="00D43AD6" w:rsidRPr="0030641D" w:rsidRDefault="00D43AD6" w:rsidP="00D43AD6">
      <w:pPr>
        <w:jc w:val="both"/>
        <w:rPr>
          <w:rFonts w:ascii="GHEA Grapalat" w:hAnsi="GHEA Grapalat"/>
          <w:szCs w:val="22"/>
        </w:rPr>
      </w:pPr>
      <w:r w:rsidRPr="0030641D">
        <w:rPr>
          <w:rFonts w:ascii="GHEA Grapalat" w:hAnsi="GHEA Grapalat"/>
          <w:szCs w:val="22"/>
        </w:rPr>
        <w:t>27. Внутренние горизонтальные измерения производятся на высоте 1,20 от пола строений, а сооружения высотой менее 1,20 метров (территории, имеющиеся в них ниши) не измеряются, за исключением платформ, основ, стен и других улучшений. Каждая территория измеряемого здания пронумерована, на которой указываются расположения имеющихся дверей и окон.</w:t>
      </w:r>
    </w:p>
    <w:p w14:paraId="4CA33AA9" w14:textId="77777777" w:rsidR="00D43AD6" w:rsidRPr="0030641D" w:rsidRDefault="00D43AD6" w:rsidP="00D43AD6">
      <w:pPr>
        <w:jc w:val="both"/>
        <w:rPr>
          <w:rFonts w:ascii="GHEA Grapalat" w:hAnsi="GHEA Grapalat"/>
          <w:szCs w:val="22"/>
        </w:rPr>
      </w:pPr>
      <w:r w:rsidRPr="0030641D">
        <w:rPr>
          <w:rFonts w:ascii="GHEA Grapalat" w:hAnsi="GHEA Grapalat"/>
          <w:szCs w:val="22"/>
        </w:rPr>
        <w:t>28. Изменения данных перегородок в плане помещения по сравнению с проектными или зарегистрированными данными не указываются добровольно.</w:t>
      </w:r>
    </w:p>
    <w:p w14:paraId="2D0E4EE5" w14:textId="77777777" w:rsidR="00D43AD6" w:rsidRPr="0030641D" w:rsidRDefault="00D43AD6" w:rsidP="00D43AD6">
      <w:pPr>
        <w:jc w:val="both"/>
        <w:rPr>
          <w:rFonts w:ascii="GHEA Grapalat" w:hAnsi="GHEA Grapalat"/>
          <w:szCs w:val="22"/>
        </w:rPr>
      </w:pPr>
      <w:r w:rsidRPr="0030641D">
        <w:rPr>
          <w:rFonts w:ascii="GHEA Grapalat" w:hAnsi="GHEA Grapalat"/>
          <w:szCs w:val="22"/>
        </w:rPr>
        <w:t>29. Линейные размеры строения в плане указываются метром с точностью 0.00, а площадь-квадратным метром с точностью 0.0:</w:t>
      </w:r>
    </w:p>
    <w:p w14:paraId="18F57771" w14:textId="77777777" w:rsidR="00D43AD6" w:rsidRPr="0030641D" w:rsidRDefault="00D43AD6" w:rsidP="00D43AD6">
      <w:pPr>
        <w:jc w:val="both"/>
        <w:rPr>
          <w:rFonts w:ascii="GHEA Grapalat" w:hAnsi="GHEA Grapalat"/>
          <w:szCs w:val="22"/>
        </w:rPr>
      </w:pPr>
      <w:r w:rsidRPr="0030641D">
        <w:rPr>
          <w:rFonts w:ascii="GHEA Grapalat" w:hAnsi="GHEA Grapalat"/>
          <w:szCs w:val="22"/>
        </w:rPr>
        <w:t>30. В схеме раздельного помещения (форма 4) изображается общее имущество, на котором прорисовывается (штрих-кодируется) и показывается разделяемая часть( ы). в порядке, установленном для разделяемой части (ов), составляется план разделенного помещения (форма 3).</w:t>
      </w:r>
    </w:p>
    <w:p w14:paraId="1BF3F222" w14:textId="77777777" w:rsidR="00D43AD6" w:rsidRPr="0030641D" w:rsidRDefault="00D43AD6" w:rsidP="00D43AD6">
      <w:pPr>
        <w:jc w:val="both"/>
        <w:rPr>
          <w:rFonts w:ascii="GHEA Grapalat" w:hAnsi="GHEA Grapalat"/>
          <w:szCs w:val="22"/>
        </w:rPr>
      </w:pPr>
      <w:r w:rsidRPr="0030641D">
        <w:rPr>
          <w:rFonts w:ascii="GHEA Grapalat" w:hAnsi="GHEA Grapalat"/>
          <w:szCs w:val="22"/>
        </w:rPr>
        <w:t>31. В схеме сооружения указывается площадь, полученная в результате объединения, а также площади отдельных единиц по нумерации.</w:t>
      </w:r>
      <w:r w:rsidRPr="0030641D">
        <w:rPr>
          <w:szCs w:val="22"/>
        </w:rPr>
        <w:t xml:space="preserve"> </w:t>
      </w:r>
      <w:r w:rsidRPr="0030641D">
        <w:rPr>
          <w:rFonts w:ascii="GHEA Grapalat" w:hAnsi="GHEA Grapalat"/>
          <w:szCs w:val="22"/>
        </w:rPr>
        <w:t>В схеме сооружения указывается площадь, полученная в результате соединения, а также площади отдельных единиц по нумерации.</w:t>
      </w:r>
      <w:r w:rsidRPr="0030641D">
        <w:rPr>
          <w:szCs w:val="22"/>
        </w:rPr>
        <w:t xml:space="preserve"> </w:t>
      </w:r>
      <w:r w:rsidRPr="0030641D">
        <w:rPr>
          <w:rFonts w:ascii="GHEA Grapalat" w:hAnsi="GHEA Grapalat"/>
          <w:szCs w:val="22"/>
        </w:rPr>
        <w:t>Для объединенного строения в установленном порядке составляется отдельный план (форма 3).</w:t>
      </w:r>
    </w:p>
    <w:p w14:paraId="789CD226" w14:textId="77777777" w:rsidR="00D43AD6" w:rsidRPr="0030641D" w:rsidRDefault="00D43AD6" w:rsidP="00D43AD6">
      <w:pPr>
        <w:jc w:val="both"/>
        <w:rPr>
          <w:rFonts w:ascii="GHEA Grapalat" w:hAnsi="GHEA Grapalat"/>
          <w:szCs w:val="22"/>
        </w:rPr>
      </w:pPr>
      <w:r w:rsidRPr="0030641D">
        <w:rPr>
          <w:rFonts w:ascii="GHEA Grapalat" w:hAnsi="GHEA Grapalat"/>
          <w:szCs w:val="22"/>
        </w:rPr>
        <w:t>32. План самовольно осуществленных сооружений (балкон, комната, кухня, лестничный камень и т.д.) При многоквартирном или подразделенном помещении (в зданиях-вне объема зданий или вне основных стен) составляется вместе с планом квартиры или нежилого помещения, прорисовывается (штрих-кодируется) самовольная постройка (кроме плана сооружения составляется схематический план земельного участка, на котором показано здание вместе с пристрокой, и указывается расстояние от угла здания).</w:t>
      </w:r>
    </w:p>
    <w:p w14:paraId="3336E6CE" w14:textId="77777777" w:rsidR="00D43AD6" w:rsidRPr="0030641D" w:rsidRDefault="00D43AD6" w:rsidP="00D43AD6">
      <w:pPr>
        <w:jc w:val="both"/>
        <w:rPr>
          <w:rFonts w:ascii="GHEA Grapalat" w:hAnsi="GHEA Grapalat"/>
          <w:szCs w:val="22"/>
        </w:rPr>
      </w:pPr>
      <w:r w:rsidRPr="0030641D">
        <w:rPr>
          <w:rFonts w:ascii="GHEA Grapalat" w:hAnsi="GHEA Grapalat"/>
          <w:szCs w:val="22"/>
        </w:rPr>
        <w:t>33. Если на каком-либо этаже многоэтажного здания (здания), получившего государственную регистрацию прав, произошло внутреннее изменение, то по требованию заказчика обмеряется только данный этаж.</w:t>
      </w:r>
      <w:r w:rsidRPr="0030641D">
        <w:rPr>
          <w:szCs w:val="22"/>
        </w:rPr>
        <w:t xml:space="preserve"> </w:t>
      </w:r>
      <w:r w:rsidRPr="0030641D">
        <w:rPr>
          <w:rFonts w:ascii="GHEA Grapalat" w:hAnsi="GHEA Grapalat"/>
          <w:szCs w:val="22"/>
        </w:rPr>
        <w:t>В случае разделенного строения измеряется только измененная имущественная единица.</w:t>
      </w:r>
    </w:p>
    <w:p w14:paraId="5C412EFF" w14:textId="77777777" w:rsidR="00D43AD6" w:rsidRPr="0030641D" w:rsidRDefault="00D43AD6" w:rsidP="00D43AD6">
      <w:pPr>
        <w:jc w:val="both"/>
        <w:rPr>
          <w:rFonts w:ascii="GHEA Grapalat" w:hAnsi="GHEA Grapalat"/>
          <w:szCs w:val="22"/>
        </w:rPr>
      </w:pPr>
      <w:r w:rsidRPr="0030641D">
        <w:rPr>
          <w:rFonts w:ascii="GHEA Grapalat" w:hAnsi="GHEA Grapalat"/>
          <w:szCs w:val="22"/>
        </w:rPr>
        <w:lastRenderedPageBreak/>
        <w:t>34. При наличии разных высот в наклонном (или Кривом) потолке или помещении (комнате) они измеряются, и в плане указывается средняя арифметическая высота этих высот.</w:t>
      </w:r>
    </w:p>
    <w:p w14:paraId="4BB4D563" w14:textId="77777777" w:rsidR="00D43AD6" w:rsidRPr="0030641D" w:rsidRDefault="00D43AD6" w:rsidP="00D43AD6">
      <w:pPr>
        <w:jc w:val="both"/>
        <w:rPr>
          <w:rFonts w:ascii="GHEA Grapalat" w:hAnsi="GHEA Grapalat"/>
          <w:szCs w:val="22"/>
        </w:rPr>
      </w:pPr>
      <w:r w:rsidRPr="0030641D">
        <w:rPr>
          <w:rFonts w:ascii="GHEA Grapalat" w:hAnsi="GHEA Grapalat"/>
          <w:szCs w:val="22"/>
        </w:rPr>
        <w:t>35. При наличии декоративных (подвесных или подвесных) потолков, Если невозможно измерить реальную высоту, за основу принимается ранее зарегистрированная, а при ее отсутствии-проектная высота. При отсутствии указанных оснований и невозможности установления реальной высоты потолка измеряется фактическая высота.</w:t>
      </w:r>
    </w:p>
    <w:p w14:paraId="736B0E41" w14:textId="77777777" w:rsidR="00D43AD6" w:rsidRPr="0030641D" w:rsidRDefault="00D43AD6" w:rsidP="00D43AD6">
      <w:pPr>
        <w:jc w:val="both"/>
        <w:rPr>
          <w:rFonts w:ascii="GHEA Grapalat" w:hAnsi="GHEA Grapalat"/>
          <w:szCs w:val="22"/>
        </w:rPr>
      </w:pPr>
      <w:r w:rsidRPr="0030641D">
        <w:rPr>
          <w:rFonts w:ascii="GHEA Grapalat" w:hAnsi="GHEA Grapalat"/>
          <w:szCs w:val="22"/>
        </w:rPr>
        <w:t>36. При расчете площади помещения (комнаты) не учитываются ниши высотой до 1.20 м от пола, выступы, а также поверхности дверей перегородок и подоконники.</w:t>
      </w:r>
    </w:p>
    <w:p w14:paraId="6D0EC4E7" w14:textId="77777777" w:rsidR="00D43AD6" w:rsidRPr="0030641D" w:rsidRDefault="00D43AD6" w:rsidP="00D43AD6">
      <w:pPr>
        <w:jc w:val="both"/>
        <w:rPr>
          <w:rFonts w:ascii="GHEA Grapalat" w:hAnsi="GHEA Grapalat"/>
          <w:szCs w:val="22"/>
        </w:rPr>
      </w:pPr>
      <w:r w:rsidRPr="0030641D">
        <w:rPr>
          <w:rFonts w:ascii="GHEA Grapalat" w:hAnsi="GHEA Grapalat"/>
          <w:szCs w:val="22"/>
        </w:rPr>
        <w:t>37. Площади территорий, занимаемых не установленными дверями, проходами 1,5 м и более, включаются во внутренние поверхности помещения.</w:t>
      </w:r>
    </w:p>
    <w:p w14:paraId="6AA4C455" w14:textId="77777777" w:rsidR="00D43AD6" w:rsidRPr="0030641D" w:rsidRDefault="00D43AD6" w:rsidP="00D43AD6">
      <w:pPr>
        <w:jc w:val="both"/>
        <w:rPr>
          <w:rFonts w:ascii="GHEA Grapalat" w:hAnsi="GHEA Grapalat"/>
          <w:szCs w:val="22"/>
        </w:rPr>
      </w:pPr>
      <w:r w:rsidRPr="0030641D">
        <w:rPr>
          <w:rFonts w:ascii="GHEA Grapalat" w:hAnsi="GHEA Grapalat"/>
          <w:szCs w:val="22"/>
        </w:rPr>
        <w:t>38. План здания составляется в форме 3, а схема-в соответствии с формами, представленными в форме 4.</w:t>
      </w:r>
    </w:p>
    <w:p w14:paraId="4E0CD8CE" w14:textId="77777777" w:rsidR="00D43AD6" w:rsidRPr="0030641D" w:rsidRDefault="00D43AD6" w:rsidP="00D43AD6">
      <w:pPr>
        <w:jc w:val="both"/>
        <w:rPr>
          <w:rFonts w:ascii="GHEA Grapalat" w:hAnsi="GHEA Grapalat"/>
          <w:szCs w:val="22"/>
        </w:rPr>
      </w:pPr>
      <w:r w:rsidRPr="0030641D">
        <w:rPr>
          <w:rFonts w:ascii="GHEA Grapalat" w:hAnsi="GHEA Grapalat"/>
          <w:szCs w:val="22"/>
        </w:rPr>
        <w:t>39. При составлении плана сооружений должны быть заполнены и соблюдены следующие требования:</w:t>
      </w:r>
    </w:p>
    <w:p w14:paraId="5DE62E33" w14:textId="77777777" w:rsidR="00D43AD6" w:rsidRPr="0030641D" w:rsidRDefault="00D43AD6" w:rsidP="00D43AD6">
      <w:pPr>
        <w:jc w:val="both"/>
        <w:rPr>
          <w:rFonts w:ascii="GHEA Grapalat" w:hAnsi="GHEA Grapalat"/>
          <w:szCs w:val="22"/>
        </w:rPr>
      </w:pPr>
      <w:r w:rsidRPr="0030641D">
        <w:rPr>
          <w:rFonts w:ascii="GHEA Grapalat" w:hAnsi="GHEA Grapalat"/>
          <w:szCs w:val="22"/>
        </w:rPr>
        <w:t>1) на первой странице плана строения в строке ''область, муниципалитет, адрес'', расположенной ниже отметки «план строения», заполняются место и адрес нахождения (- и) строения.</w:t>
      </w:r>
    </w:p>
    <w:p w14:paraId="628752C9" w14:textId="77777777" w:rsidR="00D43AD6" w:rsidRPr="0030641D" w:rsidRDefault="00D43AD6" w:rsidP="00D43AD6">
      <w:pPr>
        <w:jc w:val="both"/>
        <w:rPr>
          <w:rFonts w:ascii="GHEA Grapalat" w:hAnsi="GHEA Grapalat"/>
          <w:szCs w:val="22"/>
        </w:rPr>
      </w:pPr>
      <w:r w:rsidRPr="0030641D">
        <w:rPr>
          <w:rFonts w:ascii="GHEA Grapalat" w:hAnsi="GHEA Grapalat"/>
          <w:szCs w:val="22"/>
        </w:rPr>
        <w:t>2) ниже адреса записываются данные собственника (имя, фамилия физического лица, наименование юридического лица).</w:t>
      </w:r>
    </w:p>
    <w:p w14:paraId="7C7FD750" w14:textId="77777777" w:rsidR="00D43AD6" w:rsidRPr="0030641D" w:rsidRDefault="00D43AD6" w:rsidP="00D43AD6">
      <w:pPr>
        <w:jc w:val="both"/>
        <w:rPr>
          <w:rFonts w:ascii="GHEA Grapalat" w:hAnsi="GHEA Grapalat"/>
          <w:szCs w:val="22"/>
        </w:rPr>
      </w:pPr>
      <w:r w:rsidRPr="0030641D">
        <w:rPr>
          <w:rFonts w:ascii="GHEA Grapalat" w:hAnsi="GHEA Grapalat"/>
          <w:szCs w:val="22"/>
        </w:rPr>
        <w:t>3) в плане помещения составляются планы всех строений, находящихся на земельном участке, по налогам во внутренних размерах. Если часть строения, построенного на выделенном земельном участке, находится на выделенном земельном участке, а другая часть-на захваченном земельном участке, то указанный разделительный участок в плане строения изображается по частям.</w:t>
      </w:r>
    </w:p>
    <w:p w14:paraId="4F74004A" w14:textId="77777777" w:rsidR="00D43AD6" w:rsidRPr="0030641D" w:rsidRDefault="00D43AD6" w:rsidP="00D43AD6">
      <w:pPr>
        <w:jc w:val="both"/>
        <w:rPr>
          <w:rFonts w:ascii="GHEA Grapalat" w:hAnsi="GHEA Grapalat"/>
          <w:szCs w:val="22"/>
        </w:rPr>
      </w:pPr>
      <w:r w:rsidRPr="0030641D">
        <w:rPr>
          <w:rFonts w:ascii="GHEA Grapalat" w:hAnsi="GHEA Grapalat"/>
          <w:szCs w:val="22"/>
        </w:rPr>
        <w:t>4) в случае общественных, производственных строений и квартир, расположенных в многоквартирных домах, предоставляются также площади застройки. Поверхностью застройки считается общая площадь внутренней поверхности квартиры и неконструктивных элементов (площади перегородок должны быть включены в застройку). К застройке не включаются внешние стены, вентиляционные дымовые шахты.</w:t>
      </w:r>
    </w:p>
    <w:p w14:paraId="303BE3D6" w14:textId="77777777" w:rsidR="00D43AD6" w:rsidRPr="0030641D" w:rsidRDefault="00D43AD6" w:rsidP="00D43AD6">
      <w:pPr>
        <w:jc w:val="both"/>
        <w:rPr>
          <w:rFonts w:ascii="GHEA Grapalat" w:hAnsi="GHEA Grapalat"/>
          <w:szCs w:val="22"/>
        </w:rPr>
      </w:pPr>
      <w:r w:rsidRPr="0030641D">
        <w:rPr>
          <w:rFonts w:ascii="GHEA Grapalat" w:hAnsi="GHEA Grapalat"/>
          <w:szCs w:val="22"/>
        </w:rPr>
        <w:t>5) в верхней части плана обозначаются подвальные (подземные), полуподвальные этажи, затем поочередно обозначаются остальные налоги и вспомогательные сооружения.</w:t>
      </w:r>
    </w:p>
    <w:p w14:paraId="04A05120" w14:textId="77777777" w:rsidR="00D43AD6" w:rsidRPr="0030641D" w:rsidRDefault="00D43AD6" w:rsidP="00D43AD6">
      <w:pPr>
        <w:jc w:val="both"/>
        <w:rPr>
          <w:rFonts w:ascii="GHEA Grapalat" w:hAnsi="GHEA Grapalat"/>
          <w:szCs w:val="22"/>
        </w:rPr>
      </w:pPr>
      <w:r w:rsidRPr="0030641D">
        <w:rPr>
          <w:rFonts w:ascii="GHEA Grapalat" w:hAnsi="GHEA Grapalat"/>
          <w:szCs w:val="22"/>
        </w:rPr>
        <w:t>6) чертежи зданий и строений составляются 1.100, 1։В масштабах 200 и 1: 500.</w:t>
      </w:r>
    </w:p>
    <w:p w14:paraId="1554FDF0" w14:textId="77777777" w:rsidR="00D43AD6" w:rsidRPr="0030641D" w:rsidRDefault="00D43AD6" w:rsidP="00D43AD6">
      <w:pPr>
        <w:jc w:val="both"/>
        <w:rPr>
          <w:rFonts w:ascii="GHEA Grapalat" w:hAnsi="GHEA Grapalat"/>
          <w:szCs w:val="22"/>
        </w:rPr>
      </w:pPr>
      <w:r w:rsidRPr="0030641D">
        <w:rPr>
          <w:rFonts w:ascii="GHEA Grapalat" w:hAnsi="GHEA Grapalat"/>
          <w:szCs w:val="22"/>
        </w:rPr>
        <w:t>7) внутренние площади этажа пронумеровываются по часовой стрелке, начиная от входной двери, в центре каждой территории вырисовывается линия и в номере пишется очередной номер, а объявление-площадь данной территории.</w:t>
      </w:r>
    </w:p>
    <w:p w14:paraId="789E9456" w14:textId="77777777" w:rsidR="00D43AD6" w:rsidRPr="0030641D" w:rsidRDefault="00D43AD6" w:rsidP="00D43AD6">
      <w:pPr>
        <w:jc w:val="both"/>
        <w:rPr>
          <w:rFonts w:ascii="GHEA Grapalat" w:hAnsi="GHEA Grapalat"/>
          <w:szCs w:val="22"/>
        </w:rPr>
      </w:pPr>
      <w:r w:rsidRPr="0030641D">
        <w:rPr>
          <w:rFonts w:ascii="GHEA Grapalat" w:hAnsi="GHEA Grapalat"/>
          <w:szCs w:val="22"/>
        </w:rPr>
        <w:t>8) на чертеже каждого этажа указывается расположение имеющихся дверей, окон, открытого балкона.</w:t>
      </w:r>
      <w:r w:rsidRPr="0030641D">
        <w:rPr>
          <w:szCs w:val="22"/>
        </w:rPr>
        <w:t xml:space="preserve"> </w:t>
      </w:r>
      <w:r w:rsidRPr="0030641D">
        <w:rPr>
          <w:rFonts w:ascii="GHEA Grapalat" w:hAnsi="GHEA Grapalat"/>
          <w:szCs w:val="22"/>
        </w:rPr>
        <w:t>При внутреннем измерении территорий указываются также лестничные клетки и трущобы.</w:t>
      </w:r>
    </w:p>
    <w:p w14:paraId="76AD9143" w14:textId="77777777" w:rsidR="00D43AD6" w:rsidRPr="0030641D" w:rsidRDefault="00D43AD6" w:rsidP="00D43AD6">
      <w:pPr>
        <w:jc w:val="both"/>
        <w:rPr>
          <w:rFonts w:ascii="GHEA Grapalat" w:hAnsi="GHEA Grapalat"/>
          <w:szCs w:val="22"/>
        </w:rPr>
      </w:pPr>
      <w:r w:rsidRPr="0030641D">
        <w:rPr>
          <w:rFonts w:ascii="GHEA Grapalat" w:hAnsi="GHEA Grapalat"/>
          <w:szCs w:val="22"/>
        </w:rPr>
        <w:t>9) к чертежу каждого этажа пишется номер строения (по плану земельного участка), наименование налога (подвал, полупроводник, 1 этаж и т.д.), внутренняя высота, толщины стен и перегородок.</w:t>
      </w:r>
    </w:p>
    <w:p w14:paraId="7BAAB870" w14:textId="77777777" w:rsidR="00D43AD6" w:rsidRPr="0030641D" w:rsidRDefault="00D43AD6" w:rsidP="00D43AD6">
      <w:pPr>
        <w:jc w:val="both"/>
        <w:rPr>
          <w:rFonts w:ascii="GHEA Grapalat" w:hAnsi="GHEA Grapalat"/>
          <w:szCs w:val="22"/>
        </w:rPr>
      </w:pPr>
      <w:r w:rsidRPr="0030641D">
        <w:rPr>
          <w:rFonts w:ascii="GHEA Grapalat" w:hAnsi="GHEA Grapalat"/>
          <w:szCs w:val="22"/>
        </w:rPr>
        <w:lastRenderedPageBreak/>
        <w:t>10) если дробь нумерации территории помещения и размера площади не разборчива внутри помещения, то она со стрелкой выводится из чертежа и записывается в свободном месте.</w:t>
      </w:r>
    </w:p>
    <w:p w14:paraId="5F729FB0" w14:textId="77777777" w:rsidR="00D43AD6" w:rsidRPr="0030641D" w:rsidRDefault="00D43AD6" w:rsidP="00D43AD6">
      <w:pPr>
        <w:jc w:val="both"/>
        <w:rPr>
          <w:rFonts w:ascii="GHEA Grapalat" w:hAnsi="GHEA Grapalat"/>
          <w:szCs w:val="22"/>
        </w:rPr>
      </w:pPr>
      <w:r w:rsidRPr="0030641D">
        <w:rPr>
          <w:rFonts w:ascii="GHEA Grapalat" w:hAnsi="GHEA Grapalat"/>
          <w:szCs w:val="22"/>
        </w:rPr>
        <w:t>11) если по причине большой площади помещения или большого количества налогов полная черта не умещается в план, то для остальных налогов составляются дополнительные планы.</w:t>
      </w:r>
    </w:p>
    <w:p w14:paraId="4B651EA5" w14:textId="77777777" w:rsidR="00D43AD6" w:rsidRPr="0030641D" w:rsidRDefault="00D43AD6" w:rsidP="00D43AD6">
      <w:pPr>
        <w:jc w:val="both"/>
        <w:rPr>
          <w:rFonts w:ascii="GHEA Grapalat" w:hAnsi="GHEA Grapalat"/>
          <w:szCs w:val="22"/>
        </w:rPr>
      </w:pPr>
      <w:r w:rsidRPr="0030641D">
        <w:rPr>
          <w:rFonts w:ascii="GHEA Grapalat" w:hAnsi="GHEA Grapalat"/>
          <w:szCs w:val="22"/>
        </w:rPr>
        <w:t>а. Количественные и качественные данные строений заполняются в онлайн-офисе измерителей, в результате чего автоматически составляется характеристика строений, не подлежащая утверждению измерителем и юридическим лицом.</w:t>
      </w:r>
      <w:r w:rsidRPr="0030641D">
        <w:rPr>
          <w:szCs w:val="22"/>
        </w:rPr>
        <w:t xml:space="preserve"> </w:t>
      </w:r>
      <w:r w:rsidRPr="0030641D">
        <w:rPr>
          <w:rFonts w:ascii="GHEA Grapalat" w:hAnsi="GHEA Grapalat"/>
          <w:szCs w:val="22"/>
        </w:rPr>
        <w:t>Целевое назначение строений заполняется согласно перечням, установленным постановлениями Правительства Республики Армения № 1194-N от 12 августа 2004 года и Правительства Республики Армения № 757-N от 29 июня 2017 года.</w:t>
      </w:r>
    </w:p>
    <w:p w14:paraId="01557583" w14:textId="77777777" w:rsidR="00D43AD6" w:rsidRPr="002668AD" w:rsidRDefault="00D43AD6" w:rsidP="00D43AD6">
      <w:pPr>
        <w:jc w:val="both"/>
        <w:rPr>
          <w:rFonts w:ascii="GHEA Grapalat" w:hAnsi="GHEA Grapalat"/>
          <w:szCs w:val="22"/>
          <w:lang w:val="hy-AM"/>
        </w:rPr>
      </w:pPr>
      <w:r w:rsidRPr="0030641D">
        <w:rPr>
          <w:rFonts w:ascii="GHEA Grapalat" w:hAnsi="GHEA Grapalat"/>
          <w:szCs w:val="22"/>
        </w:rPr>
        <w:t xml:space="preserve">б. Степень завершения строений заполняется (согласно Постановлению Правительства Республики Армения от 29 мая 2003 года № 645-N), которое применяется </w:t>
      </w:r>
      <w:r w:rsidRPr="00FD6174">
        <w:rPr>
          <w:rFonts w:ascii="GHEA Grapalat" w:hAnsi="GHEA Grapalat"/>
          <w:szCs w:val="22"/>
        </w:rPr>
        <w:t>исключительно для кадастровой оценки данного имущества.</w:t>
      </w:r>
    </w:p>
    <w:p w14:paraId="4689E6B3" w14:textId="77777777" w:rsidR="00D43AD6" w:rsidRPr="00C11D8F" w:rsidRDefault="00D43AD6" w:rsidP="00D43AD6">
      <w:pPr>
        <w:jc w:val="both"/>
        <w:rPr>
          <w:rFonts w:ascii="GHEA Grapalat" w:hAnsi="GHEA Grapalat"/>
          <w:szCs w:val="22"/>
        </w:rPr>
      </w:pPr>
      <w:r w:rsidRPr="00FD6174">
        <w:rPr>
          <w:rFonts w:ascii="GHEA Grapalat" w:hAnsi="GHEA Grapalat"/>
          <w:szCs w:val="22"/>
        </w:rPr>
        <w:t>В 202</w:t>
      </w:r>
      <w:r w:rsidRPr="006D7495">
        <w:rPr>
          <w:rFonts w:ascii="GHEA Grapalat" w:hAnsi="GHEA Grapalat"/>
          <w:szCs w:val="22"/>
        </w:rPr>
        <w:t>6</w:t>
      </w:r>
      <w:r w:rsidRPr="00FD6174">
        <w:rPr>
          <w:rFonts w:ascii="GHEA Grapalat" w:hAnsi="GHEA Grapalat"/>
          <w:szCs w:val="22"/>
        </w:rPr>
        <w:t xml:space="preserve"> году планируется приобрести до</w:t>
      </w:r>
      <w:r w:rsidRPr="00FD6174">
        <w:rPr>
          <w:rFonts w:ascii="GHEA Grapalat" w:hAnsi="GHEA Grapalat"/>
          <w:szCs w:val="22"/>
          <w:lang w:val="hy-AM"/>
        </w:rPr>
        <w:t xml:space="preserve"> 1</w:t>
      </w:r>
      <w:r>
        <w:rPr>
          <w:rFonts w:ascii="GHEA Grapalat" w:hAnsi="GHEA Grapalat"/>
          <w:szCs w:val="22"/>
        </w:rPr>
        <w:t>4</w:t>
      </w:r>
      <w:r w:rsidRPr="00FD6174">
        <w:rPr>
          <w:rFonts w:ascii="GHEA Grapalat" w:hAnsi="GHEA Grapalat"/>
          <w:szCs w:val="22"/>
          <w:lang w:val="hy-AM"/>
        </w:rPr>
        <w:t>0</w:t>
      </w:r>
      <w:r w:rsidRPr="00FD6174">
        <w:rPr>
          <w:rFonts w:ascii="GHEA Grapalat" w:hAnsi="GHEA Grapalat"/>
          <w:szCs w:val="22"/>
        </w:rPr>
        <w:t xml:space="preserve"> единиц услуги по</w:t>
      </w:r>
      <w:r w:rsidRPr="0034012A">
        <w:rPr>
          <w:rFonts w:ascii="GHEA Grapalat" w:hAnsi="GHEA Grapalat"/>
          <w:szCs w:val="22"/>
        </w:rPr>
        <w:t xml:space="preserve"> </w:t>
      </w:r>
      <w:r>
        <w:rPr>
          <w:rFonts w:ascii="GHEA Grapalat" w:hAnsi="GHEA Grapalat"/>
          <w:szCs w:val="22"/>
        </w:rPr>
        <w:t>зданий-строений</w:t>
      </w:r>
      <w:r w:rsidRPr="00C11D8F">
        <w:rPr>
          <w:rFonts w:ascii="GHEA Grapalat" w:hAnsi="GHEA Grapalat"/>
          <w:szCs w:val="22"/>
        </w:rPr>
        <w:t>.</w:t>
      </w:r>
    </w:p>
    <w:p w14:paraId="33643F24" w14:textId="77777777" w:rsidR="00D43AD6" w:rsidRPr="002668AD" w:rsidRDefault="00D43AD6" w:rsidP="00D43AD6">
      <w:pPr>
        <w:jc w:val="both"/>
        <w:rPr>
          <w:rFonts w:ascii="GHEA Grapalat" w:hAnsi="GHEA Grapalat"/>
          <w:szCs w:val="22"/>
          <w:lang w:val="hy-AM"/>
        </w:rPr>
      </w:pPr>
      <w:r>
        <w:rPr>
          <w:rFonts w:ascii="GHEA Grapalat" w:hAnsi="GHEA Grapalat"/>
          <w:szCs w:val="22"/>
        </w:rPr>
        <w:t xml:space="preserve">В </w:t>
      </w:r>
      <w:r w:rsidRPr="00FD6174">
        <w:rPr>
          <w:rFonts w:ascii="GHEA Grapalat" w:hAnsi="GHEA Grapalat"/>
          <w:szCs w:val="22"/>
        </w:rPr>
        <w:t>202</w:t>
      </w:r>
      <w:r w:rsidRPr="006D7495">
        <w:rPr>
          <w:rFonts w:ascii="GHEA Grapalat" w:hAnsi="GHEA Grapalat"/>
          <w:szCs w:val="22"/>
        </w:rPr>
        <w:t>6</w:t>
      </w:r>
      <w:r w:rsidRPr="00FD6174">
        <w:rPr>
          <w:rFonts w:ascii="GHEA Grapalat" w:hAnsi="GHEA Grapalat"/>
          <w:szCs w:val="22"/>
        </w:rPr>
        <w:t xml:space="preserve"> году</w:t>
      </w:r>
      <w:r>
        <w:rPr>
          <w:rFonts w:ascii="GHEA Grapalat" w:hAnsi="GHEA Grapalat"/>
          <w:szCs w:val="22"/>
          <w:lang w:val="hy-AM"/>
        </w:rPr>
        <w:t xml:space="preserve"> </w:t>
      </w:r>
      <w:r>
        <w:rPr>
          <w:rFonts w:ascii="GHEA Grapalat" w:hAnsi="GHEA Grapalat"/>
          <w:szCs w:val="22"/>
        </w:rPr>
        <w:t>общем числе</w:t>
      </w:r>
      <w:r>
        <w:rPr>
          <w:rFonts w:ascii="GHEA Grapalat" w:hAnsi="GHEA Grapalat"/>
          <w:szCs w:val="22"/>
          <w:lang w:val="hy-AM"/>
        </w:rPr>
        <w:t xml:space="preserve"> </w:t>
      </w:r>
      <w:r w:rsidRPr="00FD6174">
        <w:rPr>
          <w:rFonts w:ascii="GHEA Grapalat" w:hAnsi="GHEA Grapalat"/>
          <w:szCs w:val="22"/>
        </w:rPr>
        <w:t>планируется приобрести</w:t>
      </w:r>
      <w:r>
        <w:rPr>
          <w:rFonts w:ascii="GHEA Grapalat" w:hAnsi="GHEA Grapalat"/>
          <w:szCs w:val="22"/>
          <w:lang w:val="hy-AM"/>
        </w:rPr>
        <w:t xml:space="preserve"> </w:t>
      </w:r>
      <w:r w:rsidRPr="00FD6174">
        <w:rPr>
          <w:rFonts w:ascii="GHEA Grapalat" w:hAnsi="GHEA Grapalat"/>
          <w:szCs w:val="22"/>
        </w:rPr>
        <w:t>до</w:t>
      </w:r>
      <w:r w:rsidRPr="00FD6174">
        <w:rPr>
          <w:rFonts w:ascii="GHEA Grapalat" w:hAnsi="GHEA Grapalat"/>
          <w:szCs w:val="22"/>
          <w:lang w:val="hy-AM"/>
        </w:rPr>
        <w:t xml:space="preserve"> 1</w:t>
      </w:r>
      <w:r>
        <w:rPr>
          <w:rFonts w:ascii="GHEA Grapalat" w:hAnsi="GHEA Grapalat"/>
          <w:szCs w:val="22"/>
          <w:lang w:val="hy-AM"/>
        </w:rPr>
        <w:t>5</w:t>
      </w:r>
      <w:r w:rsidRPr="00FD6174">
        <w:rPr>
          <w:rFonts w:ascii="GHEA Grapalat" w:hAnsi="GHEA Grapalat"/>
          <w:szCs w:val="22"/>
          <w:lang w:val="hy-AM"/>
        </w:rPr>
        <w:t>0</w:t>
      </w:r>
      <w:r w:rsidRPr="00FD6174">
        <w:rPr>
          <w:rFonts w:ascii="GHEA Grapalat" w:hAnsi="GHEA Grapalat"/>
          <w:szCs w:val="22"/>
        </w:rPr>
        <w:t xml:space="preserve"> единиц услуги по замеру, открытие которых представлено в прилагаемом приложении.</w:t>
      </w:r>
    </w:p>
    <w:p w14:paraId="27D70C6A" w14:textId="77777777" w:rsidR="00D43AD6" w:rsidRPr="0030641D" w:rsidRDefault="00D43AD6" w:rsidP="00D43AD6">
      <w:pPr>
        <w:jc w:val="both"/>
        <w:rPr>
          <w:szCs w:val="22"/>
        </w:rPr>
      </w:pPr>
      <w:r w:rsidRPr="0030641D">
        <w:rPr>
          <w:szCs w:val="22"/>
        </w:rPr>
        <w:t>Услуги по обмеру (учету) зданий, сооружений, земельных участков, находящихся в собственности общины города Ереван, должны быть оказаны в течение 10 дней после письменного уведомления заказчика.</w:t>
      </w:r>
    </w:p>
    <w:p w14:paraId="00040B2A" w14:textId="77777777" w:rsidR="00D43AD6" w:rsidRDefault="00D43AD6" w:rsidP="00D43AD6">
      <w:pPr>
        <w:jc w:val="both"/>
        <w:rPr>
          <w:szCs w:val="22"/>
        </w:rPr>
      </w:pPr>
      <w:r w:rsidRPr="0030641D">
        <w:rPr>
          <w:szCs w:val="22"/>
        </w:rPr>
        <w:t>            Услуги должны предоставляться в соответствии с законодательством РА.</w:t>
      </w:r>
    </w:p>
    <w:p w14:paraId="5ABD4C38" w14:textId="77777777" w:rsidR="00554D44" w:rsidRPr="00D43AD6" w:rsidRDefault="00554D44" w:rsidP="00375205">
      <w:pPr>
        <w:widowControl w:val="0"/>
        <w:spacing w:after="160" w:line="360" w:lineRule="auto"/>
        <w:ind w:firstLine="567"/>
        <w:jc w:val="right"/>
        <w:rPr>
          <w:rFonts w:ascii="GHEA Grapalat" w:hAnsi="GHEA Grapalat"/>
          <w:i/>
          <w:color w:val="000000" w:themeColor="text1"/>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567E7A5A"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AF082CB"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7267A7D"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50CFF59A"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14C4AD38"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764A579"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2FA2158" w14:textId="77EDF0CA" w:rsidR="00D43AD6" w:rsidRPr="00003FAD" w:rsidRDefault="00D43AD6" w:rsidP="00D43AD6">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 xml:space="preserve">Приложение № </w:t>
      </w:r>
      <w:r>
        <w:rPr>
          <w:rFonts w:ascii="GHEA Grapalat" w:hAnsi="GHEA Grapalat"/>
          <w:i/>
          <w:color w:val="000000" w:themeColor="text1"/>
        </w:rPr>
        <w:t>1,1</w:t>
      </w:r>
    </w:p>
    <w:p w14:paraId="70DDF652" w14:textId="302E6E23" w:rsidR="00D43AD6" w:rsidRPr="00003FAD" w:rsidRDefault="00D43AD6" w:rsidP="00D43AD6">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Pr>
          <w:rFonts w:ascii="GHEA Grapalat" w:hAnsi="GHEA Grapalat"/>
          <w:b/>
          <w:color w:val="000000" w:themeColor="text1"/>
          <w:lang w:val="hy-AM"/>
        </w:rPr>
        <w:t>ԵՔ-ԳՀԾՁԲ-26/15</w:t>
      </w:r>
      <w:r w:rsidRPr="00003FAD">
        <w:rPr>
          <w:rFonts w:ascii="GHEA Grapalat" w:hAnsi="GHEA Grapalat"/>
          <w:color w:val="000000" w:themeColor="text1"/>
          <w:sz w:val="24"/>
          <w:szCs w:val="24"/>
          <w:lang w:val="af-ZA"/>
        </w:rPr>
        <w:t>»</w:t>
      </w:r>
    </w:p>
    <w:p w14:paraId="0E3FA153" w14:textId="77777777" w:rsidR="00D43AD6" w:rsidRPr="00003FAD" w:rsidRDefault="00D43AD6" w:rsidP="00D43AD6">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Pr>
          <w:rFonts w:ascii="GHEA Grapalat" w:hAnsi="GHEA Grapalat"/>
          <w:i/>
          <w:color w:val="000000" w:themeColor="text1"/>
        </w:rPr>
        <w:t xml:space="preserve">202  </w:t>
      </w:r>
      <w:r w:rsidRPr="00003FAD">
        <w:rPr>
          <w:rFonts w:ascii="GHEA Grapalat" w:hAnsi="GHEA Grapalat"/>
          <w:i/>
          <w:color w:val="000000" w:themeColor="text1"/>
        </w:rPr>
        <w:t>г.</w:t>
      </w: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BC801A7"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6F868EC8"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74619941" w14:textId="77777777" w:rsidR="00D43AD6" w:rsidRDefault="00D43AD6" w:rsidP="00D43AD6">
      <w:pPr>
        <w:tabs>
          <w:tab w:val="left" w:pos="3792"/>
          <w:tab w:val="left" w:pos="8001"/>
        </w:tabs>
        <w:rPr>
          <w:rFonts w:ascii="GHEA Grapalat" w:hAnsi="GHEA Grapalat"/>
          <w:b/>
          <w:sz w:val="18"/>
          <w:szCs w:val="18"/>
          <w:lang w:val="hy-AM"/>
        </w:rPr>
      </w:pPr>
      <w:r>
        <w:rPr>
          <w:rFonts w:ascii="GHEA Grapalat" w:hAnsi="GHEA Grapalat"/>
          <w:b/>
          <w:sz w:val="18"/>
          <w:szCs w:val="18"/>
          <w:lang w:val="hy-AM"/>
        </w:rPr>
        <w:t xml:space="preserve">                          </w:t>
      </w:r>
      <w:r>
        <w:rPr>
          <w:rFonts w:ascii="GHEA Grapalat" w:hAnsi="GHEA Grapalat"/>
          <w:b/>
          <w:sz w:val="18"/>
          <w:szCs w:val="18"/>
        </w:rPr>
        <w:t>В 202</w:t>
      </w:r>
      <w:r w:rsidRPr="00E03124">
        <w:rPr>
          <w:rFonts w:ascii="GHEA Grapalat" w:hAnsi="GHEA Grapalat"/>
          <w:b/>
          <w:sz w:val="18"/>
          <w:szCs w:val="18"/>
        </w:rPr>
        <w:t>6</w:t>
      </w:r>
      <w:r>
        <w:rPr>
          <w:rFonts w:ascii="GHEA Grapalat" w:hAnsi="GHEA Grapalat"/>
          <w:b/>
          <w:sz w:val="18"/>
          <w:szCs w:val="18"/>
        </w:rPr>
        <w:t xml:space="preserve"> году планируется приобрести следущие услуги замеру</w:t>
      </w:r>
      <w:r>
        <w:rPr>
          <w:rFonts w:ascii="GHEA Grapalat" w:hAnsi="GHEA Grapalat"/>
          <w:b/>
          <w:sz w:val="18"/>
          <w:szCs w:val="18"/>
          <w:lang w:val="hy-AM"/>
        </w:rPr>
        <w:tab/>
      </w:r>
    </w:p>
    <w:p w14:paraId="5F415716" w14:textId="77777777" w:rsidR="00D43AD6" w:rsidRDefault="00D43AD6" w:rsidP="00D43AD6">
      <w:pPr>
        <w:tabs>
          <w:tab w:val="left" w:pos="8001"/>
        </w:tabs>
        <w:rPr>
          <w:rFonts w:ascii="GHEA Grapalat" w:hAnsi="GHEA Grapalat"/>
          <w:b/>
          <w:sz w:val="18"/>
          <w:szCs w:val="18"/>
          <w:lang w:val="hy-AM"/>
        </w:rPr>
      </w:pPr>
    </w:p>
    <w:p w14:paraId="68B6C639" w14:textId="77777777" w:rsidR="00D43AD6" w:rsidRPr="00180AFD" w:rsidRDefault="00D43AD6" w:rsidP="00D43AD6">
      <w:pPr>
        <w:tabs>
          <w:tab w:val="left" w:pos="8001"/>
        </w:tabs>
        <w:jc w:val="right"/>
        <w:rPr>
          <w:rFonts w:ascii="GHEA Grapalat" w:hAnsi="GHEA Grapalat"/>
          <w:b/>
          <w:sz w:val="18"/>
          <w:szCs w:val="18"/>
          <w:lang w:val="hy-AM"/>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970"/>
        <w:gridCol w:w="3690"/>
      </w:tblGrid>
      <w:tr w:rsidR="00D43AD6" w14:paraId="7F7A0228" w14:textId="77777777" w:rsidTr="0064541D">
        <w:trPr>
          <w:trHeight w:val="669"/>
        </w:trPr>
        <w:tc>
          <w:tcPr>
            <w:tcW w:w="2880" w:type="dxa"/>
          </w:tcPr>
          <w:p w14:paraId="46DF73BD" w14:textId="77777777" w:rsidR="00D43AD6" w:rsidRPr="007A1E65" w:rsidRDefault="00D43AD6" w:rsidP="0064541D">
            <w:pPr>
              <w:jc w:val="center"/>
              <w:rPr>
                <w:rFonts w:ascii="GHEA Grapalat" w:hAnsi="GHEA Grapalat"/>
                <w:b/>
                <w:sz w:val="18"/>
                <w:szCs w:val="18"/>
                <w:lang w:val="hy-AM"/>
              </w:rPr>
            </w:pPr>
            <w:r w:rsidRPr="00B36C50">
              <w:rPr>
                <w:rFonts w:ascii="GHEA Grapalat" w:hAnsi="GHEA Grapalat"/>
                <w:b/>
                <w:sz w:val="18"/>
                <w:szCs w:val="18"/>
                <w:lang w:val="hy-AM"/>
              </w:rPr>
              <w:t>Тип недвижимости</w:t>
            </w:r>
          </w:p>
        </w:tc>
        <w:tc>
          <w:tcPr>
            <w:tcW w:w="2970" w:type="dxa"/>
          </w:tcPr>
          <w:p w14:paraId="0567FD3E" w14:textId="77777777" w:rsidR="00D43AD6" w:rsidRPr="007A1E65" w:rsidRDefault="00D43AD6" w:rsidP="0064541D">
            <w:pPr>
              <w:rPr>
                <w:rFonts w:ascii="GHEA Grapalat" w:hAnsi="GHEA Grapalat"/>
                <w:b/>
                <w:sz w:val="18"/>
                <w:szCs w:val="18"/>
                <w:lang w:val="hy-AM"/>
              </w:rPr>
            </w:pPr>
            <w:r>
              <w:rPr>
                <w:rFonts w:ascii="GHEA Grapalat" w:hAnsi="GHEA Grapalat"/>
                <w:b/>
                <w:sz w:val="18"/>
                <w:szCs w:val="18"/>
                <w:lang w:val="hy-AM"/>
              </w:rPr>
              <w:t xml:space="preserve">     </w:t>
            </w:r>
            <w:r w:rsidRPr="00B36C50">
              <w:rPr>
                <w:rFonts w:ascii="GHEA Grapalat" w:hAnsi="GHEA Grapalat"/>
                <w:b/>
                <w:sz w:val="18"/>
                <w:szCs w:val="18"/>
                <w:lang w:val="hy-AM"/>
              </w:rPr>
              <w:t xml:space="preserve">Площадь здания/кв.м/, количество </w:t>
            </w:r>
            <w:r w:rsidRPr="00B36C50">
              <w:rPr>
                <w:rFonts w:ascii="GHEA Grapalat" w:hAnsi="GHEA Grapalat"/>
                <w:b/>
                <w:sz w:val="18"/>
                <w:szCs w:val="18"/>
              </w:rPr>
              <w:t>единиц</w:t>
            </w:r>
          </w:p>
        </w:tc>
        <w:tc>
          <w:tcPr>
            <w:tcW w:w="3690" w:type="dxa"/>
          </w:tcPr>
          <w:p w14:paraId="016AF65D" w14:textId="77777777" w:rsidR="00D43AD6" w:rsidRPr="007A1E65" w:rsidRDefault="00D43AD6" w:rsidP="0064541D">
            <w:pPr>
              <w:jc w:val="center"/>
              <w:rPr>
                <w:rFonts w:ascii="GHEA Grapalat" w:hAnsi="GHEA Grapalat"/>
                <w:b/>
                <w:sz w:val="18"/>
                <w:szCs w:val="18"/>
                <w:lang w:val="hy-AM"/>
              </w:rPr>
            </w:pPr>
            <w:r w:rsidRPr="00B36C50">
              <w:rPr>
                <w:rFonts w:ascii="GHEA Grapalat" w:hAnsi="GHEA Grapalat"/>
                <w:b/>
                <w:sz w:val="18"/>
                <w:szCs w:val="18"/>
                <w:lang w:val="hy-AM"/>
              </w:rPr>
              <w:t>Цена за единицу</w:t>
            </w:r>
          </w:p>
        </w:tc>
      </w:tr>
      <w:tr w:rsidR="00D43AD6" w:rsidRPr="00DC7B55" w14:paraId="01371724" w14:textId="77777777" w:rsidTr="0064541D">
        <w:trPr>
          <w:trHeight w:val="579"/>
        </w:trPr>
        <w:tc>
          <w:tcPr>
            <w:tcW w:w="2880" w:type="dxa"/>
          </w:tcPr>
          <w:p w14:paraId="06B1B777"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жилая площадъ</w:t>
            </w:r>
          </w:p>
        </w:tc>
        <w:tc>
          <w:tcPr>
            <w:tcW w:w="2970" w:type="dxa"/>
          </w:tcPr>
          <w:p w14:paraId="6AD803B4"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 xml:space="preserve">доо </w:t>
            </w:r>
            <w:r>
              <w:rPr>
                <w:rFonts w:ascii="GHEA Grapalat" w:hAnsi="GHEA Grapalat"/>
                <w:sz w:val="16"/>
                <w:szCs w:val="16"/>
                <w:lang w:val="hy-AM"/>
              </w:rPr>
              <w:t>100</w:t>
            </w:r>
            <w:r>
              <w:rPr>
                <w:rFonts w:ascii="GHEA Grapalat" w:hAnsi="GHEA Grapalat"/>
                <w:sz w:val="16"/>
                <w:szCs w:val="16"/>
                <w:lang w:val="ru-RU"/>
              </w:rPr>
              <w:t xml:space="preserve"> единиц</w:t>
            </w:r>
          </w:p>
        </w:tc>
        <w:tc>
          <w:tcPr>
            <w:tcW w:w="3690" w:type="dxa"/>
          </w:tcPr>
          <w:p w14:paraId="7C13086C" w14:textId="77777777" w:rsidR="00D43AD6" w:rsidRPr="00B227EE" w:rsidRDefault="00D43AD6" w:rsidP="0064541D">
            <w:pPr>
              <w:pStyle w:val="NoSpacing"/>
              <w:rPr>
                <w:rFonts w:ascii="GHEA Grapalat" w:hAnsi="GHEA Grapalat"/>
                <w:sz w:val="16"/>
                <w:szCs w:val="16"/>
                <w:lang w:val="hy-AM"/>
              </w:rPr>
            </w:pPr>
            <w:r>
              <w:rPr>
                <w:rFonts w:ascii="GHEA Grapalat" w:hAnsi="GHEA Grapalat"/>
                <w:sz w:val="18"/>
                <w:szCs w:val="18"/>
                <w:lang w:val="hy-AM"/>
              </w:rPr>
              <w:t>до 20</w:t>
            </w:r>
            <w:r w:rsidRPr="00296B4E">
              <w:rPr>
                <w:rFonts w:ascii="GHEA Grapalat" w:hAnsi="GHEA Grapalat"/>
                <w:sz w:val="18"/>
                <w:szCs w:val="18"/>
                <w:lang w:val="hy-AM"/>
              </w:rPr>
              <w:t>000 АМД</w:t>
            </w:r>
          </w:p>
        </w:tc>
      </w:tr>
      <w:tr w:rsidR="00D43AD6" w:rsidRPr="00A5213B" w14:paraId="4F1E837F" w14:textId="77777777" w:rsidTr="0064541D">
        <w:trPr>
          <w:trHeight w:val="552"/>
        </w:trPr>
        <w:tc>
          <w:tcPr>
            <w:tcW w:w="2880" w:type="dxa"/>
          </w:tcPr>
          <w:p w14:paraId="397F75F4" w14:textId="77777777" w:rsidR="00D43AD6" w:rsidRPr="005707C8" w:rsidRDefault="00D43AD6" w:rsidP="0064541D">
            <w:pPr>
              <w:pStyle w:val="NoSpacing"/>
              <w:rPr>
                <w:rFonts w:ascii="GHEA Grapalat" w:hAnsi="GHEA Grapalat"/>
                <w:sz w:val="16"/>
                <w:szCs w:val="16"/>
                <w:lang w:val="ru-RU"/>
              </w:rPr>
            </w:pPr>
            <w:r>
              <w:rPr>
                <w:rFonts w:ascii="GHEA Grapalat" w:hAnsi="GHEA Grapalat"/>
                <w:sz w:val="16"/>
                <w:szCs w:val="16"/>
                <w:lang w:val="ru-RU"/>
              </w:rPr>
              <w:t>нежилая</w:t>
            </w:r>
            <w:r w:rsidRPr="005707C8">
              <w:rPr>
                <w:rFonts w:ascii="GHEA Grapalat" w:hAnsi="GHEA Grapalat"/>
                <w:sz w:val="16"/>
                <w:szCs w:val="16"/>
                <w:lang w:val="ru-RU"/>
              </w:rPr>
              <w:t xml:space="preserve"> </w:t>
            </w:r>
            <w:r>
              <w:rPr>
                <w:rFonts w:ascii="GHEA Grapalat" w:hAnsi="GHEA Grapalat"/>
                <w:sz w:val="16"/>
                <w:szCs w:val="16"/>
                <w:lang w:val="ru-RU"/>
              </w:rPr>
              <w:t>площадъ</w:t>
            </w:r>
          </w:p>
          <w:p w14:paraId="69DCDC1E"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до</w:t>
            </w:r>
            <w:r w:rsidRPr="005707C8">
              <w:rPr>
                <w:rFonts w:ascii="GHEA Grapalat" w:hAnsi="GHEA Grapalat"/>
                <w:sz w:val="16"/>
                <w:szCs w:val="16"/>
                <w:lang w:val="ru-RU"/>
              </w:rPr>
              <w:t xml:space="preserve"> 500 </w:t>
            </w:r>
            <w:r>
              <w:rPr>
                <w:rFonts w:ascii="GHEA Grapalat" w:hAnsi="GHEA Grapalat"/>
                <w:sz w:val="16"/>
                <w:szCs w:val="16"/>
                <w:lang w:val="ru-RU"/>
              </w:rPr>
              <w:t>кв</w:t>
            </w:r>
            <w:r w:rsidRPr="005707C8">
              <w:rPr>
                <w:rFonts w:ascii="GHEA Grapalat" w:hAnsi="GHEA Grapalat"/>
                <w:sz w:val="16"/>
                <w:szCs w:val="16"/>
                <w:lang w:val="ru-RU"/>
              </w:rPr>
              <w:t>. м</w:t>
            </w:r>
          </w:p>
        </w:tc>
        <w:tc>
          <w:tcPr>
            <w:tcW w:w="2970" w:type="dxa"/>
          </w:tcPr>
          <w:p w14:paraId="58F56554" w14:textId="77777777" w:rsidR="00D43AD6" w:rsidRPr="00B227EE" w:rsidRDefault="00D43AD6" w:rsidP="0064541D">
            <w:pPr>
              <w:pStyle w:val="NoSpacing"/>
              <w:rPr>
                <w:rFonts w:ascii="GHEA Grapalat" w:hAnsi="GHEA Grapalat"/>
                <w:sz w:val="16"/>
                <w:szCs w:val="16"/>
                <w:lang w:val="hy-AM"/>
              </w:rPr>
            </w:pPr>
            <w:r>
              <w:rPr>
                <w:rFonts w:ascii="GHEA Grapalat" w:hAnsi="GHEA Grapalat"/>
                <w:sz w:val="16"/>
                <w:szCs w:val="16"/>
                <w:lang w:val="ru-RU"/>
              </w:rPr>
              <w:t>до</w:t>
            </w:r>
            <w:r w:rsidRPr="00754284">
              <w:rPr>
                <w:rFonts w:ascii="GHEA Grapalat" w:hAnsi="GHEA Grapalat"/>
                <w:sz w:val="16"/>
                <w:szCs w:val="16"/>
              </w:rPr>
              <w:t xml:space="preserve"> </w:t>
            </w:r>
            <w:r>
              <w:rPr>
                <w:rFonts w:ascii="GHEA Grapalat" w:hAnsi="GHEA Grapalat"/>
                <w:sz w:val="16"/>
                <w:szCs w:val="16"/>
              </w:rPr>
              <w:t>25</w:t>
            </w:r>
            <w:r w:rsidRPr="00754284">
              <w:rPr>
                <w:rFonts w:ascii="GHEA Grapalat" w:hAnsi="GHEA Grapalat"/>
                <w:sz w:val="16"/>
                <w:szCs w:val="16"/>
              </w:rPr>
              <w:t xml:space="preserve"> </w:t>
            </w:r>
            <w:r>
              <w:rPr>
                <w:rFonts w:ascii="GHEA Grapalat" w:hAnsi="GHEA Grapalat"/>
                <w:sz w:val="16"/>
                <w:szCs w:val="16"/>
                <w:lang w:val="ru-RU"/>
              </w:rPr>
              <w:t>единиц</w:t>
            </w:r>
          </w:p>
        </w:tc>
        <w:tc>
          <w:tcPr>
            <w:tcW w:w="3690" w:type="dxa"/>
          </w:tcPr>
          <w:p w14:paraId="593D4013" w14:textId="77777777" w:rsidR="00D43AD6" w:rsidRPr="00296B4E" w:rsidRDefault="00D43AD6" w:rsidP="0064541D">
            <w:pPr>
              <w:rPr>
                <w:rFonts w:ascii="GHEA Grapalat" w:hAnsi="GHEA Grapalat"/>
                <w:sz w:val="18"/>
                <w:szCs w:val="18"/>
                <w:lang w:val="hy-AM"/>
              </w:rPr>
            </w:pPr>
            <w:r>
              <w:rPr>
                <w:rFonts w:ascii="GHEA Grapalat" w:hAnsi="GHEA Grapalat"/>
                <w:sz w:val="18"/>
                <w:szCs w:val="18"/>
                <w:lang w:val="hy-AM"/>
              </w:rPr>
              <w:t>до 35</w:t>
            </w:r>
            <w:r w:rsidRPr="00296B4E">
              <w:rPr>
                <w:rFonts w:ascii="GHEA Grapalat" w:hAnsi="GHEA Grapalat"/>
                <w:sz w:val="18"/>
                <w:szCs w:val="18"/>
                <w:lang w:val="hy-AM"/>
              </w:rPr>
              <w:t>000</w:t>
            </w:r>
            <w:r w:rsidRPr="00296B4E">
              <w:rPr>
                <w:rFonts w:ascii="GHEA Grapalat" w:hAnsi="GHEA Grapalat"/>
                <w:sz w:val="18"/>
                <w:szCs w:val="18"/>
              </w:rPr>
              <w:t xml:space="preserve"> </w:t>
            </w:r>
            <w:r w:rsidRPr="00296B4E">
              <w:rPr>
                <w:rFonts w:ascii="GHEA Grapalat" w:hAnsi="GHEA Grapalat"/>
                <w:sz w:val="18"/>
                <w:szCs w:val="18"/>
                <w:lang w:val="hy-AM"/>
              </w:rPr>
              <w:t>АМД</w:t>
            </w:r>
          </w:p>
          <w:p w14:paraId="1DCFFCB6" w14:textId="77777777" w:rsidR="00D43AD6" w:rsidRPr="00B227EE" w:rsidRDefault="00D43AD6" w:rsidP="0064541D">
            <w:pPr>
              <w:pStyle w:val="NoSpacing"/>
              <w:rPr>
                <w:rFonts w:ascii="GHEA Grapalat" w:hAnsi="GHEA Grapalat"/>
                <w:sz w:val="16"/>
                <w:szCs w:val="16"/>
                <w:lang w:val="hy-AM"/>
              </w:rPr>
            </w:pPr>
          </w:p>
        </w:tc>
      </w:tr>
      <w:tr w:rsidR="00D43AD6" w:rsidRPr="00A5213B" w14:paraId="00D9F159" w14:textId="77777777" w:rsidTr="0064541D">
        <w:trPr>
          <w:trHeight w:val="552"/>
        </w:trPr>
        <w:tc>
          <w:tcPr>
            <w:tcW w:w="2880" w:type="dxa"/>
          </w:tcPr>
          <w:p w14:paraId="60A76D83"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нежилая</w:t>
            </w:r>
            <w:r w:rsidRPr="00754284">
              <w:rPr>
                <w:rFonts w:ascii="GHEA Grapalat" w:hAnsi="GHEA Grapalat"/>
                <w:sz w:val="16"/>
                <w:szCs w:val="16"/>
                <w:lang w:val="ru-RU"/>
              </w:rPr>
              <w:t xml:space="preserve"> </w:t>
            </w:r>
            <w:r>
              <w:rPr>
                <w:rFonts w:ascii="GHEA Grapalat" w:hAnsi="GHEA Grapalat"/>
                <w:sz w:val="16"/>
                <w:szCs w:val="16"/>
                <w:lang w:val="ru-RU"/>
              </w:rPr>
              <w:t>площадъ</w:t>
            </w:r>
          </w:p>
          <w:p w14:paraId="12211448"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до</w:t>
            </w:r>
            <w:r w:rsidRPr="00754284">
              <w:rPr>
                <w:rFonts w:ascii="GHEA Grapalat" w:hAnsi="GHEA Grapalat"/>
                <w:sz w:val="16"/>
                <w:szCs w:val="16"/>
                <w:lang w:val="ru-RU"/>
              </w:rPr>
              <w:t xml:space="preserve"> 500</w:t>
            </w:r>
            <w:r>
              <w:rPr>
                <w:rFonts w:ascii="GHEA Grapalat" w:hAnsi="GHEA Grapalat"/>
                <w:sz w:val="16"/>
                <w:szCs w:val="16"/>
                <w:lang w:val="ru-RU"/>
              </w:rPr>
              <w:t>-1000</w:t>
            </w:r>
            <w:r w:rsidRPr="00754284">
              <w:rPr>
                <w:rFonts w:ascii="GHEA Grapalat" w:hAnsi="GHEA Grapalat"/>
                <w:sz w:val="16"/>
                <w:szCs w:val="16"/>
                <w:lang w:val="ru-RU"/>
              </w:rPr>
              <w:t xml:space="preserve"> </w:t>
            </w:r>
            <w:r>
              <w:rPr>
                <w:rFonts w:ascii="GHEA Grapalat" w:hAnsi="GHEA Grapalat"/>
                <w:sz w:val="16"/>
                <w:szCs w:val="16"/>
                <w:lang w:val="ru-RU"/>
              </w:rPr>
              <w:t>кв</w:t>
            </w:r>
            <w:r w:rsidRPr="00754284">
              <w:rPr>
                <w:rFonts w:ascii="GHEA Grapalat" w:hAnsi="GHEA Grapalat"/>
                <w:sz w:val="16"/>
                <w:szCs w:val="16"/>
                <w:lang w:val="ru-RU"/>
              </w:rPr>
              <w:t>. м</w:t>
            </w:r>
          </w:p>
        </w:tc>
        <w:tc>
          <w:tcPr>
            <w:tcW w:w="2970" w:type="dxa"/>
          </w:tcPr>
          <w:p w14:paraId="1A13D1E5" w14:textId="77777777" w:rsidR="00D43AD6" w:rsidRDefault="00D43AD6" w:rsidP="0064541D">
            <w:pPr>
              <w:pStyle w:val="NoSpacing"/>
              <w:rPr>
                <w:rFonts w:ascii="GHEA Grapalat" w:hAnsi="GHEA Grapalat"/>
                <w:sz w:val="16"/>
                <w:szCs w:val="16"/>
                <w:lang w:val="hy-AM"/>
              </w:rPr>
            </w:pPr>
            <w:r>
              <w:rPr>
                <w:rFonts w:ascii="GHEA Grapalat" w:hAnsi="GHEA Grapalat"/>
                <w:sz w:val="16"/>
                <w:szCs w:val="16"/>
                <w:lang w:val="ru-RU"/>
              </w:rPr>
              <w:t>до</w:t>
            </w:r>
            <w:r w:rsidRPr="00754284">
              <w:rPr>
                <w:rFonts w:ascii="GHEA Grapalat" w:hAnsi="GHEA Grapalat"/>
                <w:sz w:val="16"/>
                <w:szCs w:val="16"/>
              </w:rPr>
              <w:t xml:space="preserve"> 10 </w:t>
            </w:r>
            <w:r>
              <w:rPr>
                <w:rFonts w:ascii="GHEA Grapalat" w:hAnsi="GHEA Grapalat"/>
                <w:sz w:val="16"/>
                <w:szCs w:val="16"/>
                <w:lang w:val="ru-RU"/>
              </w:rPr>
              <w:t>единиц</w:t>
            </w:r>
          </w:p>
        </w:tc>
        <w:tc>
          <w:tcPr>
            <w:tcW w:w="3690" w:type="dxa"/>
          </w:tcPr>
          <w:p w14:paraId="0567F977" w14:textId="77777777" w:rsidR="00D43AD6" w:rsidRPr="00B227EE" w:rsidRDefault="00D43AD6" w:rsidP="0064541D">
            <w:pPr>
              <w:rPr>
                <w:rFonts w:ascii="GHEA Grapalat" w:hAnsi="GHEA Grapalat"/>
                <w:sz w:val="16"/>
                <w:szCs w:val="16"/>
                <w:lang w:val="hy-AM"/>
              </w:rPr>
            </w:pPr>
            <w:r>
              <w:rPr>
                <w:rFonts w:ascii="GHEA Grapalat" w:hAnsi="GHEA Grapalat"/>
                <w:sz w:val="18"/>
                <w:szCs w:val="18"/>
                <w:lang w:val="hy-AM"/>
              </w:rPr>
              <w:t>до 45</w:t>
            </w:r>
            <w:r w:rsidRPr="00296B4E">
              <w:rPr>
                <w:rFonts w:ascii="GHEA Grapalat" w:hAnsi="GHEA Grapalat"/>
                <w:sz w:val="18"/>
                <w:szCs w:val="18"/>
                <w:lang w:val="hy-AM"/>
              </w:rPr>
              <w:t>000 АМД</w:t>
            </w:r>
          </w:p>
        </w:tc>
      </w:tr>
      <w:tr w:rsidR="00D43AD6" w:rsidRPr="005707C8" w14:paraId="61AEEB47" w14:textId="77777777" w:rsidTr="0064541D">
        <w:trPr>
          <w:trHeight w:val="777"/>
        </w:trPr>
        <w:tc>
          <w:tcPr>
            <w:tcW w:w="2880" w:type="dxa"/>
          </w:tcPr>
          <w:p w14:paraId="440C8FC4" w14:textId="77777777" w:rsidR="00D43AD6" w:rsidRPr="005707C8" w:rsidRDefault="00D43AD6" w:rsidP="0064541D">
            <w:pPr>
              <w:pStyle w:val="NoSpacing"/>
              <w:rPr>
                <w:rFonts w:ascii="GHEA Grapalat" w:hAnsi="GHEA Grapalat"/>
                <w:sz w:val="16"/>
                <w:szCs w:val="16"/>
                <w:lang w:val="ru-RU"/>
              </w:rPr>
            </w:pPr>
            <w:r>
              <w:rPr>
                <w:rFonts w:ascii="GHEA Grapalat" w:hAnsi="GHEA Grapalat"/>
                <w:sz w:val="16"/>
                <w:szCs w:val="16"/>
                <w:lang w:val="ru-RU"/>
              </w:rPr>
              <w:t>нежилая</w:t>
            </w:r>
            <w:r w:rsidRPr="005707C8">
              <w:rPr>
                <w:rFonts w:ascii="GHEA Grapalat" w:hAnsi="GHEA Grapalat"/>
                <w:sz w:val="16"/>
                <w:szCs w:val="16"/>
                <w:lang w:val="ru-RU"/>
              </w:rPr>
              <w:t xml:space="preserve"> </w:t>
            </w:r>
            <w:r>
              <w:rPr>
                <w:rFonts w:ascii="GHEA Grapalat" w:hAnsi="GHEA Grapalat"/>
                <w:sz w:val="16"/>
                <w:szCs w:val="16"/>
                <w:lang w:val="ru-RU"/>
              </w:rPr>
              <w:t>площадъ</w:t>
            </w:r>
          </w:p>
          <w:p w14:paraId="30F42108" w14:textId="77777777" w:rsidR="00D43AD6" w:rsidRPr="00754284" w:rsidRDefault="00D43AD6" w:rsidP="0064541D">
            <w:pPr>
              <w:pStyle w:val="NoSpacing"/>
              <w:rPr>
                <w:rFonts w:ascii="GHEA Grapalat" w:hAnsi="GHEA Grapalat"/>
                <w:sz w:val="16"/>
                <w:szCs w:val="16"/>
                <w:lang w:val="ru-RU"/>
              </w:rPr>
            </w:pPr>
            <w:r>
              <w:rPr>
                <w:rFonts w:ascii="GHEA Grapalat" w:hAnsi="GHEA Grapalat"/>
                <w:sz w:val="16"/>
                <w:szCs w:val="16"/>
                <w:lang w:val="ru-RU"/>
              </w:rPr>
              <w:t>до</w:t>
            </w:r>
            <w:r w:rsidRPr="005707C8">
              <w:rPr>
                <w:rFonts w:ascii="GHEA Grapalat" w:hAnsi="GHEA Grapalat"/>
                <w:sz w:val="16"/>
                <w:szCs w:val="16"/>
                <w:lang w:val="ru-RU"/>
              </w:rPr>
              <w:t xml:space="preserve"> </w:t>
            </w:r>
            <w:r>
              <w:rPr>
                <w:rFonts w:ascii="GHEA Grapalat" w:hAnsi="GHEA Grapalat"/>
                <w:sz w:val="16"/>
                <w:szCs w:val="16"/>
                <w:lang w:val="ru-RU"/>
              </w:rPr>
              <w:t>100</w:t>
            </w:r>
            <w:r w:rsidRPr="005707C8">
              <w:rPr>
                <w:rFonts w:ascii="GHEA Grapalat" w:hAnsi="GHEA Grapalat"/>
                <w:sz w:val="16"/>
                <w:szCs w:val="16"/>
                <w:lang w:val="ru-RU"/>
              </w:rPr>
              <w:t xml:space="preserve"> </w:t>
            </w:r>
            <w:r>
              <w:rPr>
                <w:rFonts w:ascii="GHEA Grapalat" w:hAnsi="GHEA Grapalat"/>
                <w:sz w:val="16"/>
                <w:szCs w:val="16"/>
                <w:lang w:val="ru-RU"/>
              </w:rPr>
              <w:t>кв</w:t>
            </w:r>
            <w:r w:rsidRPr="005707C8">
              <w:rPr>
                <w:rFonts w:ascii="GHEA Grapalat" w:hAnsi="GHEA Grapalat"/>
                <w:sz w:val="16"/>
                <w:szCs w:val="16"/>
                <w:lang w:val="ru-RU"/>
              </w:rPr>
              <w:t xml:space="preserve">. </w:t>
            </w:r>
            <w:r>
              <w:rPr>
                <w:rFonts w:ascii="GHEA Grapalat" w:hAnsi="GHEA Grapalat"/>
                <w:sz w:val="16"/>
                <w:szCs w:val="16"/>
                <w:lang w:val="ru-RU"/>
              </w:rPr>
              <w:t>м и более</w:t>
            </w:r>
          </w:p>
        </w:tc>
        <w:tc>
          <w:tcPr>
            <w:tcW w:w="2970" w:type="dxa"/>
          </w:tcPr>
          <w:p w14:paraId="20A3F225" w14:textId="77777777" w:rsidR="00D43AD6" w:rsidRPr="00B227EE" w:rsidRDefault="00D43AD6" w:rsidP="0064541D">
            <w:pPr>
              <w:pStyle w:val="NoSpacing"/>
              <w:rPr>
                <w:rFonts w:ascii="GHEA Grapalat" w:hAnsi="GHEA Grapalat"/>
                <w:sz w:val="16"/>
                <w:szCs w:val="16"/>
                <w:lang w:val="hy-AM"/>
              </w:rPr>
            </w:pPr>
            <w:r>
              <w:rPr>
                <w:rFonts w:ascii="GHEA Grapalat" w:hAnsi="GHEA Grapalat"/>
                <w:sz w:val="16"/>
                <w:szCs w:val="16"/>
                <w:lang w:val="ru-RU"/>
              </w:rPr>
              <w:t>до</w:t>
            </w:r>
            <w:r w:rsidRPr="005707C8">
              <w:rPr>
                <w:rFonts w:ascii="GHEA Grapalat" w:hAnsi="GHEA Grapalat"/>
                <w:sz w:val="16"/>
                <w:szCs w:val="16"/>
                <w:lang w:val="ru-RU"/>
              </w:rPr>
              <w:t xml:space="preserve"> </w:t>
            </w:r>
            <w:r>
              <w:rPr>
                <w:rFonts w:ascii="GHEA Grapalat" w:hAnsi="GHEA Grapalat"/>
                <w:sz w:val="16"/>
                <w:szCs w:val="16"/>
              </w:rPr>
              <w:t>5</w:t>
            </w:r>
            <w:r>
              <w:rPr>
                <w:rFonts w:ascii="GHEA Grapalat" w:hAnsi="GHEA Grapalat"/>
                <w:sz w:val="16"/>
                <w:szCs w:val="16"/>
                <w:lang w:val="ru-RU"/>
              </w:rPr>
              <w:t xml:space="preserve"> единиц</w:t>
            </w:r>
          </w:p>
        </w:tc>
        <w:tc>
          <w:tcPr>
            <w:tcW w:w="3690" w:type="dxa"/>
          </w:tcPr>
          <w:p w14:paraId="4C8D3ECC" w14:textId="77777777" w:rsidR="00D43AD6" w:rsidRPr="005707C8" w:rsidRDefault="00D43AD6" w:rsidP="0064541D">
            <w:r w:rsidRPr="00702CB0">
              <w:rPr>
                <w:rFonts w:ascii="GHEA Grapalat" w:hAnsi="GHEA Grapalat"/>
                <w:sz w:val="18"/>
                <w:szCs w:val="18"/>
                <w:lang w:val="hy-AM"/>
              </w:rPr>
              <w:t xml:space="preserve">до </w:t>
            </w:r>
            <w:r>
              <w:rPr>
                <w:rFonts w:ascii="GHEA Grapalat" w:hAnsi="GHEA Grapalat"/>
                <w:sz w:val="18"/>
                <w:szCs w:val="18"/>
                <w:lang w:val="hy-AM"/>
              </w:rPr>
              <w:t>75</w:t>
            </w:r>
            <w:r w:rsidRPr="00702CB0">
              <w:rPr>
                <w:rFonts w:ascii="GHEA Grapalat" w:hAnsi="GHEA Grapalat"/>
                <w:sz w:val="18"/>
                <w:szCs w:val="18"/>
                <w:lang w:val="hy-AM"/>
              </w:rPr>
              <w:t>000 АМД</w:t>
            </w:r>
          </w:p>
        </w:tc>
      </w:tr>
      <w:tr w:rsidR="00D43AD6" w:rsidRPr="005707C8" w14:paraId="7575BB3E" w14:textId="77777777" w:rsidTr="0064541D">
        <w:trPr>
          <w:trHeight w:val="192"/>
        </w:trPr>
        <w:tc>
          <w:tcPr>
            <w:tcW w:w="2880" w:type="dxa"/>
          </w:tcPr>
          <w:p w14:paraId="0E84F476" w14:textId="77777777" w:rsidR="00D43AD6" w:rsidRPr="005707C8" w:rsidRDefault="00D43AD6" w:rsidP="0064541D">
            <w:pPr>
              <w:pStyle w:val="NoSpacing"/>
              <w:rPr>
                <w:rFonts w:ascii="GHEA Grapalat" w:hAnsi="GHEA Grapalat"/>
                <w:sz w:val="16"/>
                <w:szCs w:val="16"/>
                <w:lang w:val="ru-RU"/>
              </w:rPr>
            </w:pPr>
            <w:r>
              <w:rPr>
                <w:rFonts w:ascii="GHEA Grapalat" w:hAnsi="GHEA Grapalat"/>
                <w:sz w:val="16"/>
                <w:szCs w:val="16"/>
                <w:lang w:val="ru-RU"/>
              </w:rPr>
              <w:t>земелън</w:t>
            </w:r>
            <w:r w:rsidRPr="00296B4E">
              <w:rPr>
                <w:rFonts w:ascii="GHEA Grapalat" w:hAnsi="GHEA Grapalat"/>
                <w:sz w:val="18"/>
                <w:szCs w:val="18"/>
                <w:lang w:val="hy-AM"/>
              </w:rPr>
              <w:t>ы</w:t>
            </w:r>
            <w:r>
              <w:rPr>
                <w:rFonts w:ascii="GHEA Grapalat" w:hAnsi="GHEA Grapalat"/>
                <w:sz w:val="18"/>
                <w:szCs w:val="18"/>
                <w:lang w:val="ru-RU"/>
              </w:rPr>
              <w:t>й участок</w:t>
            </w:r>
          </w:p>
        </w:tc>
        <w:tc>
          <w:tcPr>
            <w:tcW w:w="2970" w:type="dxa"/>
          </w:tcPr>
          <w:p w14:paraId="1DA31B66" w14:textId="77777777" w:rsidR="00D43AD6" w:rsidRPr="00B227EE" w:rsidRDefault="00D43AD6" w:rsidP="0064541D">
            <w:pPr>
              <w:pStyle w:val="NoSpacing"/>
              <w:rPr>
                <w:rFonts w:ascii="GHEA Grapalat" w:hAnsi="GHEA Grapalat"/>
                <w:sz w:val="16"/>
                <w:szCs w:val="16"/>
                <w:lang w:val="hy-AM"/>
              </w:rPr>
            </w:pPr>
            <w:r>
              <w:rPr>
                <w:rFonts w:ascii="GHEA Grapalat" w:hAnsi="GHEA Grapalat"/>
                <w:sz w:val="16"/>
                <w:szCs w:val="16"/>
                <w:lang w:val="ru-RU"/>
              </w:rPr>
              <w:t>до 10 единиц</w:t>
            </w:r>
          </w:p>
        </w:tc>
        <w:tc>
          <w:tcPr>
            <w:tcW w:w="3690" w:type="dxa"/>
          </w:tcPr>
          <w:p w14:paraId="155EEB4E" w14:textId="77777777" w:rsidR="00D43AD6" w:rsidRPr="005707C8" w:rsidRDefault="00D43AD6" w:rsidP="0064541D">
            <w:r w:rsidRPr="00702CB0">
              <w:rPr>
                <w:rFonts w:ascii="GHEA Grapalat" w:hAnsi="GHEA Grapalat"/>
                <w:sz w:val="18"/>
                <w:szCs w:val="18"/>
                <w:lang w:val="hy-AM"/>
              </w:rPr>
              <w:t xml:space="preserve">до </w:t>
            </w:r>
            <w:r>
              <w:rPr>
                <w:rFonts w:ascii="GHEA Grapalat" w:hAnsi="GHEA Grapalat"/>
                <w:sz w:val="18"/>
                <w:szCs w:val="18"/>
                <w:lang w:val="hy-AM"/>
              </w:rPr>
              <w:t>30</w:t>
            </w:r>
            <w:r w:rsidRPr="00702CB0">
              <w:rPr>
                <w:rFonts w:ascii="GHEA Grapalat" w:hAnsi="GHEA Grapalat"/>
                <w:sz w:val="18"/>
                <w:szCs w:val="18"/>
                <w:lang w:val="hy-AM"/>
              </w:rPr>
              <w:t>000 АМД</w:t>
            </w:r>
          </w:p>
        </w:tc>
      </w:tr>
    </w:tbl>
    <w:p w14:paraId="409D244C" w14:textId="77777777" w:rsidR="00D43AD6" w:rsidRPr="005707C8" w:rsidRDefault="00D43AD6" w:rsidP="00D43AD6">
      <w:pPr>
        <w:tabs>
          <w:tab w:val="left" w:pos="1658"/>
          <w:tab w:val="left" w:pos="1980"/>
          <w:tab w:val="left" w:pos="10552"/>
        </w:tabs>
        <w:jc w:val="both"/>
        <w:rPr>
          <w:rFonts w:ascii="GHEA Grapalat" w:hAnsi="GHEA Grapalat"/>
          <w:b/>
          <w:sz w:val="20"/>
          <w:szCs w:val="20"/>
        </w:rPr>
      </w:pPr>
    </w:p>
    <w:p w14:paraId="67864B4D" w14:textId="77777777" w:rsidR="00D43AD6" w:rsidRPr="005707C8" w:rsidRDefault="00D43AD6" w:rsidP="00D43AD6">
      <w:pPr>
        <w:tabs>
          <w:tab w:val="left" w:pos="1658"/>
          <w:tab w:val="left" w:pos="1980"/>
          <w:tab w:val="left" w:pos="10552"/>
        </w:tabs>
        <w:jc w:val="both"/>
        <w:rPr>
          <w:rFonts w:ascii="GHEA Grapalat" w:hAnsi="GHEA Grapalat"/>
          <w:b/>
          <w:sz w:val="20"/>
          <w:szCs w:val="20"/>
        </w:rPr>
      </w:pPr>
    </w:p>
    <w:p w14:paraId="2603C50E" w14:textId="77777777" w:rsidR="00D43AD6" w:rsidRPr="008A158E" w:rsidRDefault="00D43AD6" w:rsidP="00D43AD6">
      <w:pPr>
        <w:jc w:val="both"/>
        <w:rPr>
          <w:rFonts w:ascii="GHEA Grapalat" w:hAnsi="GHEA Grapalat" w:cs="Arial"/>
          <w:color w:val="333333"/>
          <w:shd w:val="clear" w:color="auto" w:fill="FFFFFF"/>
          <w:lang w:val="hy-AM"/>
        </w:rPr>
      </w:pPr>
      <w:r>
        <w:rPr>
          <w:rFonts w:ascii="GHEA Grapalat" w:hAnsi="GHEA Grapalat"/>
          <w:b/>
          <w:sz w:val="20"/>
          <w:szCs w:val="20"/>
          <w:lang w:val="hy-AM"/>
        </w:rPr>
        <w:t xml:space="preserve">      </w:t>
      </w:r>
      <w:r w:rsidRPr="008A158E">
        <w:rPr>
          <w:rFonts w:ascii="GHEA Grapalat" w:hAnsi="GHEA Grapalat" w:cs="Arial"/>
          <w:color w:val="333333"/>
          <w:shd w:val="clear" w:color="auto" w:fill="FFFFFF"/>
          <w:lang w:val="hy-AM"/>
        </w:rPr>
        <w:t xml:space="preserve">Участник должен предоставить цену </w:t>
      </w:r>
      <w:r w:rsidRPr="008A158E">
        <w:rPr>
          <w:rFonts w:ascii="GHEA Grapalat" w:hAnsi="GHEA Grapalat"/>
        </w:rPr>
        <w:t>единицы</w:t>
      </w:r>
      <w:r w:rsidRPr="008A158E">
        <w:rPr>
          <w:rFonts w:ascii="GHEA Grapalat" w:hAnsi="GHEA Grapalat" w:cs="Arial"/>
          <w:color w:val="333333"/>
          <w:shd w:val="clear" w:color="auto" w:fill="FFFFFF"/>
          <w:lang w:val="hy-AM"/>
        </w:rPr>
        <w:t xml:space="preserve"> в соответствии с типом объекта недвижимости и площади, которая будет являться приложением к технической характеристик</w:t>
      </w:r>
      <w:r w:rsidRPr="008A158E">
        <w:rPr>
          <w:rFonts w:ascii="GHEA Grapalat" w:hAnsi="GHEA Grapalat" w:cs="Arial"/>
          <w:color w:val="333333"/>
          <w:shd w:val="clear" w:color="auto" w:fill="FFFFFF"/>
        </w:rPr>
        <w:t>и</w:t>
      </w:r>
      <w:r w:rsidRPr="008A158E">
        <w:rPr>
          <w:rFonts w:ascii="GHEA Grapalat" w:hAnsi="GHEA Grapalat" w:cs="Arial"/>
          <w:color w:val="333333"/>
          <w:shd w:val="clear" w:color="auto" w:fill="FFFFFF"/>
          <w:lang w:val="hy-AM"/>
        </w:rPr>
        <w:t xml:space="preserve"> и графику закупок заключаемого контракта. Выплаты будут осуществляться согласно заявке.</w:t>
      </w:r>
    </w:p>
    <w:p w14:paraId="348B515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01B0248A"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23D59B7F" w14:textId="77777777" w:rsidR="00AB0BFB" w:rsidRDefault="00AB0BFB" w:rsidP="00375205">
      <w:pPr>
        <w:widowControl w:val="0"/>
        <w:spacing w:after="160" w:line="360" w:lineRule="auto"/>
        <w:ind w:firstLine="567"/>
        <w:jc w:val="right"/>
        <w:rPr>
          <w:rFonts w:ascii="GHEA Grapalat" w:hAnsi="GHEA Grapalat"/>
          <w:i/>
          <w:color w:val="000000" w:themeColor="text1"/>
        </w:rPr>
      </w:pPr>
    </w:p>
    <w:p w14:paraId="4BB56AAF"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3B237D12"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62ED1DA7"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7954DCBE"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05F86A9D"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10BDA4E" w14:textId="77777777" w:rsidR="00D43AD6" w:rsidRDefault="00D43AD6" w:rsidP="00375205">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6E6D386"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43AD6">
        <w:rPr>
          <w:rFonts w:ascii="GHEA Grapalat" w:hAnsi="GHEA Grapalat"/>
          <w:b/>
          <w:color w:val="000000" w:themeColor="text1"/>
          <w:lang w:val="hy-AM"/>
        </w:rPr>
        <w:t>ԵՔ-ԳՀԾՁԲ-26/15</w:t>
      </w:r>
      <w:r w:rsidRPr="00003FAD">
        <w:rPr>
          <w:rFonts w:ascii="GHEA Grapalat" w:hAnsi="GHEA Grapalat"/>
          <w:color w:val="000000" w:themeColor="text1"/>
          <w:sz w:val="24"/>
          <w:szCs w:val="24"/>
          <w:lang w:val="af-ZA"/>
        </w:rPr>
        <w:t>»</w:t>
      </w:r>
    </w:p>
    <w:p w14:paraId="21F43F61" w14:textId="5DF8CBD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665996F"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w:t>
            </w:r>
            <w:r w:rsidR="00C64EE1">
              <w:rPr>
                <w:rFonts w:ascii="GHEA Grapalat" w:hAnsi="GHEA Grapalat"/>
                <w:color w:val="000000" w:themeColor="text1"/>
                <w:sz w:val="16"/>
              </w:rPr>
              <w:t>6</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F9DA20B" w:rsidR="00181365" w:rsidRPr="00326824" w:rsidRDefault="00181365" w:rsidP="00A236AA">
            <w:pPr>
              <w:widowControl w:val="0"/>
              <w:spacing w:after="120"/>
              <w:jc w:val="center"/>
              <w:rPr>
                <w:rFonts w:ascii="GHEA Grapalat" w:hAnsi="GHEA Grapalat"/>
                <w:color w:val="000000" w:themeColor="text1"/>
                <w:sz w:val="16"/>
                <w:lang w:val="hy-AM"/>
              </w:rPr>
            </w:pPr>
          </w:p>
        </w:tc>
        <w:tc>
          <w:tcPr>
            <w:tcW w:w="1800" w:type="dxa"/>
          </w:tcPr>
          <w:p w14:paraId="533BE5BA" w14:textId="52F79861"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AB0BFB" w:rsidRPr="00003FAD" w14:paraId="4030A6CB" w14:textId="77777777" w:rsidTr="00CA2E4A">
        <w:trPr>
          <w:cantSplit/>
          <w:trHeight w:val="1134"/>
          <w:jc w:val="center"/>
        </w:trPr>
        <w:tc>
          <w:tcPr>
            <w:tcW w:w="1998" w:type="dxa"/>
            <w:vAlign w:val="center"/>
          </w:tcPr>
          <w:p w14:paraId="58584ECD" w14:textId="3C8C4A0E" w:rsidR="00AB0BFB" w:rsidRPr="008C4282" w:rsidRDefault="00AB0BFB" w:rsidP="00AB0BFB">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tcPr>
          <w:p w14:paraId="5B1D8B2F" w14:textId="77777777" w:rsidR="00AB0BFB" w:rsidRDefault="00AB0BFB" w:rsidP="00AB0BFB">
            <w:pPr>
              <w:rPr>
                <w:rFonts w:ascii="Arial" w:hAnsi="Arial" w:cs="Arial"/>
                <w:color w:val="000000"/>
                <w:sz w:val="20"/>
                <w:szCs w:val="20"/>
              </w:rPr>
            </w:pPr>
            <w:r>
              <w:rPr>
                <w:rFonts w:ascii="Arial" w:hAnsi="Arial" w:cs="Arial"/>
                <w:color w:val="000000"/>
                <w:sz w:val="20"/>
                <w:szCs w:val="20"/>
              </w:rPr>
              <w:t>50721100/504</w:t>
            </w:r>
          </w:p>
          <w:p w14:paraId="4ED3EBAF" w14:textId="04A8CF18" w:rsidR="00AB0BFB" w:rsidRPr="00477F81" w:rsidRDefault="00AB0BFB" w:rsidP="00AB0BFB">
            <w:pPr>
              <w:widowControl w:val="0"/>
              <w:spacing w:after="120"/>
              <w:jc w:val="center"/>
              <w:rPr>
                <w:rFonts w:ascii="GHEA Grapalat" w:hAnsi="GHEA Grapalat"/>
                <w:color w:val="000000" w:themeColor="text1"/>
                <w:sz w:val="16"/>
              </w:rPr>
            </w:pPr>
          </w:p>
        </w:tc>
        <w:tc>
          <w:tcPr>
            <w:tcW w:w="1800" w:type="dxa"/>
          </w:tcPr>
          <w:p w14:paraId="330587EB" w14:textId="408B45C6" w:rsidR="00AB0BFB" w:rsidRPr="00477F81" w:rsidRDefault="00D43AD6" w:rsidP="00AB0BFB">
            <w:pPr>
              <w:widowControl w:val="0"/>
              <w:spacing w:after="120"/>
              <w:jc w:val="center"/>
              <w:rPr>
                <w:rFonts w:ascii="GHEA Grapalat" w:hAnsi="GHEA Grapalat"/>
                <w:color w:val="000000" w:themeColor="text1"/>
                <w:sz w:val="20"/>
                <w:szCs w:val="20"/>
                <w:lang w:val="hy-AM"/>
              </w:rPr>
            </w:pPr>
            <w:r w:rsidRPr="0030641D">
              <w:rPr>
                <w:rFonts w:ascii="GHEA Grapalat" w:hAnsi="GHEA Grapalat"/>
                <w:szCs w:val="22"/>
              </w:rPr>
              <w:t>Услуги по замеру (учету) зданий, сооружений, земельных участков, считающихся собственностью общины города Ереван</w:t>
            </w:r>
            <w:r w:rsidRPr="00003FAD">
              <w:rPr>
                <w:rFonts w:ascii="GHEA Grapalat" w:hAnsi="GHEA Grapalat"/>
                <w:color w:val="000000" w:themeColor="text1"/>
                <w:sz w:val="20"/>
              </w:rPr>
              <w:t xml:space="preserve"> </w:t>
            </w:r>
            <w:r>
              <w:rPr>
                <w:rFonts w:ascii="GHEA Grapalat" w:hAnsi="GHEA Grapalat"/>
                <w:color w:val="000000" w:themeColor="text1"/>
                <w:sz w:val="20"/>
              </w:rPr>
              <w:t>*</w:t>
            </w:r>
          </w:p>
        </w:tc>
        <w:tc>
          <w:tcPr>
            <w:tcW w:w="630" w:type="dxa"/>
            <w:vAlign w:val="center"/>
          </w:tcPr>
          <w:p w14:paraId="763C190F" w14:textId="0193D555" w:rsidR="00AB0BFB" w:rsidRPr="00003FAD" w:rsidRDefault="00AB0BFB" w:rsidP="00AB0BFB">
            <w:pPr>
              <w:widowControl w:val="0"/>
              <w:spacing w:after="120"/>
              <w:jc w:val="center"/>
              <w:rPr>
                <w:rFonts w:ascii="GHEA Grapalat" w:hAnsi="GHEA Grapalat"/>
                <w:color w:val="000000" w:themeColor="text1"/>
                <w:sz w:val="16"/>
              </w:rPr>
            </w:pPr>
            <w:r>
              <w:rPr>
                <w:rFonts w:ascii="GHEA Grapalat" w:hAnsi="GHEA Grapalat"/>
                <w:color w:val="000000" w:themeColor="text1"/>
                <w:sz w:val="16"/>
              </w:rPr>
              <w:t>-</w:t>
            </w:r>
          </w:p>
        </w:tc>
        <w:tc>
          <w:tcPr>
            <w:tcW w:w="450" w:type="dxa"/>
          </w:tcPr>
          <w:p w14:paraId="7A9A5AB8" w14:textId="1BB85F3B"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0E9731DE" w14:textId="745019B9"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5960D036" w14:textId="20750888"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72209B27" w14:textId="145737BD" w:rsidR="00AB0BFB" w:rsidRPr="00003FAD" w:rsidRDefault="00AB0BFB" w:rsidP="00AB0BFB">
            <w:pPr>
              <w:widowControl w:val="0"/>
              <w:spacing w:after="120"/>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60" w:type="dxa"/>
          </w:tcPr>
          <w:p w14:paraId="67ED2AD1" w14:textId="0AE5EC6E"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907350" w14:textId="03A4B86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A4804F" w14:textId="2FC4319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630" w:type="dxa"/>
          </w:tcPr>
          <w:p w14:paraId="11DB0BAD" w14:textId="2482A25B"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B5BAF6F" w14:textId="489C5336"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27660905" w14:textId="16B0D98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450" w:type="dxa"/>
          </w:tcPr>
          <w:p w14:paraId="1074DA8A" w14:textId="545AF32F"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c>
          <w:tcPr>
            <w:tcW w:w="359" w:type="dxa"/>
          </w:tcPr>
          <w:p w14:paraId="6DF08BD0" w14:textId="62DA75D8" w:rsidR="00AB0BFB" w:rsidRPr="00003FAD" w:rsidRDefault="00AB0BFB" w:rsidP="00AB0BFB">
            <w:pPr>
              <w:widowControl w:val="0"/>
              <w:spacing w:after="120"/>
              <w:ind w:left="113" w:right="113"/>
              <w:jc w:val="center"/>
              <w:rPr>
                <w:rFonts w:ascii="GHEA Grapalat" w:hAnsi="GHEA Grapalat"/>
                <w:color w:val="000000" w:themeColor="text1"/>
                <w:sz w:val="16"/>
              </w:rPr>
            </w:pPr>
            <w:r w:rsidRPr="00501C3A">
              <w:rPr>
                <w:rFonts w:ascii="GHEA Grapalat" w:hAnsi="GHEA Grapalat"/>
                <w:color w:val="000000" w:themeColor="text1"/>
                <w:sz w:val="16"/>
              </w:rPr>
              <w:t>-</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3D82EA6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1F1A4032"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300111AD"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0209FF4D"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989078E" w14:textId="77777777" w:rsidR="0041572A" w:rsidRPr="000C58D3" w:rsidRDefault="0041572A" w:rsidP="0041572A">
      <w:pPr>
        <w:widowControl w:val="0"/>
        <w:spacing w:after="160"/>
        <w:ind w:left="-142" w:firstLine="142"/>
        <w:jc w:val="right"/>
        <w:rPr>
          <w:rFonts w:ascii="GHEA Grapalat" w:hAnsi="GHEA Grapalat"/>
          <w:i/>
        </w:rPr>
      </w:pPr>
      <w:r w:rsidRPr="000C58D3">
        <w:rPr>
          <w:rFonts w:ascii="GHEA Grapalat" w:hAnsi="GHEA Grapalat"/>
          <w:i/>
        </w:rPr>
        <w:lastRenderedPageBreak/>
        <w:t>Приложение № 4</w:t>
      </w:r>
    </w:p>
    <w:p w14:paraId="0118728F" w14:textId="603E788D" w:rsidR="0041572A" w:rsidRPr="00003FAD" w:rsidRDefault="0041572A" w:rsidP="0041572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Pr="00D76EB9">
        <w:rPr>
          <w:rFonts w:ascii="GHEA Grapalat" w:hAnsi="GHEA Grapalat"/>
          <w:b/>
          <w:color w:val="000000" w:themeColor="text1"/>
          <w:sz w:val="22"/>
          <w:szCs w:val="22"/>
          <w:lang w:val="hy-AM"/>
        </w:rPr>
        <w:t xml:space="preserve"> </w:t>
      </w:r>
      <w:r w:rsidR="00D43AD6">
        <w:rPr>
          <w:rFonts w:ascii="GHEA Grapalat" w:hAnsi="GHEA Grapalat"/>
          <w:b/>
          <w:color w:val="000000" w:themeColor="text1"/>
          <w:sz w:val="22"/>
          <w:szCs w:val="22"/>
          <w:lang w:val="hy-AM"/>
        </w:rPr>
        <w:t>ԵՔ-ԳՀԾՁԲ-26/15</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21EF8FD9" w14:textId="462803B2" w:rsidR="0041572A" w:rsidRPr="00003FAD" w:rsidRDefault="0041572A" w:rsidP="0041572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7758E">
        <w:rPr>
          <w:rFonts w:ascii="GHEA Grapalat" w:hAnsi="GHEA Grapalat"/>
          <w:i/>
          <w:color w:val="000000" w:themeColor="text1"/>
        </w:rPr>
        <w:t>202</w:t>
      </w:r>
      <w:r w:rsidR="00AE16E4">
        <w:rPr>
          <w:rFonts w:ascii="GHEA Grapalat" w:hAnsi="GHEA Grapalat"/>
          <w:i/>
          <w:color w:val="000000" w:themeColor="text1"/>
        </w:rPr>
        <w:t xml:space="preserve"> </w:t>
      </w:r>
      <w:r w:rsidRPr="00003FAD">
        <w:rPr>
          <w:rFonts w:ascii="GHEA Grapalat" w:hAnsi="GHEA Grapalat"/>
          <w:i/>
          <w:color w:val="000000" w:themeColor="text1"/>
        </w:rPr>
        <w:t>г.</w:t>
      </w:r>
    </w:p>
    <w:p w14:paraId="177DFF86" w14:textId="77777777" w:rsidR="0041572A" w:rsidRPr="000C58D3" w:rsidRDefault="0041572A" w:rsidP="0041572A">
      <w:pPr>
        <w:widowControl w:val="0"/>
        <w:spacing w:after="160"/>
        <w:ind w:left="-142" w:firstLine="142"/>
        <w:jc w:val="center"/>
        <w:rPr>
          <w:rFonts w:ascii="GHEA Grapalat" w:hAnsi="GHEA Grapalat"/>
          <w:i/>
        </w:rPr>
      </w:pPr>
    </w:p>
    <w:p w14:paraId="57C06649" w14:textId="77777777" w:rsidR="0041572A" w:rsidRPr="000C58D3" w:rsidRDefault="0041572A" w:rsidP="0041572A">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0B20D79D" w14:textId="77777777" w:rsidR="0041572A" w:rsidRPr="000C58D3" w:rsidRDefault="0041572A" w:rsidP="0041572A">
      <w:pPr>
        <w:widowControl w:val="0"/>
        <w:spacing w:after="160"/>
        <w:ind w:left="-142" w:firstLine="142"/>
        <w:jc w:val="center"/>
        <w:rPr>
          <w:rFonts w:ascii="GHEA Grapalat" w:hAnsi="GHEA Grapalat"/>
          <w:i/>
          <w:lang w:val="hy-AM"/>
        </w:rPr>
      </w:pPr>
    </w:p>
    <w:p w14:paraId="05FC5464"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3C3E3634"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39B2335F" w14:textId="77777777" w:rsidR="0041572A" w:rsidRPr="000C58D3" w:rsidRDefault="0041572A" w:rsidP="0041572A">
      <w:pPr>
        <w:widowControl w:val="0"/>
        <w:spacing w:after="160"/>
        <w:ind w:left="-142" w:firstLine="142"/>
        <w:jc w:val="center"/>
        <w:rPr>
          <w:rFonts w:ascii="GHEA Grapalat" w:hAnsi="GHEA Grapalat"/>
          <w:i/>
          <w:vertAlign w:val="superscript"/>
          <w:lang w:val="es-ES"/>
        </w:rPr>
      </w:pPr>
    </w:p>
    <w:p w14:paraId="04698C1F" w14:textId="77777777" w:rsidR="0041572A" w:rsidRPr="000C58D3" w:rsidRDefault="0041572A" w:rsidP="0041572A">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6031351C"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ACF67AF" w14:textId="77777777" w:rsidR="0041572A" w:rsidRPr="000C58D3" w:rsidRDefault="0041572A" w:rsidP="0041572A">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кодом </w:t>
      </w:r>
      <w:r w:rsidRPr="000C58D3">
        <w:rPr>
          <w:rFonts w:ascii="GHEA Grapalat" w:hAnsi="GHEA Grapalat"/>
          <w:i/>
          <w:lang w:val="es-ES"/>
        </w:rPr>
        <w:t xml:space="preserve"> </w:t>
      </w:r>
      <w:r w:rsidRPr="000C58D3">
        <w:rPr>
          <w:rFonts w:ascii="GHEA Grapalat" w:hAnsi="GHEA Grapalat"/>
          <w:i/>
          <w:lang w:val="af-ZA"/>
        </w:rPr>
        <w:t>___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61C98FB8" w14:textId="77777777" w:rsidR="0041572A" w:rsidRPr="000C58D3" w:rsidRDefault="0041572A" w:rsidP="0041572A">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0C9B7C4F"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20  </w:t>
      </w:r>
      <w:r w:rsidRPr="000C58D3">
        <w:rPr>
          <w:rFonts w:ascii="GHEA Grapalat" w:hAnsi="GHEA Grapalat"/>
          <w:i/>
        </w:rPr>
        <w:t xml:space="preserve">года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43FC9CD8" w14:textId="77777777" w:rsidR="0041572A" w:rsidRPr="000C58D3" w:rsidRDefault="0041572A" w:rsidP="0041572A">
      <w:pPr>
        <w:widowControl w:val="0"/>
        <w:spacing w:after="160"/>
        <w:ind w:left="-142" w:firstLine="142"/>
        <w:jc w:val="center"/>
        <w:rPr>
          <w:rFonts w:ascii="GHEA Grapalat" w:hAnsi="GHEA Grapalat"/>
          <w:i/>
          <w:lang w:val="es-ES"/>
        </w:rPr>
      </w:pPr>
    </w:p>
    <w:p w14:paraId="4D19E282" w14:textId="77777777" w:rsidR="0041572A" w:rsidRPr="000C58D3" w:rsidRDefault="0041572A" w:rsidP="0041572A">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5137F79" w14:textId="77777777" w:rsidR="0041572A" w:rsidRPr="000C58D3" w:rsidRDefault="0041572A" w:rsidP="0041572A">
      <w:pPr>
        <w:widowControl w:val="0"/>
        <w:spacing w:after="160"/>
        <w:ind w:left="-142" w:firstLine="142"/>
        <w:jc w:val="center"/>
        <w:rPr>
          <w:rFonts w:ascii="GHEA Grapalat" w:hAnsi="GHEA Grapalat"/>
          <w:i/>
          <w:lang w:val="es-ES"/>
        </w:rPr>
      </w:pPr>
    </w:p>
    <w:p w14:paraId="080E3487" w14:textId="77777777" w:rsidR="0041572A" w:rsidRPr="000C58D3" w:rsidRDefault="0041572A" w:rsidP="0041572A">
      <w:pPr>
        <w:widowControl w:val="0"/>
        <w:spacing w:after="160"/>
        <w:ind w:left="-142" w:firstLine="142"/>
        <w:jc w:val="center"/>
        <w:rPr>
          <w:rFonts w:ascii="GHEA Grapalat" w:hAnsi="GHEA Grapalat"/>
          <w:i/>
          <w:lang w:val="es-ES"/>
        </w:rPr>
      </w:pPr>
    </w:p>
    <w:p w14:paraId="2401E45B" w14:textId="77777777" w:rsidR="0041572A" w:rsidRPr="000C58D3" w:rsidRDefault="0041572A" w:rsidP="0041572A">
      <w:pPr>
        <w:widowControl w:val="0"/>
        <w:spacing w:after="160"/>
        <w:ind w:left="-142" w:firstLine="142"/>
        <w:jc w:val="center"/>
        <w:rPr>
          <w:rFonts w:ascii="GHEA Grapalat" w:hAnsi="GHEA Grapalat"/>
          <w:i/>
          <w:lang w:val="es-ES"/>
        </w:rPr>
      </w:pPr>
    </w:p>
    <w:p w14:paraId="77A22B35" w14:textId="77777777" w:rsidR="0041572A" w:rsidRPr="000C58D3" w:rsidRDefault="0041572A" w:rsidP="0041572A">
      <w:pPr>
        <w:widowControl w:val="0"/>
        <w:spacing w:after="160"/>
        <w:ind w:left="-142" w:firstLine="142"/>
        <w:jc w:val="center"/>
        <w:rPr>
          <w:rFonts w:ascii="GHEA Grapalat" w:hAnsi="GHEA Grapalat"/>
          <w:i/>
          <w:lang w:val="es-ES"/>
        </w:rPr>
      </w:pPr>
    </w:p>
    <w:p w14:paraId="23607A4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473FD088" w14:textId="77777777" w:rsidR="0041572A" w:rsidRPr="000C58D3" w:rsidRDefault="0041572A" w:rsidP="0041572A">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762FC9F8" w14:textId="77777777" w:rsidR="0041572A" w:rsidRPr="000C58D3" w:rsidRDefault="0041572A" w:rsidP="0041572A">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6423C2"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76BC9C45" w14:textId="77777777" w:rsidR="0041572A" w:rsidRPr="000C58D3" w:rsidRDefault="0041572A" w:rsidP="0041572A">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3CC3F841" w14:textId="77777777" w:rsidR="0041572A" w:rsidRPr="000C58D3" w:rsidRDefault="0041572A" w:rsidP="0041572A">
      <w:pPr>
        <w:widowControl w:val="0"/>
        <w:spacing w:after="160"/>
        <w:ind w:left="-142" w:firstLine="142"/>
        <w:jc w:val="center"/>
        <w:rPr>
          <w:rFonts w:ascii="GHEA Grapalat" w:hAnsi="GHEA Grapalat"/>
          <w:i/>
          <w:lang w:val="es-ES"/>
        </w:rPr>
      </w:pPr>
    </w:p>
    <w:p w14:paraId="4517B2C0" w14:textId="77777777" w:rsidR="0041572A" w:rsidRPr="00003FAD" w:rsidRDefault="0041572A" w:rsidP="0041572A">
      <w:pPr>
        <w:widowControl w:val="0"/>
        <w:spacing w:after="160"/>
        <w:ind w:left="-142" w:firstLine="142"/>
        <w:jc w:val="center"/>
        <w:rPr>
          <w:rFonts w:ascii="GHEA Grapalat" w:hAnsi="GHEA Grapalat"/>
          <w:i/>
          <w:color w:val="000000" w:themeColor="text1"/>
          <w:lang w:val="en-U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70B9A" w14:textId="77777777" w:rsidR="00586587" w:rsidRDefault="00586587">
      <w:r>
        <w:separator/>
      </w:r>
    </w:p>
  </w:endnote>
  <w:endnote w:type="continuationSeparator" w:id="0">
    <w:p w14:paraId="467B1232" w14:textId="77777777" w:rsidR="00586587" w:rsidRDefault="00586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B1110" w14:textId="77777777" w:rsidR="00586587" w:rsidRDefault="00586587">
      <w:r>
        <w:separator/>
      </w:r>
    </w:p>
  </w:footnote>
  <w:footnote w:type="continuationSeparator" w:id="0">
    <w:p w14:paraId="47C5C490" w14:textId="77777777" w:rsidR="00586587" w:rsidRDefault="0058658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559472D6" w14:textId="77777777" w:rsidR="00A52308" w:rsidRPr="008842CE" w:rsidRDefault="00A52308" w:rsidP="00A52308">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B064D0A" w14:textId="77777777" w:rsidR="00A52308" w:rsidRPr="000811C1" w:rsidRDefault="00A52308" w:rsidP="00A52308">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3C72CECB" w14:textId="77777777" w:rsidR="00A52308" w:rsidRPr="00124BE9" w:rsidRDefault="00A52308" w:rsidP="00A52308">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730939"/>
    <w:multiLevelType w:val="multilevel"/>
    <w:tmpl w:val="0908D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11"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22F97570"/>
    <w:multiLevelType w:val="hybridMultilevel"/>
    <w:tmpl w:val="396E8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2FE52E80"/>
    <w:multiLevelType w:val="multilevel"/>
    <w:tmpl w:val="1B04B730"/>
    <w:numStyleLink w:val="RSBullets"/>
  </w:abstractNum>
  <w:abstractNum w:abstractNumId="29" w15:restartNumberingAfterBreak="0">
    <w:nsid w:val="30833ECE"/>
    <w:multiLevelType w:val="multilevel"/>
    <w:tmpl w:val="4B346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31"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3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3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6" w15:restartNumberingAfterBreak="0">
    <w:nsid w:val="3C3927DE"/>
    <w:multiLevelType w:val="multilevel"/>
    <w:tmpl w:val="6F1A9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39" w15:restartNumberingAfterBreak="0">
    <w:nsid w:val="41ED6A6B"/>
    <w:multiLevelType w:val="multilevel"/>
    <w:tmpl w:val="99FA8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A838D6"/>
    <w:multiLevelType w:val="multilevel"/>
    <w:tmpl w:val="667A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44" w15:restartNumberingAfterBreak="0">
    <w:nsid w:val="4CF0496C"/>
    <w:multiLevelType w:val="hybridMultilevel"/>
    <w:tmpl w:val="07C0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4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4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5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5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52" w15:restartNumberingAfterBreak="0">
    <w:nsid w:val="5A17681D"/>
    <w:multiLevelType w:val="multilevel"/>
    <w:tmpl w:val="D4D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4" w15:restartNumberingAfterBreak="0">
    <w:nsid w:val="5BAC1DB9"/>
    <w:multiLevelType w:val="hybridMultilevel"/>
    <w:tmpl w:val="86F83F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5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8"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3BC62F2"/>
    <w:multiLevelType w:val="multilevel"/>
    <w:tmpl w:val="4AB8E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02B618C"/>
    <w:multiLevelType w:val="hybridMultilevel"/>
    <w:tmpl w:val="61403F14"/>
    <w:lvl w:ilvl="0" w:tplc="4F724222">
      <w:start w:val="1"/>
      <w:numFmt w:val="decimal"/>
      <w:lvlText w:val="%1."/>
      <w:lvlJc w:val="left"/>
      <w:pPr>
        <w:ind w:left="45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8" w15:restartNumberingAfterBreak="0">
    <w:nsid w:val="79272D72"/>
    <w:multiLevelType w:val="hybridMultilevel"/>
    <w:tmpl w:val="65D4003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6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118835602">
    <w:abstractNumId w:val="51"/>
  </w:num>
  <w:num w:numId="2" w16cid:durableId="2128042859">
    <w:abstractNumId w:val="21"/>
  </w:num>
  <w:num w:numId="3" w16cid:durableId="1428579617">
    <w:abstractNumId w:val="47"/>
  </w:num>
  <w:num w:numId="4" w16cid:durableId="1298604260">
    <w:abstractNumId w:val="35"/>
  </w:num>
  <w:num w:numId="5" w16cid:durableId="1567646177">
    <w:abstractNumId w:val="59"/>
  </w:num>
  <w:num w:numId="6" w16cid:durableId="1349524882">
    <w:abstractNumId w:val="51"/>
    <w:lvlOverride w:ilvl="0">
      <w:startOverride w:val="1"/>
    </w:lvlOverride>
    <w:lvlOverride w:ilvl="1"/>
    <w:lvlOverride w:ilvl="2"/>
    <w:lvlOverride w:ilvl="3"/>
    <w:lvlOverride w:ilvl="4"/>
    <w:lvlOverride w:ilvl="5"/>
    <w:lvlOverride w:ilvl="6"/>
    <w:lvlOverride w:ilvl="7"/>
    <w:lvlOverride w:ilvl="8"/>
  </w:num>
  <w:num w:numId="7" w16cid:durableId="19672778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42"/>
  </w:num>
  <w:num w:numId="10" w16cid:durableId="1811288597">
    <w:abstractNumId w:val="13"/>
  </w:num>
  <w:num w:numId="11" w16cid:durableId="581529777">
    <w:abstractNumId w:val="17"/>
  </w:num>
  <w:num w:numId="12" w16cid:durableId="894899526">
    <w:abstractNumId w:val="70"/>
  </w:num>
  <w:num w:numId="13" w16cid:durableId="1972249620">
    <w:abstractNumId w:val="63"/>
  </w:num>
  <w:num w:numId="14" w16cid:durableId="2129621796">
    <w:abstractNumId w:val="27"/>
  </w:num>
  <w:num w:numId="15" w16cid:durableId="843664480">
    <w:abstractNumId w:val="66"/>
  </w:num>
  <w:num w:numId="16" w16cid:durableId="1398088984">
    <w:abstractNumId w:val="33"/>
  </w:num>
  <w:num w:numId="17" w16cid:durableId="234316771">
    <w:abstractNumId w:val="14"/>
  </w:num>
  <w:num w:numId="18" w16cid:durableId="1663850623">
    <w:abstractNumId w:val="1"/>
  </w:num>
  <w:num w:numId="19" w16cid:durableId="1690832117">
    <w:abstractNumId w:val="37"/>
  </w:num>
  <w:num w:numId="20" w16cid:durableId="1014498368">
    <w:abstractNumId w:val="37"/>
  </w:num>
  <w:num w:numId="21" w16cid:durableId="67569649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53"/>
  </w:num>
  <w:num w:numId="23" w16cid:durableId="1298300558">
    <w:abstractNumId w:val="16"/>
  </w:num>
  <w:num w:numId="24" w16cid:durableId="676688734">
    <w:abstractNumId w:val="46"/>
  </w:num>
  <w:num w:numId="25" w16cid:durableId="2006086944">
    <w:abstractNumId w:val="25"/>
  </w:num>
  <w:num w:numId="26" w16cid:durableId="412820631">
    <w:abstractNumId w:val="8"/>
  </w:num>
  <w:num w:numId="27" w16cid:durableId="2066560455">
    <w:abstractNumId w:val="7"/>
  </w:num>
  <w:num w:numId="28" w16cid:durableId="2047410290">
    <w:abstractNumId w:val="0"/>
  </w:num>
  <w:num w:numId="29" w16cid:durableId="644359137">
    <w:abstractNumId w:val="19"/>
  </w:num>
  <w:num w:numId="30" w16cid:durableId="1335184973">
    <w:abstractNumId w:val="62"/>
  </w:num>
  <w:num w:numId="31" w16cid:durableId="185487216">
    <w:abstractNumId w:val="56"/>
  </w:num>
  <w:num w:numId="32" w16cid:durableId="1117748611">
    <w:abstractNumId w:val="55"/>
  </w:num>
  <w:num w:numId="33" w16cid:durableId="1028943160">
    <w:abstractNumId w:val="67"/>
  </w:num>
  <w:num w:numId="34" w16cid:durableId="779832878">
    <w:abstractNumId w:val="60"/>
  </w:num>
  <w:num w:numId="35" w16cid:durableId="1657369461">
    <w:abstractNumId w:val="2"/>
  </w:num>
  <w:num w:numId="36" w16cid:durableId="1098864782">
    <w:abstractNumId w:val="24"/>
  </w:num>
  <w:num w:numId="37" w16cid:durableId="103817440">
    <w:abstractNumId w:val="64"/>
  </w:num>
  <w:num w:numId="38" w16cid:durableId="1573808472">
    <w:abstractNumId w:val="20"/>
  </w:num>
  <w:num w:numId="39" w16cid:durableId="1733427411">
    <w:abstractNumId w:val="38"/>
  </w:num>
  <w:num w:numId="40" w16cid:durableId="1179077506">
    <w:abstractNumId w:val="43"/>
  </w:num>
  <w:num w:numId="41" w16cid:durableId="546382782">
    <w:abstractNumId w:val="31"/>
  </w:num>
  <w:num w:numId="42" w16cid:durableId="474564424">
    <w:abstractNumId w:val="18"/>
  </w:num>
  <w:num w:numId="43" w16cid:durableId="1316453186">
    <w:abstractNumId w:val="10"/>
  </w:num>
  <w:num w:numId="44" w16cid:durableId="1934509500">
    <w:abstractNumId w:val="49"/>
  </w:num>
  <w:num w:numId="45" w16cid:durableId="1915123084">
    <w:abstractNumId w:val="28"/>
  </w:num>
  <w:num w:numId="46" w16cid:durableId="242296832">
    <w:abstractNumId w:val="45"/>
  </w:num>
  <w:num w:numId="47" w16cid:durableId="909270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8547810">
    <w:abstractNumId w:val="36"/>
  </w:num>
  <w:num w:numId="49" w16cid:durableId="350960511">
    <w:abstractNumId w:val="40"/>
  </w:num>
  <w:num w:numId="50" w16cid:durableId="1656641535">
    <w:abstractNumId w:val="39"/>
  </w:num>
  <w:num w:numId="51" w16cid:durableId="1394885338">
    <w:abstractNumId w:val="5"/>
  </w:num>
  <w:num w:numId="52" w16cid:durableId="431586154">
    <w:abstractNumId w:val="52"/>
  </w:num>
  <w:num w:numId="53" w16cid:durableId="1873423739">
    <w:abstractNumId w:val="61"/>
  </w:num>
  <w:num w:numId="54" w16cid:durableId="94637039">
    <w:abstractNumId w:val="29"/>
  </w:num>
  <w:num w:numId="55" w16cid:durableId="130439591">
    <w:abstractNumId w:val="4"/>
  </w:num>
  <w:num w:numId="56" w16cid:durableId="1141657091">
    <w:abstractNumId w:val="11"/>
  </w:num>
  <w:num w:numId="57" w16cid:durableId="510536659">
    <w:abstractNumId w:val="9"/>
  </w:num>
  <w:num w:numId="58" w16cid:durableId="1739932918">
    <w:abstractNumId w:val="71"/>
  </w:num>
  <w:num w:numId="59" w16cid:durableId="202600681">
    <w:abstractNumId w:val="69"/>
  </w:num>
  <w:num w:numId="60" w16cid:durableId="920605103">
    <w:abstractNumId w:val="57"/>
  </w:num>
  <w:num w:numId="61" w16cid:durableId="476148632">
    <w:abstractNumId w:val="3"/>
  </w:num>
  <w:num w:numId="62" w16cid:durableId="957447502">
    <w:abstractNumId w:val="32"/>
  </w:num>
  <w:num w:numId="63" w16cid:durableId="1282763067">
    <w:abstractNumId w:val="41"/>
  </w:num>
  <w:num w:numId="64" w16cid:durableId="311641194">
    <w:abstractNumId w:val="50"/>
  </w:num>
  <w:num w:numId="65" w16cid:durableId="1513302455">
    <w:abstractNumId w:val="26"/>
  </w:num>
  <w:num w:numId="66" w16cid:durableId="649870280">
    <w:abstractNumId w:val="30"/>
  </w:num>
  <w:num w:numId="67" w16cid:durableId="1819566551">
    <w:abstractNumId w:val="48"/>
  </w:num>
  <w:num w:numId="68" w16cid:durableId="1838114908">
    <w:abstractNumId w:val="22"/>
  </w:num>
  <w:num w:numId="69" w16cid:durableId="1624995276">
    <w:abstractNumId w:val="58"/>
  </w:num>
  <w:num w:numId="70" w16cid:durableId="285507571">
    <w:abstractNumId w:val="34"/>
  </w:num>
  <w:num w:numId="71" w16cid:durableId="1139884430">
    <w:abstractNumId w:val="15"/>
  </w:num>
  <w:num w:numId="72" w16cid:durableId="1520198090">
    <w:abstractNumId w:val="12"/>
  </w:num>
  <w:num w:numId="73" w16cid:durableId="8979383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1337441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928840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88676389">
    <w:abstractNumId w:val="65"/>
  </w:num>
  <w:num w:numId="77" w16cid:durableId="776287759">
    <w:abstractNumId w:val="23"/>
  </w:num>
  <w:num w:numId="78" w16cid:durableId="1155606522">
    <w:abstractNumId w:val="44"/>
  </w:num>
  <w:num w:numId="79" w16cid:durableId="873270353">
    <w:abstractNumId w:val="68"/>
  </w:num>
  <w:num w:numId="80" w16cid:durableId="1525947188">
    <w:abstractNumId w:val="5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43F"/>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19E7"/>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6C1F"/>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0D3"/>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06B"/>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73B"/>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5F34"/>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4E6D"/>
    <w:rsid w:val="00325043"/>
    <w:rsid w:val="00325523"/>
    <w:rsid w:val="00325546"/>
    <w:rsid w:val="003259C5"/>
    <w:rsid w:val="00325B90"/>
    <w:rsid w:val="00325CC0"/>
    <w:rsid w:val="00326507"/>
    <w:rsid w:val="003267C8"/>
    <w:rsid w:val="00326824"/>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6E25"/>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3"/>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72A"/>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19A8"/>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251"/>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45D"/>
    <w:rsid w:val="005716B8"/>
    <w:rsid w:val="00571702"/>
    <w:rsid w:val="00571EEE"/>
    <w:rsid w:val="00571F29"/>
    <w:rsid w:val="005739AB"/>
    <w:rsid w:val="005744FC"/>
    <w:rsid w:val="00574E17"/>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6587"/>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0D05"/>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1BEC"/>
    <w:rsid w:val="00642172"/>
    <w:rsid w:val="0064223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513"/>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B55"/>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AA8"/>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4FEC"/>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1DD7"/>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58E"/>
    <w:rsid w:val="008777E0"/>
    <w:rsid w:val="00877B26"/>
    <w:rsid w:val="0088001E"/>
    <w:rsid w:val="00880500"/>
    <w:rsid w:val="00881C05"/>
    <w:rsid w:val="00881C22"/>
    <w:rsid w:val="0088384C"/>
    <w:rsid w:val="00884204"/>
    <w:rsid w:val="008842CE"/>
    <w:rsid w:val="00884779"/>
    <w:rsid w:val="00884822"/>
    <w:rsid w:val="00884B46"/>
    <w:rsid w:val="00884D63"/>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28A3"/>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7DB"/>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451"/>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5FFD"/>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308"/>
    <w:rsid w:val="00A524AC"/>
    <w:rsid w:val="00A52944"/>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1A"/>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BFB"/>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0BC1"/>
    <w:rsid w:val="00AE1606"/>
    <w:rsid w:val="00AE16E4"/>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66D"/>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DC0"/>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1BE8"/>
    <w:rsid w:val="00B425F0"/>
    <w:rsid w:val="00B4364F"/>
    <w:rsid w:val="00B4374E"/>
    <w:rsid w:val="00B44A67"/>
    <w:rsid w:val="00B453F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01A"/>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269"/>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4EE1"/>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09C5"/>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6A4E"/>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24E"/>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00EE"/>
    <w:rsid w:val="00D411B6"/>
    <w:rsid w:val="00D4164A"/>
    <w:rsid w:val="00D41AE8"/>
    <w:rsid w:val="00D41F7D"/>
    <w:rsid w:val="00D42B94"/>
    <w:rsid w:val="00D42D33"/>
    <w:rsid w:val="00D42E80"/>
    <w:rsid w:val="00D433D6"/>
    <w:rsid w:val="00D43420"/>
    <w:rsid w:val="00D43AD6"/>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23C8"/>
    <w:rsid w:val="00D7354F"/>
    <w:rsid w:val="00D7435F"/>
    <w:rsid w:val="00D746A9"/>
    <w:rsid w:val="00D74CCE"/>
    <w:rsid w:val="00D7504A"/>
    <w:rsid w:val="00D758CA"/>
    <w:rsid w:val="00D75F27"/>
    <w:rsid w:val="00D76453"/>
    <w:rsid w:val="00D76AE7"/>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C9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2C19"/>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EB5"/>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91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118"/>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822"/>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0801"/>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7A6"/>
    <w:rsid w:val="00F449C0"/>
    <w:rsid w:val="00F45B4D"/>
    <w:rsid w:val="00F45B8B"/>
    <w:rsid w:val="00F460E3"/>
    <w:rsid w:val="00F4635A"/>
    <w:rsid w:val="00F47E60"/>
    <w:rsid w:val="00F47FC8"/>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References,List Paragraph (numbered (a)),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References Char,List Paragraph (numbered (a))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uiPriority w:val="99"/>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uiPriority w:val="99"/>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uiPriority w:val="99"/>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uiPriority w:val="99"/>
    <w:rsid w:val="000622B9"/>
    <w:pPr>
      <w:spacing w:before="100" w:beforeAutospacing="1" w:after="100" w:afterAutospacing="1"/>
    </w:pPr>
    <w:rPr>
      <w:sz w:val="20"/>
      <w:szCs w:val="20"/>
      <w:lang w:val="en-US" w:eastAsia="en-US" w:bidi="ar-SA"/>
    </w:rPr>
  </w:style>
  <w:style w:type="paragraph" w:customStyle="1" w:styleId="xl84">
    <w:name w:val="xl84"/>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uiPriority w:val="99"/>
    <w:rsid w:val="000622B9"/>
    <w:pPr>
      <w:spacing w:before="100" w:beforeAutospacing="1" w:after="100" w:afterAutospacing="1"/>
      <w:jc w:val="right"/>
    </w:pPr>
    <w:rPr>
      <w:lang w:val="en-US" w:eastAsia="en-US" w:bidi="ar-SA"/>
    </w:rPr>
  </w:style>
  <w:style w:type="paragraph" w:customStyle="1" w:styleId="xl94">
    <w:name w:val="xl94"/>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uiPriority w:val="99"/>
    <w:rsid w:val="000622B9"/>
    <w:pPr>
      <w:spacing w:before="100" w:beforeAutospacing="1" w:after="100" w:afterAutospacing="1"/>
    </w:pPr>
    <w:rPr>
      <w:sz w:val="16"/>
      <w:szCs w:val="16"/>
      <w:lang w:val="en-US" w:eastAsia="en-US" w:bidi="ar-SA"/>
    </w:rPr>
  </w:style>
  <w:style w:type="paragraph" w:customStyle="1" w:styleId="xl96">
    <w:name w:val="xl96"/>
    <w:basedOn w:val="Normal"/>
    <w:uiPriority w:val="99"/>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uiPriority w:val="99"/>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uiPriority w:val="99"/>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uiPriority w:val="99"/>
    <w:rsid w:val="000622B9"/>
    <w:pPr>
      <w:spacing w:before="100" w:beforeAutospacing="1" w:after="100" w:afterAutospacing="1"/>
      <w:textAlignment w:val="center"/>
    </w:pPr>
    <w:rPr>
      <w:lang w:val="en-US" w:eastAsia="en-US" w:bidi="ar-SA"/>
    </w:rPr>
  </w:style>
  <w:style w:type="paragraph" w:customStyle="1" w:styleId="xl111">
    <w:name w:val="xl11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uiPriority w:val="99"/>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uiPriority w:val="99"/>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uiPriority w:val="99"/>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uiPriority w:val="99"/>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uiPriority w:val="99"/>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uiPriority w:val="99"/>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uiPriority w:val="99"/>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uiPriority w:val="99"/>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uiPriority w:val="99"/>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uiPriority w:val="99"/>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uiPriority w:val="99"/>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uiPriority w:val="99"/>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uiPriority w:val="99"/>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uiPriority w:val="99"/>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uiPriority w:val="99"/>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uiPriority w:val="99"/>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uiPriority w:val="99"/>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uiPriority w:val="99"/>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qFormat/>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qFormat/>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qFormat/>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qFormat/>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uiPriority w:val="99"/>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C909C5"/>
  </w:style>
  <w:style w:type="paragraph" w:customStyle="1" w:styleId="Normal1">
    <w:name w:val="Normal+1"/>
    <w:basedOn w:val="Normal"/>
    <w:next w:val="Normal"/>
    <w:uiPriority w:val="99"/>
    <w:rsid w:val="00C51269"/>
    <w:pPr>
      <w:autoSpaceDE w:val="0"/>
      <w:autoSpaceDN w:val="0"/>
      <w:adjustRightInd w:val="0"/>
    </w:pPr>
    <w:rPr>
      <w:rFonts w:ascii="GHEA Mariam" w:hAnsi="GHEA Mariam"/>
      <w:lang w:val="en-US" w:eastAsia="en-US" w:bidi="ar-SA"/>
    </w:rPr>
  </w:style>
  <w:style w:type="character" w:styleId="UnresolvedMention">
    <w:name w:val="Unresolved Mention"/>
    <w:basedOn w:val="DefaultParagraphFont"/>
    <w:uiPriority w:val="99"/>
    <w:semiHidden/>
    <w:unhideWhenUsed/>
    <w:rsid w:val="00C51269"/>
    <w:rPr>
      <w:color w:val="605E5C"/>
      <w:shd w:val="clear" w:color="auto" w:fill="E1DFDD"/>
    </w:rPr>
  </w:style>
  <w:style w:type="character" w:customStyle="1" w:styleId="y2iqfc">
    <w:name w:val="y2iqfc"/>
    <w:basedOn w:val="DefaultParagraphFont"/>
    <w:rsid w:val="00C51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3113</TotalTime>
  <Pages>92</Pages>
  <Words>22344</Words>
  <Characters>127367</Characters>
  <Application>Microsoft Office Word</Application>
  <DocSecurity>0</DocSecurity>
  <Lines>1061</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149413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1836</cp:revision>
  <cp:lastPrinted>2018-02-16T07:12:00Z</cp:lastPrinted>
  <dcterms:created xsi:type="dcterms:W3CDTF">2019-10-28T07:04:00Z</dcterms:created>
  <dcterms:modified xsi:type="dcterms:W3CDTF">2025-12-03T12:17:00Z</dcterms:modified>
</cp:coreProperties>
</file>