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7D0B6970"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5D0147">
        <w:rPr>
          <w:rFonts w:ascii="GHEA Grapalat" w:hAnsi="GHEA Grapalat"/>
          <w:i w:val="0"/>
          <w:color w:val="000000" w:themeColor="text1"/>
          <w:sz w:val="22"/>
          <w:szCs w:val="22"/>
          <w:lang w:val="hy-AM"/>
        </w:rPr>
        <w:t>28</w:t>
      </w:r>
      <w:r w:rsidRPr="00003FAD">
        <w:rPr>
          <w:rFonts w:ascii="GHEA Grapalat" w:hAnsi="GHEA Grapalat"/>
          <w:i w:val="0"/>
          <w:color w:val="000000" w:themeColor="text1"/>
          <w:sz w:val="22"/>
          <w:szCs w:val="22"/>
          <w:lang w:val="hy-AM"/>
        </w:rPr>
        <w:t>-</w:t>
      </w:r>
      <w:r w:rsidRPr="00003FAD">
        <w:rPr>
          <w:rFonts w:ascii="GHEA Grapalat" w:hAnsi="GHEA Grapalat"/>
          <w:i w:val="0"/>
          <w:color w:val="000000" w:themeColor="text1"/>
          <w:sz w:val="22"/>
          <w:szCs w:val="22"/>
        </w:rPr>
        <w:t xml:space="preserve">го </w:t>
      </w:r>
      <w:r w:rsidR="00EB7822">
        <w:rPr>
          <w:rFonts w:ascii="GHEA Grapalat" w:hAnsi="GHEA Grapalat"/>
          <w:i w:val="0"/>
          <w:color w:val="000000" w:themeColor="text1"/>
          <w:sz w:val="22"/>
          <w:szCs w:val="22"/>
        </w:rPr>
        <w:t>но</w:t>
      </w:r>
      <w:r w:rsidR="00D723C8">
        <w:rPr>
          <w:rFonts w:ascii="GHEA Grapalat" w:hAnsi="GHEA Grapalat"/>
          <w:i w:val="0"/>
          <w:color w:val="000000" w:themeColor="text1"/>
          <w:sz w:val="22"/>
          <w:szCs w:val="22"/>
        </w:rPr>
        <w:t>ября</w:t>
      </w:r>
      <w:r w:rsidRPr="00003FAD">
        <w:rPr>
          <w:rFonts w:ascii="GHEA Grapalat" w:hAnsi="GHEA Grapalat"/>
          <w:i w:val="0"/>
          <w:color w:val="000000" w:themeColor="text1"/>
          <w:sz w:val="22"/>
          <w:szCs w:val="22"/>
        </w:rPr>
        <w:t xml:space="preserve"> </w:t>
      </w:r>
      <w:r w:rsidR="0087758E">
        <w:rPr>
          <w:rFonts w:ascii="GHEA Grapalat" w:hAnsi="GHEA Grapalat"/>
          <w:i w:val="0"/>
          <w:color w:val="000000" w:themeColor="text1"/>
          <w:sz w:val="22"/>
          <w:szCs w:val="22"/>
        </w:rPr>
        <w:t>202</w:t>
      </w:r>
      <w:r w:rsidR="00EB7822">
        <w:rPr>
          <w:rFonts w:ascii="GHEA Grapalat" w:hAnsi="GHEA Grapalat"/>
          <w:i w:val="0"/>
          <w:color w:val="000000" w:themeColor="text1"/>
          <w:sz w:val="22"/>
          <w:szCs w:val="22"/>
        </w:rPr>
        <w:t>5</w:t>
      </w:r>
      <w:r w:rsidRPr="00003FAD">
        <w:rPr>
          <w:rFonts w:ascii="GHEA Grapalat" w:hAnsi="GHEA Grapalat"/>
          <w:i w:val="0"/>
          <w:color w:val="000000" w:themeColor="text1"/>
          <w:sz w:val="22"/>
          <w:szCs w:val="22"/>
        </w:rPr>
        <w:t xml:space="preserve"> года</w:t>
      </w:r>
    </w:p>
    <w:p w14:paraId="050B0B01" w14:textId="008182F4"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5D0147">
        <w:rPr>
          <w:rFonts w:ascii="GHEA Grapalat" w:hAnsi="GHEA Grapalat"/>
          <w:b/>
          <w:iCs/>
          <w:lang w:val="hy-AM"/>
        </w:rPr>
        <w:t>ԵՔ-ԳՀԾՁԲ-26/12</w:t>
      </w:r>
    </w:p>
    <w:p w14:paraId="3F244A75" w14:textId="77777777" w:rsidR="00EB7822" w:rsidRPr="00EB7822" w:rsidRDefault="00EB7822" w:rsidP="00EB7822">
      <w:pPr>
        <w:pStyle w:val="BodyTextIndent"/>
        <w:rPr>
          <w:rFonts w:ascii="GHEA Grapalat" w:hAnsi="GHEA Grapalat"/>
          <w:color w:val="000000" w:themeColor="text1"/>
        </w:rPr>
      </w:pPr>
      <w:r w:rsidRPr="00EB7822">
        <w:rPr>
          <w:rFonts w:ascii="GHEA Grapalat" w:hAnsi="GHEA Grapalat"/>
          <w:b/>
          <w:color w:val="000000" w:themeColor="text1"/>
        </w:rPr>
        <w:t>Процедура закупки организована на основании части 2 пункта 6 статьи 15 Закона О закупках</w:t>
      </w:r>
      <w:r w:rsidRPr="00EB7822">
        <w:rPr>
          <w:rFonts w:ascii="GHEA Grapalat" w:hAnsi="GHEA Grapalat"/>
          <w:b/>
          <w:color w:val="000000" w:themeColor="text1"/>
          <w:lang w:val="hy-AM"/>
        </w:rPr>
        <w:t xml:space="preserve">  </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fldChar w:fldCharType="end"/>
      </w:r>
      <w:r w:rsidRPr="00003FAD">
        <w:rPr>
          <w:rFonts w:ascii="GHEA Grapalat" w:hAnsi="GHEA Grapalat"/>
          <w:i w:val="0"/>
          <w:color w:val="000000" w:themeColor="text1"/>
          <w:sz w:val="22"/>
          <w:szCs w:val="22"/>
        </w:rPr>
        <w:t>).</w:t>
      </w:r>
    </w:p>
    <w:p w14:paraId="525B6CCD" w14:textId="0CD00FB5"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r w:rsidR="005D0147" w:rsidRPr="00376A2E">
        <w:rPr>
          <w:rFonts w:ascii="GHEA Grapalat" w:hAnsi="GHEA Grapalat"/>
          <w:b/>
          <w:i w:val="0"/>
          <w:color w:val="000000" w:themeColor="text1"/>
          <w:spacing w:val="6"/>
          <w:sz w:val="24"/>
          <w:szCs w:val="24"/>
        </w:rPr>
        <w:t>Услуги по техническому обслуживанию транспортных средств аппарата руководителя административного района Аван города Еревана</w:t>
      </w:r>
      <w:r w:rsidR="005D0147"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rPr>
        <w:t>(далее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3C349954"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fldChar w:fldCharType="end"/>
      </w:r>
      <w:r w:rsidRPr="00003FAD">
        <w:rPr>
          <w:rFonts w:ascii="GHEA Grapalat" w:hAnsi="GHEA Grapalat"/>
          <w:i w:val="0"/>
          <w:color w:val="000000" w:themeColor="text1"/>
          <w:sz w:val="24"/>
          <w:szCs w:val="24"/>
        </w:rPr>
        <w:t xml:space="preserve">), </w:t>
      </w:r>
      <w:r w:rsidR="005B0D05">
        <w:rPr>
          <w:rFonts w:ascii="GHEA Grapalat" w:hAnsi="GHEA Grapalat"/>
          <w:b/>
          <w:i w:val="0"/>
          <w:color w:val="FF0000"/>
          <w:sz w:val="22"/>
          <w:szCs w:val="22"/>
        </w:rPr>
        <w:t>1</w:t>
      </w:r>
      <w:r w:rsidR="00EB7822">
        <w:rPr>
          <w:rFonts w:ascii="GHEA Grapalat" w:hAnsi="GHEA Grapalat"/>
          <w:b/>
          <w:i w:val="0"/>
          <w:color w:val="FF0000"/>
          <w:sz w:val="22"/>
          <w:szCs w:val="22"/>
        </w:rPr>
        <w:t>0</w:t>
      </w:r>
      <w:r w:rsidR="005B0D05">
        <w:rPr>
          <w:rFonts w:ascii="GHEA Grapalat" w:hAnsi="GHEA Grapalat"/>
          <w:b/>
          <w:i w:val="0"/>
          <w:color w:val="FF0000"/>
          <w:sz w:val="22"/>
          <w:szCs w:val="22"/>
        </w:rPr>
        <w:t>:</w:t>
      </w:r>
      <w:r w:rsidR="00EB7822">
        <w:rPr>
          <w:rFonts w:ascii="GHEA Grapalat" w:hAnsi="GHEA Grapalat"/>
          <w:b/>
          <w:i w:val="0"/>
          <w:color w:val="FF0000"/>
          <w:sz w:val="22"/>
          <w:szCs w:val="22"/>
        </w:rPr>
        <w:t>0</w:t>
      </w:r>
      <w:r w:rsidR="005B0D05">
        <w:rPr>
          <w:rFonts w:ascii="GHEA Grapalat" w:hAnsi="GHEA Grapalat"/>
          <w:b/>
          <w:i w:val="0"/>
          <w:color w:val="FF0000"/>
          <w:sz w:val="22"/>
          <w:szCs w:val="22"/>
        </w:rPr>
        <w:t>0</w:t>
      </w:r>
      <w:r w:rsidRPr="009461CA">
        <w:rPr>
          <w:rFonts w:ascii="GHEA Grapalat" w:hAnsi="GHEA Grapalat"/>
          <w:b/>
          <w:i w:val="0"/>
          <w:color w:val="FF0000"/>
          <w:sz w:val="22"/>
          <w:szCs w:val="22"/>
        </w:rPr>
        <w:t xml:space="preserve"> часов, </w:t>
      </w:r>
      <w:r w:rsidR="00E46378">
        <w:rPr>
          <w:rFonts w:ascii="GHEA Grapalat" w:hAnsi="GHEA Grapalat"/>
          <w:b/>
          <w:i w:val="0"/>
          <w:color w:val="FF0000"/>
          <w:sz w:val="22"/>
          <w:szCs w:val="22"/>
          <w:lang w:val="hy-AM"/>
        </w:rPr>
        <w:t xml:space="preserve">09.12.2025 </w:t>
      </w:r>
      <w:r w:rsidRPr="009461CA">
        <w:rPr>
          <w:rFonts w:ascii="GHEA Grapalat" w:hAnsi="GHEA Grapalat"/>
          <w:b/>
          <w:i w:val="0"/>
          <w:color w:val="FF0000"/>
          <w:sz w:val="22"/>
          <w:szCs w:val="22"/>
        </w:rPr>
        <w:t>года</w:t>
      </w:r>
      <w:r w:rsidRPr="009461CA">
        <w:rPr>
          <w:rFonts w:ascii="GHEA Grapalat" w:hAnsi="GHEA Grapalat"/>
          <w:i w:val="0"/>
          <w:color w:val="FF0000"/>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7CB79487"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w:t>
      </w:r>
      <w:r w:rsidRPr="009461CA">
        <w:rPr>
          <w:rFonts w:ascii="GHEA Grapalat" w:hAnsi="GHEA Grapalat"/>
          <w:i w:val="0"/>
          <w:color w:val="FF0000"/>
          <w:sz w:val="24"/>
          <w:szCs w:val="24"/>
        </w:rPr>
        <w:t xml:space="preserve">в </w:t>
      </w:r>
      <w:r w:rsidR="00EB7822">
        <w:rPr>
          <w:rFonts w:ascii="GHEA Grapalat" w:hAnsi="GHEA Grapalat"/>
          <w:b/>
          <w:i w:val="0"/>
          <w:color w:val="FF0000"/>
          <w:sz w:val="22"/>
          <w:szCs w:val="22"/>
        </w:rPr>
        <w:t>10:00 часов,</w:t>
      </w:r>
      <w:r w:rsidR="005D0147">
        <w:rPr>
          <w:rFonts w:ascii="GHEA Grapalat" w:hAnsi="GHEA Grapalat"/>
          <w:b/>
          <w:i w:val="0"/>
          <w:color w:val="FF0000"/>
          <w:sz w:val="22"/>
          <w:szCs w:val="22"/>
          <w:lang w:val="hy-AM"/>
        </w:rPr>
        <w:t xml:space="preserve"> </w:t>
      </w:r>
      <w:r w:rsidR="00E46378">
        <w:rPr>
          <w:rFonts w:ascii="GHEA Grapalat" w:hAnsi="GHEA Grapalat"/>
          <w:b/>
          <w:i w:val="0"/>
          <w:color w:val="FF0000"/>
          <w:sz w:val="22"/>
          <w:szCs w:val="22"/>
          <w:lang w:val="hy-AM"/>
        </w:rPr>
        <w:t xml:space="preserve">09.12.2025 </w:t>
      </w:r>
      <w:r w:rsidRPr="009461CA">
        <w:rPr>
          <w:rFonts w:ascii="GHEA Grapalat" w:hAnsi="GHEA Grapalat"/>
          <w:b/>
          <w:i w:val="0"/>
          <w:color w:val="FF0000"/>
          <w:sz w:val="22"/>
          <w:szCs w:val="22"/>
        </w:rPr>
        <w:t>года</w:t>
      </w:r>
      <w:r w:rsidRPr="009461CA">
        <w:rPr>
          <w:rFonts w:ascii="GHEA Grapalat" w:hAnsi="GHEA Grapalat"/>
          <w:i w:val="0"/>
          <w:color w:val="FF0000"/>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lastRenderedPageBreak/>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t>Диане Григорян</w:t>
      </w:r>
      <w:r w:rsidRPr="00003FAD">
        <w:rPr>
          <w:rFonts w:ascii="GHEA Grapalat" w:hAnsi="GHEA Grapalat"/>
          <w:i w:val="0"/>
          <w:color w:val="000000" w:themeColor="text1"/>
          <w:sz w:val="22"/>
          <w:szCs w:val="22"/>
        </w:rPr>
        <w:t>.</w:t>
      </w:r>
    </w:p>
    <w:p w14:paraId="2022960F" w14:textId="4C86040F" w:rsidR="00005607" w:rsidRPr="008638B2" w:rsidRDefault="00544CFD" w:rsidP="00005607">
      <w:pPr>
        <w:pStyle w:val="BodyText"/>
        <w:widowControl w:val="0"/>
        <w:spacing w:after="160"/>
        <w:ind w:right="-7" w:firstLine="567"/>
        <w:jc w:val="center"/>
        <w:rPr>
          <w:rFonts w:ascii="GHEA Grapalat" w:hAnsi="GHEA Grapalat"/>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8638B2">
        <w:rPr>
          <w:rFonts w:ascii="GHEA Grapalat" w:hAnsi="GHEA Grapalat"/>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7FCABD16" w14:textId="77777777" w:rsidR="00544CFD" w:rsidRPr="00003FAD" w:rsidRDefault="00544CFD" w:rsidP="00544CFD">
      <w:pPr>
        <w:pStyle w:val="BodyTextIndent"/>
        <w:widowControl w:val="0"/>
        <w:spacing w:after="160" w:line="240" w:lineRule="auto"/>
        <w:ind w:left="3969" w:firstLine="0"/>
        <w:rPr>
          <w:rFonts w:ascii="GHEA Grapalat" w:hAnsi="GHEA Grapalat"/>
          <w:i w:val="0"/>
          <w:color w:val="000000" w:themeColor="text1"/>
          <w:sz w:val="16"/>
          <w:szCs w:val="16"/>
        </w:rPr>
      </w:pPr>
      <w:r w:rsidRPr="00003FAD">
        <w:rPr>
          <w:rFonts w:ascii="GHEA Grapalat" w:hAnsi="GHEA Grapalat" w:cs="Sylfaen"/>
          <w:b/>
          <w:color w:val="000000" w:themeColor="text1"/>
        </w:rPr>
        <w:br w:type="page"/>
      </w:r>
    </w:p>
    <w:p w14:paraId="096BF3E0"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CE724E" w:rsidRDefault="00F47E60" w:rsidP="00F47E60">
      <w:pPr>
        <w:pStyle w:val="BodyText"/>
        <w:widowControl w:val="0"/>
        <w:spacing w:after="0"/>
        <w:ind w:right="-7" w:firstLine="567"/>
        <w:jc w:val="center"/>
        <w:rPr>
          <w:rFonts w:ascii="GHEA Grapalat" w:hAnsi="GHEA Grapalat"/>
          <w:b/>
          <w:color w:val="000000" w:themeColor="text1"/>
          <w:sz w:val="20"/>
          <w:szCs w:val="20"/>
        </w:rPr>
      </w:pPr>
    </w:p>
    <w:p w14:paraId="2BC8ACF8" w14:textId="6B08BFFB" w:rsidR="00005607" w:rsidRPr="00CE724E" w:rsidRDefault="00F47E60" w:rsidP="00005607">
      <w:pPr>
        <w:pStyle w:val="BodyText"/>
        <w:widowControl w:val="0"/>
        <w:spacing w:after="0"/>
        <w:ind w:right="-7" w:firstLine="567"/>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 xml:space="preserve">НА ЗАПРОС КОТИРОВОК, ОБЪЯВЛЕННЫЙ С ЦЕЛЬЮ ПРИОБРЕТЕНИЯ </w:t>
      </w:r>
      <w:r w:rsidR="005D0147">
        <w:rPr>
          <w:rFonts w:ascii="GHEA Grapalat" w:hAnsi="GHEA Grapalat"/>
          <w:b/>
          <w:color w:val="000000" w:themeColor="text1"/>
          <w:sz w:val="20"/>
          <w:szCs w:val="20"/>
          <w:lang w:val="hy-AM"/>
        </w:rPr>
        <w:t xml:space="preserve"> </w:t>
      </w:r>
      <w:r w:rsidR="005D0147" w:rsidRPr="00376A2E">
        <w:rPr>
          <w:rFonts w:ascii="GHEA Grapalat" w:hAnsi="GHEA Grapalat"/>
          <w:b/>
          <w:color w:val="000000" w:themeColor="text1"/>
          <w:spacing w:val="6"/>
        </w:rPr>
        <w:t>Услуг по техническому обслуживанию транспортных средств аппарата руководителя административного района Аван города Еревана</w:t>
      </w:r>
      <w:r w:rsidR="00AB0BFB" w:rsidRPr="00AB0BFB">
        <w:rPr>
          <w:rFonts w:ascii="GHEA Grapalat" w:hAnsi="GHEA Grapalat"/>
          <w:b/>
          <w:color w:val="000000" w:themeColor="text1"/>
          <w:sz w:val="20"/>
          <w:szCs w:val="20"/>
        </w:rPr>
        <w:t xml:space="preserve"> </w:t>
      </w:r>
      <w:r w:rsidR="00CE724E">
        <w:rPr>
          <w:rFonts w:ascii="GHEA Grapalat" w:hAnsi="GHEA Grapalat"/>
          <w:b/>
          <w:color w:val="000000" w:themeColor="text1"/>
          <w:sz w:val="20"/>
          <w:szCs w:val="20"/>
        </w:rPr>
        <w:t xml:space="preserve">ДЛЯ </w:t>
      </w:r>
      <w:r w:rsidRPr="00003FAD">
        <w:rPr>
          <w:rFonts w:ascii="GHEA Grapalat" w:hAnsi="GHEA Grapalat"/>
          <w:b/>
          <w:color w:val="000000" w:themeColor="text1"/>
          <w:sz w:val="20"/>
          <w:szCs w:val="20"/>
        </w:rPr>
        <w:t xml:space="preserve">НУЖД </w:t>
      </w:r>
      <w:r w:rsidR="00005607" w:rsidRPr="00CE724E">
        <w:rPr>
          <w:rFonts w:ascii="GHEA Grapalat" w:hAnsi="GHEA Grapalat"/>
          <w:b/>
          <w:color w:val="000000" w:themeColor="text1"/>
          <w:sz w:val="20"/>
          <w:szCs w:val="20"/>
        </w:rPr>
        <w:t>МЭРИИ Г.ЕРЕВАНА</w:t>
      </w:r>
    </w:p>
    <w:p w14:paraId="1BC0E287" w14:textId="4CA07EF5" w:rsidR="00F47E60" w:rsidRPr="00AB0BFB" w:rsidRDefault="00F47E60" w:rsidP="00005607">
      <w:pPr>
        <w:pStyle w:val="BodyText"/>
        <w:widowControl w:val="0"/>
        <w:spacing w:after="0"/>
        <w:ind w:right="-7"/>
        <w:jc w:val="center"/>
        <w:rPr>
          <w:rFonts w:ascii="GHEA Grapalat" w:hAnsi="GHEA Grapalat"/>
          <w:b/>
          <w:color w:val="000000" w:themeColor="text1"/>
          <w:sz w:val="20"/>
          <w:szCs w:val="20"/>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1F4C2110" w14:textId="77777777" w:rsidR="00574E17" w:rsidRDefault="00884204" w:rsidP="00574E17">
      <w:pPr>
        <w:jc w:val="both"/>
        <w:rPr>
          <w:rFonts w:ascii="GHEA Grapalat" w:hAnsi="GHEA Grapalat"/>
          <w:i/>
        </w:rPr>
      </w:pPr>
      <w:r w:rsidRPr="00003FAD">
        <w:rPr>
          <w:rFonts w:ascii="GHEA Grapalat" w:hAnsi="GHEA Grapalat"/>
          <w:color w:val="000000" w:themeColor="text1"/>
        </w:rPr>
        <w:t>-</w:t>
      </w:r>
      <w:r w:rsidR="000763E5" w:rsidRPr="00003FAD">
        <w:rPr>
          <w:rFonts w:ascii="GHEA Grapalat" w:hAnsi="GHEA Grapalat"/>
          <w:color w:val="000000" w:themeColor="text1"/>
        </w:rPr>
        <w:tab/>
      </w:r>
      <w:r w:rsidR="00574E17" w:rsidRPr="00177FCE">
        <w:rPr>
          <w:rFonts w:ascii="GHEA Grapalat" w:hAnsi="GHEA Grapalat"/>
          <w:i/>
        </w:rPr>
        <w:t>при возникновении вопросов и проблем, связанных с системой,</w:t>
      </w:r>
      <w:r w:rsidR="00574E17">
        <w:rPr>
          <w:rFonts w:ascii="Sylfaen" w:hAnsi="Sylfaen"/>
          <w:lang w:val="hy-AM"/>
        </w:rPr>
        <w:t xml:space="preserve"> </w:t>
      </w:r>
      <w:r w:rsidR="00574E17">
        <w:rPr>
          <w:rFonts w:ascii="GHEA Grapalat" w:hAnsi="GHEA Grapalat"/>
          <w:i/>
        </w:rPr>
        <w:t>Вы можете</w:t>
      </w:r>
      <w:r w:rsidR="00574E17">
        <w:rPr>
          <w:rFonts w:ascii="Sylfaen" w:hAnsi="Sylfaen"/>
          <w:lang w:val="hy-AM"/>
        </w:rPr>
        <w:t xml:space="preserve"> </w:t>
      </w:r>
      <w:r w:rsidR="00574E17">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574E17" w:rsidRPr="00DB4A0A">
        <w:rPr>
          <w:rFonts w:ascii="GHEA Grapalat" w:hAnsi="GHEA Grapalat"/>
          <w:i/>
          <w:sz w:val="22"/>
          <w:szCs w:val="22"/>
          <w:lang w:val="af-ZA"/>
        </w:rPr>
        <w:t>800-600  (111)</w:t>
      </w:r>
      <w:r w:rsidR="00574E17">
        <w:rPr>
          <w:rFonts w:ascii="GHEA Grapalat" w:hAnsi="GHEA Grapalat"/>
          <w:i/>
        </w:rPr>
        <w:t>):</w:t>
      </w:r>
    </w:p>
    <w:p w14:paraId="469D2FC4" w14:textId="77777777" w:rsidR="00574E17" w:rsidRPr="00003FAD" w:rsidRDefault="00574E17" w:rsidP="00574E1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173E3A96" w14:textId="77777777" w:rsidR="00574E17" w:rsidRPr="00003FAD" w:rsidRDefault="00574E17" w:rsidP="00574E17">
      <w:pPr>
        <w:widowControl w:val="0"/>
        <w:spacing w:after="160"/>
        <w:ind w:firstLine="567"/>
        <w:jc w:val="both"/>
        <w:rPr>
          <w:rFonts w:ascii="GHEA Grapalat" w:hAnsi="GHEA Grapalat"/>
          <w:i/>
          <w:color w:val="000000" w:themeColor="text1"/>
        </w:rPr>
      </w:pPr>
    </w:p>
    <w:p w14:paraId="4A916DF6" w14:textId="495A51CD" w:rsidR="00160AE4" w:rsidRPr="00003FAD" w:rsidRDefault="00994A77" w:rsidP="00574E17">
      <w:pPr>
        <w:jc w:val="both"/>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32AB92B0"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005D0147" w:rsidRPr="00376A2E">
        <w:rPr>
          <w:rFonts w:ascii="GHEA Grapalat" w:hAnsi="GHEA Grapalat"/>
          <w:b/>
          <w:color w:val="000000" w:themeColor="text1"/>
          <w:spacing w:val="6"/>
        </w:rPr>
        <w:t>Услуги по техническому обслуживанию транспортных средств аппарата руководителя административного района Аван города Еревана</w:t>
      </w:r>
      <w:r w:rsidR="005D0147" w:rsidRPr="00003FAD">
        <w:rPr>
          <w:rFonts w:ascii="GHEA Grapalat" w:hAnsi="GHEA Grapalat"/>
          <w:b/>
          <w:color w:val="000000" w:themeColor="text1"/>
          <w:sz w:val="22"/>
          <w:szCs w:val="22"/>
        </w:rPr>
        <w:t xml:space="preserve"> </w:t>
      </w:r>
      <w:r w:rsidRPr="00003FAD">
        <w:rPr>
          <w:rFonts w:ascii="GHEA Grapalat" w:hAnsi="GHEA Grapalat"/>
          <w:b/>
          <w:color w:val="000000" w:themeColor="text1"/>
          <w:sz w:val="22"/>
          <w:szCs w:val="22"/>
        </w:rPr>
        <w:t>ДЛЯ НУЖД</w:t>
      </w:r>
      <w:r w:rsidRPr="00AB0BFB">
        <w:rPr>
          <w:rFonts w:ascii="GHEA Grapalat" w:hAnsi="GHEA Grapalat"/>
          <w:b/>
          <w:color w:val="000000" w:themeColor="text1"/>
          <w:sz w:val="22"/>
          <w:szCs w:val="22"/>
        </w:rPr>
        <w:t xml:space="preserve"> </w:t>
      </w:r>
      <w:r w:rsidR="00005607">
        <w:rPr>
          <w:rFonts w:ascii="GHEA Grapalat" w:hAnsi="GHEA Grapalat"/>
          <w:b/>
          <w:color w:val="000000" w:themeColor="text1"/>
          <w:sz w:val="22"/>
          <w:szCs w:val="22"/>
        </w:rPr>
        <w:t>МЭРИИ Г.ЕРЕВАНА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4987BB4D"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5D0147">
        <w:rPr>
          <w:rFonts w:ascii="GHEA Grapalat" w:hAnsi="GHEA Grapalat"/>
          <w:b/>
          <w:iCs/>
          <w:lang w:val="hy-AM"/>
        </w:rPr>
        <w:t>ԵՔ-ԳՀԾՁԲ-26/12</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713D8BB7" w14:textId="0922470E" w:rsidR="00F47E60" w:rsidRPr="00003FAD" w:rsidRDefault="00845AA5"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AB0BFB" w:rsidRPr="00AB0BFB">
        <w:rPr>
          <w:rFonts w:ascii="GHEA Grapalat" w:hAnsi="GHEA Grapalat"/>
          <w:color w:val="000000" w:themeColor="text1"/>
        </w:rPr>
        <w:t xml:space="preserve">услуг   </w:t>
      </w:r>
      <w:r w:rsidR="00DB0C94">
        <w:rPr>
          <w:rFonts w:ascii="GHEA Grapalat" w:hAnsi="GHEA Grapalat"/>
          <w:color w:val="000000" w:themeColor="text1"/>
        </w:rPr>
        <w:t xml:space="preserve">по обслуживанию </w:t>
      </w:r>
      <w:r w:rsidR="00AB0BFB" w:rsidRPr="00AB0BFB">
        <w:rPr>
          <w:rFonts w:ascii="GHEA Grapalat" w:hAnsi="GHEA Grapalat"/>
          <w:color w:val="000000" w:themeColor="text1"/>
        </w:rPr>
        <w:t xml:space="preserve"> и эксплуатации котельной административного здания административного района Нор Норк г.Ереван</w:t>
      </w:r>
      <w:r w:rsidR="00CE724E" w:rsidRPr="00003FAD">
        <w:rPr>
          <w:rFonts w:ascii="GHEA Grapalat" w:hAnsi="GHEA Grapalat"/>
          <w:color w:val="000000" w:themeColor="text1"/>
        </w:rPr>
        <w:t xml:space="preserve"> </w:t>
      </w:r>
      <w:r w:rsidR="00F47E60" w:rsidRPr="00003FAD">
        <w:rPr>
          <w:rFonts w:ascii="GHEA Grapalat" w:hAnsi="GHEA Grapalat"/>
          <w:color w:val="000000" w:themeColor="text1"/>
        </w:rPr>
        <w:t xml:space="preserve">(далее — также услуга) для нужд </w:t>
      </w:r>
      <w:r w:rsidR="00005607" w:rsidRPr="00AB0BFB">
        <w:rPr>
          <w:rFonts w:ascii="GHEA Grapalat" w:hAnsi="GHEA Grapalat"/>
          <w:color w:val="000000" w:themeColor="text1"/>
        </w:rPr>
        <w:t>мэрии г.Еревана</w:t>
      </w:r>
      <w:r w:rsidR="00F47E60" w:rsidRPr="00AB0BFB">
        <w:rPr>
          <w:rFonts w:ascii="GHEA Grapalat" w:hAnsi="GHEA Grapalat"/>
          <w:color w:val="000000" w:themeColor="text1"/>
        </w:rPr>
        <w:t>,</w:t>
      </w:r>
      <w:r w:rsidR="00F47E60" w:rsidRPr="00003FAD">
        <w:rPr>
          <w:rFonts w:ascii="GHEA Grapalat" w:hAnsi="GHEA Grapalat"/>
          <w:color w:val="000000" w:themeColor="text1"/>
        </w:rPr>
        <w:t xml:space="preserve"> которые сгруппированы в лоты "</w:t>
      </w:r>
      <w:r w:rsidR="00AB0BFB">
        <w:rPr>
          <w:rFonts w:ascii="GHEA Grapalat" w:hAnsi="GHEA Grapalat"/>
          <w:color w:val="000000" w:themeColor="text1"/>
        </w:rPr>
        <w:t>1</w:t>
      </w:r>
      <w:r w:rsidR="00F47E60"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B453F7" w:rsidRPr="00003FAD" w14:paraId="5BC2D2CA" w14:textId="77777777" w:rsidTr="00F47E60">
        <w:trPr>
          <w:jc w:val="center"/>
        </w:trPr>
        <w:tc>
          <w:tcPr>
            <w:tcW w:w="2422" w:type="dxa"/>
            <w:vAlign w:val="center"/>
          </w:tcPr>
          <w:p w14:paraId="612FF811" w14:textId="77777777" w:rsidR="00B453F7" w:rsidRPr="00A83B50" w:rsidRDefault="00B453F7" w:rsidP="00B453F7">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2650F4EF" w:rsidR="00B453F7" w:rsidRPr="00003FAD" w:rsidRDefault="00B453F7" w:rsidP="00B453F7">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3439C833" w14:textId="0AC7D73A" w:rsidR="00B453F7" w:rsidRPr="00B453F7" w:rsidRDefault="005D0147" w:rsidP="00B453F7">
            <w:pPr>
              <w:pStyle w:val="BodyTextIndent2"/>
              <w:widowControl w:val="0"/>
              <w:spacing w:after="120" w:line="240" w:lineRule="auto"/>
              <w:ind w:firstLine="0"/>
              <w:jc w:val="center"/>
              <w:rPr>
                <w:rFonts w:ascii="GHEA Grapalat" w:hAnsi="GHEA Grapalat"/>
                <w:color w:val="000000" w:themeColor="text1"/>
                <w:sz w:val="24"/>
                <w:szCs w:val="24"/>
              </w:rPr>
            </w:pPr>
            <w:r>
              <w:rPr>
                <w:rFonts w:ascii="GHEA Grapalat" w:hAnsi="GHEA Grapalat"/>
              </w:rPr>
              <w:t>До 500000</w:t>
            </w:r>
          </w:p>
        </w:tc>
        <w:tc>
          <w:tcPr>
            <w:tcW w:w="4112" w:type="dxa"/>
          </w:tcPr>
          <w:p w14:paraId="27C21596" w14:textId="4B57DCD1" w:rsidR="00B453F7" w:rsidRPr="00C12854" w:rsidRDefault="005D0147" w:rsidP="00B453F7">
            <w:pPr>
              <w:pStyle w:val="BodyTextIndent2"/>
              <w:widowControl w:val="0"/>
              <w:spacing w:after="120" w:line="240" w:lineRule="auto"/>
              <w:ind w:firstLine="0"/>
              <w:rPr>
                <w:rFonts w:ascii="GHEA Grapalat" w:hAnsi="GHEA Grapalat"/>
                <w:b/>
                <w:color w:val="000000" w:themeColor="text1"/>
                <w:spacing w:val="6"/>
                <w:sz w:val="22"/>
                <w:szCs w:val="22"/>
              </w:rPr>
            </w:pPr>
            <w:r w:rsidRPr="00376A2E">
              <w:rPr>
                <w:rFonts w:ascii="GHEA Grapalat" w:hAnsi="GHEA Grapalat"/>
                <w:b/>
                <w:color w:val="000000" w:themeColor="text1"/>
                <w:spacing w:val="6"/>
                <w:sz w:val="24"/>
                <w:szCs w:val="24"/>
              </w:rPr>
              <w:t>Услуги по техническому обслуживанию транспортных средств аппарата руководителя административного района Аван города Еревана</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43014E23" w14:textId="77777777" w:rsidR="00C00752" w:rsidRPr="00003FAD" w:rsidRDefault="00693101"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w:t>
      </w:r>
      <w:r w:rsidR="002B32D6" w:rsidRPr="00003FAD">
        <w:rPr>
          <w:rFonts w:ascii="GHEA Grapalat" w:hAnsi="GHEA Grapalat"/>
          <w:b/>
          <w:color w:val="000000" w:themeColor="text1"/>
        </w:rPr>
        <w:t xml:space="preserve"> ТРЕБОВАНИЯ К ПРАВУ УЧАСТНИКА НА УЧАСТИЕ, </w:t>
      </w:r>
      <w:r w:rsidRPr="00003FAD">
        <w:rPr>
          <w:rFonts w:ascii="GHEA Grapalat" w:hAnsi="GHEA Grapalat"/>
          <w:b/>
          <w:color w:val="000000" w:themeColor="text1"/>
        </w:rPr>
        <w:br/>
      </w:r>
      <w:r w:rsidR="002B32D6" w:rsidRPr="00003FAD">
        <w:rPr>
          <w:rFonts w:ascii="GHEA Grapalat" w:hAnsi="GHEA Grapalat"/>
          <w:b/>
          <w:color w:val="000000" w:themeColor="text1"/>
        </w:rPr>
        <w:t>КВАЛИФИКАЦИОННЫЕ КРИТЕРИИ И ПОРЯДОК ИХ ОЦЕНКИ</w:t>
      </w:r>
    </w:p>
    <w:p w14:paraId="1B51C828"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r w:rsidRPr="00B741F9">
        <w:rPr>
          <w:rFonts w:ascii="GHEA Grapalat" w:hAnsi="GHEA Grapalat"/>
        </w:rPr>
        <w:t>2.1.</w:t>
      </w:r>
      <w:r w:rsidRPr="00B741F9">
        <w:rPr>
          <w:rFonts w:ascii="GHEA Grapalat" w:hAnsi="GHEA Grapalat"/>
        </w:rPr>
        <w:tab/>
        <w:t>В настоящей процедуре не имеют права участвовать лица:</w:t>
      </w:r>
    </w:p>
    <w:p w14:paraId="2B78580F"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которые на день подачи заявки в судебном порядке признаны банкротом; </w:t>
      </w:r>
    </w:p>
    <w:p w14:paraId="42D713C3"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3)</w:t>
      </w:r>
      <w:r w:rsidRPr="00B741F9">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sidRPr="00B741F9">
        <w:rPr>
          <w:rFonts w:ascii="Courier New" w:hAnsi="Courier New" w:cs="Courier New"/>
          <w:lang w:val="en-US"/>
        </w:rPr>
        <w:t> </w:t>
      </w:r>
      <w:r w:rsidRPr="00B741F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B741F9">
        <w:rPr>
          <w:rFonts w:ascii="Courier New" w:hAnsi="Courier New" w:cs="Courier New"/>
          <w:lang w:val="en-US"/>
        </w:rPr>
        <w:t> </w:t>
      </w:r>
      <w:r w:rsidRPr="00B741F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501DF149" w14:textId="77777777" w:rsidR="00C51269" w:rsidRPr="00B741F9" w:rsidDel="00664BFB" w:rsidRDefault="00C51269" w:rsidP="00C51269">
      <w:pPr>
        <w:widowControl w:val="0"/>
        <w:tabs>
          <w:tab w:val="left" w:pos="1134"/>
        </w:tabs>
        <w:spacing w:after="160"/>
        <w:ind w:firstLine="567"/>
        <w:jc w:val="both"/>
        <w:rPr>
          <w:del w:id="0" w:author="Inesa Kocharyan" w:date="2022-05-26T17:33:00Z"/>
          <w:rFonts w:ascii="GHEA Grapalat" w:hAnsi="GHEA Grapalat"/>
        </w:rPr>
      </w:pPr>
      <w:r w:rsidRPr="00B741F9">
        <w:rPr>
          <w:rFonts w:ascii="GHEA Grapalat" w:hAnsi="GHEA Grapalat"/>
        </w:rPr>
        <w:t>4)</w:t>
      </w:r>
      <w:r w:rsidRPr="00B741F9">
        <w:rPr>
          <w:rFonts w:ascii="GHEA Grapalat" w:hAnsi="GHEA Grapalat"/>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27BE685E"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5)</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B741F9">
        <w:rPr>
          <w:rFonts w:ascii="Courier New" w:hAnsi="Courier New" w:cs="Courier New"/>
          <w:lang w:val="en-US"/>
        </w:rPr>
        <w:t> </w:t>
      </w:r>
      <w:r w:rsidRPr="00B741F9">
        <w:rPr>
          <w:rFonts w:ascii="GHEA Grapalat" w:hAnsi="GHEA Grapalat"/>
        </w:rPr>
        <w:t xml:space="preserve">закупках; </w:t>
      </w:r>
    </w:p>
    <w:p w14:paraId="4EB6B8BC"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6)</w:t>
      </w:r>
      <w:r w:rsidRPr="00B741F9">
        <w:rPr>
          <w:rFonts w:ascii="GHEA Grapalat" w:hAnsi="GHEA Grapalat"/>
        </w:rPr>
        <w:tab/>
        <w:t xml:space="preserve">которые по состоянию на день подачи заявки включены в список </w:t>
      </w:r>
      <w:r w:rsidRPr="00B741F9">
        <w:rPr>
          <w:rFonts w:ascii="GHEA Grapalat" w:hAnsi="GHEA Grapalat"/>
        </w:rPr>
        <w:lastRenderedPageBreak/>
        <w:t>участников, не имеющих права на участие в процессе закупок;</w:t>
      </w:r>
    </w:p>
    <w:p w14:paraId="52D9F54A" w14:textId="35CFE89C"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lang w:val="hy-AM"/>
        </w:rPr>
        <w:t>7</w:t>
      </w:r>
      <w:r w:rsidRPr="00B741F9">
        <w:rPr>
          <w:rFonts w:ascii="GHEA Grapalat" w:hAnsi="GHEA Grapalat"/>
        </w:rPr>
        <w:t>) которые на основании абзаца «е» подпункта 2 пункта 1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EA3EE6E" w14:textId="77777777" w:rsidR="00C51269" w:rsidRPr="00B741F9" w:rsidRDefault="00C51269" w:rsidP="00C51269">
      <w:pPr>
        <w:widowControl w:val="0"/>
        <w:tabs>
          <w:tab w:val="left" w:pos="1134"/>
        </w:tabs>
        <w:spacing w:after="160"/>
        <w:ind w:firstLine="567"/>
        <w:jc w:val="both"/>
        <w:rPr>
          <w:ins w:id="1" w:author="Inesa Kocharyan" w:date="2022-05-31T17:36:00Z"/>
          <w:rFonts w:ascii="GHEA Grapalat" w:hAnsi="GHEA Grapalat"/>
        </w:rPr>
      </w:pPr>
      <w:r w:rsidRPr="00B741F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1FE9D92" w14:textId="77777777" w:rsidR="00C51269" w:rsidRPr="00B741F9" w:rsidRDefault="00C51269" w:rsidP="00C51269">
      <w:pPr>
        <w:widowControl w:val="0"/>
        <w:tabs>
          <w:tab w:val="left" w:pos="1134"/>
        </w:tabs>
        <w:ind w:firstLine="567"/>
        <w:contextualSpacing/>
        <w:jc w:val="both"/>
        <w:rPr>
          <w:rFonts w:ascii="GHEA Grapalat" w:hAnsi="GHEA Grapalat" w:cs="Sylfaen"/>
        </w:rPr>
      </w:pPr>
      <w:r w:rsidRPr="00B741F9">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FEFB8F0" w14:textId="77777777" w:rsidR="00C51269" w:rsidRPr="00B741F9" w:rsidRDefault="00C51269" w:rsidP="00C51269">
      <w:pPr>
        <w:pStyle w:val="ListParagraph"/>
        <w:widowControl w:val="0"/>
        <w:numPr>
          <w:ilvl w:val="0"/>
          <w:numId w:val="32"/>
        </w:numPr>
        <w:tabs>
          <w:tab w:val="left" w:pos="1134"/>
        </w:tabs>
        <w:ind w:left="426"/>
        <w:contextualSpacing/>
        <w:jc w:val="both"/>
        <w:rPr>
          <w:rFonts w:ascii="GHEA Grapalat" w:hAnsi="GHEA Grapalat" w:cs="Sylfaen"/>
        </w:rPr>
      </w:pPr>
      <w:r w:rsidRPr="00B741F9">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0A96B34C" w14:textId="77777777" w:rsidR="00C51269" w:rsidRPr="00B741F9" w:rsidRDefault="00C51269" w:rsidP="00C51269">
      <w:pPr>
        <w:pStyle w:val="ListParagraph"/>
        <w:widowControl w:val="0"/>
        <w:numPr>
          <w:ilvl w:val="0"/>
          <w:numId w:val="32"/>
        </w:numPr>
        <w:tabs>
          <w:tab w:val="left" w:pos="1134"/>
        </w:tabs>
        <w:ind w:left="426" w:hanging="284"/>
        <w:contextualSpacing/>
        <w:jc w:val="both"/>
        <w:rPr>
          <w:rFonts w:ascii="GHEA Grapalat" w:hAnsi="GHEA Grapalat" w:cs="Sylfaen"/>
        </w:rPr>
      </w:pPr>
      <w:r w:rsidRPr="00B741F9">
        <w:rPr>
          <w:rFonts w:ascii="GHEA Grapalat" w:hAnsi="GHEA Grapalat" w:cs="Sylfaen"/>
        </w:rPr>
        <w:t>в качестве отобранного участника отказался или лишился  права заключения договора.</w:t>
      </w:r>
    </w:p>
    <w:p w14:paraId="5269117F" w14:textId="77777777" w:rsidR="00C51269" w:rsidRPr="00B741F9" w:rsidRDefault="00C51269" w:rsidP="00C51269">
      <w:pPr>
        <w:widowControl w:val="0"/>
        <w:tabs>
          <w:tab w:val="left" w:pos="1134"/>
        </w:tabs>
        <w:spacing w:after="160"/>
        <w:ind w:firstLine="567"/>
        <w:jc w:val="both"/>
        <w:rPr>
          <w:rFonts w:ascii="GHEA Grapalat" w:hAnsi="GHEA Grapalat" w:cs="Sylfaen"/>
        </w:rPr>
      </w:pPr>
      <w:r w:rsidRPr="00B741F9">
        <w:rPr>
          <w:rFonts w:ascii="GHEA Grapalat" w:hAnsi="GHEA Grapalat"/>
        </w:rPr>
        <w:t>2.2.</w:t>
      </w:r>
      <w:r w:rsidRPr="00B741F9">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3D11965" w14:textId="2F5C2266"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rPr>
        <w:t>2.3.</w:t>
      </w:r>
      <w:r w:rsidRPr="00B741F9">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в период его нахождения автоматически приводит к ограничению права аффилированных с ним лиц на участие в процессе закупок.</w:t>
      </w:r>
    </w:p>
    <w:p w14:paraId="27C7EC85"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BC95FF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По смыслу пункта 119 Порядка:</w:t>
      </w:r>
    </w:p>
    <w:p w14:paraId="377362AB"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609D0F1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2)</w:t>
      </w:r>
      <w:r w:rsidRPr="00B741F9">
        <w:rPr>
          <w:rFonts w:ascii="GHEA Grapalat" w:hAnsi="GHEA Grapalat"/>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458BE73"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lastRenderedPageBreak/>
        <w:t>а.</w:t>
      </w:r>
      <w:r w:rsidRPr="00B741F9">
        <w:rPr>
          <w:rFonts w:ascii="GHEA Grapalat" w:hAnsi="GHEA Grapalat"/>
        </w:rPr>
        <w:tab/>
        <w:t>участником, распоряжающимся более чем десятью процентами акций данного юридического лица;</w:t>
      </w:r>
    </w:p>
    <w:p w14:paraId="5B8EF421"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63872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0E82E58D"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EAD1AD4"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1EB11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200D29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3)</w:t>
      </w:r>
      <w:r w:rsidRPr="00B741F9">
        <w:rPr>
          <w:rFonts w:ascii="GHEA Grapalat" w:hAnsi="GHEA Grapalat"/>
        </w:rPr>
        <w:tab/>
        <w:t>участники, не имеющие статуса физического лица, считаются взаимосвязанными, если:</w:t>
      </w:r>
    </w:p>
    <w:p w14:paraId="449B894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B741F9">
        <w:rPr>
          <w:rFonts w:ascii="Courier New" w:hAnsi="Courier New" w:cs="Courier New"/>
          <w:lang w:val="en-US"/>
        </w:rPr>
        <w:t> </w:t>
      </w:r>
      <w:r w:rsidRPr="00B741F9">
        <w:rPr>
          <w:rFonts w:ascii="GHEA Grapalat" w:hAnsi="GHEA Grapalat"/>
        </w:rPr>
        <w:t>лица;</w:t>
      </w:r>
    </w:p>
    <w:p w14:paraId="1DEE38E5"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709635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E34B249"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они действовали или действуют согласованно, исходя из общих экономических интересов.</w:t>
      </w:r>
    </w:p>
    <w:p w14:paraId="66A85E67" w14:textId="77777777" w:rsidR="00C51269" w:rsidRPr="00B741F9" w:rsidRDefault="00C51269" w:rsidP="00C51269">
      <w:pPr>
        <w:widowControl w:val="0"/>
        <w:tabs>
          <w:tab w:val="left" w:pos="1134"/>
        </w:tabs>
        <w:spacing w:after="160"/>
        <w:ind w:firstLine="567"/>
        <w:jc w:val="both"/>
        <w:rPr>
          <w:ins w:id="2" w:author="Vardan" w:date="2022-05-29T21:57:00Z"/>
          <w:rFonts w:ascii="GHEA Grapalat" w:hAnsi="GHEA Grapalat"/>
        </w:rPr>
      </w:pPr>
      <w:r w:rsidRPr="00B741F9">
        <w:rPr>
          <w:rFonts w:ascii="GHEA Grapalat" w:hAnsi="GHEA Grapalat"/>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643A84FC"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bookmarkStart w:id="3" w:name="_Hlk187925270"/>
      <w:r w:rsidRPr="00B741F9">
        <w:rPr>
          <w:rFonts w:ascii="GHEA Grapalat" w:hAnsi="GHEA Grapalat"/>
        </w:rPr>
        <w:t>2.4.</w:t>
      </w:r>
      <w:r w:rsidRPr="00B741F9">
        <w:rPr>
          <w:rFonts w:ascii="GHEA Grapalat" w:hAnsi="GHEA Grapalat"/>
        </w:rPr>
        <w:tab/>
        <w:t xml:space="preserve">Участник, в случае признания отобранным участником, представляет обеспечение квалификации в порядке и размере, установленными настоящим </w:t>
      </w:r>
      <w:r w:rsidRPr="00B741F9">
        <w:rPr>
          <w:rFonts w:ascii="GHEA Grapalat" w:hAnsi="GHEA Grapalat"/>
        </w:rPr>
        <w:lastRenderedPageBreak/>
        <w:t>приглашением.</w:t>
      </w:r>
    </w:p>
    <w:p w14:paraId="340CA325" w14:textId="77777777" w:rsidR="00C51269" w:rsidRPr="00B741F9" w:rsidRDefault="00C51269" w:rsidP="00C51269">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2.5.</w:t>
      </w:r>
      <w:r w:rsidRPr="00B741F9">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B741F9">
        <w:rPr>
          <w:rFonts w:ascii="GHEA Grapalat" w:hAnsi="GHEA Grapalat"/>
        </w:rPr>
        <w:t>(на о</w:t>
      </w:r>
      <w:r w:rsidRPr="00B741F9">
        <w:rPr>
          <w:rFonts w:ascii="GHEA Grapalat" w:hAnsi="GHEA Grapalat"/>
          <w:sz w:val="24"/>
          <w:szCs w:val="24"/>
        </w:rPr>
        <w:t>дин и тот же</w:t>
      </w:r>
      <w:r w:rsidRPr="00B741F9">
        <w:rPr>
          <w:rFonts w:ascii="GHEA Grapalat" w:hAnsi="GHEA Grapalat"/>
        </w:rPr>
        <w:t xml:space="preserve"> лот)</w:t>
      </w:r>
      <w:r w:rsidRPr="00B741F9">
        <w:rPr>
          <w:rFonts w:ascii="GHEA Grapalat" w:hAnsi="GHEA Grapalat"/>
          <w:sz w:val="24"/>
          <w:szCs w:val="24"/>
        </w:rPr>
        <w:t xml:space="preserve">. </w:t>
      </w:r>
    </w:p>
    <w:p w14:paraId="63DB95F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2.6.</w:t>
      </w:r>
      <w:r w:rsidRPr="00B741F9">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14:paraId="7A15D2B0" w14:textId="77777777" w:rsidR="00C51269" w:rsidRPr="00B741F9" w:rsidRDefault="00C51269" w:rsidP="00C51269">
      <w:pPr>
        <w:pStyle w:val="BodyTextIndent2"/>
        <w:widowControl w:val="0"/>
        <w:spacing w:after="160" w:line="240" w:lineRule="auto"/>
        <w:rPr>
          <w:rFonts w:ascii="GHEA Grapalat" w:hAnsi="GHEA Grapalat" w:cs="Sylfaen"/>
          <w:sz w:val="24"/>
          <w:szCs w:val="24"/>
        </w:rPr>
      </w:pPr>
      <w:r w:rsidRPr="00B741F9">
        <w:rPr>
          <w:rFonts w:ascii="GHEA Grapalat" w:hAnsi="GHEA Grapalat"/>
          <w:sz w:val="24"/>
          <w:szCs w:val="24"/>
        </w:rPr>
        <w:t>В подобном случае:</w:t>
      </w:r>
    </w:p>
    <w:p w14:paraId="3240AA97"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(на один и тот же лот</w:t>
      </w:r>
      <w:r w:rsidRPr="00B741F9">
        <w:rPr>
          <w:rFonts w:ascii="GHEA Grapalat" w:hAnsi="GHEA Grapalat"/>
        </w:rPr>
        <w:t>)</w:t>
      </w:r>
      <w:r w:rsidRPr="00B741F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5DD380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bookmarkEnd w:id="3"/>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w:t>
      </w:r>
      <w:r w:rsidRPr="00003FAD">
        <w:rPr>
          <w:rFonts w:ascii="GHEA Grapalat" w:hAnsi="GHEA Grapalat"/>
          <w:color w:val="000000" w:themeColor="text1"/>
        </w:rPr>
        <w:lastRenderedPageBreak/>
        <w:t xml:space="preserve">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439A197F"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w:t>
      </w:r>
      <w:r w:rsidR="00F47E60" w:rsidRPr="009461CA">
        <w:rPr>
          <w:rFonts w:ascii="GHEA Grapalat" w:hAnsi="GHEA Grapalat"/>
          <w:color w:val="FF0000"/>
          <w:sz w:val="24"/>
          <w:szCs w:val="24"/>
        </w:rPr>
        <w:t xml:space="preserve">в </w:t>
      </w:r>
      <w:r w:rsidR="00EB7822">
        <w:rPr>
          <w:rFonts w:ascii="GHEA Grapalat" w:hAnsi="GHEA Grapalat"/>
          <w:b/>
          <w:color w:val="FF0000"/>
          <w:sz w:val="24"/>
          <w:szCs w:val="24"/>
        </w:rPr>
        <w:t xml:space="preserve">10:00 часов, </w:t>
      </w:r>
      <w:r w:rsidR="00E46378">
        <w:rPr>
          <w:rFonts w:ascii="GHEA Grapalat" w:hAnsi="GHEA Grapalat"/>
          <w:b/>
          <w:i/>
          <w:color w:val="FF0000"/>
          <w:sz w:val="22"/>
          <w:szCs w:val="22"/>
          <w:lang w:val="hy-AM"/>
        </w:rPr>
        <w:t xml:space="preserve">09.12.2025 </w:t>
      </w:r>
      <w:r w:rsidR="00F47E60" w:rsidRPr="009461CA">
        <w:rPr>
          <w:rFonts w:ascii="GHEA Grapalat" w:hAnsi="GHEA Grapalat"/>
          <w:color w:val="FF0000"/>
          <w:sz w:val="24"/>
          <w:szCs w:val="24"/>
        </w:rPr>
        <w:t>года</w:t>
      </w:r>
      <w:r w:rsidR="00F47E60" w:rsidRPr="00003FAD">
        <w:rPr>
          <w:rFonts w:ascii="GHEA Grapalat" w:hAnsi="GHEA Grapalat"/>
          <w:color w:val="000000" w:themeColor="text1"/>
          <w:sz w:val="24"/>
          <w:szCs w:val="24"/>
        </w:rPr>
        <w:t>.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4"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lastRenderedPageBreak/>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3617E36C" w14:textId="77777777" w:rsidR="005D0147" w:rsidRPr="00003FAD" w:rsidRDefault="005D0147" w:rsidP="005D0147">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Pr="00003FAD">
        <w:rPr>
          <w:rFonts w:ascii="GHEA Grapalat" w:hAnsi="GHEA Grapalat"/>
          <w:color w:val="000000" w:themeColor="text1"/>
          <w:sz w:val="24"/>
          <w:szCs w:val="24"/>
        </w:rPr>
        <w:tab/>
        <w:t xml:space="preserve">Участник представляет ценовое предложение в форме расчета, состоящего из обобщенных компонентов- стоимость (совокупность себестоимости </w:t>
      </w:r>
      <w:r w:rsidRPr="00003FAD">
        <w:rPr>
          <w:rFonts w:ascii="GHEA Grapalat" w:hAnsi="GHEA Grapalat"/>
          <w:color w:val="000000" w:themeColor="text1"/>
          <w:sz w:val="24"/>
          <w:szCs w:val="24"/>
        </w:rPr>
        <w:lastRenderedPageBreak/>
        <w:t xml:space="preserve">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 </w:t>
      </w:r>
    </w:p>
    <w:p w14:paraId="4D7C767B" w14:textId="77777777" w:rsidR="005D0147" w:rsidRPr="00003FAD" w:rsidRDefault="005D0147" w:rsidP="005D0147">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а) оценка и сравнение ценовых предложений участников осуществляются без исчисления указанной в настоящем пункте суммы налога, </w:t>
      </w:r>
    </w:p>
    <w:p w14:paraId="3ADA3B21" w14:textId="77777777" w:rsidR="005D0147" w:rsidRPr="00003FAD" w:rsidRDefault="005D0147" w:rsidP="005D0147">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б)</w:t>
      </w:r>
      <w:r w:rsidRPr="00003FAD">
        <w:rPr>
          <w:color w:val="000000" w:themeColor="text1"/>
        </w:rPr>
        <w:t xml:space="preserve"> </w:t>
      </w:r>
      <w:r w:rsidRPr="00003FAD">
        <w:rPr>
          <w:rFonts w:ascii="GHEA Grapalat" w:hAnsi="GHEA Grapalat"/>
          <w:color w:val="000000" w:themeColor="text1"/>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003FAD">
        <w:rPr>
          <w:rFonts w:ascii="GHEA Grapalat" w:hAnsi="GHEA Grapalat"/>
          <w:color w:val="000000" w:themeColor="text1"/>
          <w:sz w:val="24"/>
          <w:szCs w:val="24"/>
          <w:lang w:val="hy-AM"/>
        </w:rPr>
        <w:t xml:space="preserve">, </w:t>
      </w:r>
      <w:r w:rsidRPr="00003FAD">
        <w:rPr>
          <w:rFonts w:ascii="GHEA Grapalat" w:hAnsi="GHEA Grapalat"/>
          <w:color w:val="000000" w:themeColor="text1"/>
          <w:sz w:val="24"/>
          <w:szCs w:val="24"/>
        </w:rPr>
        <w:t>учитывая, что выплаты за услуги, предоставляемые в рамках заключаемого договора, осуществляются по следующей формуле ВС= ЦУ/СцxУxК, где:</w:t>
      </w:r>
    </w:p>
    <w:p w14:paraId="611B30C9"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ВС-сумма, выплачиваемая за оказание отдельных видов услуг, установленных договором,</w:t>
      </w:r>
    </w:p>
    <w:p w14:paraId="6B2B7A04"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ЦУ -итоговая цена, предложенная отобранным участником,</w:t>
      </w:r>
    </w:p>
    <w:p w14:paraId="7DF4D3FA"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СЦ- совокупность максимальных единиц цен, установленных для оказания услуги,</w:t>
      </w:r>
    </w:p>
    <w:p w14:paraId="347506A5"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У-цена на максимальную единицу предоставленной услуги,</w:t>
      </w:r>
    </w:p>
    <w:p w14:paraId="088CC648" w14:textId="77777777" w:rsidR="005D0147" w:rsidRPr="00003FAD" w:rsidRDefault="005D0147" w:rsidP="005D014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К-количество предоставленных услуг.</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lastRenderedPageBreak/>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2F665497"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w:t>
      </w:r>
      <w:r w:rsidR="00A649CC" w:rsidRPr="009461CA">
        <w:rPr>
          <w:rFonts w:ascii="GHEA Grapalat" w:hAnsi="GHEA Grapalat"/>
          <w:color w:val="FF0000"/>
          <w:sz w:val="24"/>
          <w:szCs w:val="24"/>
        </w:rPr>
        <w:t xml:space="preserve">в </w:t>
      </w:r>
      <w:r w:rsidR="00EB7822">
        <w:rPr>
          <w:rFonts w:ascii="GHEA Grapalat" w:hAnsi="GHEA Grapalat"/>
          <w:b/>
          <w:color w:val="FF0000"/>
          <w:sz w:val="24"/>
          <w:szCs w:val="24"/>
        </w:rPr>
        <w:t xml:space="preserve">10:00 часов, </w:t>
      </w:r>
      <w:r w:rsidR="00E46378">
        <w:rPr>
          <w:rFonts w:ascii="GHEA Grapalat" w:hAnsi="GHEA Grapalat"/>
          <w:b/>
          <w:i/>
          <w:color w:val="FF0000"/>
          <w:sz w:val="22"/>
          <w:szCs w:val="22"/>
          <w:lang w:val="hy-AM"/>
        </w:rPr>
        <w:t xml:space="preserve">09.12.2025 </w:t>
      </w:r>
      <w:r w:rsidR="00A649CC" w:rsidRPr="00003FAD">
        <w:rPr>
          <w:rFonts w:ascii="GHEA Grapalat" w:hAnsi="GHEA Grapalat"/>
          <w:color w:val="000000" w:themeColor="text1"/>
          <w:sz w:val="24"/>
          <w:szCs w:val="24"/>
        </w:rPr>
        <w:t>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w:t>
      </w:r>
      <w:r w:rsidRPr="00003FAD">
        <w:rPr>
          <w:rFonts w:ascii="GHEA Grapalat" w:hAnsi="GHEA Grapalat"/>
          <w:color w:val="000000" w:themeColor="text1"/>
        </w:rPr>
        <w:lastRenderedPageBreak/>
        <w:t xml:space="preserve">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за исключением случая, установленного 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5"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lastRenderedPageBreak/>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9126652" w14:textId="0B1D0CB2"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w:t>
      </w:r>
      <w:r w:rsidRPr="00B741F9">
        <w:rPr>
          <w:rFonts w:ascii="GHEA Grapalat" w:hAnsi="GHEA Grapalat"/>
          <w:sz w:val="24"/>
          <w:szCs w:val="24"/>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w:t>
      </w:r>
      <w:r w:rsidRPr="00B741F9">
        <w:rPr>
          <w:rFonts w:ascii="GHEA Grapalat" w:hAnsi="GHEA Grapalat"/>
          <w:sz w:val="24"/>
          <w:szCs w:val="24"/>
        </w:rPr>
        <w:lastRenderedPageBreak/>
        <w:t>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предлагается участником в качестве субподрядчика, комиссия приостанавливает заседание на один рабочий день, а секретарь комиссии в тот же день </w:t>
      </w:r>
      <w:r w:rsidRPr="00B741F9">
        <w:rPr>
          <w:rFonts w:ascii="GHEA Grapalat" w:hAnsi="GHEA Grapalat"/>
        </w:rPr>
        <w:t xml:space="preserve">с помощью системы </w:t>
      </w:r>
      <w:r w:rsidRPr="00B741F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1EC499B"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70D095D9" w14:textId="720AFA13"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8.9.1</w:t>
      </w:r>
      <w:r w:rsidRPr="00B741F9">
        <w:rPr>
          <w:rFonts w:ascii="GHEA Grapalat" w:hAnsi="GHEA Grapalat"/>
          <w:sz w:val="24"/>
          <w:szCs w:val="24"/>
          <w:lang w:val="hy-AM"/>
        </w:rPr>
        <w:t>.</w:t>
      </w:r>
      <w:r w:rsidRPr="00B741F9">
        <w:rPr>
          <w:rFonts w:ascii="GHEA Grapalat" w:hAnsi="GHEA Grapalat"/>
          <w:sz w:val="24"/>
          <w:szCs w:val="24"/>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заявка участника отклоняется.</w:t>
      </w:r>
    </w:p>
    <w:p w14:paraId="0D119E2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8.10.</w:t>
      </w:r>
      <w:r w:rsidRPr="00B741F9">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77EDA6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8.11.</w:t>
      </w:r>
      <w:r w:rsidRPr="00B741F9">
        <w:rPr>
          <w:rFonts w:ascii="GHEA Grapalat" w:hAnsi="GHEA Grapalat"/>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741F9" w:rsidDel="00A5199D">
        <w:rPr>
          <w:rFonts w:ascii="GHEA Grapalat" w:hAnsi="GHEA Grapalat"/>
          <w:sz w:val="24"/>
          <w:szCs w:val="24"/>
        </w:rPr>
        <w:t xml:space="preserve"> </w:t>
      </w:r>
      <w:r w:rsidRPr="00B741F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31FE029"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8.12.</w:t>
      </w:r>
      <w:r w:rsidRPr="00B741F9">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28E770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8.13.</w:t>
      </w:r>
      <w:r w:rsidRPr="00B741F9">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14:paraId="51D08586"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1)</w:t>
      </w:r>
      <w:r w:rsidRPr="00B741F9">
        <w:rPr>
          <w:rFonts w:ascii="GHEA Grapalat" w:hAnsi="GHEA Grapalat"/>
          <w:sz w:val="24"/>
          <w:szCs w:val="24"/>
        </w:rPr>
        <w:tab/>
        <w:t>опубликовывает в бюллетене воспроизведенный (отсканированный) с</w:t>
      </w:r>
      <w:r w:rsidRPr="00B741F9">
        <w:rPr>
          <w:rFonts w:ascii="Courier New" w:hAnsi="Courier New" w:cs="Courier New"/>
          <w:sz w:val="24"/>
          <w:szCs w:val="24"/>
          <w:lang w:val="en-US"/>
        </w:rPr>
        <w:t> </w:t>
      </w:r>
      <w:r w:rsidRPr="00B741F9">
        <w:rPr>
          <w:rFonts w:ascii="GHEA Grapalat" w:hAnsi="GHEA Grapalat"/>
          <w:sz w:val="24"/>
          <w:szCs w:val="24"/>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B741F9">
        <w:t xml:space="preserve"> </w:t>
      </w:r>
      <w:r w:rsidRPr="00B741F9">
        <w:rPr>
          <w:rFonts w:ascii="GHEA Grapalat" w:hAnsi="GHEA Grapalat"/>
          <w:sz w:val="24"/>
          <w:szCs w:val="24"/>
        </w:rPr>
        <w:t xml:space="preserve">Если обоснования не были представлены, то в протоколе заседания комиссии об этом делаются </w:t>
      </w:r>
      <w:r w:rsidRPr="00B741F9">
        <w:rPr>
          <w:rFonts w:ascii="GHEA Grapalat" w:hAnsi="GHEA Grapalat"/>
          <w:sz w:val="24"/>
          <w:szCs w:val="24"/>
        </w:rPr>
        <w:lastRenderedPageBreak/>
        <w:t>соответствующие заметки.</w:t>
      </w:r>
    </w:p>
    <w:p w14:paraId="479F388D"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опубликовывает в бюллетене воспроизведенные (отсканированные) с</w:t>
      </w:r>
      <w:r w:rsidRPr="00B741F9">
        <w:rPr>
          <w:rFonts w:ascii="Courier New" w:hAnsi="Courier New" w:cs="Courier New"/>
          <w:sz w:val="24"/>
          <w:szCs w:val="24"/>
          <w:lang w:val="en-US"/>
        </w:rPr>
        <w:t> </w:t>
      </w:r>
      <w:r w:rsidRPr="00B741F9">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2494F04" w14:textId="77777777" w:rsidR="00A52308" w:rsidRPr="00B741F9" w:rsidRDefault="00A52308" w:rsidP="00A52308">
      <w:pPr>
        <w:widowControl w:val="0"/>
        <w:tabs>
          <w:tab w:val="left" w:pos="1276"/>
        </w:tabs>
        <w:jc w:val="both"/>
        <w:rPr>
          <w:rFonts w:ascii="GHEA Grapalat" w:hAnsi="GHEA Grapalat"/>
        </w:rPr>
      </w:pPr>
      <w:r w:rsidRPr="00B741F9">
        <w:rPr>
          <w:rFonts w:ascii="GHEA Grapalat" w:hAnsi="GHEA Grapalat"/>
        </w:rPr>
        <w:t>8.</w:t>
      </w:r>
      <w:r w:rsidRPr="00B741F9">
        <w:rPr>
          <w:rFonts w:ascii="GHEA Grapalat" w:hAnsi="GHEA Grapalat"/>
          <w:lang w:val="hy-AM"/>
        </w:rPr>
        <w:t>14</w:t>
      </w:r>
      <w:r w:rsidRPr="00B741F9">
        <w:rPr>
          <w:rFonts w:ascii="GHEA Grapalat" w:hAnsi="GHEA Grapalat"/>
        </w:rPr>
        <w:t>.</w:t>
      </w:r>
      <w:r w:rsidRPr="00B741F9" w:rsidDel="00D0526D">
        <w:rPr>
          <w:rFonts w:ascii="GHEA Grapalat" w:hAnsi="GHEA Grapalat"/>
        </w:rPr>
        <w:t xml:space="preserve"> </w:t>
      </w:r>
      <w:r w:rsidRPr="00B741F9">
        <w:rPr>
          <w:rFonts w:ascii="GHEA Grapalat" w:hAnsi="GHEA Grapalat"/>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w:t>
      </w:r>
      <w:r w:rsidRPr="00B741F9">
        <w:rPr>
          <w:rStyle w:val="ezkurwreuab5ozgtqnkl"/>
          <w:rFonts w:ascii="GHEA Grapalat" w:hAnsi="GHEA Grapalat"/>
        </w:rPr>
        <w:t>следующих</w:t>
      </w:r>
      <w:r w:rsidRPr="00B741F9">
        <w:rPr>
          <w:rFonts w:ascii="GHEA Grapalat" w:hAnsi="GHEA Grapalat"/>
        </w:rPr>
        <w:t xml:space="preserve"> </w:t>
      </w:r>
      <w:r w:rsidRPr="00B741F9">
        <w:rPr>
          <w:rStyle w:val="ezkurwreuab5ozgtqnkl"/>
          <w:rFonts w:ascii="GHEA Grapalat" w:hAnsi="GHEA Grapalat"/>
        </w:rPr>
        <w:t>за днем</w:t>
      </w:r>
      <w:r w:rsidRPr="00B741F9">
        <w:rPr>
          <w:rFonts w:ascii="GHEA Grapalat" w:hAnsi="GHEA Grapalat"/>
        </w:rPr>
        <w:t xml:space="preserve"> </w:t>
      </w:r>
      <w:r w:rsidRPr="00B741F9">
        <w:rPr>
          <w:rStyle w:val="ezkurwreuab5ozgtqnkl"/>
          <w:rFonts w:ascii="GHEA Grapalat" w:hAnsi="GHEA Grapalat"/>
        </w:rPr>
        <w:t>получения</w:t>
      </w:r>
      <w:r w:rsidRPr="00B741F9">
        <w:rPr>
          <w:rFonts w:ascii="GHEA Grapalat" w:hAnsi="GHEA Grapalat"/>
        </w:rPr>
        <w:t xml:space="preserve"> </w:t>
      </w:r>
      <w:r w:rsidRPr="00B741F9">
        <w:rPr>
          <w:rStyle w:val="ezkurwreuab5ozgtqnkl"/>
          <w:rFonts w:ascii="GHEA Grapalat" w:hAnsi="GHEA Grapalat"/>
        </w:rPr>
        <w:t>решения</w:t>
      </w:r>
      <w:r w:rsidRPr="00B741F9">
        <w:rPr>
          <w:rFonts w:ascii="GHEA Grapalat" w:hAnsi="GHEA Grapalat"/>
        </w:rPr>
        <w:t>.</w:t>
      </w:r>
      <w:r w:rsidRPr="00B741F9">
        <w:t xml:space="preserve"> </w:t>
      </w:r>
      <w:r w:rsidRPr="00B741F9">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B741F9">
        <w:t xml:space="preserve"> </w:t>
      </w:r>
      <w:r w:rsidRPr="00B741F9">
        <w:rPr>
          <w:rFonts w:ascii="GHEA Grapalat" w:hAnsi="GHEA Grapalat"/>
        </w:rPr>
        <w:t xml:space="preserve">если по результатам судебного разбирательства возможность исполнения решения не исчезла. </w:t>
      </w:r>
    </w:p>
    <w:p w14:paraId="11692579" w14:textId="77777777" w:rsidR="00A52308" w:rsidRPr="00B741F9" w:rsidRDefault="00A52308" w:rsidP="00A52308">
      <w:pPr>
        <w:widowControl w:val="0"/>
        <w:tabs>
          <w:tab w:val="left" w:pos="1276"/>
        </w:tabs>
        <w:rPr>
          <w:rFonts w:ascii="GHEA Grapalat" w:hAnsi="GHEA Grapalat"/>
        </w:rPr>
      </w:pPr>
      <w:r w:rsidRPr="00B741F9">
        <w:rPr>
          <w:rFonts w:ascii="GHEA Grapalat" w:hAnsi="GHEA Grapalat"/>
        </w:rPr>
        <w:t xml:space="preserve">     Если:</w:t>
      </w:r>
    </w:p>
    <w:p w14:paraId="09CF3E58" w14:textId="77777777" w:rsidR="00A52308" w:rsidRPr="00B741F9" w:rsidRDefault="00A52308" w:rsidP="00A52308">
      <w:pPr>
        <w:pStyle w:val="ListParagraph"/>
        <w:widowControl w:val="0"/>
        <w:numPr>
          <w:ilvl w:val="0"/>
          <w:numId w:val="32"/>
        </w:numPr>
        <w:ind w:left="0" w:firstLine="284"/>
        <w:contextualSpacing/>
        <w:jc w:val="both"/>
        <w:rPr>
          <w:rFonts w:ascii="GHEA Grapalat" w:hAnsi="GHEA Grapalat"/>
        </w:rPr>
      </w:pPr>
      <w:r w:rsidRPr="00B741F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6E976FF6" w14:textId="77777777" w:rsidR="00A52308" w:rsidRPr="00B741F9" w:rsidRDefault="00A52308" w:rsidP="00A52308">
      <w:pPr>
        <w:pStyle w:val="ListParagraph"/>
        <w:widowControl w:val="0"/>
        <w:numPr>
          <w:ilvl w:val="0"/>
          <w:numId w:val="32"/>
        </w:numPr>
        <w:ind w:left="0" w:firstLine="284"/>
        <w:contextualSpacing/>
        <w:jc w:val="both"/>
        <w:rPr>
          <w:rFonts w:ascii="GHEA Grapalat" w:hAnsi="GHEA Grapalat"/>
        </w:rPr>
      </w:pPr>
      <w:r w:rsidRPr="00B741F9">
        <w:rPr>
          <w:rFonts w:ascii="GHEA Grapalat" w:hAnsi="GHEA Grapalat"/>
        </w:rPr>
        <w:t>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B741F9" w:rsidDel="006D682E">
        <w:rPr>
          <w:rFonts w:ascii="GHEA Grapalat" w:hAnsi="GHEA Grapalat"/>
        </w:rPr>
        <w:t xml:space="preserve"> </w:t>
      </w:r>
      <w:r w:rsidRPr="00B741F9">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42AF20D6" w14:textId="77777777" w:rsidR="00A52308" w:rsidRPr="00B741F9" w:rsidRDefault="00A52308" w:rsidP="00A52308">
      <w:pPr>
        <w:widowControl w:val="0"/>
        <w:tabs>
          <w:tab w:val="left" w:pos="1134"/>
        </w:tabs>
        <w:ind w:left="-360"/>
        <w:jc w:val="both"/>
        <w:rPr>
          <w:rFonts w:ascii="GHEA Grapalat" w:hAnsi="GHEA Grapalat" w:cs="Sylfaen"/>
        </w:rPr>
      </w:pPr>
      <w:r w:rsidRPr="00B741F9">
        <w:rPr>
          <w:rFonts w:ascii="GHEA Grapalat" w:hAnsi="GHEA Grapalat" w:cs="Sylfaen"/>
        </w:rPr>
        <w:t xml:space="preserve">          При этом;</w:t>
      </w:r>
    </w:p>
    <w:p w14:paraId="538B7DF2" w14:textId="72FFD629" w:rsidR="00A52308" w:rsidRPr="00B741F9" w:rsidRDefault="00A52308" w:rsidP="00A52308">
      <w:pPr>
        <w:widowControl w:val="0"/>
        <w:tabs>
          <w:tab w:val="left" w:pos="1134"/>
        </w:tabs>
        <w:ind w:left="-360"/>
        <w:jc w:val="both"/>
        <w:rPr>
          <w:rFonts w:ascii="GHEA Grapalat" w:hAnsi="GHEA Grapalat"/>
        </w:rPr>
      </w:pPr>
      <w:r w:rsidRPr="00B741F9">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w:t>
      </w:r>
      <w:r w:rsidRPr="00B741F9">
        <w:rPr>
          <w:rFonts w:ascii="GHEA Grapalat" w:hAnsi="GHEA Grapalat" w:cs="Sylfaen"/>
        </w:rPr>
        <w:lastRenderedPageBreak/>
        <w:t>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w:t>
      </w:r>
      <w:r w:rsidR="0087758E">
        <w:rPr>
          <w:rFonts w:ascii="GHEA Grapalat" w:hAnsi="GHEA Grapalat" w:cs="Sylfaen"/>
        </w:rPr>
        <w:t>2025</w:t>
      </w:r>
      <w:r w:rsidRPr="00B741F9">
        <w:rPr>
          <w:rFonts w:ascii="GHEA Grapalat" w:hAnsi="GHEA Grapalat" w:cs="Sylfaen"/>
        </w:rPr>
        <w:t xml:space="preserve"> № 817-А, предлагается участником в качестве </w:t>
      </w:r>
      <w:r w:rsidRPr="00B741F9">
        <w:rPr>
          <w:rFonts w:ascii="GHEA Grapalat" w:hAnsi="GHEA Grapalat"/>
        </w:rPr>
        <w:t>субподрядчика,</w:t>
      </w:r>
      <w:r w:rsidRPr="00B741F9">
        <w:rPr>
          <w:rFonts w:ascii="GHEA Grapalat" w:hAnsi="GHEA Grapalat" w:cs="Sylfaen"/>
        </w:rPr>
        <w:t xml:space="preserve">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96B7C57" w14:textId="77777777" w:rsidR="00A52308" w:rsidRPr="00B741F9" w:rsidRDefault="00A52308" w:rsidP="00A52308">
      <w:pPr>
        <w:widowControl w:val="0"/>
        <w:ind w:left="-142" w:firstLine="426"/>
        <w:contextualSpacing/>
        <w:jc w:val="both"/>
        <w:rPr>
          <w:rFonts w:ascii="GHEA Grapalat" w:hAnsi="GHEA Grapalat"/>
        </w:rPr>
      </w:pPr>
      <w:r w:rsidRPr="00B741F9">
        <w:rPr>
          <w:rFonts w:ascii="GHEA Grapalat" w:hAnsi="GHEA Grapalat"/>
        </w:rPr>
        <w:t xml:space="preserve">- </w:t>
      </w:r>
      <w:r w:rsidRPr="00B741F9">
        <w:rPr>
          <w:rFonts w:ascii="GHEA Grapalat" w:hAnsi="GHEA Grapalat" w:cs="Sylfaen"/>
          <w:lang w:val="en-US"/>
        </w:rPr>
        <w:t>o</w:t>
      </w:r>
      <w:r w:rsidRPr="00B741F9">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1B8DDDC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8.1</w:t>
      </w:r>
      <w:r w:rsidRPr="00B741F9">
        <w:rPr>
          <w:rFonts w:ascii="GHEA Grapalat" w:hAnsi="GHEA Grapalat"/>
          <w:lang w:val="hy-AM"/>
        </w:rPr>
        <w:t>5</w:t>
      </w:r>
      <w:r w:rsidRPr="00B741F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C81589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w:t>
      </w:r>
      <w:r w:rsidRPr="00B741F9">
        <w:rPr>
          <w:rFonts w:ascii="GHEA Grapalat" w:hAnsi="GHEA Grapalat"/>
          <w:sz w:val="24"/>
          <w:szCs w:val="24"/>
          <w:lang w:val="hy-AM"/>
        </w:rPr>
        <w:t>6</w:t>
      </w:r>
      <w:r w:rsidRPr="00B741F9">
        <w:rPr>
          <w:rFonts w:ascii="GHEA Grapalat" w:hAnsi="GHEA Grapalat"/>
          <w:sz w:val="24"/>
          <w:szCs w:val="24"/>
        </w:rPr>
        <w:t xml:space="preserve"> Документы, указанные в пункте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931192F"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pacing w:val="-4"/>
          <w:sz w:val="24"/>
          <w:szCs w:val="24"/>
        </w:rPr>
      </w:pPr>
      <w:r w:rsidRPr="00B741F9">
        <w:rPr>
          <w:rFonts w:ascii="GHEA Grapalat" w:hAnsi="GHEA Grapalat"/>
          <w:sz w:val="24"/>
          <w:szCs w:val="24"/>
        </w:rPr>
        <w:t>8.1</w:t>
      </w:r>
      <w:r w:rsidRPr="00B741F9">
        <w:rPr>
          <w:rFonts w:ascii="GHEA Grapalat" w:hAnsi="GHEA Grapalat"/>
          <w:sz w:val="24"/>
          <w:szCs w:val="24"/>
          <w:lang w:val="hy-AM"/>
        </w:rPr>
        <w:t>7</w:t>
      </w:r>
      <w:r w:rsidRPr="00B741F9">
        <w:rPr>
          <w:rFonts w:ascii="GHEA Grapalat" w:hAnsi="GHEA Grapalat"/>
          <w:sz w:val="24"/>
          <w:szCs w:val="24"/>
        </w:rPr>
        <w:t>.</w:t>
      </w:r>
      <w:r w:rsidRPr="00B741F9">
        <w:rPr>
          <w:rFonts w:ascii="GHEA Grapalat" w:hAnsi="GHEA Grapalat"/>
          <w:sz w:val="24"/>
          <w:szCs w:val="24"/>
        </w:rPr>
        <w:tab/>
      </w:r>
      <w:r w:rsidRPr="00B741F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BA008F9" w14:textId="77777777" w:rsidR="00A52308" w:rsidRPr="00B741F9" w:rsidRDefault="00A52308" w:rsidP="00A52308">
      <w:pPr>
        <w:widowControl w:val="0"/>
        <w:tabs>
          <w:tab w:val="left" w:pos="1276"/>
        </w:tabs>
        <w:spacing w:after="160"/>
        <w:ind w:firstLine="567"/>
        <w:jc w:val="both"/>
        <w:rPr>
          <w:rFonts w:ascii="GHEA Grapalat" w:hAnsi="GHEA Grapalat" w:cs="Sylfaen"/>
        </w:rPr>
      </w:pPr>
      <w:r w:rsidRPr="00B741F9">
        <w:rPr>
          <w:rFonts w:ascii="GHEA Grapalat" w:hAnsi="GHEA Grapalat"/>
        </w:rPr>
        <w:t>8.1</w:t>
      </w:r>
      <w:r w:rsidRPr="00B741F9">
        <w:rPr>
          <w:rFonts w:ascii="GHEA Grapalat" w:hAnsi="GHEA Grapalat"/>
          <w:lang w:val="hy-AM"/>
        </w:rPr>
        <w:t>8</w:t>
      </w:r>
      <w:r w:rsidRPr="00B741F9">
        <w:rPr>
          <w:rFonts w:ascii="GHEA Grapalat" w:hAnsi="GHEA Grapalat"/>
        </w:rPr>
        <w:t>.</w:t>
      </w:r>
      <w:r w:rsidRPr="00B741F9">
        <w:rPr>
          <w:rFonts w:ascii="GHEA Grapalat" w:hAnsi="GHEA Grapalat"/>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5851DAF" w14:textId="77777777" w:rsidR="00A52308" w:rsidRPr="00B741F9" w:rsidRDefault="00A52308" w:rsidP="00A52308">
      <w:pPr>
        <w:widowControl w:val="0"/>
        <w:spacing w:after="160"/>
        <w:ind w:firstLine="567"/>
        <w:jc w:val="both"/>
        <w:rPr>
          <w:rFonts w:ascii="GHEA Grapalat" w:hAnsi="GHEA Grapalat"/>
        </w:rPr>
      </w:pPr>
      <w:r w:rsidRPr="00B741F9">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ED0ABB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657C5DE" w14:textId="77777777" w:rsidR="00A52308" w:rsidRPr="00B741F9" w:rsidRDefault="00A52308" w:rsidP="00A52308">
      <w:pPr>
        <w:pStyle w:val="BodyTextIndent2"/>
        <w:widowControl w:val="0"/>
        <w:spacing w:after="160" w:line="240" w:lineRule="auto"/>
        <w:ind w:firstLine="567"/>
        <w:rPr>
          <w:rFonts w:ascii="GHEA Grapalat" w:hAnsi="GHEA Grapalat" w:cs="Sylfaen"/>
          <w:sz w:val="24"/>
          <w:szCs w:val="24"/>
        </w:rPr>
      </w:pPr>
      <w:r w:rsidRPr="00B741F9">
        <w:rPr>
          <w:rFonts w:ascii="GHEA Grapalat" w:hAnsi="GHEA Grapalat"/>
          <w:sz w:val="24"/>
          <w:szCs w:val="24"/>
        </w:rPr>
        <w:t>Включаемые в заявку документы, утвержденные электронной цифровой подписью, не</w:t>
      </w:r>
      <w:r w:rsidRPr="00B741F9">
        <w:rPr>
          <w:rFonts w:ascii="GHEA Grapalat" w:hAnsi="GHEA Grapalat"/>
        </w:rPr>
        <w:t xml:space="preserve"> </w:t>
      </w:r>
      <w:r w:rsidRPr="00B741F9">
        <w:rPr>
          <w:rFonts w:ascii="GHEA Grapalat" w:hAnsi="GHEA Grapalat"/>
          <w:sz w:val="24"/>
          <w:szCs w:val="24"/>
        </w:rPr>
        <w:t>скрепляются печатью.</w:t>
      </w:r>
    </w:p>
    <w:p w14:paraId="204EDF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lastRenderedPageBreak/>
        <w:t>8.</w:t>
      </w:r>
      <w:r w:rsidRPr="00B741F9">
        <w:rPr>
          <w:rFonts w:ascii="GHEA Grapalat" w:hAnsi="GHEA Grapalat"/>
          <w:sz w:val="24"/>
          <w:szCs w:val="24"/>
          <w:lang w:val="hy-AM"/>
        </w:rPr>
        <w:t>19</w:t>
      </w:r>
      <w:r w:rsidRPr="00B741F9">
        <w:rPr>
          <w:rFonts w:ascii="GHEA Grapalat" w:hAnsi="GHEA Grapalat"/>
          <w:sz w:val="24"/>
          <w:szCs w:val="24"/>
        </w:rPr>
        <w:t>.</w:t>
      </w:r>
      <w:r w:rsidRPr="00B741F9">
        <w:rPr>
          <w:rFonts w:ascii="GHEA Grapalat" w:hAnsi="GHEA Grapalat"/>
          <w:sz w:val="24"/>
          <w:szCs w:val="24"/>
        </w:rPr>
        <w:tab/>
        <w:t>Оценка заявок и определение отобранного участника осуществляются по отдельным лотам</w:t>
      </w:r>
      <w:r w:rsidRPr="00B741F9">
        <w:rPr>
          <w:rStyle w:val="FootnoteReference"/>
          <w:rFonts w:ascii="GHEA Grapalat" w:hAnsi="GHEA Grapalat"/>
          <w:sz w:val="24"/>
          <w:szCs w:val="24"/>
        </w:rPr>
        <w:footnoteReference w:customMarkFollows="1" w:id="3"/>
        <w:t>11</w:t>
      </w:r>
      <w:r w:rsidRPr="00B741F9">
        <w:rPr>
          <w:rFonts w:ascii="GHEA Grapalat" w:hAnsi="GHEA Grapalat"/>
          <w:sz w:val="24"/>
          <w:szCs w:val="24"/>
        </w:rPr>
        <w:t xml:space="preserve">. </w:t>
      </w:r>
    </w:p>
    <w:p w14:paraId="0CE76D1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8.2</w:t>
      </w:r>
      <w:r w:rsidRPr="00B741F9">
        <w:rPr>
          <w:rFonts w:ascii="GHEA Grapalat" w:hAnsi="GHEA Grapalat"/>
          <w:lang w:val="hy-AM"/>
        </w:rPr>
        <w:t>0</w:t>
      </w:r>
      <w:r w:rsidRPr="00B741F9">
        <w:rPr>
          <w:rFonts w:ascii="GHEA Grapalat" w:hAnsi="GHEA Grapalat"/>
        </w:rPr>
        <w:t>.</w:t>
      </w:r>
      <w:r w:rsidRPr="00B741F9">
        <w:rPr>
          <w:rFonts w:ascii="GHEA Grapalat" w:hAnsi="GHEA Grapalat"/>
        </w:rPr>
        <w:tab/>
        <w:t>В случае если отобранный участник не заключает (отказывается</w:t>
      </w:r>
      <w:r w:rsidRPr="00B741F9">
        <w:rPr>
          <w:rFonts w:ascii="Courier New" w:hAnsi="Courier New" w:cs="Courier New"/>
          <w:lang w:val="en-US"/>
        </w:rPr>
        <w:t> </w:t>
      </w:r>
      <w:r w:rsidRPr="00B741F9">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B741F9">
        <w:rPr>
          <w:rFonts w:ascii="GHEA Grapalat" w:hAnsi="GHEA Grapalat"/>
          <w:lang w:val="hy-AM"/>
        </w:rPr>
        <w:t xml:space="preserve"> </w:t>
      </w:r>
      <w:r w:rsidRPr="00B741F9">
        <w:rPr>
          <w:rFonts w:ascii="GHEA Grapalat" w:hAnsi="GHEA Grapalat"/>
        </w:rPr>
        <w:t>признается участник занявший следующее место</w:t>
      </w:r>
      <w:r w:rsidRPr="00B741F9">
        <w:rPr>
          <w:rFonts w:ascii="GHEA Grapalat" w:hAnsi="GHEA Grapalat"/>
          <w:lang w:val="hy-AM"/>
        </w:rPr>
        <w:t xml:space="preserve"> </w:t>
      </w:r>
      <w:r w:rsidRPr="00B741F9">
        <w:rPr>
          <w:rFonts w:ascii="GHEA Grapalat" w:hAnsi="GHEA Grapalat"/>
        </w:rPr>
        <w:t>с применением процедуры, установленной пунктами 8.13-8.19 части 1 настоящего Приглашения.</w:t>
      </w:r>
    </w:p>
    <w:p w14:paraId="25505675"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1</w:t>
      </w:r>
      <w:r w:rsidRPr="00B741F9">
        <w:rPr>
          <w:rFonts w:ascii="GHEA Grapalat" w:hAnsi="GHEA Grapalat"/>
          <w:sz w:val="24"/>
          <w:szCs w:val="24"/>
        </w:rPr>
        <w:t>.</w:t>
      </w:r>
      <w:r w:rsidRPr="00B741F9">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611973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BE271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2</w:t>
      </w:r>
      <w:r w:rsidRPr="00B741F9">
        <w:rPr>
          <w:rFonts w:ascii="GHEA Grapalat" w:hAnsi="GHEA Grapalat"/>
          <w:sz w:val="24"/>
          <w:szCs w:val="24"/>
        </w:rPr>
        <w:t>.</w:t>
      </w:r>
      <w:r w:rsidRPr="00B741F9">
        <w:rPr>
          <w:rFonts w:ascii="GHEA Grapalat" w:hAnsi="GHEA Grapalat"/>
          <w:sz w:val="24"/>
          <w:szCs w:val="24"/>
        </w:rPr>
        <w:tab/>
        <w:t>С целью применения пункта 8.2</w:t>
      </w:r>
      <w:r w:rsidRPr="00B741F9">
        <w:rPr>
          <w:rFonts w:ascii="GHEA Grapalat" w:hAnsi="GHEA Grapalat"/>
          <w:sz w:val="24"/>
          <w:szCs w:val="24"/>
          <w:lang w:val="hy-AM"/>
        </w:rPr>
        <w:t>1</w:t>
      </w:r>
      <w:r w:rsidRPr="00B741F9">
        <w:rPr>
          <w:rFonts w:ascii="GHEA Grapalat" w:hAnsi="GHEA Grapalat"/>
          <w:sz w:val="24"/>
          <w:szCs w:val="24"/>
        </w:rPr>
        <w:t>. части 1 настоящего приглашения может быть созвано внеочередное заседание комиссии.</w:t>
      </w:r>
    </w:p>
    <w:p w14:paraId="7925F34E"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3</w:t>
      </w:r>
      <w:r w:rsidRPr="00B741F9">
        <w:rPr>
          <w:rFonts w:ascii="GHEA Grapalat" w:hAnsi="GHEA Grapalat"/>
          <w:sz w:val="24"/>
          <w:szCs w:val="24"/>
        </w:rPr>
        <w:t>.</w:t>
      </w:r>
      <w:r w:rsidRPr="00B741F9">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14:paraId="3FF3E495"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14:paraId="0A94FBAD"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pacing w:val="-6"/>
          <w:sz w:val="24"/>
          <w:szCs w:val="24"/>
        </w:rPr>
      </w:pPr>
      <w:r w:rsidRPr="00B741F9">
        <w:rPr>
          <w:rFonts w:ascii="GHEA Grapalat" w:hAnsi="GHEA Grapalat"/>
          <w:sz w:val="24"/>
          <w:szCs w:val="24"/>
        </w:rPr>
        <w:t>2)</w:t>
      </w:r>
      <w:r w:rsidRPr="00B741F9">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14:paraId="1087E3A2"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pacing w:val="-6"/>
          <w:sz w:val="24"/>
          <w:szCs w:val="24"/>
        </w:rPr>
        <w:t>8.24.</w:t>
      </w:r>
      <w:r w:rsidRPr="00B741F9">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741F9">
        <w:rPr>
          <w:rFonts w:ascii="GHEA Grapalat" w:hAnsi="GHEA Grapalat"/>
          <w:sz w:val="24"/>
          <w:szCs w:val="24"/>
        </w:rPr>
        <w:t xml:space="preserve"> Решение о</w:t>
      </w:r>
      <w:r w:rsidRPr="00B741F9">
        <w:rPr>
          <w:rFonts w:ascii="Courier New" w:hAnsi="Courier New" w:cs="Courier New"/>
          <w:sz w:val="24"/>
          <w:szCs w:val="24"/>
          <w:lang w:val="en-US"/>
        </w:rPr>
        <w:t> </w:t>
      </w:r>
      <w:r w:rsidRPr="00B741F9">
        <w:rPr>
          <w:rFonts w:ascii="GHEA Grapalat" w:hAnsi="GHEA Grapalat"/>
          <w:sz w:val="24"/>
          <w:szCs w:val="24"/>
        </w:rPr>
        <w:t>заключении договора содержит краткую информацию об оценке заявок, о</w:t>
      </w:r>
      <w:r w:rsidRPr="00B741F9">
        <w:rPr>
          <w:rFonts w:ascii="Courier New" w:hAnsi="Courier New" w:cs="Courier New"/>
          <w:sz w:val="24"/>
          <w:szCs w:val="24"/>
          <w:lang w:val="en-US"/>
        </w:rPr>
        <w:t> </w:t>
      </w:r>
      <w:r w:rsidRPr="00B741F9">
        <w:rPr>
          <w:rFonts w:ascii="GHEA Grapalat" w:hAnsi="GHEA Grapalat"/>
          <w:sz w:val="24"/>
          <w:szCs w:val="24"/>
        </w:rPr>
        <w:t>причинах, обосновывающих выбор отобранного участника, и объявление о</w:t>
      </w:r>
      <w:r w:rsidRPr="00B741F9">
        <w:rPr>
          <w:rFonts w:ascii="Courier New" w:hAnsi="Courier New" w:cs="Courier New"/>
          <w:sz w:val="24"/>
          <w:szCs w:val="24"/>
          <w:lang w:val="en-US"/>
        </w:rPr>
        <w:t> </w:t>
      </w:r>
      <w:r w:rsidRPr="00B741F9">
        <w:rPr>
          <w:rFonts w:ascii="GHEA Grapalat" w:hAnsi="GHEA Grapalat"/>
          <w:sz w:val="24"/>
          <w:szCs w:val="24"/>
        </w:rPr>
        <w:t>периоде ожидания.</w:t>
      </w:r>
    </w:p>
    <w:p w14:paraId="483471C7"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5</w:t>
      </w:r>
      <w:r w:rsidRPr="00B741F9">
        <w:rPr>
          <w:rFonts w:ascii="GHEA Grapalat" w:hAnsi="GHEA Grapalat"/>
          <w:sz w:val="24"/>
          <w:szCs w:val="24"/>
        </w:rPr>
        <w:t>.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EFDB46A" w14:textId="77777777" w:rsidR="00A52308" w:rsidRPr="00B741F9" w:rsidRDefault="00A52308" w:rsidP="00A52308">
      <w:pPr>
        <w:pStyle w:val="BodyTextIndent2"/>
        <w:widowControl w:val="0"/>
        <w:spacing w:after="160" w:line="240" w:lineRule="auto"/>
        <w:ind w:firstLine="567"/>
        <w:rPr>
          <w:ins w:id="6" w:author="Vardan" w:date="2022-05-29T22:14:00Z"/>
          <w:rFonts w:ascii="GHEA Grapalat" w:hAnsi="GHEA Grapalat"/>
          <w:sz w:val="24"/>
          <w:szCs w:val="24"/>
        </w:rPr>
      </w:pPr>
      <w:r w:rsidRPr="00B741F9">
        <w:rPr>
          <w:rFonts w:ascii="GHEA Grapalat" w:hAnsi="GHEA Grapalat"/>
          <w:sz w:val="24"/>
          <w:szCs w:val="24"/>
        </w:rPr>
        <w:t>Период ожидания в случае настоящей процедуры составляет " " календарных дней.  Период ожидания:</w:t>
      </w:r>
    </w:p>
    <w:p w14:paraId="05FF072D" w14:textId="77777777" w:rsidR="00A52308" w:rsidRPr="00B741F9" w:rsidRDefault="00A52308" w:rsidP="00A52308">
      <w:pPr>
        <w:pStyle w:val="BodyTextIndent2"/>
        <w:widowControl w:val="0"/>
        <w:numPr>
          <w:ilvl w:val="0"/>
          <w:numId w:val="31"/>
        </w:numPr>
        <w:spacing w:after="160" w:line="240" w:lineRule="auto"/>
        <w:rPr>
          <w:rFonts w:ascii="GHEA Grapalat" w:hAnsi="GHEA Grapalat"/>
          <w:i/>
          <w:sz w:val="24"/>
          <w:szCs w:val="24"/>
        </w:rPr>
      </w:pPr>
      <w:r w:rsidRPr="00B741F9">
        <w:rPr>
          <w:rFonts w:ascii="GHEA Grapalat" w:hAnsi="GHEA Grapalat"/>
          <w:sz w:val="24"/>
          <w:szCs w:val="24"/>
        </w:rPr>
        <w:t xml:space="preserve">не применим, если заявку подал только один участник, с которым </w:t>
      </w:r>
      <w:r w:rsidRPr="00B741F9">
        <w:rPr>
          <w:rFonts w:ascii="GHEA Grapalat" w:hAnsi="GHEA Grapalat"/>
          <w:sz w:val="24"/>
          <w:szCs w:val="24"/>
        </w:rPr>
        <w:lastRenderedPageBreak/>
        <w:t>заключается договор;</w:t>
      </w:r>
    </w:p>
    <w:p w14:paraId="23C2F376" w14:textId="77777777" w:rsidR="00A52308" w:rsidRPr="00B741F9" w:rsidRDefault="00A52308" w:rsidP="00A52308">
      <w:pPr>
        <w:pStyle w:val="norm"/>
        <w:widowControl w:val="0"/>
        <w:numPr>
          <w:ilvl w:val="0"/>
          <w:numId w:val="31"/>
        </w:numPr>
        <w:spacing w:line="240" w:lineRule="auto"/>
        <w:ind w:left="142" w:firstLine="863"/>
        <w:rPr>
          <w:rFonts w:ascii="GHEA Grapalat" w:hAnsi="GHEA Grapalat"/>
          <w:sz w:val="24"/>
          <w:szCs w:val="24"/>
        </w:rPr>
      </w:pPr>
      <w:r w:rsidRPr="00B741F9">
        <w:rPr>
          <w:rFonts w:ascii="GHEA Grapalat" w:hAnsi="GHEA Grapalat"/>
          <w:sz w:val="24"/>
          <w:szCs w:val="24"/>
        </w:rPr>
        <w:t>применим также в том случае, когда заявку подал только один участник и она была</w:t>
      </w:r>
      <w:r w:rsidRPr="00B741F9">
        <w:rPr>
          <w:rFonts w:ascii="GHEA Grapalat" w:hAnsi="GHEA Grapalat"/>
          <w:szCs w:val="22"/>
        </w:rPr>
        <w:t xml:space="preserve"> </w:t>
      </w:r>
      <w:r w:rsidRPr="00B741F9">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902AC7E"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p>
    <w:p w14:paraId="46A02135"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r w:rsidRPr="00B741F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826DA61" w14:textId="77777777" w:rsidR="00A52308" w:rsidRPr="00B741F9" w:rsidRDefault="00A52308" w:rsidP="00A52308">
      <w:pPr>
        <w:widowControl w:val="0"/>
        <w:spacing w:after="160"/>
        <w:jc w:val="center"/>
        <w:rPr>
          <w:rFonts w:ascii="GHEA Grapalat" w:hAnsi="GHEA Grapalat"/>
          <w:b/>
        </w:rPr>
      </w:pPr>
    </w:p>
    <w:p w14:paraId="5AA9BD7C" w14:textId="77777777" w:rsidR="00D544C1" w:rsidRPr="00A52308"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 xml:space="preserve">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w:t>
      </w:r>
      <w:r w:rsidRPr="00003FAD">
        <w:rPr>
          <w:rFonts w:ascii="GHEA Grapalat" w:hAnsi="GHEA Grapalat"/>
          <w:color w:val="000000" w:themeColor="text1"/>
        </w:rPr>
        <w:lastRenderedPageBreak/>
        <w:t>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w:t>
      </w:r>
      <w:r w:rsidRPr="00003FAD">
        <w:rPr>
          <w:rFonts w:ascii="GHEA Grapalat" w:hAnsi="GHEA Grapalat"/>
          <w:color w:val="000000" w:themeColor="text1"/>
        </w:rPr>
        <w:lastRenderedPageBreak/>
        <w:t xml:space="preserve">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28BA9AA5" w14:textId="77777777" w:rsidR="00C909C5" w:rsidRPr="00CF6994" w:rsidRDefault="00C909C5" w:rsidP="00C909C5">
      <w:pPr>
        <w:widowControl w:val="0"/>
        <w:tabs>
          <w:tab w:val="left" w:pos="1276"/>
        </w:tabs>
        <w:spacing w:after="160"/>
        <w:ind w:firstLine="567"/>
        <w:jc w:val="both"/>
        <w:rPr>
          <w:ins w:id="7"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lang w:val="hy-AM"/>
        </w:rPr>
        <w:t xml:space="preserve"> </w:t>
      </w:r>
      <w:r w:rsidRPr="00060567">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4650DDDD" w14:textId="77777777"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xml:space="preserve">, по части выделенных финансовых средств, представляется в виде гарантии или наличных денег, а по </w:t>
      </w:r>
      <w:r w:rsidRPr="00003FAD">
        <w:rPr>
          <w:rFonts w:ascii="GHEA Grapalat" w:hAnsi="GHEA Grapalat" w:cs="Sylfaen"/>
          <w:color w:val="000000" w:themeColor="text1"/>
        </w:rPr>
        <w:lastRenderedPageBreak/>
        <w:t>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8"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w:t>
      </w:r>
      <w:r w:rsidRPr="00003FAD">
        <w:rPr>
          <w:rFonts w:ascii="GHEA Grapalat" w:hAnsi="GHEA Grapalat"/>
          <w:color w:val="000000" w:themeColor="text1"/>
        </w:rPr>
        <w:lastRenderedPageBreak/>
        <w:t>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w:t>
      </w:r>
      <w:r w:rsidRPr="00003FAD">
        <w:rPr>
          <w:rFonts w:ascii="GHEA Grapalat" w:hAnsi="GHEA Grapalat"/>
          <w:color w:val="000000" w:themeColor="text1"/>
        </w:rPr>
        <w:lastRenderedPageBreak/>
        <w:t>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9"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10"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1"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2"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062E36C9"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5D0147">
        <w:rPr>
          <w:rFonts w:ascii="GHEA Grapalat" w:hAnsi="GHEA Grapalat"/>
          <w:b/>
          <w:color w:val="000000" w:themeColor="text1"/>
          <w:sz w:val="22"/>
          <w:szCs w:val="22"/>
          <w:lang w:val="hy-AM"/>
        </w:rPr>
        <w:t>ԵՔ-ԳՀԾՁԲ-26/12</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15BE984C"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5D0147">
        <w:rPr>
          <w:rFonts w:ascii="GHEA Grapalat" w:hAnsi="GHEA Grapalat"/>
          <w:b/>
          <w:color w:val="000000" w:themeColor="text1"/>
          <w:sz w:val="22"/>
          <w:szCs w:val="22"/>
          <w:lang w:val="hy-AM"/>
        </w:rPr>
        <w:t>ԵՔ-ԳՀԾՁԲ-26/12</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lastRenderedPageBreak/>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37348F5F"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5D0147">
        <w:rPr>
          <w:rFonts w:ascii="GHEA Grapalat" w:hAnsi="GHEA Grapalat"/>
          <w:b/>
          <w:color w:val="000000" w:themeColor="text1"/>
          <w:sz w:val="22"/>
          <w:szCs w:val="22"/>
          <w:lang w:val="hy-AM"/>
        </w:rPr>
        <w:t>ԵՔ-ԳՀԾՁԲ-26/12</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4F8E190F"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5D0147">
        <w:rPr>
          <w:rFonts w:ascii="GHEA Grapalat" w:hAnsi="GHEA Grapalat"/>
          <w:b/>
          <w:color w:val="000000" w:themeColor="text1"/>
          <w:sz w:val="22"/>
          <w:szCs w:val="22"/>
          <w:lang w:val="hy-AM"/>
        </w:rPr>
        <w:t>ԵՔ-ԳՀԾՁԲ-26/12</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3"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31B2B12E"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5D0147">
        <w:rPr>
          <w:rFonts w:ascii="GHEA Grapalat" w:hAnsi="GHEA Grapalat"/>
          <w:b/>
          <w:color w:val="000000" w:themeColor="text1"/>
          <w:sz w:val="22"/>
          <w:szCs w:val="22"/>
          <w:lang w:val="hy-AM"/>
        </w:rPr>
        <w:t>ԵՔ-ԳՀԾՁԲ-26/12</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4"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5"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03FAD">
        <w:rPr>
          <w:rFonts w:ascii="GHEA Grapalat" w:hAnsi="GHEA Grapalat"/>
          <w:color w:val="000000" w:themeColor="text1"/>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rPr>
        <w:lastRenderedPageBreak/>
        <w:t xml:space="preserve">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5D5CD5D8"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5D0147">
        <w:rPr>
          <w:rFonts w:ascii="GHEA Grapalat" w:hAnsi="GHEA Grapalat"/>
          <w:b/>
          <w:color w:val="000000" w:themeColor="text1"/>
          <w:lang w:val="hy-AM"/>
        </w:rPr>
        <w:t>ԵՔ-ԳՀԾՁԲ-26/12</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77DF84FB"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5D0147">
        <w:rPr>
          <w:rFonts w:ascii="GHEA Grapalat" w:hAnsi="GHEA Grapalat"/>
          <w:b/>
          <w:color w:val="000000" w:themeColor="text1"/>
          <w:lang w:val="hy-AM"/>
        </w:rPr>
        <w:t>ԵՔ-ԳՀԾՁԲ-26/12</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5"/>
        <w:gridCol w:w="2218"/>
        <w:gridCol w:w="1701"/>
        <w:gridCol w:w="1559"/>
        <w:gridCol w:w="2598"/>
      </w:tblGrid>
      <w:tr w:rsidR="00003FAD" w:rsidRPr="00003FAD" w14:paraId="2CE87B47" w14:textId="77777777" w:rsidTr="00CE724E">
        <w:trPr>
          <w:trHeight w:val="916"/>
          <w:jc w:val="center"/>
        </w:trPr>
        <w:tc>
          <w:tcPr>
            <w:tcW w:w="1705"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2218"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CE724E">
        <w:trPr>
          <w:jc w:val="center"/>
        </w:trPr>
        <w:tc>
          <w:tcPr>
            <w:tcW w:w="1705"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2218"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C64EE1" w:rsidRPr="00003FAD" w14:paraId="14BBB327"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699F58B8" w14:textId="77777777" w:rsidR="00C64EE1" w:rsidRPr="00187843" w:rsidRDefault="00C64EE1" w:rsidP="00C64EE1">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5408E880" w:rsidR="00C64EE1" w:rsidRPr="00187843" w:rsidRDefault="00C64EE1" w:rsidP="00C64EE1">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2218" w:type="dxa"/>
            <w:tcBorders>
              <w:top w:val="single" w:sz="4" w:space="0" w:color="auto"/>
              <w:left w:val="single" w:sz="4" w:space="0" w:color="auto"/>
              <w:bottom w:val="single" w:sz="4" w:space="0" w:color="auto"/>
              <w:right w:val="single" w:sz="4" w:space="0" w:color="auto"/>
            </w:tcBorders>
          </w:tcPr>
          <w:p w14:paraId="46EDEAE3" w14:textId="0ACBF3BB" w:rsidR="00C64EE1" w:rsidRPr="009A3A1B" w:rsidRDefault="005D0147" w:rsidP="00C64EE1">
            <w:pPr>
              <w:widowControl w:val="0"/>
              <w:rPr>
                <w:rFonts w:ascii="GHEA Grapalat" w:hAnsi="GHEA Grapalat"/>
                <w:color w:val="000000" w:themeColor="text1"/>
                <w:sz w:val="16"/>
                <w:szCs w:val="16"/>
              </w:rPr>
            </w:pPr>
            <w:r w:rsidRPr="00376A2E">
              <w:rPr>
                <w:rFonts w:ascii="GHEA Grapalat" w:hAnsi="GHEA Grapalat"/>
                <w:b/>
                <w:color w:val="000000" w:themeColor="text1"/>
                <w:spacing w:val="6"/>
              </w:rPr>
              <w:t>Услуги по техническому обслуживанию транспортных средств аппарата руководителя административного района Аван города Еревана</w:t>
            </w:r>
          </w:p>
        </w:tc>
        <w:tc>
          <w:tcPr>
            <w:tcW w:w="1701" w:type="dxa"/>
            <w:tcBorders>
              <w:top w:val="single" w:sz="4" w:space="0" w:color="auto"/>
              <w:left w:val="single" w:sz="4" w:space="0" w:color="auto"/>
              <w:bottom w:val="single" w:sz="4" w:space="0" w:color="auto"/>
              <w:right w:val="single" w:sz="4" w:space="0" w:color="auto"/>
            </w:tcBorders>
          </w:tcPr>
          <w:p w14:paraId="3058D0CC" w14:textId="77777777" w:rsidR="00C64EE1" w:rsidRPr="00003FAD" w:rsidRDefault="00C64EE1" w:rsidP="00C64EE1">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A4EDCC7" w14:textId="77777777" w:rsidR="00C64EE1" w:rsidRPr="00003FAD" w:rsidRDefault="00C64EE1" w:rsidP="00C64EE1">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tcPr>
          <w:p w14:paraId="1E78A0C0" w14:textId="77777777" w:rsidR="00C64EE1" w:rsidRPr="00003FAD" w:rsidRDefault="00C64EE1" w:rsidP="00C64EE1">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2E1A64AB" w14:textId="77777777" w:rsidR="00CE724E" w:rsidRDefault="00CE724E" w:rsidP="00A77CB2">
      <w:pPr>
        <w:jc w:val="both"/>
        <w:rPr>
          <w:rFonts w:ascii="GHEA Grapalat" w:hAnsi="GHEA Grapalat"/>
          <w:i/>
          <w:color w:val="000000" w:themeColor="text1"/>
          <w:sz w:val="22"/>
          <w:szCs w:val="22"/>
        </w:rPr>
      </w:pPr>
    </w:p>
    <w:p w14:paraId="74BA558F" w14:textId="77777777" w:rsidR="00CE724E" w:rsidRDefault="00CE724E" w:rsidP="00A77CB2">
      <w:pPr>
        <w:jc w:val="both"/>
        <w:rPr>
          <w:rFonts w:ascii="GHEA Grapalat" w:hAnsi="GHEA Grapalat"/>
          <w:i/>
          <w:color w:val="000000" w:themeColor="text1"/>
          <w:sz w:val="22"/>
          <w:szCs w:val="22"/>
        </w:rPr>
      </w:pPr>
    </w:p>
    <w:p w14:paraId="33D12A1B" w14:textId="77777777" w:rsidR="00CE724E" w:rsidRDefault="00CE724E" w:rsidP="00A77CB2">
      <w:pPr>
        <w:jc w:val="both"/>
        <w:rPr>
          <w:rFonts w:ascii="GHEA Grapalat" w:hAnsi="GHEA Grapalat"/>
          <w:i/>
          <w:color w:val="000000" w:themeColor="text1"/>
          <w:sz w:val="22"/>
          <w:szCs w:val="22"/>
        </w:rPr>
      </w:pPr>
    </w:p>
    <w:p w14:paraId="643DB492" w14:textId="77777777" w:rsidR="00CE724E" w:rsidRDefault="00CE724E"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1F9F8AA0"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5D0147">
        <w:rPr>
          <w:rFonts w:ascii="GHEA Grapalat" w:hAnsi="GHEA Grapalat"/>
          <w:b/>
          <w:color w:val="000000" w:themeColor="text1"/>
          <w:lang w:val="hy-AM"/>
        </w:rPr>
        <w:t>ԵՔ-ԳՀԾՁԲ-26/12</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00D6443F"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5D0147">
        <w:rPr>
          <w:rFonts w:ascii="GHEA Grapalat" w:hAnsi="GHEA Grapalat"/>
          <w:b/>
          <w:color w:val="000000" w:themeColor="text1"/>
          <w:lang w:val="hy-AM"/>
        </w:rPr>
        <w:t>ԵՔ-ԳՀԾՁԲ-26/12</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lastRenderedPageBreak/>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lastRenderedPageBreak/>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lastRenderedPageBreak/>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4CF37BBB"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5D0147">
        <w:rPr>
          <w:rFonts w:ascii="GHEA Grapalat" w:hAnsi="GHEA Grapalat"/>
          <w:b/>
          <w:color w:val="000000" w:themeColor="text1"/>
          <w:lang w:val="hy-AM"/>
        </w:rPr>
        <w:t>ԵՔ-ԳՀԾՁԲ-26/12</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7AADE3E5"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5D0147">
        <w:rPr>
          <w:rFonts w:ascii="GHEA Grapalat" w:hAnsi="GHEA Grapalat"/>
          <w:b/>
          <w:color w:val="000000" w:themeColor="text1"/>
          <w:sz w:val="22"/>
          <w:szCs w:val="22"/>
          <w:lang w:val="hy-AM"/>
        </w:rPr>
        <w:t>ԵՔ-ԳՀԾՁԲ-26/12</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0EB33BFF"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5D0147">
        <w:rPr>
          <w:rFonts w:ascii="GHEA Grapalat" w:hAnsi="GHEA Grapalat"/>
          <w:b/>
          <w:color w:val="000000" w:themeColor="text1"/>
          <w:lang w:val="hy-AM"/>
        </w:rPr>
        <w:t>ԵՔ-ԳՀԾՁԲ-26/12</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1747DD09"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w:t>
      </w:r>
      <w:r w:rsidRPr="00003FAD">
        <w:rPr>
          <w:rFonts w:ascii="GHEA Grapalat" w:hAnsi="GHEA Grapalat"/>
          <w:color w:val="000000" w:themeColor="text1"/>
        </w:rPr>
        <w:t>''</w:t>
      </w:r>
      <w:r w:rsidR="00F30801">
        <w:rPr>
          <w:rFonts w:ascii="GHEA Grapalat" w:hAnsi="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b/>
          <w:color w:val="000000" w:themeColor="text1"/>
          <w:sz w:val="22"/>
          <w:szCs w:val="22"/>
        </w:rPr>
        <w:t xml:space="preserve">  ДЛЯ НУЖД </w:t>
      </w:r>
      <w:r w:rsidR="00D76EB9">
        <w:rPr>
          <w:rFonts w:ascii="GHEA Grapalat" w:hAnsi="GHEA Grapalat"/>
          <w:b/>
          <w:color w:val="000000" w:themeColor="text1"/>
          <w:sz w:val="22"/>
          <w:szCs w:val="22"/>
        </w:rPr>
        <w:t>МЭРИИ Г.ЕРЕВАНА</w:t>
      </w:r>
    </w:p>
    <w:p w14:paraId="0687065A" w14:textId="6FC7E5DB"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5D0147">
        <w:rPr>
          <w:rFonts w:ascii="GHEA Grapalat" w:hAnsi="GHEA Grapalat"/>
          <w:b/>
          <w:color w:val="000000" w:themeColor="text1"/>
          <w:sz w:val="22"/>
          <w:szCs w:val="22"/>
          <w:lang w:val="hy-AM"/>
        </w:rPr>
        <w:t>ԵՔ-ԳՀԾՁԲ-26/12</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6"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4E28496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7758E">
              <w:rPr>
                <w:rFonts w:ascii="GHEA Grapalat" w:hAnsi="GHEA Grapalat"/>
                <w:color w:val="000000" w:themeColor="text1"/>
              </w:rPr>
              <w:t>202</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7"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5A63D41D"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по предоставлению  </w:t>
      </w:r>
      <w:r w:rsidR="005D0147" w:rsidRPr="00376A2E">
        <w:rPr>
          <w:rFonts w:ascii="GHEA Grapalat" w:hAnsi="GHEA Grapalat"/>
          <w:b/>
          <w:color w:val="000000" w:themeColor="text1"/>
          <w:spacing w:val="6"/>
        </w:rPr>
        <w:t>Услуги по техническому обслуживанию транспортных средств аппарата руководителя административного района Аван города Еревана</w:t>
      </w:r>
      <w:r w:rsidR="005D0147" w:rsidRPr="00003FAD">
        <w:rPr>
          <w:rFonts w:ascii="GHEA Grapalat" w:hAnsi="GHEA Grapalat"/>
          <w:color w:val="000000" w:themeColor="text1"/>
        </w:rPr>
        <w:t xml:space="preserve"> </w:t>
      </w:r>
      <w:r w:rsidR="008178CA" w:rsidRPr="00003FAD">
        <w:rPr>
          <w:rFonts w:ascii="GHEA Grapalat" w:hAnsi="GHEA Grapalat"/>
          <w:color w:val="000000" w:themeColor="text1"/>
        </w:rPr>
        <w:t>(далее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7777777"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характеристике-графику закупки, указанной в Приложении № 1и Приложением № </w:t>
      </w:r>
      <w:r w:rsidRPr="00003FAD">
        <w:rPr>
          <w:rFonts w:ascii="GHEA Grapalat" w:hAnsi="GHEA Grapalat"/>
          <w:color w:val="000000" w:themeColor="text1"/>
        </w:rPr>
        <w:lastRenderedPageBreak/>
        <w:t xml:space="preserve">1.1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указанного в пункте 4.2 договора — также предусмотренную пунктом 5.5 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lastRenderedPageBreak/>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0F4C59C4"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AB0BFB">
        <w:rPr>
          <w:rFonts w:ascii="GHEA Grapalat" w:hAnsi="GHEA Grapalat"/>
          <w:color w:val="000000" w:themeColor="text1"/>
        </w:rPr>
        <w:t>15</w:t>
      </w:r>
      <w:r w:rsidRPr="00003FAD">
        <w:rPr>
          <w:rFonts w:ascii="GHEA Grapalat" w:hAnsi="GHEA Grapalat"/>
          <w:color w:val="000000" w:themeColor="text1"/>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w:t>
      </w:r>
      <w:r w:rsidRPr="00003FAD">
        <w:rPr>
          <w:rFonts w:ascii="GHEA Grapalat" w:hAnsi="GHEA Grapalat"/>
          <w:color w:val="000000" w:themeColor="text1"/>
        </w:rPr>
        <w:lastRenderedPageBreak/>
        <w:t xml:space="preserve">подписанный им акт сдачи-приемки, а также положительное заключение, 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355268DE"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w:t>
      </w:r>
      <w:r w:rsidRPr="00003FAD">
        <w:rPr>
          <w:rFonts w:ascii="GHEA Grapalat" w:hAnsi="GHEA Grapalat"/>
          <w:color w:val="000000" w:themeColor="text1"/>
        </w:rPr>
        <w:lastRenderedPageBreak/>
        <w:t xml:space="preserve">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538FCDA3"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 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14:paraId="4ED0CCCB"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ВС-сумма, выплачиваемая за оказание отдельных видов услуг, установленных договором;</w:t>
      </w:r>
    </w:p>
    <w:p w14:paraId="3B4D54C6"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ЦУ -итоговая цена, предложенная отобранным участником:</w:t>
      </w:r>
    </w:p>
    <w:p w14:paraId="20B9FF48"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СЦ- совокупность максимальных единиц цен, установленных для оказания услуги:</w:t>
      </w:r>
    </w:p>
    <w:p w14:paraId="1A832E59" w14:textId="77777777" w:rsidR="000F557B" w:rsidRPr="00003FAD" w:rsidRDefault="000F557B" w:rsidP="000F557B">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У-цена на максимальную единицу предоставленной услуги</w:t>
      </w:r>
    </w:p>
    <w:p w14:paraId="3595C0DC" w14:textId="77777777" w:rsidR="000F557B" w:rsidRPr="00003FAD" w:rsidRDefault="000F557B" w:rsidP="000F557B">
      <w:pPr>
        <w:widowControl w:val="0"/>
        <w:spacing w:after="160" w:line="360" w:lineRule="auto"/>
        <w:ind w:firstLine="720"/>
        <w:jc w:val="both"/>
        <w:rPr>
          <w:rFonts w:ascii="GHEA Grapalat" w:hAnsi="GHEA Grapalat" w:cs="Sylfaen"/>
          <w:color w:val="000000" w:themeColor="text1"/>
        </w:rPr>
      </w:pPr>
      <w:r w:rsidRPr="00003FAD">
        <w:rPr>
          <w:rFonts w:ascii="GHEA Grapalat" w:hAnsi="GHEA Grapalat"/>
          <w:color w:val="000000" w:themeColor="text1"/>
        </w:rPr>
        <w:t>К-количество предоставленных услуг.</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160B9486"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CE724E">
        <w:rPr>
          <w:rFonts w:ascii="GHEA Grapalat" w:hAnsi="GHEA Grapalat"/>
          <w:color w:val="000000" w:themeColor="text1"/>
        </w:rPr>
        <w:t>0,5</w:t>
      </w:r>
      <w:r w:rsidRPr="00003FAD">
        <w:rPr>
          <w:rFonts w:ascii="GHEA Grapalat" w:hAnsi="GHEA Grapalat"/>
          <w:color w:val="000000" w:themeColor="text1"/>
        </w:rPr>
        <w:t xml:space="preserve"> (</w:t>
      </w:r>
      <w:r w:rsidR="003B3AA4">
        <w:rPr>
          <w:rFonts w:ascii="GHEA Grapalat" w:hAnsi="GHEA Grapalat"/>
          <w:color w:val="000000" w:themeColor="text1"/>
        </w:rPr>
        <w:t xml:space="preserve"> </w:t>
      </w:r>
      <w:r w:rsidR="00CE724E" w:rsidRPr="00003FAD">
        <w:rPr>
          <w:rFonts w:ascii="GHEA Grapalat" w:hAnsi="GHEA Grapalat"/>
          <w:color w:val="000000" w:themeColor="text1"/>
        </w:rPr>
        <w:t>ноль целых пят</w:t>
      </w:r>
      <w:r w:rsidR="00CE724E">
        <w:rPr>
          <w:rFonts w:ascii="GHEA Grapalat" w:hAnsi="GHEA Grapalat"/>
          <w:color w:val="000000" w:themeColor="text1"/>
        </w:rPr>
        <w:t>ь</w:t>
      </w:r>
      <w:r w:rsidR="00CE724E" w:rsidRPr="00003FAD">
        <w:rPr>
          <w:rFonts w:ascii="GHEA Grapalat" w:hAnsi="GHEA Grapalat"/>
          <w:color w:val="000000" w:themeColor="text1"/>
        </w:rPr>
        <w:t xml:space="preserve"> </w:t>
      </w:r>
      <w:r w:rsidR="00CE724E">
        <w:rPr>
          <w:rFonts w:ascii="GHEA Grapalat" w:hAnsi="GHEA Grapalat"/>
          <w:color w:val="000000" w:themeColor="text1"/>
        </w:rPr>
        <w:t>деся</w:t>
      </w:r>
      <w:r w:rsidR="00CE724E" w:rsidRPr="00003FAD">
        <w:rPr>
          <w:rFonts w:ascii="GHEA Grapalat" w:hAnsi="GHEA Grapalat"/>
          <w:color w:val="000000" w:themeColor="text1"/>
        </w:rPr>
        <w:t>тых</w:t>
      </w:r>
      <w:r w:rsidRPr="00003FAD">
        <w:rPr>
          <w:rFonts w:ascii="GHEA Grapalat" w:hAnsi="GHEA Grapalat"/>
          <w:color w:val="000000" w:themeColor="text1"/>
        </w:rPr>
        <w:t xml:space="preserve">) </w:t>
      </w:r>
      <w:r w:rsidRPr="00003FAD">
        <w:rPr>
          <w:rFonts w:ascii="GHEA Grapalat" w:hAnsi="GHEA Grapalat"/>
          <w:color w:val="000000" w:themeColor="text1"/>
        </w:rPr>
        <w:lastRenderedPageBreak/>
        <w:t>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4AD9870B"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CE724E">
        <w:rPr>
          <w:rFonts w:ascii="GHEA Grapalat" w:hAnsi="GHEA Grapalat"/>
          <w:color w:val="000000" w:themeColor="text1"/>
        </w:rPr>
        <w:t>0</w:t>
      </w:r>
      <w:r w:rsidRPr="00003FAD">
        <w:rPr>
          <w:rFonts w:ascii="GHEA Grapalat" w:hAnsi="GHEA Grapalat"/>
          <w:color w:val="000000" w:themeColor="text1"/>
        </w:rPr>
        <w:t>5 (ноль целых пя</w:t>
      </w:r>
      <w:r w:rsidR="00CE724E">
        <w:rPr>
          <w:rFonts w:ascii="GHEA Grapalat" w:hAnsi="GHEA Grapalat"/>
          <w:color w:val="000000" w:themeColor="text1"/>
        </w:rPr>
        <w:t>т</w:t>
      </w:r>
      <w:r w:rsidR="00C909C5">
        <w:rPr>
          <w:rFonts w:ascii="GHEA Grapalat" w:hAnsi="GHEA Grapalat"/>
          <w:color w:val="000000" w:themeColor="text1"/>
        </w:rPr>
        <w:t>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0A20301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w:t>
      </w:r>
      <w:r w:rsidR="00212680">
        <w:rPr>
          <w:rFonts w:ascii="GHEA Grapalat" w:hAnsi="GHEA Grapalat"/>
          <w:color w:val="000000" w:themeColor="text1"/>
        </w:rPr>
        <w:t>0</w:t>
      </w:r>
      <w:r w:rsidR="009A3A1B">
        <w:rPr>
          <w:rFonts w:ascii="GHEA Grapalat" w:hAnsi="GHEA Grapalat"/>
          <w:color w:val="000000" w:themeColor="text1"/>
        </w:rPr>
        <w:t>5</w:t>
      </w:r>
      <w:r w:rsidRPr="00003FAD">
        <w:rPr>
          <w:rFonts w:ascii="GHEA Grapalat" w:hAnsi="GHEA Grapalat"/>
          <w:color w:val="000000" w:themeColor="text1"/>
        </w:rPr>
        <w:t xml:space="preserve"> (ноль целых пят</w:t>
      </w:r>
      <w:r w:rsidR="009A3A1B">
        <w:rPr>
          <w:rFonts w:ascii="GHEA Grapalat" w:hAnsi="GHEA Grapalat"/>
          <w:color w:val="000000" w:themeColor="text1"/>
        </w:rPr>
        <w:t>ь</w:t>
      </w:r>
      <w:r w:rsidRPr="00003FAD">
        <w:rPr>
          <w:rFonts w:ascii="GHEA Grapalat" w:hAnsi="GHEA Grapalat"/>
          <w:color w:val="000000" w:themeColor="text1"/>
        </w:rPr>
        <w:t xml:space="preserve">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w:t>
      </w:r>
      <w:r w:rsidRPr="00003FAD">
        <w:rPr>
          <w:rFonts w:ascii="GHEA Grapalat" w:hAnsi="GHEA Grapalat"/>
          <w:color w:val="000000" w:themeColor="text1"/>
        </w:rPr>
        <w:lastRenderedPageBreak/>
        <w:t>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w:t>
      </w:r>
      <w:r w:rsidRPr="00003FAD">
        <w:rPr>
          <w:rFonts w:ascii="GHEA Grapalat" w:hAnsi="GHEA Grapalat"/>
          <w:color w:val="000000" w:themeColor="text1"/>
          <w:spacing w:val="-4"/>
        </w:rPr>
        <w:lastRenderedPageBreak/>
        <w:t>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2ECAF45"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7.6.</w:t>
      </w:r>
      <w:r w:rsidRPr="00B741F9">
        <w:rPr>
          <w:rFonts w:ascii="GHEA Grapalat" w:hAnsi="GHEA Grapalat"/>
        </w:rPr>
        <w:tab/>
        <w:t>Если договор осуществляется посредством заключения субподрядного договора:</w:t>
      </w:r>
    </w:p>
    <w:p w14:paraId="3D0CB9CA"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1)</w:t>
      </w:r>
      <w:r w:rsidRPr="00B741F9">
        <w:rPr>
          <w:rFonts w:ascii="GHEA Grapalat" w:hAnsi="GHEA Grapalat"/>
        </w:rPr>
        <w:tab/>
        <w:t>Исполнитель несет ответственность за неисполнение или ненадлежащее исполнение обязательств субподрядчика;</w:t>
      </w:r>
    </w:p>
    <w:p w14:paraId="2C405E6A" w14:textId="5A66534F"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2)</w:t>
      </w:r>
      <w:r w:rsidRPr="00B741F9">
        <w:rPr>
          <w:rFonts w:ascii="GHEA Grapalat" w:hAnsi="GHEA Grapalat"/>
        </w:rPr>
        <w:tab/>
        <w:t>в случае замены субподрядчика в течение исполнения договора Исполнитель в письменной форме уведомляет об этом Заказчика, предоставив копии субподрядного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w:t>
      </w:r>
      <w:r w:rsidR="0087758E">
        <w:rPr>
          <w:rFonts w:ascii="GHEA Grapalat" w:hAnsi="GHEA Grapalat"/>
        </w:rPr>
        <w:t>2025</w:t>
      </w:r>
      <w:r w:rsidRPr="00B741F9">
        <w:rPr>
          <w:rFonts w:ascii="GHEA Grapalat" w:hAnsi="GHEA Grapalat"/>
        </w:rPr>
        <w:t xml:space="preserve"> № 817-А</w:t>
      </w:r>
      <w:r w:rsidRPr="00B741F9">
        <w:rPr>
          <w:rStyle w:val="FootnoteReference"/>
          <w:rFonts w:ascii="GHEA Grapalat" w:hAnsi="GHEA Grapalat"/>
        </w:rPr>
        <w:footnoteReference w:customMarkFollows="1" w:id="11"/>
        <w:t>23</w:t>
      </w:r>
      <w:r w:rsidRPr="00B741F9">
        <w:rPr>
          <w:rFonts w:ascii="GHEA Grapalat" w:hAnsi="GHEA Grapalat"/>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w:t>
      </w:r>
      <w:r w:rsidRPr="00003FAD">
        <w:rPr>
          <w:rFonts w:ascii="GHEA Grapalat" w:hAnsi="GHEA Grapalat"/>
          <w:color w:val="000000" w:themeColor="text1"/>
        </w:rPr>
        <w:lastRenderedPageBreak/>
        <w:t>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w:t>
      </w:r>
      <w:r w:rsidRPr="00003FAD">
        <w:rPr>
          <w:rFonts w:ascii="GHEA Grapalat" w:hAnsi="GHEA Grapalat"/>
          <w:color w:val="000000" w:themeColor="text1"/>
        </w:rPr>
        <w:lastRenderedPageBreak/>
        <w:t xml:space="preserve">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5074F7A0"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24CA06C"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0B32D45"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 xml:space="preserve">Настоящий Договор составлен на _____ страницах, заключается в двух </w:t>
      </w:r>
      <w:r w:rsidRPr="000C58D3">
        <w:rPr>
          <w:rFonts w:ascii="GHEA Grapalat" w:hAnsi="GHEA Grapalat"/>
        </w:rPr>
        <w:lastRenderedPageBreak/>
        <w:t>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34DC8855" w14:textId="77777777" w:rsidR="0041572A"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0C55141D" w14:textId="2C387B5D" w:rsidR="000619E7" w:rsidRPr="000619E7" w:rsidRDefault="000619E7" w:rsidP="000619E7">
      <w:pPr>
        <w:widowControl w:val="0"/>
        <w:spacing w:after="160" w:line="360" w:lineRule="auto"/>
        <w:rPr>
          <w:rFonts w:ascii="GHEA Grapalat" w:hAnsi="GHEA Grapalat"/>
          <w:bCs/>
        </w:rPr>
      </w:pPr>
      <w:r w:rsidRPr="000619E7">
        <w:rPr>
          <w:rFonts w:ascii="GHEA Grapalat" w:hAnsi="GHEA Grapalat"/>
          <w:bCs/>
        </w:rPr>
        <w:t>7.1</w:t>
      </w:r>
      <w:r>
        <w:rPr>
          <w:rFonts w:ascii="GHEA Grapalat" w:hAnsi="GHEA Grapalat"/>
          <w:bCs/>
        </w:rPr>
        <w:t>6</w:t>
      </w:r>
      <w:r w:rsidRPr="000619E7">
        <w:rPr>
          <w:rFonts w:ascii="GHEA Grapalat" w:hAnsi="GHEA Grapalat"/>
          <w:bCs/>
        </w:rPr>
        <w:t>.</w:t>
      </w:r>
      <w:r w:rsidRPr="000619E7">
        <w:rPr>
          <w:rFonts w:ascii="GHEA Grapalat" w:hAnsi="GHEA Grapalat"/>
          <w:bCs/>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и предоставляет заказчику в течение </w:t>
      </w:r>
      <w:r w:rsidR="00704FEC">
        <w:rPr>
          <w:rFonts w:ascii="GHEA Grapalat" w:hAnsi="GHEA Grapalat"/>
          <w:bCs/>
        </w:rPr>
        <w:t>10</w:t>
      </w:r>
      <w:r w:rsidRPr="000619E7">
        <w:rPr>
          <w:rFonts w:ascii="GHEA Grapalat" w:hAnsi="GHEA Grapalat"/>
          <w:bCs/>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2BEBB044" w14:textId="77777777" w:rsidR="000619E7" w:rsidRPr="000C58D3" w:rsidRDefault="000619E7" w:rsidP="0041572A">
      <w:pPr>
        <w:widowControl w:val="0"/>
        <w:spacing w:after="160" w:line="360" w:lineRule="auto"/>
        <w:rPr>
          <w:rFonts w:ascii="GHEA Grapalat" w:hAnsi="GHEA Grapalat"/>
          <w:bCs/>
        </w:rPr>
      </w:pP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lastRenderedPageBreak/>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lastRenderedPageBreak/>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lastRenderedPageBreak/>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7A7708FB"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5D0147">
        <w:rPr>
          <w:rFonts w:ascii="GHEA Grapalat" w:hAnsi="GHEA Grapalat"/>
          <w:b/>
          <w:color w:val="000000" w:themeColor="text1"/>
          <w:sz w:val="22"/>
          <w:szCs w:val="22"/>
          <w:lang w:val="hy-AM"/>
        </w:rPr>
        <w:t>ԵՔ-ԳՀԾՁԲ-26/12</w:t>
      </w:r>
      <w:r w:rsidR="003A6870">
        <w:rPr>
          <w:rFonts w:ascii="GHEA Grapalat" w:hAnsi="GHEA Grapalat"/>
          <w:b/>
          <w:color w:val="000000" w:themeColor="text1"/>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6F03E0C8" w14:textId="17060BA1"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260"/>
        <w:gridCol w:w="2431"/>
        <w:gridCol w:w="1078"/>
        <w:gridCol w:w="1052"/>
        <w:gridCol w:w="846"/>
        <w:gridCol w:w="1684"/>
        <w:gridCol w:w="1408"/>
      </w:tblGrid>
      <w:tr w:rsidR="00003FAD" w:rsidRPr="00003FAD" w14:paraId="2A212F9A" w14:textId="77777777" w:rsidTr="008638B2">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5D0147">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2260"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381"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851"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137"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5D0147">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260"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381"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851"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729"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408"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5D0147" w:rsidRPr="00003FAD" w14:paraId="1446E2C5" w14:textId="77777777" w:rsidTr="005D0147">
        <w:trPr>
          <w:trHeight w:val="277"/>
          <w:jc w:val="center"/>
        </w:trPr>
        <w:tc>
          <w:tcPr>
            <w:tcW w:w="508" w:type="dxa"/>
            <w:vAlign w:val="center"/>
          </w:tcPr>
          <w:p w14:paraId="3C9E8543" w14:textId="77777777" w:rsidR="005D0147" w:rsidRPr="00A83B50" w:rsidRDefault="005D0147" w:rsidP="005D0147">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0CD3563" w14:textId="7A4177D1" w:rsidR="005D0147" w:rsidRPr="00003FAD" w:rsidRDefault="005D0147" w:rsidP="005D0147">
            <w:pPr>
              <w:widowControl w:val="0"/>
              <w:spacing w:after="120"/>
              <w:jc w:val="center"/>
              <w:rPr>
                <w:rFonts w:ascii="GHEA Grapalat" w:hAnsi="GHEA Grapalat"/>
                <w:color w:val="000000" w:themeColor="text1"/>
                <w:sz w:val="20"/>
              </w:rPr>
            </w:pPr>
          </w:p>
        </w:tc>
        <w:tc>
          <w:tcPr>
            <w:tcW w:w="2260" w:type="dxa"/>
          </w:tcPr>
          <w:p w14:paraId="3B85EE68" w14:textId="62186E7D" w:rsidR="005D0147" w:rsidRPr="00C64EE1" w:rsidRDefault="005D0147" w:rsidP="005D0147">
            <w:pPr>
              <w:pStyle w:val="ListParagraph"/>
              <w:widowControl w:val="0"/>
              <w:spacing w:after="120"/>
              <w:rPr>
                <w:rFonts w:ascii="GHEA Grapalat" w:hAnsi="GHEA Grapalat"/>
                <w:color w:val="000000" w:themeColor="text1"/>
                <w:sz w:val="20"/>
              </w:rPr>
            </w:pPr>
            <w:r w:rsidRPr="00AA2C02">
              <w:rPr>
                <w:rFonts w:ascii="GHEA Grapalat" w:hAnsi="GHEA Grapalat"/>
                <w:sz w:val="22"/>
                <w:szCs w:val="22"/>
              </w:rPr>
              <w:t>50111170/503</w:t>
            </w:r>
          </w:p>
        </w:tc>
        <w:tc>
          <w:tcPr>
            <w:tcW w:w="2381" w:type="dxa"/>
            <w:vAlign w:val="center"/>
          </w:tcPr>
          <w:p w14:paraId="57030526" w14:textId="77777777" w:rsidR="005D0147" w:rsidRPr="00BB2611" w:rsidRDefault="005D0147" w:rsidP="005D0147">
            <w:pPr>
              <w:rPr>
                <w:rFonts w:ascii="GHEA Grapalat" w:hAnsi="GHEA Grapalat"/>
                <w:sz w:val="22"/>
                <w:szCs w:val="22"/>
              </w:rPr>
            </w:pPr>
            <w:r w:rsidRPr="00EC0FDB">
              <w:rPr>
                <w:rFonts w:ascii="GHEA Grapalat" w:hAnsi="GHEA Grapalat"/>
                <w:b/>
                <w:sz w:val="22"/>
                <w:szCs w:val="22"/>
              </w:rPr>
              <w:t>Услуги по техническому обслуживанию транспортных средств</w:t>
            </w:r>
          </w:p>
          <w:p w14:paraId="29E96CC1" w14:textId="77777777" w:rsidR="005D0147" w:rsidRPr="00AA2C02" w:rsidRDefault="005D0147" w:rsidP="005D0147">
            <w:pPr>
              <w:rPr>
                <w:rFonts w:ascii="GHEA Grapalat" w:hAnsi="GHEA Grapalat"/>
                <w:sz w:val="22"/>
                <w:szCs w:val="22"/>
              </w:rPr>
            </w:pPr>
            <w:r w:rsidRPr="00AA2C02">
              <w:rPr>
                <w:rFonts w:ascii="GHEA Grapalat" w:hAnsi="GHEA Grapalat"/>
                <w:sz w:val="22"/>
                <w:szCs w:val="22"/>
              </w:rPr>
              <w:t>TOYOTA CAMRY 2.4 /2008 г./</w:t>
            </w:r>
          </w:p>
          <w:p w14:paraId="1C17E4A6" w14:textId="7AFDFBCE" w:rsidR="005D0147" w:rsidRPr="00003FAD" w:rsidRDefault="005D0147" w:rsidP="005D0147">
            <w:pPr>
              <w:widowControl w:val="0"/>
              <w:spacing w:after="120"/>
              <w:jc w:val="center"/>
              <w:rPr>
                <w:rFonts w:ascii="GHEA Grapalat" w:hAnsi="GHEA Grapalat"/>
                <w:color w:val="000000" w:themeColor="text1"/>
                <w:sz w:val="20"/>
              </w:rPr>
            </w:pPr>
            <w:r w:rsidRPr="00AA2C02">
              <w:rPr>
                <w:rFonts w:ascii="GHEA Grapalat" w:hAnsi="GHEA Grapalat"/>
                <w:sz w:val="22"/>
                <w:szCs w:val="22"/>
              </w:rPr>
              <w:t>Исполнитель должен выполнить предоставление услуг, включенных в TS-1 и TS-2, услуги</w:t>
            </w:r>
            <w:r w:rsidRPr="00AA2C02">
              <w:rPr>
                <w:sz w:val="22"/>
                <w:szCs w:val="22"/>
              </w:rPr>
              <w:t xml:space="preserve"> </w:t>
            </w:r>
            <w:r w:rsidRPr="00AA2C02">
              <w:rPr>
                <w:rFonts w:ascii="GHEA Grapalat" w:hAnsi="GHEA Grapalat"/>
                <w:sz w:val="22"/>
                <w:szCs w:val="22"/>
              </w:rPr>
              <w:t xml:space="preserve">замены запчастей рулевого управления, подачи, смазки, охлаждения, выхлопа, тормозных и сцепных систем, </w:t>
            </w:r>
            <w:r w:rsidRPr="00AA2C02">
              <w:rPr>
                <w:rFonts w:ascii="GHEA Grapalat" w:hAnsi="GHEA Grapalat"/>
                <w:sz w:val="22"/>
                <w:szCs w:val="22"/>
              </w:rPr>
              <w:lastRenderedPageBreak/>
              <w:t>автоматических и механических коробок передач, валов передач, передних и задних мостов, рулевого механизма и электрооборудование.</w:t>
            </w:r>
          </w:p>
        </w:tc>
        <w:tc>
          <w:tcPr>
            <w:tcW w:w="1078" w:type="dxa"/>
            <w:vAlign w:val="center"/>
          </w:tcPr>
          <w:p w14:paraId="5BAB781D" w14:textId="57FE7FE6" w:rsidR="005D0147" w:rsidRPr="00003FAD" w:rsidRDefault="005D0147" w:rsidP="005D0147">
            <w:pPr>
              <w:widowControl w:val="0"/>
              <w:spacing w:after="120"/>
              <w:jc w:val="center"/>
              <w:rPr>
                <w:rFonts w:ascii="GHEA Grapalat" w:hAnsi="GHEA Grapalat"/>
                <w:color w:val="000000" w:themeColor="text1"/>
                <w:sz w:val="20"/>
              </w:rPr>
            </w:pPr>
            <w:r w:rsidRPr="00833CF4">
              <w:rPr>
                <w:sz w:val="16"/>
                <w:szCs w:val="16"/>
                <w:lang w:val="hy-AM"/>
              </w:rPr>
              <w:lastRenderedPageBreak/>
              <w:t>драм</w:t>
            </w:r>
          </w:p>
        </w:tc>
        <w:tc>
          <w:tcPr>
            <w:tcW w:w="1052" w:type="dxa"/>
            <w:vAlign w:val="center"/>
          </w:tcPr>
          <w:p w14:paraId="5C2BD922" w14:textId="57C19BF6" w:rsidR="005D0147" w:rsidRPr="00003FAD" w:rsidRDefault="005D0147" w:rsidP="005D0147">
            <w:pPr>
              <w:widowControl w:val="0"/>
              <w:spacing w:after="120"/>
              <w:jc w:val="center"/>
              <w:rPr>
                <w:rFonts w:ascii="GHEA Grapalat" w:hAnsi="GHEA Grapalat"/>
                <w:color w:val="000000" w:themeColor="text1"/>
                <w:sz w:val="20"/>
              </w:rPr>
            </w:pPr>
          </w:p>
        </w:tc>
        <w:tc>
          <w:tcPr>
            <w:tcW w:w="851" w:type="dxa"/>
            <w:vAlign w:val="center"/>
          </w:tcPr>
          <w:p w14:paraId="1935DD13" w14:textId="516E4890" w:rsidR="005D0147" w:rsidRPr="00003FAD" w:rsidRDefault="005D0147" w:rsidP="005D0147">
            <w:pPr>
              <w:widowControl w:val="0"/>
              <w:spacing w:after="120"/>
              <w:jc w:val="center"/>
              <w:rPr>
                <w:rFonts w:ascii="GHEA Grapalat" w:hAnsi="GHEA Grapalat"/>
                <w:color w:val="000000" w:themeColor="text1"/>
                <w:sz w:val="20"/>
              </w:rPr>
            </w:pPr>
            <w:r>
              <w:rPr>
                <w:rFonts w:ascii="GHEA Grapalat" w:hAnsi="GHEA Grapalat"/>
                <w:color w:val="000000" w:themeColor="text1"/>
                <w:sz w:val="20"/>
              </w:rPr>
              <w:t>1</w:t>
            </w:r>
          </w:p>
        </w:tc>
        <w:tc>
          <w:tcPr>
            <w:tcW w:w="1729" w:type="dxa"/>
          </w:tcPr>
          <w:p w14:paraId="0A45224E" w14:textId="3D90F698" w:rsidR="005D0147" w:rsidRDefault="005D0147" w:rsidP="005D0147">
            <w:pPr>
              <w:jc w:val="center"/>
              <w:rPr>
                <w:rFonts w:ascii="Sylfaen" w:hAnsi="Sylfaen" w:cs="Arial"/>
                <w:sz w:val="18"/>
                <w:szCs w:val="18"/>
              </w:rPr>
            </w:pPr>
            <w:r>
              <w:rPr>
                <w:rFonts w:ascii="Sylfaen" w:hAnsi="Sylfaen" w:cs="Arial"/>
                <w:sz w:val="18"/>
                <w:szCs w:val="18"/>
              </w:rPr>
              <w:t>Г.Ереван</w:t>
            </w:r>
          </w:p>
          <w:p w14:paraId="426ECEB6" w14:textId="387F3EBA" w:rsidR="005D0147" w:rsidRPr="00003FAD" w:rsidRDefault="005D0147" w:rsidP="005D0147">
            <w:pPr>
              <w:widowControl w:val="0"/>
              <w:spacing w:after="120"/>
              <w:jc w:val="center"/>
              <w:rPr>
                <w:rFonts w:ascii="GHEA Grapalat" w:hAnsi="GHEA Grapalat"/>
                <w:color w:val="000000" w:themeColor="text1"/>
                <w:sz w:val="20"/>
              </w:rPr>
            </w:pPr>
          </w:p>
        </w:tc>
        <w:tc>
          <w:tcPr>
            <w:tcW w:w="1408" w:type="dxa"/>
          </w:tcPr>
          <w:p w14:paraId="4EE34C11" w14:textId="77777777" w:rsidR="005D0147" w:rsidRDefault="005D0147" w:rsidP="005D0147">
            <w:pPr>
              <w:jc w:val="center"/>
              <w:rPr>
                <w:rFonts w:ascii="Sylfaen" w:hAnsi="Sylfaen" w:cs="Arial"/>
                <w:sz w:val="18"/>
                <w:szCs w:val="18"/>
              </w:rPr>
            </w:pPr>
            <w:r>
              <w:rPr>
                <w:rFonts w:ascii="Sylfaen" w:hAnsi="Sylfaen" w:cs="Arial"/>
                <w:sz w:val="18"/>
                <w:szCs w:val="18"/>
              </w:rPr>
              <w:t>С даты вступления в силу Договора/ Соглашения до 25.12.2026 г. включительно.</w:t>
            </w:r>
          </w:p>
          <w:p w14:paraId="2FFCE76C" w14:textId="7E097996" w:rsidR="005D0147" w:rsidRPr="00003FAD" w:rsidRDefault="005D0147" w:rsidP="005D0147">
            <w:pPr>
              <w:widowControl w:val="0"/>
              <w:spacing w:after="120"/>
              <w:jc w:val="center"/>
              <w:rPr>
                <w:rFonts w:ascii="GHEA Grapalat" w:hAnsi="GHEA Grapalat"/>
                <w:color w:val="000000" w:themeColor="text1"/>
                <w:sz w:val="20"/>
              </w:rPr>
            </w:pPr>
          </w:p>
        </w:tc>
      </w:tr>
    </w:tbl>
    <w:p w14:paraId="5ABD4C38" w14:textId="77777777" w:rsidR="00554D44" w:rsidRDefault="00554D44" w:rsidP="00375205">
      <w:pPr>
        <w:widowControl w:val="0"/>
        <w:spacing w:after="160" w:line="360" w:lineRule="auto"/>
        <w:ind w:firstLine="567"/>
        <w:jc w:val="right"/>
        <w:rPr>
          <w:rFonts w:ascii="GHEA Grapalat" w:hAnsi="GHEA Grapalat"/>
          <w:i/>
          <w:color w:val="000000" w:themeColor="text1"/>
          <w:lang w:val="hy-AM"/>
        </w:rPr>
      </w:pPr>
    </w:p>
    <w:tbl>
      <w:tblPr>
        <w:tblW w:w="8580" w:type="dxa"/>
        <w:tblInd w:w="108" w:type="dxa"/>
        <w:tblLook w:val="04A0" w:firstRow="1" w:lastRow="0" w:firstColumn="1" w:lastColumn="0" w:noHBand="0" w:noVBand="1"/>
      </w:tblPr>
      <w:tblGrid>
        <w:gridCol w:w="8580"/>
      </w:tblGrid>
      <w:tr w:rsidR="003B634D" w14:paraId="0F8A1421" w14:textId="77777777" w:rsidTr="003B634D">
        <w:trPr>
          <w:trHeight w:val="1065"/>
        </w:trPr>
        <w:tc>
          <w:tcPr>
            <w:tcW w:w="8580" w:type="dxa"/>
            <w:tcBorders>
              <w:top w:val="single" w:sz="4" w:space="0" w:color="auto"/>
              <w:left w:val="nil"/>
              <w:bottom w:val="nil"/>
              <w:right w:val="nil"/>
            </w:tcBorders>
            <w:vAlign w:val="center"/>
            <w:hideMark/>
          </w:tcPr>
          <w:p w14:paraId="23766193" w14:textId="77777777" w:rsidR="003B634D" w:rsidRDefault="003B634D">
            <w:pPr>
              <w:rPr>
                <w:rFonts w:ascii="Sakkal Majalla" w:hAnsi="Sakkal Majalla" w:cs="Sakkal Majalla"/>
                <w:b/>
                <w:bCs/>
                <w:color w:val="000000"/>
                <w:sz w:val="16"/>
                <w:szCs w:val="16"/>
              </w:rPr>
            </w:pPr>
            <w:r>
              <w:rPr>
                <w:rFonts w:ascii="Sakkal Majalla" w:hAnsi="Sakkal Majalla" w:cs="Sakkal Majalla" w:hint="cs"/>
                <w:b/>
                <w:bCs/>
                <w:color w:val="000000"/>
                <w:sz w:val="16"/>
                <w:szCs w:val="16"/>
              </w:rPr>
              <w:t xml:space="preserve">* </w:t>
            </w:r>
            <w:r>
              <w:rPr>
                <w:rFonts w:ascii="Cambria" w:hAnsi="Cambria" w:cs="Cambria"/>
                <w:b/>
                <w:bCs/>
                <w:color w:val="000000"/>
                <w:sz w:val="16"/>
                <w:szCs w:val="16"/>
              </w:rPr>
              <w:t>Заказчик</w:t>
            </w:r>
            <w:r>
              <w:rPr>
                <w:rFonts w:ascii="Sakkal Majalla" w:hAnsi="Sakkal Majalla" w:cs="Sakkal Majalla" w:hint="cs"/>
                <w:b/>
                <w:bCs/>
                <w:color w:val="000000"/>
                <w:sz w:val="16"/>
                <w:szCs w:val="16"/>
              </w:rPr>
              <w:t xml:space="preserve"> </w:t>
            </w:r>
            <w:r>
              <w:rPr>
                <w:rFonts w:ascii="Cambria" w:hAnsi="Cambria" w:cs="Cambria"/>
                <w:b/>
                <w:bCs/>
                <w:color w:val="000000"/>
                <w:sz w:val="16"/>
                <w:szCs w:val="16"/>
              </w:rPr>
              <w:t>может</w:t>
            </w:r>
            <w:r>
              <w:rPr>
                <w:rFonts w:ascii="Sakkal Majalla" w:hAnsi="Sakkal Majalla" w:cs="Sakkal Majalla" w:hint="cs"/>
                <w:b/>
                <w:bCs/>
                <w:color w:val="000000"/>
                <w:sz w:val="16"/>
                <w:szCs w:val="16"/>
              </w:rPr>
              <w:t xml:space="preserve"> </w:t>
            </w:r>
            <w:r>
              <w:rPr>
                <w:rFonts w:ascii="Cambria" w:hAnsi="Cambria" w:cs="Cambria"/>
                <w:b/>
                <w:bCs/>
                <w:color w:val="000000"/>
                <w:sz w:val="16"/>
                <w:szCs w:val="16"/>
              </w:rPr>
              <w:t>потребовать</w:t>
            </w:r>
            <w:r>
              <w:rPr>
                <w:rFonts w:ascii="Sakkal Majalla" w:hAnsi="Sakkal Majalla" w:cs="Sakkal Majalla" w:hint="cs"/>
                <w:b/>
                <w:bCs/>
                <w:color w:val="000000"/>
                <w:sz w:val="16"/>
                <w:szCs w:val="16"/>
              </w:rPr>
              <w:t xml:space="preserve"> </w:t>
            </w:r>
            <w:r>
              <w:rPr>
                <w:rFonts w:ascii="Cambria" w:hAnsi="Cambria" w:cs="Cambria"/>
                <w:b/>
                <w:bCs/>
                <w:color w:val="000000"/>
                <w:sz w:val="16"/>
                <w:szCs w:val="16"/>
              </w:rPr>
              <w:t>выполнения</w:t>
            </w:r>
            <w:r>
              <w:rPr>
                <w:rFonts w:ascii="Sakkal Majalla" w:hAnsi="Sakkal Majalla" w:cs="Sakkal Majalla" w:hint="cs"/>
                <w:b/>
                <w:bCs/>
                <w:color w:val="000000"/>
                <w:sz w:val="16"/>
                <w:szCs w:val="16"/>
              </w:rPr>
              <w:t xml:space="preserve"> </w:t>
            </w:r>
            <w:r>
              <w:rPr>
                <w:rFonts w:ascii="Cambria" w:hAnsi="Cambria" w:cs="Cambria"/>
                <w:b/>
                <w:bCs/>
                <w:color w:val="000000"/>
                <w:sz w:val="16"/>
                <w:szCs w:val="16"/>
              </w:rPr>
              <w:t>всех</w:t>
            </w:r>
            <w:r>
              <w:rPr>
                <w:rFonts w:ascii="Sakkal Majalla" w:hAnsi="Sakkal Majalla" w:cs="Sakkal Majalla" w:hint="cs"/>
                <w:b/>
                <w:bCs/>
                <w:color w:val="000000"/>
                <w:sz w:val="16"/>
                <w:szCs w:val="16"/>
              </w:rPr>
              <w:t xml:space="preserve"> </w:t>
            </w:r>
            <w:r>
              <w:rPr>
                <w:rFonts w:ascii="Cambria" w:hAnsi="Cambria" w:cs="Cambria"/>
                <w:b/>
                <w:bCs/>
                <w:color w:val="000000"/>
                <w:sz w:val="16"/>
                <w:szCs w:val="16"/>
              </w:rPr>
              <w:t>вышеуказанных</w:t>
            </w:r>
            <w:r>
              <w:rPr>
                <w:rFonts w:ascii="Sakkal Majalla" w:hAnsi="Sakkal Majalla" w:cs="Sakkal Majalla" w:hint="cs"/>
                <w:b/>
                <w:bCs/>
                <w:color w:val="000000"/>
                <w:sz w:val="16"/>
                <w:szCs w:val="16"/>
              </w:rPr>
              <w:t xml:space="preserve"> </w:t>
            </w:r>
            <w:r>
              <w:rPr>
                <w:rFonts w:ascii="Cambria" w:hAnsi="Cambria" w:cs="Cambria"/>
                <w:b/>
                <w:bCs/>
                <w:color w:val="000000"/>
                <w:sz w:val="16"/>
                <w:szCs w:val="16"/>
              </w:rPr>
              <w:t>услуг</w:t>
            </w:r>
            <w:r>
              <w:rPr>
                <w:rFonts w:ascii="Sakkal Majalla" w:hAnsi="Sakkal Majalla" w:cs="Sakkal Majalla" w:hint="cs"/>
                <w:b/>
                <w:bCs/>
                <w:color w:val="000000"/>
                <w:sz w:val="16"/>
                <w:szCs w:val="16"/>
              </w:rPr>
              <w:t xml:space="preserve"> - </w:t>
            </w:r>
            <w:r>
              <w:rPr>
                <w:rFonts w:ascii="Cambria" w:hAnsi="Cambria" w:cs="Cambria"/>
                <w:b/>
                <w:bCs/>
                <w:color w:val="000000"/>
                <w:sz w:val="16"/>
                <w:szCs w:val="16"/>
              </w:rPr>
              <w:t>в</w:t>
            </w:r>
            <w:r>
              <w:rPr>
                <w:rFonts w:ascii="Sakkal Majalla" w:hAnsi="Sakkal Majalla" w:cs="Sakkal Majalla" w:hint="cs"/>
                <w:b/>
                <w:bCs/>
                <w:color w:val="000000"/>
                <w:sz w:val="16"/>
                <w:szCs w:val="16"/>
              </w:rPr>
              <w:t xml:space="preserve"> </w:t>
            </w:r>
            <w:r>
              <w:rPr>
                <w:rFonts w:ascii="Cambria" w:hAnsi="Cambria" w:cs="Cambria"/>
                <w:b/>
                <w:bCs/>
                <w:color w:val="000000"/>
                <w:sz w:val="16"/>
                <w:szCs w:val="16"/>
              </w:rPr>
              <w:t>размере</w:t>
            </w:r>
            <w:r>
              <w:rPr>
                <w:rFonts w:ascii="Sakkal Majalla" w:hAnsi="Sakkal Majalla" w:cs="Sakkal Majalla" w:hint="cs"/>
                <w:b/>
                <w:bCs/>
                <w:color w:val="000000"/>
                <w:sz w:val="16"/>
                <w:szCs w:val="16"/>
              </w:rPr>
              <w:t xml:space="preserve"> </w:t>
            </w:r>
            <w:r>
              <w:rPr>
                <w:rFonts w:ascii="Cambria" w:hAnsi="Cambria" w:cs="Cambria"/>
                <w:b/>
                <w:bCs/>
                <w:color w:val="000000"/>
                <w:sz w:val="16"/>
                <w:szCs w:val="16"/>
              </w:rPr>
              <w:t>до</w:t>
            </w:r>
            <w:r>
              <w:rPr>
                <w:rFonts w:ascii="Sakkal Majalla" w:hAnsi="Sakkal Majalla" w:cs="Sakkal Majalla" w:hint="cs"/>
                <w:b/>
                <w:bCs/>
                <w:color w:val="000000"/>
                <w:sz w:val="16"/>
                <w:szCs w:val="16"/>
              </w:rPr>
              <w:t xml:space="preserve"> 500000 </w:t>
            </w:r>
            <w:r>
              <w:rPr>
                <w:rFonts w:ascii="Cambria" w:hAnsi="Cambria" w:cs="Cambria"/>
                <w:b/>
                <w:bCs/>
                <w:color w:val="000000"/>
                <w:sz w:val="16"/>
                <w:szCs w:val="16"/>
              </w:rPr>
              <w:t>драмов</w:t>
            </w:r>
            <w:r>
              <w:rPr>
                <w:rFonts w:ascii="Sakkal Majalla" w:hAnsi="Sakkal Majalla" w:cs="Sakkal Majalla" w:hint="cs"/>
                <w:b/>
                <w:bCs/>
                <w:color w:val="000000"/>
                <w:sz w:val="16"/>
                <w:szCs w:val="16"/>
              </w:rPr>
              <w:br/>
              <w:t xml:space="preserve">* </w:t>
            </w:r>
            <w:r>
              <w:rPr>
                <w:rFonts w:ascii="Cambria" w:hAnsi="Cambria" w:cs="Cambria"/>
                <w:b/>
                <w:bCs/>
                <w:color w:val="000000"/>
                <w:sz w:val="16"/>
                <w:szCs w:val="16"/>
              </w:rPr>
              <w:t>Ставки</w:t>
            </w:r>
            <w:r>
              <w:rPr>
                <w:rFonts w:ascii="Sakkal Majalla" w:hAnsi="Sakkal Majalla" w:cs="Sakkal Majalla" w:hint="cs"/>
                <w:b/>
                <w:bCs/>
                <w:color w:val="000000"/>
                <w:sz w:val="16"/>
                <w:szCs w:val="16"/>
              </w:rPr>
              <w:t xml:space="preserve"> </w:t>
            </w:r>
            <w:r>
              <w:rPr>
                <w:rFonts w:ascii="Cambria" w:hAnsi="Cambria" w:cs="Cambria"/>
                <w:b/>
                <w:bCs/>
                <w:color w:val="000000"/>
                <w:sz w:val="16"/>
                <w:szCs w:val="16"/>
              </w:rPr>
              <w:t>оценка</w:t>
            </w:r>
            <w:r>
              <w:rPr>
                <w:rFonts w:ascii="Sakkal Majalla" w:hAnsi="Sakkal Majalla" w:cs="Sakkal Majalla" w:hint="cs"/>
                <w:b/>
                <w:bCs/>
                <w:color w:val="000000"/>
                <w:sz w:val="16"/>
                <w:szCs w:val="16"/>
              </w:rPr>
              <w:t xml:space="preserve"> </w:t>
            </w:r>
            <w:r>
              <w:rPr>
                <w:rFonts w:ascii="Cambria" w:hAnsi="Cambria" w:cs="Cambria"/>
                <w:b/>
                <w:bCs/>
                <w:color w:val="000000"/>
                <w:sz w:val="16"/>
                <w:szCs w:val="16"/>
              </w:rPr>
              <w:t>по</w:t>
            </w:r>
            <w:r>
              <w:rPr>
                <w:rFonts w:ascii="Sakkal Majalla" w:hAnsi="Sakkal Majalla" w:cs="Sakkal Majalla" w:hint="cs"/>
                <w:b/>
                <w:bCs/>
                <w:color w:val="000000"/>
                <w:sz w:val="16"/>
                <w:szCs w:val="16"/>
              </w:rPr>
              <w:t xml:space="preserve"> </w:t>
            </w:r>
            <w:r>
              <w:rPr>
                <w:rFonts w:ascii="Cambria" w:hAnsi="Cambria" w:cs="Cambria"/>
                <w:b/>
                <w:bCs/>
                <w:color w:val="000000"/>
                <w:sz w:val="16"/>
                <w:szCs w:val="16"/>
              </w:rPr>
              <w:t>единице</w:t>
            </w:r>
            <w:r>
              <w:rPr>
                <w:rFonts w:ascii="Sakkal Majalla" w:hAnsi="Sakkal Majalla" w:cs="Sakkal Majalla" w:hint="cs"/>
                <w:b/>
                <w:bCs/>
                <w:color w:val="000000"/>
                <w:sz w:val="16"/>
                <w:szCs w:val="16"/>
              </w:rPr>
              <w:t xml:space="preserve"> </w:t>
            </w:r>
            <w:r>
              <w:rPr>
                <w:rFonts w:ascii="Cambria" w:hAnsi="Cambria" w:cs="Cambria"/>
                <w:b/>
                <w:bCs/>
                <w:color w:val="000000"/>
                <w:sz w:val="16"/>
                <w:szCs w:val="16"/>
              </w:rPr>
              <w:t>максимальная</w:t>
            </w:r>
            <w:r>
              <w:rPr>
                <w:rFonts w:ascii="Sakkal Majalla" w:hAnsi="Sakkal Majalla" w:cs="Sakkal Majalla" w:hint="cs"/>
                <w:b/>
                <w:bCs/>
                <w:color w:val="000000"/>
                <w:sz w:val="16"/>
                <w:szCs w:val="16"/>
              </w:rPr>
              <w:t xml:space="preserve"> </w:t>
            </w:r>
            <w:r>
              <w:rPr>
                <w:rFonts w:ascii="Cambria" w:hAnsi="Cambria" w:cs="Cambria"/>
                <w:b/>
                <w:bCs/>
                <w:color w:val="000000"/>
                <w:sz w:val="16"/>
                <w:szCs w:val="16"/>
              </w:rPr>
              <w:t>цена</w:t>
            </w:r>
            <w:r>
              <w:rPr>
                <w:rFonts w:ascii="Sakkal Majalla" w:hAnsi="Sakkal Majalla" w:cs="Sakkal Majalla" w:hint="cs"/>
                <w:b/>
                <w:bCs/>
                <w:color w:val="000000"/>
                <w:sz w:val="16"/>
                <w:szCs w:val="16"/>
              </w:rPr>
              <w:t xml:space="preserve"> </w:t>
            </w:r>
            <w:r>
              <w:rPr>
                <w:rFonts w:ascii="Cambria" w:hAnsi="Cambria" w:cs="Cambria"/>
                <w:b/>
                <w:bCs/>
                <w:color w:val="000000"/>
                <w:sz w:val="16"/>
                <w:szCs w:val="16"/>
              </w:rPr>
              <w:t>столбца</w:t>
            </w:r>
            <w:r>
              <w:rPr>
                <w:rFonts w:ascii="Sakkal Majalla" w:hAnsi="Sakkal Majalla" w:cs="Sakkal Majalla" w:hint="cs"/>
                <w:b/>
                <w:bCs/>
                <w:color w:val="000000"/>
                <w:sz w:val="16"/>
                <w:szCs w:val="16"/>
              </w:rPr>
              <w:t xml:space="preserve"> </w:t>
            </w:r>
            <w:r>
              <w:rPr>
                <w:rFonts w:ascii="Cambria" w:hAnsi="Cambria" w:cs="Cambria"/>
                <w:b/>
                <w:bCs/>
                <w:color w:val="000000"/>
                <w:sz w:val="16"/>
                <w:szCs w:val="16"/>
              </w:rPr>
              <w:t>к</w:t>
            </w:r>
            <w:r>
              <w:rPr>
                <w:rFonts w:ascii="Sakkal Majalla" w:hAnsi="Sakkal Majalla" w:cs="Sakkal Majalla" w:hint="cs"/>
                <w:b/>
                <w:bCs/>
                <w:color w:val="000000"/>
                <w:sz w:val="16"/>
                <w:szCs w:val="16"/>
              </w:rPr>
              <w:t xml:space="preserve"> </w:t>
            </w:r>
            <w:r>
              <w:rPr>
                <w:rFonts w:ascii="Cambria" w:hAnsi="Cambria" w:cs="Cambria"/>
                <w:b/>
                <w:bCs/>
                <w:color w:val="000000"/>
                <w:sz w:val="16"/>
                <w:szCs w:val="16"/>
              </w:rPr>
              <w:t>сумме</w:t>
            </w:r>
          </w:p>
        </w:tc>
      </w:tr>
      <w:tr w:rsidR="003B634D" w14:paraId="20BA3A51" w14:textId="77777777" w:rsidTr="003B634D">
        <w:trPr>
          <w:trHeight w:val="330"/>
        </w:trPr>
        <w:tc>
          <w:tcPr>
            <w:tcW w:w="8580" w:type="dxa"/>
            <w:tcBorders>
              <w:top w:val="nil"/>
              <w:left w:val="nil"/>
              <w:bottom w:val="nil"/>
              <w:right w:val="nil"/>
            </w:tcBorders>
            <w:vAlign w:val="center"/>
            <w:hideMark/>
          </w:tcPr>
          <w:p w14:paraId="3F32F3A8" w14:textId="77777777" w:rsidR="003B634D" w:rsidRDefault="003B634D">
            <w:pPr>
              <w:rPr>
                <w:rFonts w:ascii="Times Armenian" w:hAnsi="Times Armenian" w:cs="Calibri" w:hint="cs"/>
                <w:sz w:val="16"/>
                <w:szCs w:val="16"/>
              </w:rPr>
            </w:pPr>
            <w:r>
              <w:rPr>
                <w:rFonts w:ascii="Times Armenian" w:hAnsi="Times Armenian" w:cs="Calibri"/>
                <w:sz w:val="16"/>
                <w:szCs w:val="16"/>
              </w:rPr>
              <w:t xml:space="preserve">* </w:t>
            </w:r>
            <w:r>
              <w:rPr>
                <w:rFonts w:ascii="Cambria" w:hAnsi="Cambria" w:cs="Cambria"/>
                <w:sz w:val="16"/>
                <w:szCs w:val="16"/>
              </w:rPr>
              <w:t>Исполнитель</w:t>
            </w:r>
            <w:r>
              <w:rPr>
                <w:rFonts w:ascii="Times Armenian" w:hAnsi="Times Armenian" w:cs="Calibri"/>
                <w:sz w:val="16"/>
                <w:szCs w:val="16"/>
              </w:rPr>
              <w:t xml:space="preserve"> </w:t>
            </w:r>
            <w:r>
              <w:rPr>
                <w:rFonts w:ascii="Cambria" w:hAnsi="Cambria" w:cs="Cambria"/>
                <w:sz w:val="16"/>
                <w:szCs w:val="16"/>
              </w:rPr>
              <w:t>обязан</w:t>
            </w:r>
            <w:r>
              <w:rPr>
                <w:rFonts w:ascii="Times Armenian" w:hAnsi="Times Armenian" w:cs="Calibri"/>
                <w:sz w:val="16"/>
                <w:szCs w:val="16"/>
              </w:rPr>
              <w:t xml:space="preserve"> </w:t>
            </w:r>
            <w:r>
              <w:rPr>
                <w:rFonts w:ascii="Cambria" w:hAnsi="Cambria" w:cs="Cambria"/>
                <w:sz w:val="16"/>
                <w:szCs w:val="16"/>
              </w:rPr>
              <w:t>предоставить</w:t>
            </w:r>
            <w:r>
              <w:rPr>
                <w:rFonts w:ascii="Times Armenian" w:hAnsi="Times Armenian" w:cs="Calibri"/>
                <w:sz w:val="16"/>
                <w:szCs w:val="16"/>
              </w:rPr>
              <w:t xml:space="preserve"> </w:t>
            </w:r>
            <w:r>
              <w:rPr>
                <w:rFonts w:ascii="Cambria" w:hAnsi="Cambria" w:cs="Cambria"/>
                <w:sz w:val="16"/>
                <w:szCs w:val="16"/>
              </w:rPr>
              <w:t>по</w:t>
            </w:r>
            <w:r>
              <w:rPr>
                <w:rFonts w:ascii="Times Armenian" w:hAnsi="Times Armenian" w:cs="Calibri"/>
                <w:sz w:val="16"/>
                <w:szCs w:val="16"/>
              </w:rPr>
              <w:t xml:space="preserve"> </w:t>
            </w:r>
            <w:r>
              <w:rPr>
                <w:rFonts w:ascii="Cambria" w:hAnsi="Cambria" w:cs="Cambria"/>
                <w:sz w:val="16"/>
                <w:szCs w:val="16"/>
              </w:rPr>
              <w:t>запросу</w:t>
            </w:r>
            <w:r>
              <w:rPr>
                <w:rFonts w:ascii="Times Armenian" w:hAnsi="Times Armenian" w:cs="Calibri"/>
                <w:sz w:val="16"/>
                <w:szCs w:val="16"/>
              </w:rPr>
              <w:t xml:space="preserve"> </w:t>
            </w:r>
            <w:r>
              <w:rPr>
                <w:rFonts w:ascii="Cambria" w:hAnsi="Cambria" w:cs="Cambria"/>
                <w:sz w:val="16"/>
                <w:szCs w:val="16"/>
              </w:rPr>
              <w:t>Клиента</w:t>
            </w:r>
            <w:r>
              <w:rPr>
                <w:rFonts w:ascii="Times Armenian" w:hAnsi="Times Armenian" w:cs="Calibri"/>
                <w:sz w:val="16"/>
                <w:szCs w:val="16"/>
              </w:rPr>
              <w:t xml:space="preserve"> </w:t>
            </w:r>
            <w:r>
              <w:rPr>
                <w:rFonts w:ascii="Cambria" w:hAnsi="Cambria" w:cs="Cambria"/>
                <w:sz w:val="16"/>
                <w:szCs w:val="16"/>
              </w:rPr>
              <w:t>дату</w:t>
            </w:r>
            <w:r>
              <w:rPr>
                <w:rFonts w:ascii="Times Armenian" w:hAnsi="Times Armenian" w:cs="Calibri"/>
                <w:sz w:val="16"/>
                <w:szCs w:val="16"/>
              </w:rPr>
              <w:t xml:space="preserve"> </w:t>
            </w:r>
            <w:r>
              <w:rPr>
                <w:rFonts w:ascii="Cambria" w:hAnsi="Cambria" w:cs="Cambria"/>
                <w:sz w:val="16"/>
                <w:szCs w:val="16"/>
              </w:rPr>
              <w:t>и</w:t>
            </w:r>
            <w:r>
              <w:rPr>
                <w:rFonts w:ascii="Times Armenian" w:hAnsi="Times Armenian" w:cs="Calibri"/>
                <w:sz w:val="16"/>
                <w:szCs w:val="16"/>
              </w:rPr>
              <w:t xml:space="preserve"> </w:t>
            </w:r>
            <w:r>
              <w:rPr>
                <w:rFonts w:ascii="Cambria" w:hAnsi="Cambria" w:cs="Cambria"/>
                <w:sz w:val="16"/>
                <w:szCs w:val="16"/>
              </w:rPr>
              <w:t>время</w:t>
            </w:r>
            <w:r>
              <w:rPr>
                <w:rFonts w:ascii="Times Armenian" w:hAnsi="Times Armenian" w:cs="Calibri"/>
                <w:sz w:val="16"/>
                <w:szCs w:val="16"/>
              </w:rPr>
              <w:t xml:space="preserve"> </w:t>
            </w:r>
            <w:r>
              <w:rPr>
                <w:rFonts w:ascii="Cambria" w:hAnsi="Cambria" w:cs="Cambria"/>
                <w:sz w:val="16"/>
                <w:szCs w:val="16"/>
              </w:rPr>
              <w:t>подачи</w:t>
            </w:r>
            <w:r>
              <w:rPr>
                <w:rFonts w:ascii="Times Armenian" w:hAnsi="Times Armenian" w:cs="Calibri"/>
                <w:sz w:val="16"/>
                <w:szCs w:val="16"/>
              </w:rPr>
              <w:t xml:space="preserve"> </w:t>
            </w:r>
            <w:r>
              <w:rPr>
                <w:rFonts w:ascii="Cambria" w:hAnsi="Cambria" w:cs="Cambria"/>
                <w:sz w:val="16"/>
                <w:szCs w:val="16"/>
              </w:rPr>
              <w:t>Транспортного</w:t>
            </w:r>
            <w:r>
              <w:rPr>
                <w:rFonts w:ascii="Times Armenian" w:hAnsi="Times Armenian" w:cs="Calibri"/>
                <w:sz w:val="16"/>
                <w:szCs w:val="16"/>
              </w:rPr>
              <w:t xml:space="preserve"> </w:t>
            </w:r>
            <w:r>
              <w:rPr>
                <w:rFonts w:ascii="Cambria" w:hAnsi="Cambria" w:cs="Cambria"/>
                <w:sz w:val="16"/>
                <w:szCs w:val="16"/>
              </w:rPr>
              <w:t>средства</w:t>
            </w:r>
            <w:r>
              <w:rPr>
                <w:rFonts w:ascii="Times Armenian" w:hAnsi="Times Armenian" w:cs="Calibri"/>
                <w:sz w:val="16"/>
                <w:szCs w:val="16"/>
              </w:rPr>
              <w:t xml:space="preserve"> </w:t>
            </w:r>
            <w:r>
              <w:rPr>
                <w:rFonts w:ascii="Cambria" w:hAnsi="Cambria" w:cs="Cambria"/>
                <w:sz w:val="16"/>
                <w:szCs w:val="16"/>
              </w:rPr>
              <w:t>Работодателя</w:t>
            </w:r>
            <w:r>
              <w:rPr>
                <w:rFonts w:ascii="Times Armenian" w:hAnsi="Times Armenian" w:cs="Calibri"/>
                <w:sz w:val="16"/>
                <w:szCs w:val="16"/>
              </w:rPr>
              <w:t xml:space="preserve"> </w:t>
            </w:r>
            <w:r>
              <w:rPr>
                <w:rFonts w:ascii="Cambria" w:hAnsi="Cambria" w:cs="Cambria"/>
                <w:sz w:val="16"/>
                <w:szCs w:val="16"/>
              </w:rPr>
              <w:t>на</w:t>
            </w:r>
            <w:r>
              <w:rPr>
                <w:rFonts w:ascii="Times Armenian" w:hAnsi="Times Armenian" w:cs="Calibri"/>
                <w:sz w:val="16"/>
                <w:szCs w:val="16"/>
              </w:rPr>
              <w:t xml:space="preserve"> </w:t>
            </w:r>
            <w:r>
              <w:rPr>
                <w:rFonts w:ascii="Cambria" w:hAnsi="Cambria" w:cs="Cambria"/>
                <w:sz w:val="16"/>
                <w:szCs w:val="16"/>
              </w:rPr>
              <w:t>Станцию</w:t>
            </w:r>
            <w:r>
              <w:rPr>
                <w:rFonts w:ascii="Times Armenian" w:hAnsi="Times Armenian" w:cs="Calibri"/>
                <w:sz w:val="16"/>
                <w:szCs w:val="16"/>
              </w:rPr>
              <w:t xml:space="preserve"> </w:t>
            </w:r>
            <w:r>
              <w:rPr>
                <w:sz w:val="16"/>
                <w:szCs w:val="16"/>
              </w:rPr>
              <w:t>​​обслуживания</w:t>
            </w:r>
            <w:r>
              <w:rPr>
                <w:rFonts w:ascii="Times Armenian" w:hAnsi="Times Armenian" w:cs="Calibri"/>
                <w:sz w:val="16"/>
                <w:szCs w:val="16"/>
              </w:rPr>
              <w:t xml:space="preserve"> </w:t>
            </w:r>
            <w:r>
              <w:rPr>
                <w:rFonts w:ascii="Cambria" w:hAnsi="Cambria" w:cs="Cambria"/>
                <w:sz w:val="16"/>
                <w:szCs w:val="16"/>
              </w:rPr>
              <w:t>Агента</w:t>
            </w:r>
            <w:r>
              <w:rPr>
                <w:rFonts w:ascii="Times Armenian" w:hAnsi="Times Armenian" w:cs="Calibri"/>
                <w:sz w:val="16"/>
                <w:szCs w:val="16"/>
              </w:rPr>
              <w:t>.</w:t>
            </w:r>
          </w:p>
        </w:tc>
      </w:tr>
      <w:tr w:rsidR="003B634D" w14:paraId="1A305E81" w14:textId="77777777" w:rsidTr="003B634D">
        <w:trPr>
          <w:trHeight w:val="255"/>
        </w:trPr>
        <w:tc>
          <w:tcPr>
            <w:tcW w:w="8580" w:type="dxa"/>
            <w:tcBorders>
              <w:top w:val="nil"/>
              <w:left w:val="nil"/>
              <w:bottom w:val="nil"/>
              <w:right w:val="nil"/>
            </w:tcBorders>
            <w:vAlign w:val="center"/>
            <w:hideMark/>
          </w:tcPr>
          <w:p w14:paraId="235BF771" w14:textId="77777777" w:rsidR="003B634D" w:rsidRDefault="003B634D">
            <w:pPr>
              <w:rPr>
                <w:rFonts w:ascii="Times Armenian" w:hAnsi="Times Armenian" w:cs="Calibri"/>
                <w:sz w:val="16"/>
                <w:szCs w:val="16"/>
              </w:rPr>
            </w:pPr>
            <w:r>
              <w:rPr>
                <w:rFonts w:ascii="Times Armenian" w:hAnsi="Times Armenian" w:cs="Calibri"/>
                <w:sz w:val="16"/>
                <w:szCs w:val="16"/>
              </w:rPr>
              <w:t xml:space="preserve">* </w:t>
            </w:r>
            <w:r>
              <w:rPr>
                <w:rFonts w:ascii="Cambria" w:hAnsi="Cambria" w:cs="Cambria"/>
                <w:sz w:val="16"/>
                <w:szCs w:val="16"/>
              </w:rPr>
              <w:t>Услуги</w:t>
            </w:r>
            <w:r>
              <w:rPr>
                <w:rFonts w:ascii="Times Armenian" w:hAnsi="Times Armenian" w:cs="Calibri"/>
                <w:sz w:val="16"/>
                <w:szCs w:val="16"/>
              </w:rPr>
              <w:t xml:space="preserve"> </w:t>
            </w:r>
            <w:r>
              <w:rPr>
                <w:rFonts w:ascii="Cambria" w:hAnsi="Cambria" w:cs="Cambria"/>
                <w:sz w:val="16"/>
                <w:szCs w:val="16"/>
              </w:rPr>
              <w:t>должны</w:t>
            </w:r>
            <w:r>
              <w:rPr>
                <w:rFonts w:ascii="Times Armenian" w:hAnsi="Times Armenian" w:cs="Calibri"/>
                <w:sz w:val="16"/>
                <w:szCs w:val="16"/>
              </w:rPr>
              <w:t xml:space="preserve"> </w:t>
            </w:r>
            <w:r>
              <w:rPr>
                <w:rFonts w:ascii="Cambria" w:hAnsi="Cambria" w:cs="Cambria"/>
                <w:sz w:val="16"/>
                <w:szCs w:val="16"/>
              </w:rPr>
              <w:t>быть</w:t>
            </w:r>
            <w:r>
              <w:rPr>
                <w:rFonts w:ascii="Times Armenian" w:hAnsi="Times Armenian" w:cs="Calibri"/>
                <w:sz w:val="16"/>
                <w:szCs w:val="16"/>
              </w:rPr>
              <w:t xml:space="preserve"> </w:t>
            </w:r>
            <w:r>
              <w:rPr>
                <w:rFonts w:ascii="Cambria" w:hAnsi="Cambria" w:cs="Cambria"/>
                <w:sz w:val="16"/>
                <w:szCs w:val="16"/>
              </w:rPr>
              <w:t>предоставлены</w:t>
            </w:r>
            <w:r>
              <w:rPr>
                <w:rFonts w:ascii="Times Armenian" w:hAnsi="Times Armenian" w:cs="Calibri"/>
                <w:sz w:val="16"/>
                <w:szCs w:val="16"/>
              </w:rPr>
              <w:t xml:space="preserve"> </w:t>
            </w:r>
            <w:r>
              <w:rPr>
                <w:rFonts w:ascii="Cambria" w:hAnsi="Cambria" w:cs="Cambria"/>
                <w:sz w:val="16"/>
                <w:szCs w:val="16"/>
              </w:rPr>
              <w:t>в</w:t>
            </w:r>
            <w:r>
              <w:rPr>
                <w:rFonts w:ascii="Times Armenian" w:hAnsi="Times Armenian" w:cs="Calibri"/>
                <w:sz w:val="16"/>
                <w:szCs w:val="16"/>
              </w:rPr>
              <w:t xml:space="preserve"> </w:t>
            </w:r>
            <w:r>
              <w:rPr>
                <w:rFonts w:ascii="Cambria" w:hAnsi="Cambria" w:cs="Cambria"/>
                <w:sz w:val="16"/>
                <w:szCs w:val="16"/>
              </w:rPr>
              <w:t>Ереване</w:t>
            </w:r>
            <w:r>
              <w:rPr>
                <w:rFonts w:ascii="Times Armenian" w:hAnsi="Times Armenian" w:cs="Calibri"/>
                <w:sz w:val="16"/>
                <w:szCs w:val="16"/>
              </w:rPr>
              <w:t>.</w:t>
            </w:r>
          </w:p>
        </w:tc>
      </w:tr>
      <w:tr w:rsidR="003B634D" w14:paraId="1F270773" w14:textId="77777777" w:rsidTr="003B634D">
        <w:trPr>
          <w:trHeight w:val="570"/>
        </w:trPr>
        <w:tc>
          <w:tcPr>
            <w:tcW w:w="8580" w:type="dxa"/>
            <w:tcBorders>
              <w:top w:val="nil"/>
              <w:left w:val="nil"/>
              <w:bottom w:val="nil"/>
              <w:right w:val="nil"/>
            </w:tcBorders>
            <w:vAlign w:val="center"/>
            <w:hideMark/>
          </w:tcPr>
          <w:p w14:paraId="4CA63408" w14:textId="77777777" w:rsidR="003B634D" w:rsidRDefault="003B634D">
            <w:pPr>
              <w:rPr>
                <w:rFonts w:ascii="Times Armenian" w:hAnsi="Times Armenian" w:cs="Calibri"/>
                <w:sz w:val="16"/>
                <w:szCs w:val="16"/>
              </w:rPr>
            </w:pPr>
            <w:r>
              <w:rPr>
                <w:rFonts w:ascii="Times Armenian" w:hAnsi="Times Armenian" w:cs="Calibri"/>
                <w:sz w:val="16"/>
                <w:szCs w:val="16"/>
              </w:rPr>
              <w:t xml:space="preserve">* </w:t>
            </w:r>
            <w:r>
              <w:rPr>
                <w:rFonts w:ascii="Cambria" w:hAnsi="Cambria" w:cs="Cambria"/>
                <w:sz w:val="16"/>
                <w:szCs w:val="16"/>
              </w:rPr>
              <w:t>Услуги</w:t>
            </w:r>
            <w:r>
              <w:rPr>
                <w:rFonts w:ascii="Times Armenian" w:hAnsi="Times Armenian" w:cs="Calibri"/>
                <w:sz w:val="16"/>
                <w:szCs w:val="16"/>
              </w:rPr>
              <w:t xml:space="preserve"> </w:t>
            </w:r>
            <w:r>
              <w:rPr>
                <w:rFonts w:ascii="Cambria" w:hAnsi="Cambria" w:cs="Cambria"/>
                <w:sz w:val="16"/>
                <w:szCs w:val="16"/>
              </w:rPr>
              <w:t>должны</w:t>
            </w:r>
            <w:r>
              <w:rPr>
                <w:rFonts w:ascii="Times Armenian" w:hAnsi="Times Armenian" w:cs="Calibri"/>
                <w:sz w:val="16"/>
                <w:szCs w:val="16"/>
              </w:rPr>
              <w:t xml:space="preserve"> </w:t>
            </w:r>
            <w:r>
              <w:rPr>
                <w:rFonts w:ascii="Cambria" w:hAnsi="Cambria" w:cs="Cambria"/>
                <w:sz w:val="16"/>
                <w:szCs w:val="16"/>
              </w:rPr>
              <w:t>предоставляться</w:t>
            </w:r>
            <w:r>
              <w:rPr>
                <w:rFonts w:ascii="Times Armenian" w:hAnsi="Times Armenian" w:cs="Calibri"/>
                <w:sz w:val="16"/>
                <w:szCs w:val="16"/>
              </w:rPr>
              <w:t xml:space="preserve"> </w:t>
            </w:r>
            <w:r>
              <w:rPr>
                <w:rFonts w:ascii="Cambria" w:hAnsi="Cambria" w:cs="Cambria"/>
                <w:sz w:val="16"/>
                <w:szCs w:val="16"/>
              </w:rPr>
              <w:t>транспортным</w:t>
            </w:r>
            <w:r>
              <w:rPr>
                <w:rFonts w:ascii="Times Armenian" w:hAnsi="Times Armenian" w:cs="Calibri"/>
                <w:sz w:val="16"/>
                <w:szCs w:val="16"/>
              </w:rPr>
              <w:t xml:space="preserve"> </w:t>
            </w:r>
            <w:r>
              <w:rPr>
                <w:rFonts w:ascii="Cambria" w:hAnsi="Cambria" w:cs="Cambria"/>
                <w:sz w:val="16"/>
                <w:szCs w:val="16"/>
              </w:rPr>
              <w:t>средством</w:t>
            </w:r>
            <w:r>
              <w:rPr>
                <w:rFonts w:ascii="Times Armenian" w:hAnsi="Times Armenian" w:cs="Calibri"/>
                <w:sz w:val="16"/>
                <w:szCs w:val="16"/>
              </w:rPr>
              <w:t xml:space="preserve"> </w:t>
            </w:r>
            <w:r>
              <w:rPr>
                <w:rFonts w:ascii="Cambria" w:hAnsi="Cambria" w:cs="Cambria"/>
                <w:sz w:val="16"/>
                <w:szCs w:val="16"/>
              </w:rPr>
              <w:t>Клиента</w:t>
            </w:r>
            <w:r>
              <w:rPr>
                <w:rFonts w:ascii="Times Armenian" w:hAnsi="Times Armenian" w:cs="Calibri"/>
                <w:sz w:val="16"/>
                <w:szCs w:val="16"/>
              </w:rPr>
              <w:t xml:space="preserve"> </w:t>
            </w:r>
            <w:r>
              <w:rPr>
                <w:rFonts w:ascii="Cambria" w:hAnsi="Cambria" w:cs="Cambria"/>
                <w:sz w:val="16"/>
                <w:szCs w:val="16"/>
              </w:rPr>
              <w:t>в</w:t>
            </w:r>
            <w:r>
              <w:rPr>
                <w:rFonts w:ascii="Times Armenian" w:hAnsi="Times Armenian" w:cs="Calibri"/>
                <w:sz w:val="16"/>
                <w:szCs w:val="16"/>
              </w:rPr>
              <w:t xml:space="preserve"> </w:t>
            </w:r>
            <w:r>
              <w:rPr>
                <w:rFonts w:ascii="Cambria" w:hAnsi="Cambria" w:cs="Cambria"/>
                <w:sz w:val="16"/>
                <w:szCs w:val="16"/>
              </w:rPr>
              <w:t>течение</w:t>
            </w:r>
            <w:r>
              <w:rPr>
                <w:rFonts w:ascii="Times Armenian" w:hAnsi="Times Armenian" w:cs="Calibri"/>
                <w:sz w:val="16"/>
                <w:szCs w:val="16"/>
              </w:rPr>
              <w:t xml:space="preserve"> </w:t>
            </w:r>
            <w:r>
              <w:rPr>
                <w:rFonts w:ascii="Cambria" w:hAnsi="Cambria" w:cs="Cambria"/>
                <w:sz w:val="16"/>
                <w:szCs w:val="16"/>
              </w:rPr>
              <w:t>максимум</w:t>
            </w:r>
            <w:r>
              <w:rPr>
                <w:rFonts w:ascii="Times Armenian" w:hAnsi="Times Armenian" w:cs="Calibri"/>
                <w:sz w:val="16"/>
                <w:szCs w:val="16"/>
              </w:rPr>
              <w:t xml:space="preserve"> </w:t>
            </w:r>
            <w:r>
              <w:rPr>
                <w:rFonts w:ascii="Cambria" w:hAnsi="Cambria" w:cs="Cambria"/>
                <w:sz w:val="16"/>
                <w:szCs w:val="16"/>
              </w:rPr>
              <w:t>трех</w:t>
            </w:r>
            <w:r>
              <w:rPr>
                <w:rFonts w:ascii="Times Armenian" w:hAnsi="Times Armenian" w:cs="Calibri"/>
                <w:sz w:val="16"/>
                <w:szCs w:val="16"/>
              </w:rPr>
              <w:t xml:space="preserve"> </w:t>
            </w:r>
            <w:r>
              <w:rPr>
                <w:rFonts w:ascii="Cambria" w:hAnsi="Cambria" w:cs="Cambria"/>
                <w:sz w:val="16"/>
                <w:szCs w:val="16"/>
              </w:rPr>
              <w:t>рабочих</w:t>
            </w:r>
            <w:r>
              <w:rPr>
                <w:rFonts w:ascii="Times Armenian" w:hAnsi="Times Armenian" w:cs="Calibri"/>
                <w:sz w:val="16"/>
                <w:szCs w:val="16"/>
              </w:rPr>
              <w:t xml:space="preserve"> </w:t>
            </w:r>
            <w:r>
              <w:rPr>
                <w:rFonts w:ascii="Cambria" w:hAnsi="Cambria" w:cs="Cambria"/>
                <w:sz w:val="16"/>
                <w:szCs w:val="16"/>
              </w:rPr>
              <w:t>дней</w:t>
            </w:r>
            <w:r>
              <w:rPr>
                <w:rFonts w:ascii="Times Armenian" w:hAnsi="Times Armenian" w:cs="Calibri"/>
                <w:sz w:val="16"/>
                <w:szCs w:val="16"/>
              </w:rPr>
              <w:t xml:space="preserve"> </w:t>
            </w:r>
            <w:r>
              <w:rPr>
                <w:rFonts w:ascii="Cambria" w:hAnsi="Cambria" w:cs="Cambria"/>
                <w:sz w:val="16"/>
                <w:szCs w:val="16"/>
              </w:rPr>
              <w:t>с</w:t>
            </w:r>
            <w:r>
              <w:rPr>
                <w:rFonts w:ascii="Times Armenian" w:hAnsi="Times Armenian" w:cs="Calibri"/>
                <w:sz w:val="16"/>
                <w:szCs w:val="16"/>
              </w:rPr>
              <w:t xml:space="preserve"> </w:t>
            </w:r>
            <w:r>
              <w:rPr>
                <w:rFonts w:ascii="Cambria" w:hAnsi="Cambria" w:cs="Cambria"/>
                <w:sz w:val="16"/>
                <w:szCs w:val="16"/>
              </w:rPr>
              <w:t>даты</w:t>
            </w:r>
            <w:r>
              <w:rPr>
                <w:rFonts w:ascii="Times Armenian" w:hAnsi="Times Armenian" w:cs="Calibri"/>
                <w:sz w:val="16"/>
                <w:szCs w:val="16"/>
              </w:rPr>
              <w:t xml:space="preserve"> </w:t>
            </w:r>
            <w:r>
              <w:rPr>
                <w:rFonts w:ascii="Cambria" w:hAnsi="Cambria" w:cs="Cambria"/>
                <w:sz w:val="16"/>
                <w:szCs w:val="16"/>
              </w:rPr>
              <w:t>регистрации</w:t>
            </w:r>
            <w:r>
              <w:rPr>
                <w:rFonts w:ascii="Times Armenian" w:hAnsi="Times Armenian" w:cs="Calibri"/>
                <w:sz w:val="16"/>
                <w:szCs w:val="16"/>
              </w:rPr>
              <w:t xml:space="preserve"> </w:t>
            </w:r>
            <w:r>
              <w:rPr>
                <w:rFonts w:ascii="Cambria" w:hAnsi="Cambria" w:cs="Cambria"/>
                <w:sz w:val="16"/>
                <w:szCs w:val="16"/>
              </w:rPr>
              <w:t>на</w:t>
            </w:r>
            <w:r>
              <w:rPr>
                <w:rFonts w:ascii="Times Armenian" w:hAnsi="Times Armenian" w:cs="Calibri"/>
                <w:sz w:val="16"/>
                <w:szCs w:val="16"/>
              </w:rPr>
              <w:t xml:space="preserve"> </w:t>
            </w:r>
            <w:r>
              <w:rPr>
                <w:rFonts w:ascii="Cambria" w:hAnsi="Cambria" w:cs="Cambria"/>
                <w:sz w:val="16"/>
                <w:szCs w:val="16"/>
              </w:rPr>
              <w:t>Сервисной</w:t>
            </w:r>
            <w:r>
              <w:rPr>
                <w:rFonts w:ascii="Times Armenian" w:hAnsi="Times Armenian" w:cs="Calibri"/>
                <w:sz w:val="16"/>
                <w:szCs w:val="16"/>
              </w:rPr>
              <w:t xml:space="preserve"> </w:t>
            </w:r>
            <w:r>
              <w:rPr>
                <w:rFonts w:ascii="Cambria" w:hAnsi="Cambria" w:cs="Cambria"/>
                <w:sz w:val="16"/>
                <w:szCs w:val="16"/>
              </w:rPr>
              <w:t>станции</w:t>
            </w:r>
            <w:r>
              <w:rPr>
                <w:rFonts w:ascii="Times Armenian" w:hAnsi="Times Armenian" w:cs="Calibri"/>
                <w:sz w:val="16"/>
                <w:szCs w:val="16"/>
              </w:rPr>
              <w:t xml:space="preserve"> </w:t>
            </w:r>
            <w:r>
              <w:rPr>
                <w:rFonts w:ascii="Cambria" w:hAnsi="Cambria" w:cs="Cambria"/>
                <w:sz w:val="16"/>
                <w:szCs w:val="16"/>
              </w:rPr>
              <w:t>Исполнителя</w:t>
            </w:r>
            <w:r>
              <w:rPr>
                <w:rFonts w:ascii="Times Armenian" w:hAnsi="Times Armenian" w:cs="Calibri"/>
                <w:sz w:val="16"/>
                <w:szCs w:val="16"/>
              </w:rPr>
              <w:t xml:space="preserve"> </w:t>
            </w:r>
            <w:r>
              <w:rPr>
                <w:rFonts w:ascii="Cambria" w:hAnsi="Cambria" w:cs="Cambria"/>
                <w:sz w:val="16"/>
                <w:szCs w:val="16"/>
              </w:rPr>
              <w:t>в</w:t>
            </w:r>
            <w:r>
              <w:rPr>
                <w:rFonts w:ascii="Times Armenian" w:hAnsi="Times Armenian" w:cs="Calibri"/>
                <w:sz w:val="16"/>
                <w:szCs w:val="16"/>
              </w:rPr>
              <w:t xml:space="preserve"> </w:t>
            </w:r>
            <w:r>
              <w:rPr>
                <w:rFonts w:ascii="Cambria" w:hAnsi="Cambria" w:cs="Cambria"/>
                <w:sz w:val="16"/>
                <w:szCs w:val="16"/>
              </w:rPr>
              <w:t>случае</w:t>
            </w:r>
            <w:r>
              <w:rPr>
                <w:rFonts w:ascii="Times Armenian" w:hAnsi="Times Armenian" w:cs="Calibri"/>
                <w:sz w:val="16"/>
                <w:szCs w:val="16"/>
              </w:rPr>
              <w:t xml:space="preserve"> </w:t>
            </w:r>
            <w:r>
              <w:rPr>
                <w:rFonts w:ascii="Cambria" w:hAnsi="Cambria" w:cs="Cambria"/>
                <w:sz w:val="16"/>
                <w:szCs w:val="16"/>
              </w:rPr>
              <w:t>замены</w:t>
            </w:r>
            <w:r>
              <w:rPr>
                <w:rFonts w:ascii="Times Armenian" w:hAnsi="Times Armenian" w:cs="Calibri"/>
                <w:sz w:val="16"/>
                <w:szCs w:val="16"/>
              </w:rPr>
              <w:t xml:space="preserve"> </w:t>
            </w:r>
            <w:r>
              <w:rPr>
                <w:rFonts w:ascii="Cambria" w:hAnsi="Cambria" w:cs="Cambria"/>
                <w:sz w:val="16"/>
                <w:szCs w:val="16"/>
              </w:rPr>
              <w:t>запасных</w:t>
            </w:r>
            <w:r>
              <w:rPr>
                <w:rFonts w:ascii="Times Armenian" w:hAnsi="Times Armenian" w:cs="Calibri"/>
                <w:sz w:val="16"/>
                <w:szCs w:val="16"/>
              </w:rPr>
              <w:t xml:space="preserve"> </w:t>
            </w:r>
            <w:r>
              <w:rPr>
                <w:rFonts w:ascii="Cambria" w:hAnsi="Cambria" w:cs="Cambria"/>
                <w:sz w:val="16"/>
                <w:szCs w:val="16"/>
              </w:rPr>
              <w:t>частей</w:t>
            </w:r>
            <w:r>
              <w:rPr>
                <w:rFonts w:ascii="Times Armenian" w:hAnsi="Times Armenian" w:cs="Calibri"/>
                <w:sz w:val="16"/>
                <w:szCs w:val="16"/>
              </w:rPr>
              <w:t xml:space="preserve"> </w:t>
            </w:r>
            <w:r>
              <w:rPr>
                <w:rFonts w:ascii="Cambria" w:hAnsi="Cambria" w:cs="Cambria"/>
                <w:sz w:val="16"/>
                <w:szCs w:val="16"/>
              </w:rPr>
              <w:t>и</w:t>
            </w:r>
            <w:r>
              <w:rPr>
                <w:rFonts w:ascii="Times Armenian" w:hAnsi="Times Armenian" w:cs="Calibri"/>
                <w:sz w:val="16"/>
                <w:szCs w:val="16"/>
              </w:rPr>
              <w:t xml:space="preserve"> </w:t>
            </w:r>
            <w:r>
              <w:rPr>
                <w:rFonts w:ascii="Cambria" w:hAnsi="Cambria" w:cs="Cambria"/>
                <w:sz w:val="16"/>
                <w:szCs w:val="16"/>
              </w:rPr>
              <w:t>в</w:t>
            </w:r>
            <w:r>
              <w:rPr>
                <w:rFonts w:ascii="Times Armenian" w:hAnsi="Times Armenian" w:cs="Calibri"/>
                <w:sz w:val="16"/>
                <w:szCs w:val="16"/>
              </w:rPr>
              <w:t xml:space="preserve"> </w:t>
            </w:r>
            <w:r>
              <w:rPr>
                <w:rFonts w:ascii="Cambria" w:hAnsi="Cambria" w:cs="Cambria"/>
                <w:sz w:val="16"/>
                <w:szCs w:val="16"/>
              </w:rPr>
              <w:t>течение</w:t>
            </w:r>
            <w:r>
              <w:rPr>
                <w:rFonts w:ascii="Times Armenian" w:hAnsi="Times Armenian" w:cs="Calibri"/>
                <w:sz w:val="16"/>
                <w:szCs w:val="16"/>
              </w:rPr>
              <w:t xml:space="preserve"> </w:t>
            </w:r>
            <w:r>
              <w:rPr>
                <w:rFonts w:ascii="Cambria" w:hAnsi="Cambria" w:cs="Cambria"/>
                <w:sz w:val="16"/>
                <w:szCs w:val="16"/>
              </w:rPr>
              <w:t>максимум</w:t>
            </w:r>
            <w:r>
              <w:rPr>
                <w:rFonts w:ascii="Times Armenian" w:hAnsi="Times Armenian" w:cs="Calibri"/>
                <w:sz w:val="16"/>
                <w:szCs w:val="16"/>
              </w:rPr>
              <w:t xml:space="preserve"> </w:t>
            </w:r>
            <w:r>
              <w:rPr>
                <w:rFonts w:ascii="Cambria" w:hAnsi="Cambria" w:cs="Cambria"/>
                <w:sz w:val="16"/>
                <w:szCs w:val="16"/>
              </w:rPr>
              <w:t>пяти</w:t>
            </w:r>
            <w:r>
              <w:rPr>
                <w:rFonts w:ascii="Times Armenian" w:hAnsi="Times Armenian" w:cs="Calibri"/>
                <w:sz w:val="16"/>
                <w:szCs w:val="16"/>
              </w:rPr>
              <w:t xml:space="preserve"> </w:t>
            </w:r>
            <w:r>
              <w:rPr>
                <w:rFonts w:ascii="Cambria" w:hAnsi="Cambria" w:cs="Cambria"/>
                <w:sz w:val="16"/>
                <w:szCs w:val="16"/>
              </w:rPr>
              <w:t>рабочих</w:t>
            </w:r>
            <w:r>
              <w:rPr>
                <w:rFonts w:ascii="Times Armenian" w:hAnsi="Times Armenian" w:cs="Calibri"/>
                <w:sz w:val="16"/>
                <w:szCs w:val="16"/>
              </w:rPr>
              <w:t xml:space="preserve"> </w:t>
            </w:r>
            <w:r>
              <w:rPr>
                <w:rFonts w:ascii="Cambria" w:hAnsi="Cambria" w:cs="Cambria"/>
                <w:sz w:val="16"/>
                <w:szCs w:val="16"/>
              </w:rPr>
              <w:t>дней</w:t>
            </w:r>
            <w:r>
              <w:rPr>
                <w:rFonts w:ascii="Times Armenian" w:hAnsi="Times Armenian" w:cs="Calibri"/>
                <w:sz w:val="16"/>
                <w:szCs w:val="16"/>
              </w:rPr>
              <w:t xml:space="preserve"> </w:t>
            </w:r>
            <w:r>
              <w:rPr>
                <w:rFonts w:ascii="Cambria" w:hAnsi="Cambria" w:cs="Cambria"/>
                <w:sz w:val="16"/>
                <w:szCs w:val="16"/>
              </w:rPr>
              <w:t>в</w:t>
            </w:r>
            <w:r>
              <w:rPr>
                <w:rFonts w:ascii="Times Armenian" w:hAnsi="Times Armenian" w:cs="Calibri"/>
                <w:sz w:val="16"/>
                <w:szCs w:val="16"/>
              </w:rPr>
              <w:t xml:space="preserve"> </w:t>
            </w:r>
            <w:r>
              <w:rPr>
                <w:rFonts w:ascii="Cambria" w:hAnsi="Cambria" w:cs="Cambria"/>
                <w:sz w:val="16"/>
                <w:szCs w:val="16"/>
              </w:rPr>
              <w:t>случае</w:t>
            </w:r>
            <w:r>
              <w:rPr>
                <w:rFonts w:ascii="Times Armenian" w:hAnsi="Times Armenian" w:cs="Calibri"/>
                <w:sz w:val="16"/>
                <w:szCs w:val="16"/>
              </w:rPr>
              <w:t xml:space="preserve"> </w:t>
            </w:r>
            <w:r>
              <w:rPr>
                <w:rFonts w:ascii="Cambria" w:hAnsi="Cambria" w:cs="Cambria"/>
                <w:sz w:val="16"/>
                <w:szCs w:val="16"/>
              </w:rPr>
              <w:t>замены</w:t>
            </w:r>
            <w:r>
              <w:rPr>
                <w:rFonts w:ascii="Times Armenian" w:hAnsi="Times Armenian" w:cs="Calibri"/>
                <w:sz w:val="16"/>
                <w:szCs w:val="16"/>
              </w:rPr>
              <w:t xml:space="preserve"> </w:t>
            </w:r>
            <w:r>
              <w:rPr>
                <w:rFonts w:ascii="Cambria" w:hAnsi="Cambria" w:cs="Cambria"/>
                <w:sz w:val="16"/>
                <w:szCs w:val="16"/>
              </w:rPr>
              <w:t>запасных</w:t>
            </w:r>
            <w:r>
              <w:rPr>
                <w:rFonts w:ascii="Times Armenian" w:hAnsi="Times Armenian" w:cs="Calibri"/>
                <w:sz w:val="16"/>
                <w:szCs w:val="16"/>
              </w:rPr>
              <w:t xml:space="preserve"> </w:t>
            </w:r>
            <w:r>
              <w:rPr>
                <w:rFonts w:ascii="Cambria" w:hAnsi="Cambria" w:cs="Cambria"/>
                <w:sz w:val="16"/>
                <w:szCs w:val="16"/>
              </w:rPr>
              <w:t>частей</w:t>
            </w:r>
            <w:r>
              <w:rPr>
                <w:rFonts w:ascii="Times Armenian" w:hAnsi="Times Armenian" w:cs="Calibri"/>
                <w:sz w:val="16"/>
                <w:szCs w:val="16"/>
              </w:rPr>
              <w:t>.</w:t>
            </w:r>
          </w:p>
        </w:tc>
      </w:tr>
      <w:tr w:rsidR="003B634D" w14:paraId="69FCEAB5" w14:textId="77777777" w:rsidTr="003B634D">
        <w:trPr>
          <w:trHeight w:val="480"/>
        </w:trPr>
        <w:tc>
          <w:tcPr>
            <w:tcW w:w="8580" w:type="dxa"/>
            <w:tcBorders>
              <w:top w:val="nil"/>
              <w:left w:val="nil"/>
              <w:bottom w:val="nil"/>
              <w:right w:val="nil"/>
            </w:tcBorders>
            <w:vAlign w:val="center"/>
            <w:hideMark/>
          </w:tcPr>
          <w:p w14:paraId="375599E0" w14:textId="77777777" w:rsidR="003B634D" w:rsidRDefault="003B634D">
            <w:pPr>
              <w:rPr>
                <w:rFonts w:ascii="Times Armenian" w:hAnsi="Times Armenian" w:cs="Calibri"/>
                <w:sz w:val="16"/>
                <w:szCs w:val="16"/>
              </w:rPr>
            </w:pPr>
            <w:r>
              <w:rPr>
                <w:rFonts w:ascii="Times Armenian" w:hAnsi="Times Armenian" w:cs="Calibri"/>
                <w:sz w:val="16"/>
                <w:szCs w:val="16"/>
              </w:rPr>
              <w:t xml:space="preserve">* </w:t>
            </w:r>
            <w:r>
              <w:rPr>
                <w:rFonts w:ascii="Cambria" w:hAnsi="Cambria" w:cs="Cambria"/>
                <w:sz w:val="16"/>
                <w:szCs w:val="16"/>
              </w:rPr>
              <w:t>Исполнитель</w:t>
            </w:r>
            <w:r>
              <w:rPr>
                <w:rFonts w:ascii="Times Armenian" w:hAnsi="Times Armenian" w:cs="Calibri"/>
                <w:sz w:val="16"/>
                <w:szCs w:val="16"/>
              </w:rPr>
              <w:t xml:space="preserve"> </w:t>
            </w:r>
            <w:r>
              <w:rPr>
                <w:rFonts w:ascii="Cambria" w:hAnsi="Cambria" w:cs="Cambria"/>
                <w:sz w:val="16"/>
                <w:szCs w:val="16"/>
              </w:rPr>
              <w:t>обязан</w:t>
            </w:r>
            <w:r>
              <w:rPr>
                <w:rFonts w:ascii="Times Armenian" w:hAnsi="Times Armenian" w:cs="Calibri"/>
                <w:sz w:val="16"/>
                <w:szCs w:val="16"/>
              </w:rPr>
              <w:t xml:space="preserve"> </w:t>
            </w:r>
            <w:r>
              <w:rPr>
                <w:rFonts w:ascii="Cambria" w:hAnsi="Cambria" w:cs="Cambria"/>
                <w:sz w:val="16"/>
                <w:szCs w:val="16"/>
              </w:rPr>
              <w:t>использовать</w:t>
            </w:r>
            <w:r>
              <w:rPr>
                <w:rFonts w:ascii="Times Armenian" w:hAnsi="Times Armenian" w:cs="Calibri"/>
                <w:sz w:val="16"/>
                <w:szCs w:val="16"/>
              </w:rPr>
              <w:t xml:space="preserve"> </w:t>
            </w:r>
            <w:r>
              <w:rPr>
                <w:rFonts w:ascii="Cambria" w:hAnsi="Cambria" w:cs="Cambria"/>
                <w:sz w:val="16"/>
                <w:szCs w:val="16"/>
              </w:rPr>
              <w:t>запасные</w:t>
            </w:r>
            <w:r>
              <w:rPr>
                <w:rFonts w:ascii="Times Armenian" w:hAnsi="Times Armenian" w:cs="Calibri"/>
                <w:sz w:val="16"/>
                <w:szCs w:val="16"/>
              </w:rPr>
              <w:t xml:space="preserve"> </w:t>
            </w:r>
            <w:r>
              <w:rPr>
                <w:rFonts w:ascii="Cambria" w:hAnsi="Cambria" w:cs="Cambria"/>
                <w:sz w:val="16"/>
                <w:szCs w:val="16"/>
              </w:rPr>
              <w:t>части</w:t>
            </w:r>
            <w:r>
              <w:rPr>
                <w:rFonts w:ascii="Times Armenian" w:hAnsi="Times Armenian" w:cs="Calibri"/>
                <w:sz w:val="16"/>
                <w:szCs w:val="16"/>
              </w:rPr>
              <w:t xml:space="preserve"> </w:t>
            </w:r>
            <w:r>
              <w:rPr>
                <w:rFonts w:ascii="Cambria" w:hAnsi="Cambria" w:cs="Cambria"/>
                <w:sz w:val="16"/>
                <w:szCs w:val="16"/>
              </w:rPr>
              <w:t>и</w:t>
            </w:r>
            <w:r>
              <w:rPr>
                <w:rFonts w:ascii="Times Armenian" w:hAnsi="Times Armenian" w:cs="Calibri"/>
                <w:sz w:val="16"/>
                <w:szCs w:val="16"/>
              </w:rPr>
              <w:t xml:space="preserve"> </w:t>
            </w:r>
            <w:r>
              <w:rPr>
                <w:rFonts w:ascii="Cambria" w:hAnsi="Cambria" w:cs="Cambria"/>
                <w:sz w:val="16"/>
                <w:szCs w:val="16"/>
              </w:rPr>
              <w:t>смазочные</w:t>
            </w:r>
            <w:r>
              <w:rPr>
                <w:rFonts w:ascii="Times Armenian" w:hAnsi="Times Armenian" w:cs="Calibri"/>
                <w:sz w:val="16"/>
                <w:szCs w:val="16"/>
              </w:rPr>
              <w:t xml:space="preserve"> </w:t>
            </w:r>
            <w:r>
              <w:rPr>
                <w:rFonts w:ascii="Cambria" w:hAnsi="Cambria" w:cs="Cambria"/>
                <w:sz w:val="16"/>
                <w:szCs w:val="16"/>
              </w:rPr>
              <w:t>материалы</w:t>
            </w:r>
            <w:r>
              <w:rPr>
                <w:rFonts w:ascii="Times Armenian" w:hAnsi="Times Armenian" w:cs="Calibri"/>
                <w:sz w:val="16"/>
                <w:szCs w:val="16"/>
              </w:rPr>
              <w:t xml:space="preserve">, </w:t>
            </w:r>
            <w:r>
              <w:rPr>
                <w:rFonts w:ascii="Cambria" w:hAnsi="Cambria" w:cs="Cambria"/>
                <w:sz w:val="16"/>
                <w:szCs w:val="16"/>
              </w:rPr>
              <w:t>изготовленные</w:t>
            </w:r>
            <w:r>
              <w:rPr>
                <w:rFonts w:ascii="Times Armenian" w:hAnsi="Times Armenian" w:cs="Calibri"/>
                <w:sz w:val="16"/>
                <w:szCs w:val="16"/>
              </w:rPr>
              <w:t xml:space="preserve"> </w:t>
            </w:r>
            <w:r>
              <w:rPr>
                <w:rFonts w:ascii="Cambria" w:hAnsi="Cambria" w:cs="Cambria"/>
                <w:sz w:val="16"/>
                <w:szCs w:val="16"/>
              </w:rPr>
              <w:t>или</w:t>
            </w:r>
            <w:r>
              <w:rPr>
                <w:rFonts w:ascii="Times Armenian" w:hAnsi="Times Armenian" w:cs="Calibri"/>
                <w:sz w:val="16"/>
                <w:szCs w:val="16"/>
              </w:rPr>
              <w:t xml:space="preserve"> </w:t>
            </w:r>
            <w:r>
              <w:rPr>
                <w:rFonts w:ascii="Cambria" w:hAnsi="Cambria" w:cs="Cambria"/>
                <w:sz w:val="16"/>
                <w:szCs w:val="16"/>
              </w:rPr>
              <w:t>гарантированные</w:t>
            </w:r>
            <w:r>
              <w:rPr>
                <w:rFonts w:ascii="Times Armenian" w:hAnsi="Times Armenian" w:cs="Calibri"/>
                <w:sz w:val="16"/>
                <w:szCs w:val="16"/>
              </w:rPr>
              <w:t xml:space="preserve"> </w:t>
            </w:r>
            <w:r>
              <w:rPr>
                <w:rFonts w:ascii="Cambria" w:hAnsi="Cambria" w:cs="Cambria"/>
                <w:sz w:val="16"/>
                <w:szCs w:val="16"/>
              </w:rPr>
              <w:t>изготовителем</w:t>
            </w:r>
            <w:r>
              <w:rPr>
                <w:rFonts w:ascii="Times Armenian" w:hAnsi="Times Armenian" w:cs="Calibri"/>
                <w:sz w:val="16"/>
                <w:szCs w:val="16"/>
              </w:rPr>
              <w:t xml:space="preserve"> </w:t>
            </w:r>
            <w:r>
              <w:rPr>
                <w:rFonts w:ascii="Cambria" w:hAnsi="Cambria" w:cs="Cambria"/>
                <w:sz w:val="16"/>
                <w:szCs w:val="16"/>
              </w:rPr>
              <w:t>транспортного</w:t>
            </w:r>
            <w:r>
              <w:rPr>
                <w:rFonts w:ascii="Times Armenian" w:hAnsi="Times Armenian" w:cs="Calibri"/>
                <w:sz w:val="16"/>
                <w:szCs w:val="16"/>
              </w:rPr>
              <w:t xml:space="preserve"> </w:t>
            </w:r>
            <w:r>
              <w:rPr>
                <w:rFonts w:ascii="Cambria" w:hAnsi="Cambria" w:cs="Cambria"/>
                <w:sz w:val="16"/>
                <w:szCs w:val="16"/>
              </w:rPr>
              <w:t>средства</w:t>
            </w:r>
            <w:r>
              <w:rPr>
                <w:rFonts w:ascii="Times Armenian" w:hAnsi="Times Armenian" w:cs="Calibri"/>
                <w:sz w:val="16"/>
                <w:szCs w:val="16"/>
              </w:rPr>
              <w:t xml:space="preserve"> </w:t>
            </w:r>
            <w:r>
              <w:rPr>
                <w:rFonts w:ascii="Cambria" w:hAnsi="Cambria" w:cs="Cambria"/>
                <w:sz w:val="16"/>
                <w:szCs w:val="16"/>
              </w:rPr>
              <w:t>во</w:t>
            </w:r>
            <w:r>
              <w:rPr>
                <w:rFonts w:ascii="Times Armenian" w:hAnsi="Times Armenian" w:cs="Calibri"/>
                <w:sz w:val="16"/>
                <w:szCs w:val="16"/>
              </w:rPr>
              <w:t xml:space="preserve"> </w:t>
            </w:r>
            <w:r>
              <w:rPr>
                <w:rFonts w:ascii="Cambria" w:hAnsi="Cambria" w:cs="Cambria"/>
                <w:sz w:val="16"/>
                <w:szCs w:val="16"/>
              </w:rPr>
              <w:t>время</w:t>
            </w:r>
            <w:r>
              <w:rPr>
                <w:rFonts w:ascii="Times Armenian" w:hAnsi="Times Armenian" w:cs="Calibri"/>
                <w:sz w:val="16"/>
                <w:szCs w:val="16"/>
              </w:rPr>
              <w:t xml:space="preserve"> TS-2.</w:t>
            </w:r>
          </w:p>
        </w:tc>
      </w:tr>
      <w:tr w:rsidR="003B634D" w14:paraId="71BA9C6F" w14:textId="77777777" w:rsidTr="003B634D">
        <w:trPr>
          <w:trHeight w:val="300"/>
        </w:trPr>
        <w:tc>
          <w:tcPr>
            <w:tcW w:w="8580" w:type="dxa"/>
            <w:tcBorders>
              <w:top w:val="nil"/>
              <w:left w:val="nil"/>
              <w:bottom w:val="nil"/>
              <w:right w:val="nil"/>
            </w:tcBorders>
            <w:vAlign w:val="center"/>
            <w:hideMark/>
          </w:tcPr>
          <w:p w14:paraId="26C514C5" w14:textId="77777777" w:rsidR="003B634D" w:rsidRDefault="003B634D">
            <w:pPr>
              <w:rPr>
                <w:rFonts w:ascii="Times Armenian" w:hAnsi="Times Armenian" w:cs="Calibri"/>
                <w:sz w:val="16"/>
                <w:szCs w:val="16"/>
              </w:rPr>
            </w:pPr>
            <w:r>
              <w:rPr>
                <w:rFonts w:ascii="Times Armenian" w:hAnsi="Times Armenian" w:cs="Calibri"/>
                <w:sz w:val="16"/>
                <w:szCs w:val="16"/>
              </w:rPr>
              <w:t xml:space="preserve">* </w:t>
            </w:r>
            <w:r>
              <w:rPr>
                <w:rFonts w:ascii="Cambria" w:hAnsi="Cambria" w:cs="Cambria"/>
                <w:sz w:val="16"/>
                <w:szCs w:val="16"/>
              </w:rPr>
              <w:t>Станция</w:t>
            </w:r>
            <w:r>
              <w:rPr>
                <w:rFonts w:ascii="Times Armenian" w:hAnsi="Times Armenian" w:cs="Calibri"/>
                <w:sz w:val="16"/>
                <w:szCs w:val="16"/>
              </w:rPr>
              <w:t xml:space="preserve"> </w:t>
            </w:r>
            <w:r>
              <w:rPr>
                <w:rFonts w:ascii="Cambria" w:hAnsi="Cambria" w:cs="Cambria"/>
                <w:sz w:val="16"/>
                <w:szCs w:val="16"/>
              </w:rPr>
              <w:t>технического</w:t>
            </w:r>
            <w:r>
              <w:rPr>
                <w:rFonts w:ascii="Times Armenian" w:hAnsi="Times Armenian" w:cs="Calibri"/>
                <w:sz w:val="16"/>
                <w:szCs w:val="16"/>
              </w:rPr>
              <w:t xml:space="preserve"> </w:t>
            </w:r>
            <w:r>
              <w:rPr>
                <w:rFonts w:ascii="Cambria" w:hAnsi="Cambria" w:cs="Cambria"/>
                <w:sz w:val="16"/>
                <w:szCs w:val="16"/>
              </w:rPr>
              <w:t>обслуживания</w:t>
            </w:r>
            <w:r>
              <w:rPr>
                <w:rFonts w:ascii="Times Armenian" w:hAnsi="Times Armenian" w:cs="Calibri"/>
                <w:sz w:val="16"/>
                <w:szCs w:val="16"/>
              </w:rPr>
              <w:t xml:space="preserve"> </w:t>
            </w:r>
            <w:r>
              <w:rPr>
                <w:rFonts w:ascii="Cambria" w:hAnsi="Cambria" w:cs="Cambria"/>
                <w:sz w:val="16"/>
                <w:szCs w:val="16"/>
              </w:rPr>
              <w:t>должна</w:t>
            </w:r>
            <w:r>
              <w:rPr>
                <w:rFonts w:ascii="Times Armenian" w:hAnsi="Times Armenian" w:cs="Calibri"/>
                <w:sz w:val="16"/>
                <w:szCs w:val="16"/>
              </w:rPr>
              <w:t xml:space="preserve"> </w:t>
            </w:r>
            <w:r>
              <w:rPr>
                <w:rFonts w:ascii="Cambria" w:hAnsi="Cambria" w:cs="Cambria"/>
                <w:sz w:val="16"/>
                <w:szCs w:val="16"/>
              </w:rPr>
              <w:t>иметь</w:t>
            </w:r>
            <w:r>
              <w:rPr>
                <w:rFonts w:ascii="Times Armenian" w:hAnsi="Times Armenian" w:cs="Calibri"/>
                <w:sz w:val="16"/>
                <w:szCs w:val="16"/>
              </w:rPr>
              <w:t xml:space="preserve"> </w:t>
            </w:r>
            <w:r>
              <w:rPr>
                <w:rFonts w:ascii="Cambria" w:hAnsi="Cambria" w:cs="Cambria"/>
                <w:sz w:val="16"/>
                <w:szCs w:val="16"/>
              </w:rPr>
              <w:t>следующие</w:t>
            </w:r>
            <w:r>
              <w:rPr>
                <w:rFonts w:ascii="Times Armenian" w:hAnsi="Times Armenian" w:cs="Calibri"/>
                <w:sz w:val="16"/>
                <w:szCs w:val="16"/>
              </w:rPr>
              <w:t xml:space="preserve"> </w:t>
            </w:r>
            <w:r>
              <w:rPr>
                <w:rFonts w:ascii="Cambria" w:hAnsi="Cambria" w:cs="Cambria"/>
                <w:sz w:val="16"/>
                <w:szCs w:val="16"/>
              </w:rPr>
              <w:t>минимальные</w:t>
            </w:r>
            <w:r>
              <w:rPr>
                <w:rFonts w:ascii="Times Armenian" w:hAnsi="Times Armenian" w:cs="Calibri"/>
                <w:sz w:val="16"/>
                <w:szCs w:val="16"/>
              </w:rPr>
              <w:t xml:space="preserve"> </w:t>
            </w:r>
            <w:r>
              <w:rPr>
                <w:rFonts w:ascii="Cambria" w:hAnsi="Cambria" w:cs="Cambria"/>
                <w:sz w:val="16"/>
                <w:szCs w:val="16"/>
              </w:rPr>
              <w:t>требования</w:t>
            </w:r>
            <w:r>
              <w:rPr>
                <w:rFonts w:ascii="Times Armenian" w:hAnsi="Times Armenian" w:cs="Calibri"/>
                <w:sz w:val="16"/>
                <w:szCs w:val="16"/>
              </w:rPr>
              <w:t xml:space="preserve"> </w:t>
            </w:r>
            <w:r>
              <w:rPr>
                <w:rFonts w:ascii="Cambria" w:hAnsi="Cambria" w:cs="Cambria"/>
                <w:sz w:val="16"/>
                <w:szCs w:val="16"/>
              </w:rPr>
              <w:t>к</w:t>
            </w:r>
            <w:r>
              <w:rPr>
                <w:rFonts w:ascii="Times Armenian" w:hAnsi="Times Armenian" w:cs="Calibri"/>
                <w:sz w:val="16"/>
                <w:szCs w:val="16"/>
              </w:rPr>
              <w:t xml:space="preserve"> </w:t>
            </w:r>
            <w:r>
              <w:rPr>
                <w:rFonts w:ascii="Cambria" w:hAnsi="Cambria" w:cs="Cambria"/>
                <w:sz w:val="16"/>
                <w:szCs w:val="16"/>
              </w:rPr>
              <w:t>качеству</w:t>
            </w:r>
            <w:r>
              <w:rPr>
                <w:rFonts w:ascii="Times Armenian" w:hAnsi="Times Armenian" w:cs="Calibri"/>
                <w:sz w:val="16"/>
                <w:szCs w:val="16"/>
              </w:rPr>
              <w:t xml:space="preserve"> </w:t>
            </w:r>
            <w:r>
              <w:rPr>
                <w:rFonts w:ascii="Cambria" w:hAnsi="Cambria" w:cs="Cambria"/>
                <w:sz w:val="16"/>
                <w:szCs w:val="16"/>
              </w:rPr>
              <w:t>и</w:t>
            </w:r>
            <w:r>
              <w:rPr>
                <w:rFonts w:ascii="Times Armenian" w:hAnsi="Times Armenian" w:cs="Calibri"/>
                <w:sz w:val="16"/>
                <w:szCs w:val="16"/>
              </w:rPr>
              <w:t xml:space="preserve"> </w:t>
            </w:r>
            <w:r>
              <w:rPr>
                <w:rFonts w:ascii="Cambria" w:hAnsi="Cambria" w:cs="Cambria"/>
                <w:sz w:val="16"/>
                <w:szCs w:val="16"/>
              </w:rPr>
              <w:t>своевременному</w:t>
            </w:r>
            <w:r>
              <w:rPr>
                <w:rFonts w:ascii="Times Armenian" w:hAnsi="Times Armenian" w:cs="Calibri"/>
                <w:sz w:val="16"/>
                <w:szCs w:val="16"/>
              </w:rPr>
              <w:t xml:space="preserve"> </w:t>
            </w:r>
            <w:r>
              <w:rPr>
                <w:rFonts w:ascii="Cambria" w:hAnsi="Cambria" w:cs="Cambria"/>
                <w:sz w:val="16"/>
                <w:szCs w:val="16"/>
              </w:rPr>
              <w:t>обслуживанию</w:t>
            </w:r>
            <w:r>
              <w:rPr>
                <w:rFonts w:ascii="Times Armenian" w:hAnsi="Times Armenian" w:cs="Calibri"/>
                <w:sz w:val="16"/>
                <w:szCs w:val="16"/>
              </w:rPr>
              <w:t>.</w:t>
            </w:r>
          </w:p>
        </w:tc>
      </w:tr>
      <w:tr w:rsidR="003B634D" w14:paraId="4F0629C6" w14:textId="77777777" w:rsidTr="003B634D">
        <w:trPr>
          <w:trHeight w:val="300"/>
        </w:trPr>
        <w:tc>
          <w:tcPr>
            <w:tcW w:w="8580" w:type="dxa"/>
            <w:tcBorders>
              <w:top w:val="nil"/>
              <w:left w:val="nil"/>
              <w:bottom w:val="nil"/>
              <w:right w:val="nil"/>
            </w:tcBorders>
            <w:vAlign w:val="center"/>
            <w:hideMark/>
          </w:tcPr>
          <w:p w14:paraId="1F104A7C" w14:textId="77777777" w:rsidR="003B634D" w:rsidRDefault="003B634D">
            <w:pPr>
              <w:rPr>
                <w:rFonts w:ascii="Times Armenian" w:hAnsi="Times Armenian" w:cs="Calibri"/>
                <w:sz w:val="16"/>
                <w:szCs w:val="16"/>
              </w:rPr>
            </w:pPr>
            <w:r>
              <w:rPr>
                <w:rFonts w:ascii="Times Armenian" w:hAnsi="Times Armenian" w:cs="Calibri"/>
                <w:sz w:val="16"/>
                <w:szCs w:val="16"/>
              </w:rPr>
              <w:t xml:space="preserve">1. </w:t>
            </w:r>
            <w:r>
              <w:rPr>
                <w:rFonts w:ascii="Cambria" w:hAnsi="Cambria" w:cs="Cambria"/>
                <w:sz w:val="16"/>
                <w:szCs w:val="16"/>
              </w:rPr>
              <w:t>отапливаемый</w:t>
            </w:r>
            <w:r>
              <w:rPr>
                <w:rFonts w:ascii="Times Armenian" w:hAnsi="Times Armenian" w:cs="Calibri"/>
                <w:sz w:val="16"/>
                <w:szCs w:val="16"/>
              </w:rPr>
              <w:t xml:space="preserve"> </w:t>
            </w:r>
            <w:r>
              <w:rPr>
                <w:rFonts w:ascii="Cambria" w:hAnsi="Cambria" w:cs="Cambria"/>
                <w:sz w:val="16"/>
                <w:szCs w:val="16"/>
              </w:rPr>
              <w:t>бокс</w:t>
            </w:r>
            <w:r>
              <w:rPr>
                <w:rFonts w:ascii="Times Armenian" w:hAnsi="Times Armenian" w:cs="Calibri"/>
                <w:sz w:val="16"/>
                <w:szCs w:val="16"/>
              </w:rPr>
              <w:t xml:space="preserve"> </w:t>
            </w:r>
            <w:r>
              <w:rPr>
                <w:rFonts w:ascii="Cambria" w:hAnsi="Cambria" w:cs="Cambria"/>
                <w:sz w:val="16"/>
                <w:szCs w:val="16"/>
              </w:rPr>
              <w:t>с</w:t>
            </w:r>
            <w:r>
              <w:rPr>
                <w:rFonts w:ascii="Times Armenian" w:hAnsi="Times Armenian" w:cs="Calibri"/>
                <w:sz w:val="16"/>
                <w:szCs w:val="16"/>
              </w:rPr>
              <w:t xml:space="preserve"> </w:t>
            </w:r>
            <w:r>
              <w:rPr>
                <w:rFonts w:ascii="Cambria" w:hAnsi="Cambria" w:cs="Cambria"/>
                <w:sz w:val="16"/>
                <w:szCs w:val="16"/>
              </w:rPr>
              <w:t>возможностью</w:t>
            </w:r>
            <w:r>
              <w:rPr>
                <w:rFonts w:ascii="Times Armenian" w:hAnsi="Times Armenian" w:cs="Calibri"/>
                <w:sz w:val="16"/>
                <w:szCs w:val="16"/>
              </w:rPr>
              <w:t xml:space="preserve"> </w:t>
            </w:r>
            <w:r>
              <w:rPr>
                <w:rFonts w:ascii="Cambria" w:hAnsi="Cambria" w:cs="Cambria"/>
                <w:sz w:val="16"/>
                <w:szCs w:val="16"/>
              </w:rPr>
              <w:t>предоставления</w:t>
            </w:r>
            <w:r>
              <w:rPr>
                <w:rFonts w:ascii="Times Armenian" w:hAnsi="Times Armenian" w:cs="Calibri"/>
                <w:sz w:val="16"/>
                <w:szCs w:val="16"/>
              </w:rPr>
              <w:t xml:space="preserve"> </w:t>
            </w:r>
            <w:r>
              <w:rPr>
                <w:rFonts w:ascii="Cambria" w:hAnsi="Cambria" w:cs="Cambria"/>
                <w:sz w:val="16"/>
                <w:szCs w:val="16"/>
              </w:rPr>
              <w:t>услуг</w:t>
            </w:r>
            <w:r>
              <w:rPr>
                <w:rFonts w:ascii="Times Armenian" w:hAnsi="Times Armenian" w:cs="Calibri"/>
                <w:sz w:val="16"/>
                <w:szCs w:val="16"/>
              </w:rPr>
              <w:t xml:space="preserve">, </w:t>
            </w:r>
            <w:r>
              <w:rPr>
                <w:rFonts w:ascii="Cambria" w:hAnsi="Cambria" w:cs="Cambria"/>
                <w:sz w:val="16"/>
                <w:szCs w:val="16"/>
              </w:rPr>
              <w:t>указанных</w:t>
            </w:r>
            <w:r>
              <w:rPr>
                <w:rFonts w:ascii="Times Armenian" w:hAnsi="Times Armenian" w:cs="Calibri"/>
                <w:sz w:val="16"/>
                <w:szCs w:val="16"/>
              </w:rPr>
              <w:t xml:space="preserve"> </w:t>
            </w:r>
            <w:r>
              <w:rPr>
                <w:rFonts w:ascii="Cambria" w:hAnsi="Cambria" w:cs="Cambria"/>
                <w:sz w:val="16"/>
                <w:szCs w:val="16"/>
              </w:rPr>
              <w:t>на</w:t>
            </w:r>
            <w:r>
              <w:rPr>
                <w:rFonts w:ascii="Times Armenian" w:hAnsi="Times Armenian" w:cs="Calibri"/>
                <w:sz w:val="16"/>
                <w:szCs w:val="16"/>
              </w:rPr>
              <w:t xml:space="preserve"> </w:t>
            </w:r>
            <w:r>
              <w:rPr>
                <w:rFonts w:ascii="Cambria" w:hAnsi="Cambria" w:cs="Cambria"/>
                <w:sz w:val="16"/>
                <w:szCs w:val="16"/>
              </w:rPr>
              <w:t>кранах</w:t>
            </w:r>
            <w:r>
              <w:rPr>
                <w:rFonts w:ascii="Times Armenian" w:hAnsi="Times Armenian" w:cs="Calibri"/>
                <w:sz w:val="16"/>
                <w:szCs w:val="16"/>
              </w:rPr>
              <w:t>;</w:t>
            </w:r>
          </w:p>
        </w:tc>
      </w:tr>
      <w:tr w:rsidR="003B634D" w14:paraId="784ABB2D" w14:textId="77777777" w:rsidTr="003B634D">
        <w:trPr>
          <w:trHeight w:val="300"/>
        </w:trPr>
        <w:tc>
          <w:tcPr>
            <w:tcW w:w="8580" w:type="dxa"/>
            <w:tcBorders>
              <w:top w:val="nil"/>
              <w:left w:val="nil"/>
              <w:bottom w:val="nil"/>
              <w:right w:val="nil"/>
            </w:tcBorders>
            <w:vAlign w:val="center"/>
            <w:hideMark/>
          </w:tcPr>
          <w:p w14:paraId="3A7D69A5" w14:textId="77777777" w:rsidR="003B634D" w:rsidRDefault="003B634D">
            <w:pPr>
              <w:rPr>
                <w:rFonts w:ascii="Times Armenian" w:hAnsi="Times Armenian" w:cs="Calibri"/>
                <w:sz w:val="16"/>
                <w:szCs w:val="16"/>
              </w:rPr>
            </w:pPr>
            <w:r>
              <w:rPr>
                <w:rFonts w:ascii="Times Armenian" w:hAnsi="Times Armenian" w:cs="Calibri"/>
                <w:sz w:val="16"/>
                <w:szCs w:val="16"/>
              </w:rPr>
              <w:t xml:space="preserve">2. </w:t>
            </w:r>
            <w:r>
              <w:rPr>
                <w:rFonts w:ascii="Cambria" w:hAnsi="Cambria" w:cs="Cambria"/>
                <w:sz w:val="16"/>
                <w:szCs w:val="16"/>
              </w:rPr>
              <w:t>Стенд</w:t>
            </w:r>
            <w:r>
              <w:rPr>
                <w:rFonts w:ascii="Times Armenian" w:hAnsi="Times Armenian" w:cs="Calibri"/>
                <w:sz w:val="16"/>
                <w:szCs w:val="16"/>
              </w:rPr>
              <w:t xml:space="preserve"> </w:t>
            </w:r>
            <w:r>
              <w:rPr>
                <w:rFonts w:ascii="Cambria" w:hAnsi="Cambria" w:cs="Cambria"/>
                <w:sz w:val="16"/>
                <w:szCs w:val="16"/>
              </w:rPr>
              <w:t>для</w:t>
            </w:r>
            <w:r>
              <w:rPr>
                <w:rFonts w:ascii="Times Armenian" w:hAnsi="Times Armenian" w:cs="Calibri"/>
                <w:sz w:val="16"/>
                <w:szCs w:val="16"/>
              </w:rPr>
              <w:t xml:space="preserve"> </w:t>
            </w:r>
            <w:r>
              <w:rPr>
                <w:rFonts w:ascii="Cambria" w:hAnsi="Cambria" w:cs="Cambria"/>
                <w:sz w:val="16"/>
                <w:szCs w:val="16"/>
              </w:rPr>
              <w:t>демонтажа</w:t>
            </w:r>
            <w:r>
              <w:rPr>
                <w:rFonts w:ascii="Times Armenian" w:hAnsi="Times Armenian" w:cs="Calibri"/>
                <w:sz w:val="16"/>
                <w:szCs w:val="16"/>
              </w:rPr>
              <w:t xml:space="preserve">, </w:t>
            </w:r>
            <w:r>
              <w:rPr>
                <w:rFonts w:ascii="Cambria" w:hAnsi="Cambria" w:cs="Cambria"/>
                <w:sz w:val="16"/>
                <w:szCs w:val="16"/>
              </w:rPr>
              <w:t>сборки</w:t>
            </w:r>
            <w:r>
              <w:rPr>
                <w:rFonts w:ascii="Times Armenian" w:hAnsi="Times Armenian" w:cs="Calibri"/>
                <w:sz w:val="16"/>
                <w:szCs w:val="16"/>
              </w:rPr>
              <w:t xml:space="preserve"> </w:t>
            </w:r>
            <w:r>
              <w:rPr>
                <w:rFonts w:ascii="Cambria" w:hAnsi="Cambria" w:cs="Cambria"/>
                <w:sz w:val="16"/>
                <w:szCs w:val="16"/>
              </w:rPr>
              <w:t>и</w:t>
            </w:r>
            <w:r>
              <w:rPr>
                <w:rFonts w:ascii="Times Armenian" w:hAnsi="Times Armenian" w:cs="Calibri"/>
                <w:sz w:val="16"/>
                <w:szCs w:val="16"/>
              </w:rPr>
              <w:t xml:space="preserve"> </w:t>
            </w:r>
            <w:r>
              <w:rPr>
                <w:rFonts w:ascii="Cambria" w:hAnsi="Cambria" w:cs="Cambria"/>
                <w:sz w:val="16"/>
                <w:szCs w:val="16"/>
              </w:rPr>
              <w:t>балансировки</w:t>
            </w:r>
            <w:r>
              <w:rPr>
                <w:rFonts w:ascii="Times Armenian" w:hAnsi="Times Armenian" w:cs="Calibri"/>
                <w:sz w:val="16"/>
                <w:szCs w:val="16"/>
              </w:rPr>
              <w:t xml:space="preserve"> </w:t>
            </w:r>
            <w:r>
              <w:rPr>
                <w:rFonts w:ascii="Cambria" w:hAnsi="Cambria" w:cs="Cambria"/>
                <w:sz w:val="16"/>
                <w:szCs w:val="16"/>
              </w:rPr>
              <w:t>шин</w:t>
            </w:r>
            <w:r>
              <w:rPr>
                <w:rFonts w:ascii="Times Armenian" w:hAnsi="Times Armenian" w:cs="Calibri"/>
                <w:sz w:val="16"/>
                <w:szCs w:val="16"/>
              </w:rPr>
              <w:t>,</w:t>
            </w:r>
          </w:p>
        </w:tc>
      </w:tr>
      <w:tr w:rsidR="003B634D" w14:paraId="00F0868F" w14:textId="77777777" w:rsidTr="003B634D">
        <w:trPr>
          <w:trHeight w:val="300"/>
        </w:trPr>
        <w:tc>
          <w:tcPr>
            <w:tcW w:w="8580" w:type="dxa"/>
            <w:tcBorders>
              <w:top w:val="nil"/>
              <w:left w:val="nil"/>
              <w:bottom w:val="nil"/>
              <w:right w:val="nil"/>
            </w:tcBorders>
            <w:vAlign w:val="center"/>
            <w:hideMark/>
          </w:tcPr>
          <w:p w14:paraId="65FB9E30" w14:textId="77777777" w:rsidR="003B634D" w:rsidRDefault="003B634D">
            <w:pPr>
              <w:rPr>
                <w:rFonts w:ascii="Times Armenian" w:hAnsi="Times Armenian" w:cs="Calibri"/>
                <w:sz w:val="16"/>
                <w:szCs w:val="16"/>
              </w:rPr>
            </w:pPr>
            <w:r>
              <w:rPr>
                <w:rFonts w:ascii="Times Armenian" w:hAnsi="Times Armenian" w:cs="Calibri"/>
                <w:sz w:val="16"/>
                <w:szCs w:val="16"/>
              </w:rPr>
              <w:t xml:space="preserve">3. </w:t>
            </w:r>
            <w:r>
              <w:rPr>
                <w:rFonts w:ascii="Cambria" w:hAnsi="Cambria" w:cs="Cambria"/>
                <w:sz w:val="16"/>
                <w:szCs w:val="16"/>
              </w:rPr>
              <w:t>Открытие</w:t>
            </w:r>
            <w:r>
              <w:rPr>
                <w:rFonts w:ascii="Times Armenian" w:hAnsi="Times Armenian" w:cs="Calibri"/>
                <w:sz w:val="16"/>
                <w:szCs w:val="16"/>
              </w:rPr>
              <w:t xml:space="preserve"> </w:t>
            </w:r>
            <w:r>
              <w:rPr>
                <w:rFonts w:ascii="Cambria" w:hAnsi="Cambria" w:cs="Cambria"/>
                <w:sz w:val="16"/>
                <w:szCs w:val="16"/>
              </w:rPr>
              <w:t>стойки</w:t>
            </w:r>
            <w:r>
              <w:rPr>
                <w:rFonts w:ascii="Times Armenian" w:hAnsi="Times Armenian" w:cs="Calibri"/>
                <w:sz w:val="16"/>
                <w:szCs w:val="16"/>
              </w:rPr>
              <w:t xml:space="preserve"> </w:t>
            </w:r>
            <w:r>
              <w:rPr>
                <w:rFonts w:ascii="Cambria" w:hAnsi="Cambria" w:cs="Cambria"/>
                <w:sz w:val="16"/>
                <w:szCs w:val="16"/>
              </w:rPr>
              <w:t>регулятора</w:t>
            </w:r>
            <w:r>
              <w:rPr>
                <w:rFonts w:ascii="Times Armenian" w:hAnsi="Times Armenian" w:cs="Calibri"/>
                <w:sz w:val="16"/>
                <w:szCs w:val="16"/>
              </w:rPr>
              <w:t>,</w:t>
            </w:r>
          </w:p>
        </w:tc>
      </w:tr>
      <w:tr w:rsidR="003B634D" w14:paraId="53556192" w14:textId="77777777" w:rsidTr="003B634D">
        <w:trPr>
          <w:trHeight w:val="300"/>
        </w:trPr>
        <w:tc>
          <w:tcPr>
            <w:tcW w:w="8580" w:type="dxa"/>
            <w:tcBorders>
              <w:top w:val="nil"/>
              <w:left w:val="nil"/>
              <w:bottom w:val="nil"/>
              <w:right w:val="nil"/>
            </w:tcBorders>
            <w:vAlign w:val="center"/>
            <w:hideMark/>
          </w:tcPr>
          <w:p w14:paraId="2666DDBD" w14:textId="77777777" w:rsidR="003B634D" w:rsidRDefault="003B634D">
            <w:pPr>
              <w:rPr>
                <w:rFonts w:ascii="Times Armenian" w:hAnsi="Times Armenian" w:cs="Calibri"/>
                <w:sz w:val="16"/>
                <w:szCs w:val="16"/>
              </w:rPr>
            </w:pPr>
            <w:r>
              <w:rPr>
                <w:rFonts w:ascii="Times Armenian" w:hAnsi="Times Armenian" w:cs="Calibri"/>
                <w:sz w:val="16"/>
                <w:szCs w:val="16"/>
              </w:rPr>
              <w:t xml:space="preserve">4. </w:t>
            </w:r>
            <w:r>
              <w:rPr>
                <w:rFonts w:ascii="Cambria" w:hAnsi="Cambria" w:cs="Cambria"/>
                <w:sz w:val="16"/>
                <w:szCs w:val="16"/>
              </w:rPr>
              <w:t>Стойка</w:t>
            </w:r>
            <w:r>
              <w:rPr>
                <w:rFonts w:ascii="Times Armenian" w:hAnsi="Times Armenian" w:cs="Calibri"/>
                <w:sz w:val="16"/>
                <w:szCs w:val="16"/>
              </w:rPr>
              <w:t xml:space="preserve"> </w:t>
            </w:r>
            <w:r>
              <w:rPr>
                <w:rFonts w:ascii="Cambria" w:hAnsi="Cambria" w:cs="Cambria"/>
                <w:sz w:val="16"/>
                <w:szCs w:val="16"/>
              </w:rPr>
              <w:t>регулировки</w:t>
            </w:r>
            <w:r>
              <w:rPr>
                <w:rFonts w:ascii="Times Armenian" w:hAnsi="Times Armenian" w:cs="Calibri"/>
                <w:sz w:val="16"/>
                <w:szCs w:val="16"/>
              </w:rPr>
              <w:t xml:space="preserve"> </w:t>
            </w:r>
            <w:r>
              <w:rPr>
                <w:rFonts w:ascii="Cambria" w:hAnsi="Cambria" w:cs="Cambria"/>
                <w:sz w:val="16"/>
                <w:szCs w:val="16"/>
              </w:rPr>
              <w:t>фар</w:t>
            </w:r>
            <w:r>
              <w:rPr>
                <w:rFonts w:ascii="Times Armenian" w:hAnsi="Times Armenian" w:cs="Calibri"/>
                <w:sz w:val="16"/>
                <w:szCs w:val="16"/>
              </w:rPr>
              <w:t>;</w:t>
            </w:r>
          </w:p>
        </w:tc>
      </w:tr>
      <w:tr w:rsidR="003B634D" w14:paraId="72BC8391" w14:textId="77777777" w:rsidTr="003B634D">
        <w:trPr>
          <w:trHeight w:val="300"/>
        </w:trPr>
        <w:tc>
          <w:tcPr>
            <w:tcW w:w="8580" w:type="dxa"/>
            <w:tcBorders>
              <w:top w:val="nil"/>
              <w:left w:val="nil"/>
              <w:bottom w:val="nil"/>
              <w:right w:val="nil"/>
            </w:tcBorders>
            <w:vAlign w:val="center"/>
            <w:hideMark/>
          </w:tcPr>
          <w:p w14:paraId="0D8CEF14" w14:textId="77777777" w:rsidR="003B634D" w:rsidRDefault="003B634D">
            <w:pPr>
              <w:rPr>
                <w:rFonts w:ascii="Times Armenian" w:hAnsi="Times Armenian" w:cs="Calibri"/>
                <w:sz w:val="16"/>
                <w:szCs w:val="16"/>
              </w:rPr>
            </w:pPr>
            <w:r>
              <w:rPr>
                <w:rFonts w:ascii="Times Armenian" w:hAnsi="Times Armenian" w:cs="Calibri"/>
                <w:sz w:val="16"/>
                <w:szCs w:val="16"/>
              </w:rPr>
              <w:t xml:space="preserve">5. </w:t>
            </w:r>
            <w:r>
              <w:rPr>
                <w:rFonts w:ascii="Cambria" w:hAnsi="Cambria" w:cs="Cambria"/>
                <w:sz w:val="16"/>
                <w:szCs w:val="16"/>
              </w:rPr>
              <w:t>Возможность</w:t>
            </w:r>
            <w:r>
              <w:rPr>
                <w:rFonts w:ascii="Times Armenian" w:hAnsi="Times Armenian" w:cs="Calibri"/>
                <w:sz w:val="16"/>
                <w:szCs w:val="16"/>
              </w:rPr>
              <w:t xml:space="preserve"> </w:t>
            </w:r>
            <w:r>
              <w:rPr>
                <w:rFonts w:ascii="Cambria" w:hAnsi="Cambria" w:cs="Cambria"/>
                <w:sz w:val="16"/>
                <w:szCs w:val="16"/>
              </w:rPr>
              <w:t>устранения</w:t>
            </w:r>
            <w:r>
              <w:rPr>
                <w:rFonts w:ascii="Times Armenian" w:hAnsi="Times Armenian" w:cs="Calibri"/>
                <w:sz w:val="16"/>
                <w:szCs w:val="16"/>
              </w:rPr>
              <w:t xml:space="preserve"> </w:t>
            </w:r>
            <w:r>
              <w:rPr>
                <w:rFonts w:ascii="Cambria" w:hAnsi="Cambria" w:cs="Cambria"/>
                <w:sz w:val="16"/>
                <w:szCs w:val="16"/>
              </w:rPr>
              <w:t>электрических</w:t>
            </w:r>
            <w:r>
              <w:rPr>
                <w:rFonts w:ascii="Times Armenian" w:hAnsi="Times Armenian" w:cs="Calibri"/>
                <w:sz w:val="16"/>
                <w:szCs w:val="16"/>
              </w:rPr>
              <w:t xml:space="preserve"> </w:t>
            </w:r>
            <w:r>
              <w:rPr>
                <w:rFonts w:ascii="Cambria" w:hAnsi="Cambria" w:cs="Cambria"/>
                <w:sz w:val="16"/>
                <w:szCs w:val="16"/>
              </w:rPr>
              <w:t>неисправностей</w:t>
            </w:r>
            <w:r>
              <w:rPr>
                <w:rFonts w:ascii="Times Armenian" w:hAnsi="Times Armenian" w:cs="Calibri"/>
                <w:sz w:val="16"/>
                <w:szCs w:val="16"/>
              </w:rPr>
              <w:t>;</w:t>
            </w:r>
          </w:p>
        </w:tc>
      </w:tr>
      <w:tr w:rsidR="003B634D" w14:paraId="1B5ED64D" w14:textId="77777777" w:rsidTr="003B634D">
        <w:trPr>
          <w:trHeight w:val="300"/>
        </w:trPr>
        <w:tc>
          <w:tcPr>
            <w:tcW w:w="8580" w:type="dxa"/>
            <w:tcBorders>
              <w:top w:val="nil"/>
              <w:left w:val="nil"/>
              <w:bottom w:val="nil"/>
              <w:right w:val="nil"/>
            </w:tcBorders>
            <w:vAlign w:val="center"/>
            <w:hideMark/>
          </w:tcPr>
          <w:p w14:paraId="45103F72" w14:textId="77777777" w:rsidR="003B634D" w:rsidRDefault="003B634D">
            <w:pPr>
              <w:rPr>
                <w:rFonts w:ascii="Times Armenian" w:hAnsi="Times Armenian" w:cs="Calibri"/>
                <w:sz w:val="16"/>
                <w:szCs w:val="16"/>
              </w:rPr>
            </w:pPr>
            <w:r>
              <w:rPr>
                <w:rFonts w:ascii="Times Armenian" w:hAnsi="Times Armenian" w:cs="Calibri"/>
                <w:sz w:val="16"/>
                <w:szCs w:val="16"/>
              </w:rPr>
              <w:t xml:space="preserve">6. </w:t>
            </w:r>
            <w:r>
              <w:rPr>
                <w:rFonts w:ascii="Cambria" w:hAnsi="Cambria" w:cs="Cambria"/>
                <w:sz w:val="16"/>
                <w:szCs w:val="16"/>
              </w:rPr>
              <w:t>как</w:t>
            </w:r>
            <w:r>
              <w:rPr>
                <w:rFonts w:ascii="Times Armenian" w:hAnsi="Times Armenian" w:cs="Calibri"/>
                <w:sz w:val="16"/>
                <w:szCs w:val="16"/>
              </w:rPr>
              <w:t xml:space="preserve"> </w:t>
            </w:r>
            <w:r>
              <w:rPr>
                <w:rFonts w:ascii="Cambria" w:hAnsi="Cambria" w:cs="Cambria"/>
                <w:sz w:val="16"/>
                <w:szCs w:val="16"/>
              </w:rPr>
              <w:t>минимум</w:t>
            </w:r>
            <w:r>
              <w:rPr>
                <w:rFonts w:ascii="Times Armenian" w:hAnsi="Times Armenian" w:cs="Calibri"/>
                <w:sz w:val="16"/>
                <w:szCs w:val="16"/>
              </w:rPr>
              <w:t xml:space="preserve"> 1 </w:t>
            </w:r>
            <w:r>
              <w:rPr>
                <w:rFonts w:ascii="Cambria" w:hAnsi="Cambria" w:cs="Cambria"/>
                <w:sz w:val="16"/>
                <w:szCs w:val="16"/>
              </w:rPr>
              <w:t>слесарь</w:t>
            </w:r>
            <w:r>
              <w:rPr>
                <w:rFonts w:ascii="Times Armenian" w:hAnsi="Times Armenian" w:cs="Calibri"/>
                <w:sz w:val="16"/>
                <w:szCs w:val="16"/>
              </w:rPr>
              <w:t xml:space="preserve">, </w:t>
            </w:r>
            <w:r>
              <w:rPr>
                <w:rFonts w:ascii="Cambria" w:hAnsi="Cambria" w:cs="Cambria"/>
                <w:sz w:val="16"/>
                <w:szCs w:val="16"/>
              </w:rPr>
              <w:t>инженер</w:t>
            </w:r>
            <w:r>
              <w:rPr>
                <w:rFonts w:ascii="Times Armenian" w:hAnsi="Times Armenian" w:cs="Calibri"/>
                <w:sz w:val="16"/>
                <w:szCs w:val="16"/>
              </w:rPr>
              <w:t xml:space="preserve">, </w:t>
            </w:r>
            <w:r>
              <w:rPr>
                <w:rFonts w:ascii="Cambria" w:hAnsi="Cambria" w:cs="Cambria"/>
                <w:sz w:val="16"/>
                <w:szCs w:val="16"/>
              </w:rPr>
              <w:t>автоэлектрик</w:t>
            </w:r>
            <w:r>
              <w:rPr>
                <w:rFonts w:ascii="Times Armenian" w:hAnsi="Times Armenian" w:cs="Calibri"/>
                <w:sz w:val="16"/>
                <w:szCs w:val="16"/>
              </w:rPr>
              <w:t xml:space="preserve">, </w:t>
            </w:r>
            <w:r>
              <w:rPr>
                <w:rFonts w:ascii="Cambria" w:hAnsi="Cambria" w:cs="Cambria"/>
                <w:sz w:val="16"/>
                <w:szCs w:val="16"/>
              </w:rPr>
              <w:t>специалист</w:t>
            </w:r>
            <w:r>
              <w:rPr>
                <w:rFonts w:ascii="Times Armenian" w:hAnsi="Times Armenian" w:cs="Calibri"/>
                <w:sz w:val="16"/>
                <w:szCs w:val="16"/>
              </w:rPr>
              <w:t xml:space="preserve"> </w:t>
            </w:r>
            <w:r>
              <w:rPr>
                <w:rFonts w:ascii="Cambria" w:hAnsi="Cambria" w:cs="Cambria"/>
                <w:sz w:val="16"/>
                <w:szCs w:val="16"/>
              </w:rPr>
              <w:t>по</w:t>
            </w:r>
            <w:r>
              <w:rPr>
                <w:rFonts w:ascii="Times Armenian" w:hAnsi="Times Armenian" w:cs="Calibri"/>
                <w:sz w:val="16"/>
                <w:szCs w:val="16"/>
              </w:rPr>
              <w:t xml:space="preserve"> </w:t>
            </w:r>
            <w:r>
              <w:rPr>
                <w:rFonts w:ascii="Cambria" w:hAnsi="Cambria" w:cs="Cambria"/>
                <w:sz w:val="16"/>
                <w:szCs w:val="16"/>
              </w:rPr>
              <w:t>инъекциям</w:t>
            </w:r>
            <w:r>
              <w:rPr>
                <w:rFonts w:ascii="Times Armenian" w:hAnsi="Times Armenian" w:cs="Calibri"/>
                <w:sz w:val="16"/>
                <w:szCs w:val="16"/>
              </w:rPr>
              <w:t xml:space="preserve">, </w:t>
            </w:r>
            <w:r>
              <w:rPr>
                <w:rFonts w:ascii="Cambria" w:hAnsi="Cambria" w:cs="Cambria"/>
                <w:sz w:val="16"/>
                <w:szCs w:val="16"/>
              </w:rPr>
              <w:t>специалист</w:t>
            </w:r>
            <w:r>
              <w:rPr>
                <w:rFonts w:ascii="Times Armenian" w:hAnsi="Times Armenian" w:cs="Calibri"/>
                <w:sz w:val="16"/>
                <w:szCs w:val="16"/>
              </w:rPr>
              <w:t xml:space="preserve"> </w:t>
            </w:r>
            <w:r>
              <w:rPr>
                <w:rFonts w:ascii="Cambria" w:hAnsi="Cambria" w:cs="Cambria"/>
                <w:sz w:val="16"/>
                <w:szCs w:val="16"/>
              </w:rPr>
              <w:t>по</w:t>
            </w:r>
            <w:r>
              <w:rPr>
                <w:rFonts w:ascii="Times Armenian" w:hAnsi="Times Armenian" w:cs="Calibri"/>
                <w:sz w:val="16"/>
                <w:szCs w:val="16"/>
              </w:rPr>
              <w:t xml:space="preserve"> </w:t>
            </w:r>
            <w:r>
              <w:rPr>
                <w:rFonts w:ascii="Cambria" w:hAnsi="Cambria" w:cs="Cambria"/>
                <w:sz w:val="16"/>
                <w:szCs w:val="16"/>
              </w:rPr>
              <w:t>ремонту</w:t>
            </w:r>
            <w:r>
              <w:rPr>
                <w:rFonts w:ascii="Times Armenian" w:hAnsi="Times Armenian" w:cs="Calibri"/>
                <w:sz w:val="16"/>
                <w:szCs w:val="16"/>
              </w:rPr>
              <w:t xml:space="preserve"> </w:t>
            </w:r>
            <w:r>
              <w:rPr>
                <w:rFonts w:ascii="Cambria" w:hAnsi="Cambria" w:cs="Cambria"/>
                <w:sz w:val="16"/>
                <w:szCs w:val="16"/>
              </w:rPr>
              <w:t>шин</w:t>
            </w:r>
            <w:r>
              <w:rPr>
                <w:rFonts w:ascii="Times Armenian" w:hAnsi="Times Armenian" w:cs="Calibri"/>
                <w:sz w:val="16"/>
                <w:szCs w:val="16"/>
              </w:rPr>
              <w:t>,</w:t>
            </w:r>
          </w:p>
        </w:tc>
      </w:tr>
      <w:tr w:rsidR="003B634D" w14:paraId="3ADAF501" w14:textId="77777777" w:rsidTr="003B634D">
        <w:trPr>
          <w:trHeight w:val="300"/>
        </w:trPr>
        <w:tc>
          <w:tcPr>
            <w:tcW w:w="8580" w:type="dxa"/>
            <w:tcBorders>
              <w:top w:val="nil"/>
              <w:left w:val="nil"/>
              <w:bottom w:val="nil"/>
              <w:right w:val="nil"/>
            </w:tcBorders>
            <w:vAlign w:val="center"/>
            <w:hideMark/>
          </w:tcPr>
          <w:p w14:paraId="2050124E" w14:textId="77777777" w:rsidR="003B634D" w:rsidRDefault="003B634D">
            <w:pPr>
              <w:rPr>
                <w:rFonts w:ascii="Times Armenian" w:hAnsi="Times Armenian" w:cs="Calibri"/>
                <w:sz w:val="16"/>
                <w:szCs w:val="16"/>
              </w:rPr>
            </w:pPr>
            <w:r>
              <w:rPr>
                <w:rFonts w:ascii="Times Armenian" w:hAnsi="Times Armenian" w:cs="Calibri"/>
                <w:sz w:val="16"/>
                <w:szCs w:val="16"/>
              </w:rPr>
              <w:t xml:space="preserve">7. </w:t>
            </w:r>
            <w:r>
              <w:rPr>
                <w:rFonts w:ascii="Cambria" w:hAnsi="Cambria" w:cs="Cambria"/>
                <w:sz w:val="16"/>
                <w:szCs w:val="16"/>
              </w:rPr>
              <w:t>диагностическое</w:t>
            </w:r>
            <w:r>
              <w:rPr>
                <w:rFonts w:ascii="Times Armenian" w:hAnsi="Times Armenian" w:cs="Calibri"/>
                <w:sz w:val="16"/>
                <w:szCs w:val="16"/>
              </w:rPr>
              <w:t xml:space="preserve"> </w:t>
            </w:r>
            <w:r>
              <w:rPr>
                <w:rFonts w:ascii="Cambria" w:hAnsi="Cambria" w:cs="Cambria"/>
                <w:sz w:val="16"/>
                <w:szCs w:val="16"/>
              </w:rPr>
              <w:t>устройство</w:t>
            </w:r>
            <w:r>
              <w:rPr>
                <w:rFonts w:ascii="Times Armenian" w:hAnsi="Times Armenian" w:cs="Calibri"/>
                <w:sz w:val="16"/>
                <w:szCs w:val="16"/>
              </w:rPr>
              <w:t xml:space="preserve"> </w:t>
            </w:r>
            <w:r>
              <w:rPr>
                <w:rFonts w:ascii="Cambria" w:hAnsi="Cambria" w:cs="Cambria"/>
                <w:sz w:val="16"/>
                <w:szCs w:val="16"/>
              </w:rPr>
              <w:t>для</w:t>
            </w:r>
            <w:r>
              <w:rPr>
                <w:rFonts w:ascii="Times Armenian" w:hAnsi="Times Armenian" w:cs="Calibri"/>
                <w:sz w:val="16"/>
                <w:szCs w:val="16"/>
              </w:rPr>
              <w:t xml:space="preserve"> </w:t>
            </w:r>
            <w:r>
              <w:rPr>
                <w:rFonts w:ascii="Cambria" w:hAnsi="Cambria" w:cs="Cambria"/>
                <w:sz w:val="16"/>
                <w:szCs w:val="16"/>
              </w:rPr>
              <w:t>назначенной</w:t>
            </w:r>
            <w:r>
              <w:rPr>
                <w:rFonts w:ascii="Times Armenian" w:hAnsi="Times Armenian" w:cs="Calibri"/>
                <w:sz w:val="16"/>
                <w:szCs w:val="16"/>
              </w:rPr>
              <w:t xml:space="preserve"> </w:t>
            </w:r>
            <w:r>
              <w:rPr>
                <w:rFonts w:ascii="Cambria" w:hAnsi="Cambria" w:cs="Cambria"/>
                <w:sz w:val="16"/>
                <w:szCs w:val="16"/>
              </w:rPr>
              <w:t>программы</w:t>
            </w:r>
            <w:r>
              <w:rPr>
                <w:rFonts w:ascii="Times Armenian" w:hAnsi="Times Armenian" w:cs="Calibri"/>
                <w:sz w:val="16"/>
                <w:szCs w:val="16"/>
              </w:rPr>
              <w:t xml:space="preserve"> </w:t>
            </w:r>
            <w:r>
              <w:rPr>
                <w:rFonts w:ascii="Cambria" w:hAnsi="Cambria" w:cs="Cambria"/>
                <w:sz w:val="16"/>
                <w:szCs w:val="16"/>
              </w:rPr>
              <w:t>автомобиля</w:t>
            </w:r>
            <w:r>
              <w:rPr>
                <w:rFonts w:ascii="Times Armenian" w:hAnsi="Times Armenian" w:cs="Calibri"/>
                <w:sz w:val="16"/>
                <w:szCs w:val="16"/>
              </w:rPr>
              <w:t>;</w:t>
            </w:r>
          </w:p>
        </w:tc>
      </w:tr>
      <w:tr w:rsidR="003B634D" w14:paraId="05E38AB2" w14:textId="77777777" w:rsidTr="003B634D">
        <w:trPr>
          <w:trHeight w:val="450"/>
        </w:trPr>
        <w:tc>
          <w:tcPr>
            <w:tcW w:w="8580" w:type="dxa"/>
            <w:tcBorders>
              <w:top w:val="nil"/>
              <w:left w:val="nil"/>
              <w:bottom w:val="nil"/>
              <w:right w:val="nil"/>
            </w:tcBorders>
            <w:vAlign w:val="center"/>
            <w:hideMark/>
          </w:tcPr>
          <w:p w14:paraId="7CF609D1" w14:textId="77777777" w:rsidR="003B634D" w:rsidRDefault="003B634D">
            <w:pPr>
              <w:rPr>
                <w:rFonts w:ascii="Times Armenian" w:hAnsi="Times Armenian" w:cs="Calibri"/>
                <w:sz w:val="16"/>
                <w:szCs w:val="16"/>
              </w:rPr>
            </w:pPr>
            <w:r>
              <w:rPr>
                <w:rFonts w:ascii="Times Armenian" w:hAnsi="Times Armenian" w:cs="Calibri"/>
                <w:sz w:val="16"/>
                <w:szCs w:val="16"/>
              </w:rPr>
              <w:t xml:space="preserve">* </w:t>
            </w:r>
            <w:r>
              <w:rPr>
                <w:rFonts w:ascii="Cambria" w:hAnsi="Cambria" w:cs="Cambria"/>
                <w:sz w:val="16"/>
                <w:szCs w:val="16"/>
              </w:rPr>
              <w:t>Исполнитель</w:t>
            </w:r>
            <w:r>
              <w:rPr>
                <w:rFonts w:ascii="Times Armenian" w:hAnsi="Times Armenian" w:cs="Calibri"/>
                <w:sz w:val="16"/>
                <w:szCs w:val="16"/>
              </w:rPr>
              <w:t xml:space="preserve"> </w:t>
            </w:r>
            <w:r>
              <w:rPr>
                <w:rFonts w:ascii="Cambria" w:hAnsi="Cambria" w:cs="Cambria"/>
                <w:sz w:val="16"/>
                <w:szCs w:val="16"/>
              </w:rPr>
              <w:t>должен</w:t>
            </w:r>
            <w:r>
              <w:rPr>
                <w:rFonts w:ascii="Times Armenian" w:hAnsi="Times Armenian" w:cs="Calibri"/>
                <w:sz w:val="16"/>
                <w:szCs w:val="16"/>
              </w:rPr>
              <w:t xml:space="preserve"> </w:t>
            </w:r>
            <w:r>
              <w:rPr>
                <w:rFonts w:ascii="Cambria" w:hAnsi="Cambria" w:cs="Cambria"/>
                <w:sz w:val="16"/>
                <w:szCs w:val="16"/>
              </w:rPr>
              <w:t>иметь</w:t>
            </w:r>
            <w:r>
              <w:rPr>
                <w:rFonts w:ascii="Times Armenian" w:hAnsi="Times Armenian" w:cs="Calibri"/>
                <w:sz w:val="16"/>
                <w:szCs w:val="16"/>
              </w:rPr>
              <w:t xml:space="preserve"> </w:t>
            </w:r>
            <w:r>
              <w:rPr>
                <w:rFonts w:ascii="Cambria" w:hAnsi="Cambria" w:cs="Cambria"/>
                <w:sz w:val="16"/>
                <w:szCs w:val="16"/>
              </w:rPr>
              <w:t>возможность</w:t>
            </w:r>
            <w:r>
              <w:rPr>
                <w:rFonts w:ascii="Times Armenian" w:hAnsi="Times Armenian" w:cs="Calibri"/>
                <w:sz w:val="16"/>
                <w:szCs w:val="16"/>
              </w:rPr>
              <w:t xml:space="preserve"> </w:t>
            </w:r>
            <w:r>
              <w:rPr>
                <w:rFonts w:ascii="Cambria" w:hAnsi="Cambria" w:cs="Cambria"/>
                <w:sz w:val="16"/>
                <w:szCs w:val="16"/>
              </w:rPr>
              <w:t>выполнять</w:t>
            </w:r>
            <w:r>
              <w:rPr>
                <w:rFonts w:ascii="Times Armenian" w:hAnsi="Times Armenian" w:cs="Calibri"/>
                <w:sz w:val="16"/>
                <w:szCs w:val="16"/>
              </w:rPr>
              <w:t xml:space="preserve"> </w:t>
            </w:r>
            <w:r>
              <w:rPr>
                <w:rFonts w:ascii="Cambria" w:hAnsi="Cambria" w:cs="Cambria"/>
                <w:sz w:val="16"/>
                <w:szCs w:val="16"/>
              </w:rPr>
              <w:t>как</w:t>
            </w:r>
            <w:r>
              <w:rPr>
                <w:rFonts w:ascii="Times Armenian" w:hAnsi="Times Armenian" w:cs="Calibri"/>
                <w:sz w:val="16"/>
                <w:szCs w:val="16"/>
              </w:rPr>
              <w:t xml:space="preserve"> </w:t>
            </w:r>
            <w:r>
              <w:rPr>
                <w:rFonts w:ascii="Cambria" w:hAnsi="Cambria" w:cs="Cambria"/>
                <w:sz w:val="16"/>
                <w:szCs w:val="16"/>
              </w:rPr>
              <w:t>текущие</w:t>
            </w:r>
            <w:r>
              <w:rPr>
                <w:rFonts w:ascii="Times Armenian" w:hAnsi="Times Armenian" w:cs="Calibri"/>
                <w:sz w:val="16"/>
                <w:szCs w:val="16"/>
              </w:rPr>
              <w:t xml:space="preserve">, </w:t>
            </w:r>
            <w:r>
              <w:rPr>
                <w:rFonts w:ascii="Cambria" w:hAnsi="Cambria" w:cs="Cambria"/>
                <w:sz w:val="16"/>
                <w:szCs w:val="16"/>
              </w:rPr>
              <w:t>так</w:t>
            </w:r>
            <w:r>
              <w:rPr>
                <w:rFonts w:ascii="Times Armenian" w:hAnsi="Times Armenian" w:cs="Calibri"/>
                <w:sz w:val="16"/>
                <w:szCs w:val="16"/>
              </w:rPr>
              <w:t xml:space="preserve"> </w:t>
            </w:r>
            <w:r>
              <w:rPr>
                <w:rFonts w:ascii="Cambria" w:hAnsi="Cambria" w:cs="Cambria"/>
                <w:sz w:val="16"/>
                <w:szCs w:val="16"/>
              </w:rPr>
              <w:t>и</w:t>
            </w:r>
            <w:r>
              <w:rPr>
                <w:rFonts w:ascii="Times Armenian" w:hAnsi="Times Armenian" w:cs="Calibri"/>
                <w:sz w:val="16"/>
                <w:szCs w:val="16"/>
              </w:rPr>
              <w:t xml:space="preserve"> </w:t>
            </w:r>
            <w:r>
              <w:rPr>
                <w:rFonts w:ascii="Cambria" w:hAnsi="Cambria" w:cs="Cambria"/>
                <w:sz w:val="16"/>
                <w:szCs w:val="16"/>
              </w:rPr>
              <w:t>капремонтные</w:t>
            </w:r>
            <w:r>
              <w:rPr>
                <w:rFonts w:ascii="Times Armenian" w:hAnsi="Times Armenian" w:cs="Calibri"/>
                <w:sz w:val="16"/>
                <w:szCs w:val="16"/>
              </w:rPr>
              <w:t xml:space="preserve"> </w:t>
            </w:r>
            <w:r>
              <w:rPr>
                <w:rFonts w:ascii="Cambria" w:hAnsi="Cambria" w:cs="Cambria"/>
                <w:sz w:val="16"/>
                <w:szCs w:val="16"/>
              </w:rPr>
              <w:t>работы</w:t>
            </w:r>
            <w:r>
              <w:rPr>
                <w:rFonts w:ascii="Times Armenian" w:hAnsi="Times Armenian" w:cs="Calibri"/>
                <w:sz w:val="16"/>
                <w:szCs w:val="16"/>
              </w:rPr>
              <w:t xml:space="preserve"> </w:t>
            </w:r>
            <w:r>
              <w:rPr>
                <w:rFonts w:ascii="Cambria" w:hAnsi="Cambria" w:cs="Cambria"/>
                <w:sz w:val="16"/>
                <w:szCs w:val="16"/>
              </w:rPr>
              <w:t>с</w:t>
            </w:r>
            <w:r>
              <w:rPr>
                <w:rFonts w:ascii="Times Armenian" w:hAnsi="Times Armenian" w:cs="Calibri"/>
                <w:sz w:val="16"/>
                <w:szCs w:val="16"/>
              </w:rPr>
              <w:t xml:space="preserve"> </w:t>
            </w:r>
            <w:r>
              <w:rPr>
                <w:rFonts w:ascii="Cambria" w:hAnsi="Cambria" w:cs="Cambria"/>
                <w:sz w:val="16"/>
                <w:szCs w:val="16"/>
              </w:rPr>
              <w:t>двигателем</w:t>
            </w:r>
            <w:r>
              <w:rPr>
                <w:rFonts w:ascii="Times Armenian" w:hAnsi="Times Armenian" w:cs="Calibri"/>
                <w:sz w:val="16"/>
                <w:szCs w:val="16"/>
              </w:rPr>
              <w:t xml:space="preserve"> </w:t>
            </w:r>
            <w:r>
              <w:rPr>
                <w:rFonts w:ascii="Cambria" w:hAnsi="Cambria" w:cs="Cambria"/>
                <w:sz w:val="16"/>
                <w:szCs w:val="16"/>
              </w:rPr>
              <w:t>и</w:t>
            </w:r>
            <w:r>
              <w:rPr>
                <w:rFonts w:ascii="Times Armenian" w:hAnsi="Times Armenian" w:cs="Calibri"/>
                <w:sz w:val="16"/>
                <w:szCs w:val="16"/>
              </w:rPr>
              <w:t xml:space="preserve"> </w:t>
            </w:r>
            <w:r>
              <w:rPr>
                <w:rFonts w:ascii="Cambria" w:hAnsi="Cambria" w:cs="Cambria"/>
                <w:sz w:val="16"/>
                <w:szCs w:val="16"/>
              </w:rPr>
              <w:t>его</w:t>
            </w:r>
            <w:r>
              <w:rPr>
                <w:rFonts w:ascii="Times Armenian" w:hAnsi="Times Armenian" w:cs="Calibri"/>
                <w:sz w:val="16"/>
                <w:szCs w:val="16"/>
              </w:rPr>
              <w:t xml:space="preserve"> </w:t>
            </w:r>
            <w:r>
              <w:rPr>
                <w:rFonts w:ascii="Cambria" w:hAnsi="Cambria" w:cs="Cambria"/>
                <w:sz w:val="16"/>
                <w:szCs w:val="16"/>
              </w:rPr>
              <w:t>системами</w:t>
            </w:r>
            <w:r>
              <w:rPr>
                <w:rFonts w:ascii="Times Armenian" w:hAnsi="Times Armenian" w:cs="Calibri"/>
                <w:sz w:val="16"/>
                <w:szCs w:val="16"/>
              </w:rPr>
              <w:t xml:space="preserve">, </w:t>
            </w:r>
            <w:r>
              <w:rPr>
                <w:rFonts w:ascii="Cambria" w:hAnsi="Cambria" w:cs="Cambria"/>
                <w:sz w:val="16"/>
                <w:szCs w:val="16"/>
              </w:rPr>
              <w:t>системами</w:t>
            </w:r>
            <w:r>
              <w:rPr>
                <w:rFonts w:ascii="Times Armenian" w:hAnsi="Times Armenian" w:cs="Calibri"/>
                <w:sz w:val="16"/>
                <w:szCs w:val="16"/>
              </w:rPr>
              <w:t xml:space="preserve"> </w:t>
            </w:r>
            <w:r>
              <w:rPr>
                <w:rFonts w:ascii="Cambria" w:hAnsi="Cambria" w:cs="Cambria"/>
                <w:sz w:val="16"/>
                <w:szCs w:val="16"/>
              </w:rPr>
              <w:t>гидроусилителя</w:t>
            </w:r>
            <w:r>
              <w:rPr>
                <w:rFonts w:ascii="Times Armenian" w:hAnsi="Times Armenian" w:cs="Calibri"/>
                <w:sz w:val="16"/>
                <w:szCs w:val="16"/>
              </w:rPr>
              <w:t xml:space="preserve"> </w:t>
            </w:r>
            <w:r>
              <w:rPr>
                <w:rFonts w:ascii="Cambria" w:hAnsi="Cambria" w:cs="Cambria"/>
                <w:sz w:val="16"/>
                <w:szCs w:val="16"/>
              </w:rPr>
              <w:t>и</w:t>
            </w:r>
            <w:r>
              <w:rPr>
                <w:rFonts w:ascii="Times Armenian" w:hAnsi="Times Armenian" w:cs="Calibri"/>
                <w:sz w:val="16"/>
                <w:szCs w:val="16"/>
              </w:rPr>
              <w:t xml:space="preserve"> </w:t>
            </w:r>
            <w:r>
              <w:rPr>
                <w:rFonts w:ascii="Cambria" w:hAnsi="Cambria" w:cs="Cambria"/>
                <w:sz w:val="16"/>
                <w:szCs w:val="16"/>
              </w:rPr>
              <w:t>рулевого</w:t>
            </w:r>
            <w:r>
              <w:rPr>
                <w:rFonts w:ascii="Times Armenian" w:hAnsi="Times Armenian" w:cs="Calibri"/>
                <w:sz w:val="16"/>
                <w:szCs w:val="16"/>
              </w:rPr>
              <w:t xml:space="preserve"> </w:t>
            </w:r>
            <w:r>
              <w:rPr>
                <w:rFonts w:ascii="Cambria" w:hAnsi="Cambria" w:cs="Cambria"/>
                <w:sz w:val="16"/>
                <w:szCs w:val="16"/>
              </w:rPr>
              <w:t>управления</w:t>
            </w:r>
            <w:r>
              <w:rPr>
                <w:rFonts w:ascii="Times Armenian" w:hAnsi="Times Armenian" w:cs="Calibri"/>
                <w:sz w:val="16"/>
                <w:szCs w:val="16"/>
              </w:rPr>
              <w:t xml:space="preserve">, </w:t>
            </w:r>
            <w:r>
              <w:rPr>
                <w:rFonts w:ascii="Cambria" w:hAnsi="Cambria" w:cs="Cambria"/>
                <w:sz w:val="16"/>
                <w:szCs w:val="16"/>
              </w:rPr>
              <w:t>а</w:t>
            </w:r>
            <w:r>
              <w:rPr>
                <w:rFonts w:ascii="Times Armenian" w:hAnsi="Times Armenian" w:cs="Calibri"/>
                <w:sz w:val="16"/>
                <w:szCs w:val="16"/>
              </w:rPr>
              <w:t xml:space="preserve"> </w:t>
            </w:r>
            <w:r>
              <w:rPr>
                <w:rFonts w:ascii="Cambria" w:hAnsi="Cambria" w:cs="Cambria"/>
                <w:sz w:val="16"/>
                <w:szCs w:val="16"/>
              </w:rPr>
              <w:t>также</w:t>
            </w:r>
            <w:r>
              <w:rPr>
                <w:rFonts w:ascii="Times Armenian" w:hAnsi="Times Armenian" w:cs="Calibri"/>
                <w:sz w:val="16"/>
                <w:szCs w:val="16"/>
              </w:rPr>
              <w:t xml:space="preserve"> </w:t>
            </w:r>
            <w:r>
              <w:rPr>
                <w:rFonts w:ascii="Cambria" w:hAnsi="Cambria" w:cs="Cambria"/>
                <w:sz w:val="16"/>
                <w:szCs w:val="16"/>
              </w:rPr>
              <w:t>кузовом</w:t>
            </w:r>
            <w:r>
              <w:rPr>
                <w:rFonts w:ascii="Times Armenian" w:hAnsi="Times Armenian" w:cs="Calibri"/>
                <w:sz w:val="16"/>
                <w:szCs w:val="16"/>
              </w:rPr>
              <w:t>.</w:t>
            </w:r>
          </w:p>
        </w:tc>
      </w:tr>
    </w:tbl>
    <w:p w14:paraId="191A444D" w14:textId="77777777" w:rsidR="00B2591E" w:rsidRPr="003B634D" w:rsidRDefault="00B2591E" w:rsidP="00375205">
      <w:pPr>
        <w:widowControl w:val="0"/>
        <w:spacing w:after="160" w:line="360" w:lineRule="auto"/>
        <w:ind w:firstLine="567"/>
        <w:jc w:val="right"/>
        <w:rPr>
          <w:rFonts w:ascii="GHEA Grapalat" w:hAnsi="GHEA Grapalat"/>
          <w:i/>
          <w:color w:val="000000" w:themeColor="text1"/>
        </w:rPr>
      </w:pPr>
    </w:p>
    <w:p w14:paraId="6362E836"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3846F770" w14:textId="77777777" w:rsidR="00B2591E" w:rsidRDefault="00B2591E" w:rsidP="00375205">
      <w:pPr>
        <w:widowControl w:val="0"/>
        <w:spacing w:after="160" w:line="360" w:lineRule="auto"/>
        <w:ind w:firstLine="567"/>
        <w:jc w:val="right"/>
        <w:rPr>
          <w:rFonts w:ascii="GHEA Grapalat" w:hAnsi="GHEA Grapalat"/>
          <w:i/>
          <w:color w:val="000000" w:themeColor="text1"/>
        </w:rPr>
      </w:pPr>
    </w:p>
    <w:p w14:paraId="101CC4B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725C9E8E"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180E8C96"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34CEDD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E47946F"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828335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3BC801A7"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6F868EC8"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348B515F"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01B0248A"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23D59B7F"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3E971EBA"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1A69E4FE"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104E8106"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7567DFCE"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39CB4817"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649045AB" w14:textId="77777777" w:rsidR="004042EA" w:rsidRPr="00FB642A" w:rsidRDefault="004042EA" w:rsidP="004042EA">
      <w:pPr>
        <w:widowControl w:val="0"/>
        <w:spacing w:after="160" w:line="360" w:lineRule="auto"/>
        <w:jc w:val="right"/>
        <w:rPr>
          <w:rFonts w:ascii="GHEA Grapalat" w:hAnsi="GHEA Grapalat"/>
          <w:i/>
        </w:rPr>
      </w:pPr>
      <w:r w:rsidRPr="00AD29CE">
        <w:rPr>
          <w:rFonts w:ascii="GHEA Grapalat" w:hAnsi="GHEA Grapalat"/>
          <w:i/>
        </w:rPr>
        <w:t>Приложение № 1</w:t>
      </w:r>
      <w:r w:rsidRPr="00FB642A">
        <w:rPr>
          <w:rFonts w:ascii="GHEA Grapalat" w:hAnsi="GHEA Grapalat"/>
          <w:i/>
        </w:rPr>
        <w:t>.1</w:t>
      </w:r>
    </w:p>
    <w:p w14:paraId="0DCD9887" w14:textId="1C637E1B" w:rsidR="004042EA" w:rsidRDefault="004042EA" w:rsidP="004042EA">
      <w:pPr>
        <w:pStyle w:val="BodyTextIndent3"/>
        <w:widowControl w:val="0"/>
        <w:spacing w:line="240" w:lineRule="auto"/>
        <w:jc w:val="right"/>
        <w:rPr>
          <w:rFonts w:ascii="GHEA Grapalat" w:hAnsi="GHEA Grapalat"/>
          <w:b/>
          <w:lang w:val="es-ES"/>
        </w:rPr>
      </w:pPr>
      <w:r>
        <w:rPr>
          <w:rFonts w:ascii="GHEA Grapalat" w:hAnsi="GHEA Grapalat"/>
          <w:i/>
        </w:rPr>
        <w:t xml:space="preserve">        </w:t>
      </w:r>
      <w:r w:rsidRPr="00AD29CE">
        <w:rPr>
          <w:rFonts w:ascii="GHEA Grapalat" w:hAnsi="GHEA Grapalat"/>
          <w:i/>
        </w:rPr>
        <w:t xml:space="preserve">к Договору под кодом </w:t>
      </w:r>
      <w:r>
        <w:rPr>
          <w:rFonts w:ascii="GHEA Grapalat" w:hAnsi="GHEA Grapalat"/>
          <w:b/>
          <w:sz w:val="24"/>
          <w:szCs w:val="24"/>
        </w:rPr>
        <w:t xml:space="preserve"> </w:t>
      </w:r>
      <w:r w:rsidRPr="00A04EFA">
        <w:rPr>
          <w:rFonts w:ascii="GHEA Grapalat" w:hAnsi="GHEA Grapalat"/>
          <w:lang w:val="es-ES"/>
        </w:rPr>
        <w:t>«</w:t>
      </w:r>
      <w:r w:rsidRPr="00D76EB9">
        <w:rPr>
          <w:rFonts w:ascii="GHEA Grapalat" w:hAnsi="GHEA Grapalat"/>
          <w:b/>
          <w:color w:val="000000" w:themeColor="text1"/>
          <w:sz w:val="22"/>
          <w:szCs w:val="22"/>
          <w:lang w:val="hy-AM"/>
        </w:rPr>
        <w:t xml:space="preserve"> </w:t>
      </w:r>
      <w:r>
        <w:rPr>
          <w:rFonts w:ascii="GHEA Grapalat" w:hAnsi="GHEA Grapalat"/>
          <w:b/>
          <w:color w:val="000000" w:themeColor="text1"/>
          <w:sz w:val="22"/>
          <w:szCs w:val="22"/>
          <w:lang w:val="hy-AM"/>
        </w:rPr>
        <w:t>ԵՔ-ԳՀԾՁԲ-25/</w:t>
      </w:r>
      <w:r>
        <w:rPr>
          <w:rFonts w:ascii="GHEA Grapalat" w:hAnsi="GHEA Grapalat"/>
          <w:b/>
          <w:color w:val="000000" w:themeColor="text1"/>
          <w:sz w:val="22"/>
          <w:szCs w:val="22"/>
        </w:rPr>
        <w:t>12</w:t>
      </w:r>
      <w:r>
        <w:rPr>
          <w:rFonts w:ascii="GHEA Grapalat" w:hAnsi="GHEA Grapalat"/>
          <w:b/>
          <w:color w:val="000000" w:themeColor="text1"/>
          <w:sz w:val="22"/>
          <w:szCs w:val="22"/>
          <w:lang w:val="hy-AM"/>
        </w:rPr>
        <w:t xml:space="preserve"> </w:t>
      </w:r>
      <w:r>
        <w:rPr>
          <w:rFonts w:ascii="GHEA Grapalat" w:hAnsi="GHEA Grapalat"/>
          <w:b/>
          <w:color w:val="FF0000"/>
          <w:lang w:val="hy-AM"/>
        </w:rPr>
        <w:t xml:space="preserve"> </w:t>
      </w:r>
      <w:r>
        <w:rPr>
          <w:rFonts w:ascii="GHEA Grapalat" w:hAnsi="GHEA Grapalat"/>
          <w:b/>
          <w:color w:val="FF0000"/>
        </w:rPr>
        <w:t xml:space="preserve">-   </w:t>
      </w:r>
      <w:r w:rsidRPr="00F566BF">
        <w:rPr>
          <w:rFonts w:ascii="GHEA Grapalat" w:hAnsi="GHEA Grapalat"/>
          <w:sz w:val="24"/>
          <w:szCs w:val="24"/>
          <w:lang w:val="af-ZA"/>
        </w:rPr>
        <w:t>»</w:t>
      </w:r>
    </w:p>
    <w:p w14:paraId="236119A2" w14:textId="46434E29" w:rsidR="004042EA" w:rsidRPr="00AD29CE" w:rsidRDefault="004042EA" w:rsidP="004042EA">
      <w:pPr>
        <w:pStyle w:val="BodyTextIndent3"/>
        <w:widowControl w:val="0"/>
        <w:spacing w:line="240" w:lineRule="auto"/>
        <w:jc w:val="right"/>
        <w:rPr>
          <w:rFonts w:ascii="GHEA Grapalat" w:hAnsi="GHEA Grapalat"/>
          <w:i/>
        </w:rPr>
      </w:pPr>
      <w:r w:rsidRPr="00AD29CE">
        <w:rPr>
          <w:rFonts w:ascii="GHEA Grapalat" w:hAnsi="GHEA Grapalat"/>
          <w:i/>
        </w:rPr>
        <w:t xml:space="preserve">заключенному </w:t>
      </w:r>
      <w:r>
        <w:rPr>
          <w:rFonts w:ascii="GHEA Grapalat" w:hAnsi="GHEA Grapalat"/>
          <w:i/>
        </w:rPr>
        <w:t xml:space="preserve">"      "              </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 xml:space="preserve">2    </w:t>
      </w:r>
      <w:r w:rsidRPr="00AD29CE">
        <w:rPr>
          <w:rFonts w:ascii="GHEA Grapalat" w:hAnsi="GHEA Grapalat"/>
          <w:i/>
        </w:rPr>
        <w:t>г.</w:t>
      </w:r>
    </w:p>
    <w:p w14:paraId="5F21243B" w14:textId="77777777" w:rsidR="004042EA" w:rsidRDefault="004042EA" w:rsidP="004042EA">
      <w:pPr>
        <w:widowControl w:val="0"/>
        <w:spacing w:after="160" w:line="360" w:lineRule="auto"/>
        <w:ind w:firstLine="567"/>
        <w:jc w:val="right"/>
        <w:rPr>
          <w:rFonts w:ascii="GHEA Grapalat" w:hAnsi="GHEA Grapalat"/>
          <w:i/>
          <w:color w:val="000000" w:themeColor="text1"/>
          <w:lang w:val="hy-AM"/>
        </w:rPr>
      </w:pPr>
    </w:p>
    <w:p w14:paraId="1577D71C" w14:textId="77777777" w:rsidR="004042EA" w:rsidRDefault="004042EA" w:rsidP="004042EA">
      <w:pPr>
        <w:widowControl w:val="0"/>
        <w:spacing w:after="160" w:line="360" w:lineRule="auto"/>
        <w:ind w:firstLine="567"/>
        <w:jc w:val="right"/>
        <w:rPr>
          <w:rFonts w:ascii="GHEA Grapalat" w:hAnsi="GHEA Grapalat"/>
          <w:i/>
          <w:color w:val="000000" w:themeColor="text1"/>
          <w:lang w:val="hy-AM"/>
        </w:rPr>
      </w:pPr>
    </w:p>
    <w:p w14:paraId="31840153" w14:textId="77777777" w:rsidR="004042EA" w:rsidRDefault="004042EA" w:rsidP="004042EA">
      <w:pPr>
        <w:widowControl w:val="0"/>
        <w:spacing w:after="160" w:line="360" w:lineRule="auto"/>
        <w:ind w:firstLine="567"/>
        <w:jc w:val="right"/>
        <w:rPr>
          <w:rFonts w:ascii="GHEA Grapalat" w:hAnsi="GHEA Grapalat"/>
          <w:i/>
          <w:color w:val="000000" w:themeColor="text1"/>
          <w:lang w:val="hy-AM"/>
        </w:rPr>
      </w:pPr>
    </w:p>
    <w:p w14:paraId="303390D0" w14:textId="77777777" w:rsidR="004042EA" w:rsidRPr="00B2591E" w:rsidRDefault="004042EA" w:rsidP="004042EA">
      <w:pPr>
        <w:widowControl w:val="0"/>
        <w:spacing w:after="160" w:line="360" w:lineRule="auto"/>
        <w:ind w:firstLine="567"/>
        <w:jc w:val="right"/>
        <w:rPr>
          <w:rFonts w:ascii="GHEA Grapalat" w:hAnsi="GHEA Grapalat"/>
          <w:i/>
          <w:color w:val="000000" w:themeColor="text1"/>
          <w:lang w:val="hy-AM"/>
        </w:rPr>
      </w:pPr>
      <w:r w:rsidRPr="00B2591E">
        <w:rPr>
          <w:rFonts w:ascii="GHEA Grapalat" w:hAnsi="GHEA Grapalat"/>
          <w:i/>
          <w:color w:val="000000" w:themeColor="text1"/>
          <w:lang w:val="hy-AM"/>
        </w:rPr>
        <w:t xml:space="preserve"> МАКСИМАЛЬНЫЕ ЦЕНЫ ЗА ЕДИНИЦУ ДЛЯ КАЖДОГО ТИПА УСЛУГ *</w:t>
      </w:r>
    </w:p>
    <w:p w14:paraId="4547563A" w14:textId="77777777" w:rsidR="004042EA" w:rsidRDefault="004042EA" w:rsidP="004042EA">
      <w:pPr>
        <w:widowControl w:val="0"/>
        <w:spacing w:after="160" w:line="360" w:lineRule="auto"/>
        <w:ind w:firstLine="567"/>
        <w:jc w:val="right"/>
        <w:rPr>
          <w:rFonts w:ascii="GHEA Grapalat" w:hAnsi="GHEA Grapalat"/>
          <w:i/>
          <w:color w:val="000000" w:themeColor="text1"/>
          <w:lang w:val="hy-AM"/>
        </w:rPr>
      </w:pPr>
      <w:r w:rsidRPr="00B2591E">
        <w:rPr>
          <w:rFonts w:ascii="GHEA Grapalat" w:hAnsi="GHEA Grapalat"/>
          <w:i/>
          <w:color w:val="000000" w:themeColor="text1"/>
          <w:lang w:val="hy-AM"/>
        </w:rPr>
        <w:t>* Максимальные цены за единицу для каждого типа услуг указаны в файле EXCEL.</w:t>
      </w:r>
    </w:p>
    <w:p w14:paraId="082552AD" w14:textId="77777777" w:rsidR="005D0147" w:rsidRPr="004042EA" w:rsidRDefault="005D0147" w:rsidP="00375205">
      <w:pPr>
        <w:widowControl w:val="0"/>
        <w:spacing w:after="160" w:line="360" w:lineRule="auto"/>
        <w:ind w:firstLine="567"/>
        <w:jc w:val="right"/>
        <w:rPr>
          <w:rFonts w:ascii="GHEA Grapalat" w:hAnsi="GHEA Grapalat"/>
          <w:i/>
          <w:color w:val="000000" w:themeColor="text1"/>
          <w:lang w:val="hy-AM"/>
        </w:rPr>
      </w:pPr>
    </w:p>
    <w:p w14:paraId="54D86267" w14:textId="77777777" w:rsidR="005D0147" w:rsidRDefault="005D0147" w:rsidP="00375205">
      <w:pPr>
        <w:widowControl w:val="0"/>
        <w:spacing w:after="160" w:line="360" w:lineRule="auto"/>
        <w:ind w:firstLine="567"/>
        <w:jc w:val="right"/>
        <w:rPr>
          <w:rFonts w:ascii="GHEA Grapalat" w:hAnsi="GHEA Grapalat"/>
          <w:i/>
          <w:color w:val="000000" w:themeColor="text1"/>
        </w:rPr>
      </w:pPr>
    </w:p>
    <w:p w14:paraId="107D6245"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7F2181AA"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7BEEDEA0"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3FE29F28"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54C00F6B"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45DA2FBC"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1091065A"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653341F2"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14FFA7F5"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2549E791"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434EB545"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6362A05D"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2B197930" w14:textId="77777777" w:rsidR="004042EA" w:rsidRDefault="004042EA" w:rsidP="00375205">
      <w:pPr>
        <w:widowControl w:val="0"/>
        <w:spacing w:after="160" w:line="360" w:lineRule="auto"/>
        <w:ind w:firstLine="567"/>
        <w:jc w:val="right"/>
        <w:rPr>
          <w:rFonts w:ascii="GHEA Grapalat" w:hAnsi="GHEA Grapalat"/>
          <w:i/>
          <w:color w:val="000000" w:themeColor="text1"/>
        </w:rPr>
      </w:pPr>
    </w:p>
    <w:p w14:paraId="33B62C77" w14:textId="77777777" w:rsidR="004042EA" w:rsidRDefault="004042EA" w:rsidP="004042EA">
      <w:pPr>
        <w:widowControl w:val="0"/>
        <w:spacing w:after="160" w:line="360" w:lineRule="auto"/>
        <w:rPr>
          <w:rFonts w:ascii="GHEA Grapalat" w:hAnsi="GHEA Grapalat"/>
          <w:i/>
          <w:color w:val="000000" w:themeColor="text1"/>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t>Приложение № 2</w:t>
      </w:r>
    </w:p>
    <w:p w14:paraId="19DBD7D8" w14:textId="7F246467"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5D0147">
        <w:rPr>
          <w:rFonts w:ascii="GHEA Grapalat" w:hAnsi="GHEA Grapalat"/>
          <w:b/>
          <w:color w:val="000000" w:themeColor="text1"/>
          <w:lang w:val="hy-AM"/>
        </w:rPr>
        <w:t>ԵՔ-ԳՀԾՁԲ-26/12</w:t>
      </w:r>
      <w:r w:rsidRPr="00003FAD">
        <w:rPr>
          <w:rFonts w:ascii="GHEA Grapalat" w:hAnsi="GHEA Grapalat"/>
          <w:color w:val="000000" w:themeColor="text1"/>
          <w:sz w:val="24"/>
          <w:szCs w:val="24"/>
          <w:lang w:val="af-ZA"/>
        </w:rPr>
        <w:t>»</w:t>
      </w:r>
    </w:p>
    <w:p w14:paraId="21F43F61" w14:textId="5DF8CBD8"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00"/>
        <w:gridCol w:w="63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A236AA">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0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6665996F"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9A3A1B">
              <w:rPr>
                <w:rFonts w:ascii="GHEA Grapalat" w:hAnsi="GHEA Grapalat"/>
                <w:color w:val="000000" w:themeColor="text1"/>
                <w:sz w:val="16"/>
              </w:rPr>
              <w:t>2</w:t>
            </w:r>
            <w:r w:rsidR="00C64EE1">
              <w:rPr>
                <w:rFonts w:ascii="GHEA Grapalat" w:hAnsi="GHEA Grapalat"/>
                <w:color w:val="000000" w:themeColor="text1"/>
                <w:sz w:val="16"/>
              </w:rPr>
              <w:t>6</w:t>
            </w:r>
            <w:r w:rsidRPr="00003FAD">
              <w:rPr>
                <w:rFonts w:ascii="GHEA Grapalat" w:hAnsi="GHEA Grapalat"/>
                <w:color w:val="000000" w:themeColor="text1"/>
                <w:sz w:val="16"/>
              </w:rPr>
              <w:t>.</w:t>
            </w:r>
            <w:r w:rsidRPr="00003FAD">
              <w:rPr>
                <w:rFonts w:ascii="GHEA Grapalat" w:hAnsi="GHEA Grapalat"/>
                <w:color w:val="000000" w:themeColor="text1"/>
                <w:sz w:val="16"/>
              </w:rPr>
              <w:tab/>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A236AA">
        <w:trPr>
          <w:cantSplit/>
          <w:trHeight w:val="1134"/>
          <w:jc w:val="center"/>
        </w:trPr>
        <w:tc>
          <w:tcPr>
            <w:tcW w:w="1998" w:type="dxa"/>
          </w:tcPr>
          <w:p w14:paraId="706AFB69" w14:textId="7F9DA20B" w:rsidR="00181365" w:rsidRPr="00326824" w:rsidRDefault="00181365" w:rsidP="00A236AA">
            <w:pPr>
              <w:widowControl w:val="0"/>
              <w:spacing w:after="120"/>
              <w:jc w:val="center"/>
              <w:rPr>
                <w:rFonts w:ascii="GHEA Grapalat" w:hAnsi="GHEA Grapalat"/>
                <w:color w:val="000000" w:themeColor="text1"/>
                <w:sz w:val="16"/>
                <w:lang w:val="hy-AM"/>
              </w:rPr>
            </w:pPr>
          </w:p>
        </w:tc>
        <w:tc>
          <w:tcPr>
            <w:tcW w:w="1800" w:type="dxa"/>
          </w:tcPr>
          <w:p w14:paraId="533BE5BA" w14:textId="52F79861"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AB0BFB" w:rsidRPr="00003FAD" w14:paraId="4030A6CB" w14:textId="77777777" w:rsidTr="00CA2E4A">
        <w:trPr>
          <w:cantSplit/>
          <w:trHeight w:val="1134"/>
          <w:jc w:val="center"/>
        </w:trPr>
        <w:tc>
          <w:tcPr>
            <w:tcW w:w="1998" w:type="dxa"/>
            <w:vAlign w:val="center"/>
          </w:tcPr>
          <w:p w14:paraId="58584ECD" w14:textId="3C8C4A0E" w:rsidR="00AB0BFB" w:rsidRPr="008C4282" w:rsidRDefault="00AB0BFB" w:rsidP="00AB0BFB">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lastRenderedPageBreak/>
              <w:t>1</w:t>
            </w:r>
          </w:p>
        </w:tc>
        <w:tc>
          <w:tcPr>
            <w:tcW w:w="1800" w:type="dxa"/>
          </w:tcPr>
          <w:p w14:paraId="4ED3EBAF" w14:textId="60E11C83" w:rsidR="00AB0BFB" w:rsidRPr="00477F81" w:rsidRDefault="005D0147" w:rsidP="00AB0BFB">
            <w:pPr>
              <w:widowControl w:val="0"/>
              <w:spacing w:after="120"/>
              <w:jc w:val="center"/>
              <w:rPr>
                <w:rFonts w:ascii="GHEA Grapalat" w:hAnsi="GHEA Grapalat"/>
                <w:color w:val="000000" w:themeColor="text1"/>
                <w:sz w:val="16"/>
              </w:rPr>
            </w:pPr>
            <w:r w:rsidRPr="00AA2C02">
              <w:rPr>
                <w:rFonts w:ascii="GHEA Grapalat" w:hAnsi="GHEA Grapalat"/>
                <w:sz w:val="22"/>
                <w:szCs w:val="22"/>
              </w:rPr>
              <w:t>50111170/503</w:t>
            </w:r>
          </w:p>
        </w:tc>
        <w:tc>
          <w:tcPr>
            <w:tcW w:w="1800" w:type="dxa"/>
          </w:tcPr>
          <w:p w14:paraId="330587EB" w14:textId="23DB07A6" w:rsidR="00AB0BFB" w:rsidRPr="005D0147" w:rsidRDefault="005D0147" w:rsidP="005D0147">
            <w:pPr>
              <w:widowControl w:val="0"/>
              <w:spacing w:after="120"/>
              <w:ind w:left="-161" w:right="-148"/>
              <w:jc w:val="center"/>
              <w:rPr>
                <w:rFonts w:ascii="GHEA Grapalat" w:hAnsi="GHEA Grapalat"/>
                <w:color w:val="000000" w:themeColor="text1"/>
                <w:sz w:val="16"/>
              </w:rPr>
            </w:pPr>
            <w:r w:rsidRPr="005D0147">
              <w:rPr>
                <w:rFonts w:ascii="GHEA Grapalat" w:hAnsi="GHEA Grapalat"/>
                <w:color w:val="000000" w:themeColor="text1"/>
                <w:sz w:val="16"/>
              </w:rPr>
              <w:t>Услуги по техническому обслуживанию транспортных средств аппарата руководителя административного района Аван города Еревана</w:t>
            </w:r>
          </w:p>
        </w:tc>
        <w:tc>
          <w:tcPr>
            <w:tcW w:w="630" w:type="dxa"/>
            <w:vAlign w:val="center"/>
          </w:tcPr>
          <w:p w14:paraId="763C190F" w14:textId="0193D555" w:rsidR="00AB0BFB" w:rsidRPr="00003FAD" w:rsidRDefault="00AB0BFB" w:rsidP="00AB0BFB">
            <w:pPr>
              <w:widowControl w:val="0"/>
              <w:spacing w:after="120"/>
              <w:jc w:val="center"/>
              <w:rPr>
                <w:rFonts w:ascii="GHEA Grapalat" w:hAnsi="GHEA Grapalat"/>
                <w:color w:val="000000" w:themeColor="text1"/>
                <w:sz w:val="16"/>
              </w:rPr>
            </w:pPr>
            <w:r>
              <w:rPr>
                <w:rFonts w:ascii="GHEA Grapalat" w:hAnsi="GHEA Grapalat"/>
                <w:color w:val="000000" w:themeColor="text1"/>
                <w:sz w:val="16"/>
              </w:rPr>
              <w:t>-</w:t>
            </w:r>
          </w:p>
        </w:tc>
        <w:tc>
          <w:tcPr>
            <w:tcW w:w="450" w:type="dxa"/>
          </w:tcPr>
          <w:p w14:paraId="7A9A5AB8" w14:textId="1BB85F3B"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0E9731DE" w14:textId="745019B9"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5960D036" w14:textId="20750888"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72209B27" w14:textId="145737BD"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60" w:type="dxa"/>
          </w:tcPr>
          <w:p w14:paraId="67ED2AD1" w14:textId="0AE5EC6E"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907350" w14:textId="03A4B86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A4804F" w14:textId="2FC4319F"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630" w:type="dxa"/>
          </w:tcPr>
          <w:p w14:paraId="11DB0BAD" w14:textId="2482A25B"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B5BAF6F" w14:textId="489C5336"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27660905" w14:textId="16B0D98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74DA8A" w14:textId="545AF32F"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59" w:type="dxa"/>
          </w:tcPr>
          <w:p w14:paraId="6DF08BD0" w14:textId="62DA75D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48ECC285"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5D0147">
        <w:rPr>
          <w:rFonts w:ascii="GHEA Grapalat" w:hAnsi="GHEA Grapalat"/>
          <w:b/>
          <w:color w:val="000000" w:themeColor="text1"/>
          <w:sz w:val="22"/>
          <w:szCs w:val="22"/>
          <w:lang w:val="hy-AM"/>
        </w:rPr>
        <w:t>ԵՔ-ԳՀԾՁԲ-26/12</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1F1A4032"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1D3D1C0D"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5D0147">
        <w:rPr>
          <w:rFonts w:ascii="GHEA Grapalat" w:hAnsi="GHEA Grapalat"/>
          <w:b/>
          <w:color w:val="000000" w:themeColor="text1"/>
          <w:sz w:val="22"/>
          <w:szCs w:val="22"/>
          <w:lang w:val="hy-AM"/>
        </w:rPr>
        <w:t>ԵՔ-ԳՀԾՁԲ-26/12</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0209FF4D"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989078E" w14:textId="77777777" w:rsidR="0041572A" w:rsidRPr="000C58D3" w:rsidRDefault="0041572A" w:rsidP="0041572A">
      <w:pPr>
        <w:widowControl w:val="0"/>
        <w:spacing w:after="160"/>
        <w:ind w:left="-142" w:firstLine="142"/>
        <w:jc w:val="right"/>
        <w:rPr>
          <w:rFonts w:ascii="GHEA Grapalat" w:hAnsi="GHEA Grapalat"/>
          <w:i/>
        </w:rPr>
      </w:pPr>
      <w:r w:rsidRPr="000C58D3">
        <w:rPr>
          <w:rFonts w:ascii="GHEA Grapalat" w:hAnsi="GHEA Grapalat"/>
          <w:i/>
        </w:rPr>
        <w:lastRenderedPageBreak/>
        <w:t>Приложение № 4</w:t>
      </w:r>
    </w:p>
    <w:p w14:paraId="0118728F" w14:textId="175D8A67" w:rsidR="0041572A" w:rsidRPr="00003FAD" w:rsidRDefault="0041572A" w:rsidP="0041572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Pr="00D76EB9">
        <w:rPr>
          <w:rFonts w:ascii="GHEA Grapalat" w:hAnsi="GHEA Grapalat"/>
          <w:b/>
          <w:color w:val="000000" w:themeColor="text1"/>
          <w:sz w:val="22"/>
          <w:szCs w:val="22"/>
          <w:lang w:val="hy-AM"/>
        </w:rPr>
        <w:t xml:space="preserve"> </w:t>
      </w:r>
      <w:r w:rsidR="005D0147">
        <w:rPr>
          <w:rFonts w:ascii="GHEA Grapalat" w:hAnsi="GHEA Grapalat"/>
          <w:b/>
          <w:color w:val="000000" w:themeColor="text1"/>
          <w:sz w:val="22"/>
          <w:szCs w:val="22"/>
          <w:lang w:val="hy-AM"/>
        </w:rPr>
        <w:t>ԵՔ-ԳՀԾՁԲ-26/12</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21EF8FD9" w14:textId="462803B2" w:rsidR="0041572A" w:rsidRPr="00003FAD" w:rsidRDefault="0041572A" w:rsidP="0041572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177DFF86" w14:textId="77777777" w:rsidR="0041572A" w:rsidRPr="000C58D3" w:rsidRDefault="0041572A" w:rsidP="0041572A">
      <w:pPr>
        <w:widowControl w:val="0"/>
        <w:spacing w:after="160"/>
        <w:ind w:left="-142" w:firstLine="142"/>
        <w:jc w:val="center"/>
        <w:rPr>
          <w:rFonts w:ascii="GHEA Grapalat" w:hAnsi="GHEA Grapalat"/>
          <w:i/>
        </w:rPr>
      </w:pPr>
    </w:p>
    <w:p w14:paraId="57C06649" w14:textId="77777777" w:rsidR="0041572A" w:rsidRPr="000C58D3" w:rsidRDefault="0041572A" w:rsidP="0041572A">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0B20D79D" w14:textId="77777777" w:rsidR="0041572A" w:rsidRPr="000C58D3" w:rsidRDefault="0041572A" w:rsidP="0041572A">
      <w:pPr>
        <w:widowControl w:val="0"/>
        <w:spacing w:after="160"/>
        <w:ind w:left="-142" w:firstLine="142"/>
        <w:jc w:val="center"/>
        <w:rPr>
          <w:rFonts w:ascii="GHEA Grapalat" w:hAnsi="GHEA Grapalat"/>
          <w:i/>
          <w:lang w:val="hy-AM"/>
        </w:rPr>
      </w:pPr>
    </w:p>
    <w:p w14:paraId="05FC5464"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3C3E3634"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39B2335F"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p>
    <w:p w14:paraId="04698C1F" w14:textId="77777777" w:rsidR="0041572A" w:rsidRPr="000C58D3" w:rsidRDefault="0041572A" w:rsidP="0041572A">
      <w:pPr>
        <w:widowControl w:val="0"/>
        <w:numPr>
          <w:ilvl w:val="0"/>
          <w:numId w:val="4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6031351C"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5ACF67AF"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w:t>
      </w:r>
      <w:proofErr w:type="gramStart"/>
      <w:r w:rsidRPr="000C58D3">
        <w:rPr>
          <w:rFonts w:ascii="GHEA Grapalat" w:hAnsi="GHEA Grapalat"/>
          <w:i/>
        </w:rPr>
        <w:t xml:space="preserve">кодом </w:t>
      </w:r>
      <w:r w:rsidRPr="000C58D3">
        <w:rPr>
          <w:rFonts w:ascii="GHEA Grapalat" w:hAnsi="GHEA Grapalat"/>
          <w:i/>
          <w:lang w:val="es-ES"/>
        </w:rPr>
        <w:t xml:space="preserve"> </w:t>
      </w:r>
      <w:r w:rsidRPr="000C58D3">
        <w:rPr>
          <w:rFonts w:ascii="GHEA Grapalat" w:hAnsi="GHEA Grapalat"/>
          <w:i/>
          <w:lang w:val="af-ZA"/>
        </w:rPr>
        <w:t>_</w:t>
      </w:r>
      <w:proofErr w:type="gramEnd"/>
      <w:r w:rsidRPr="000C58D3">
        <w:rPr>
          <w:rFonts w:ascii="GHEA Grapalat" w:hAnsi="GHEA Grapalat"/>
          <w:i/>
          <w:lang w:val="af-ZA"/>
        </w:rPr>
        <w:t>_</w:t>
      </w:r>
      <w:proofErr w:type="gramStart"/>
      <w:r w:rsidRPr="000C58D3">
        <w:rPr>
          <w:rFonts w:ascii="GHEA Grapalat" w:hAnsi="GHEA Grapalat"/>
          <w:i/>
          <w:lang w:val="af-ZA"/>
        </w:rPr>
        <w:t>_</w:t>
      </w:r>
      <w:r w:rsidRPr="000C58D3">
        <w:rPr>
          <w:rFonts w:ascii="GHEA Grapalat" w:hAnsi="GHEA Grapalat"/>
          <w:i/>
          <w:lang w:val="hy-AM"/>
        </w:rPr>
        <w:t>«   »</w:t>
      </w:r>
      <w:r w:rsidRPr="000C58D3">
        <w:rPr>
          <w:rFonts w:ascii="GHEA Grapalat" w:hAnsi="GHEA Grapalat"/>
          <w:i/>
          <w:u w:val="single"/>
        </w:rPr>
        <w:t>_</w:t>
      </w:r>
      <w:proofErr w:type="gramEnd"/>
      <w:r w:rsidRPr="000C58D3">
        <w:rPr>
          <w:rFonts w:ascii="GHEA Grapalat" w:hAnsi="GHEA Grapalat"/>
          <w:i/>
          <w:u w:val="single"/>
        </w:rPr>
        <w:t xml:space="preserve">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w:t>
      </w:r>
      <w:proofErr w:type="gramStart"/>
      <w:r w:rsidRPr="000C58D3">
        <w:rPr>
          <w:rFonts w:ascii="GHEA Grapalat" w:hAnsi="GHEA Grapalat"/>
          <w:i/>
        </w:rPr>
        <w:t xml:space="preserve">мной </w:t>
      </w:r>
      <w:r w:rsidRPr="000C58D3">
        <w:rPr>
          <w:rFonts w:ascii="GHEA Grapalat" w:hAnsi="GHEA Grapalat"/>
          <w:i/>
          <w:lang w:val="hy-AM"/>
        </w:rPr>
        <w:t xml:space="preserve"> </w:t>
      </w:r>
      <w:r w:rsidRPr="000C58D3">
        <w:rPr>
          <w:rFonts w:ascii="GHEA Grapalat" w:hAnsi="GHEA Grapalat"/>
          <w:i/>
        </w:rPr>
        <w:t>и</w:t>
      </w:r>
      <w:proofErr w:type="gramEnd"/>
      <w:r w:rsidRPr="000C58D3">
        <w:rPr>
          <w:rFonts w:ascii="GHEA Grapalat" w:hAnsi="GHEA Grapalat"/>
          <w:i/>
        </w:rPr>
        <w:t xml:space="preserve"> ------------------------- - ом</w:t>
      </w:r>
    </w:p>
    <w:p w14:paraId="61C98FB8" w14:textId="77777777" w:rsidR="0041572A" w:rsidRPr="000C58D3" w:rsidRDefault="0041572A" w:rsidP="0041572A">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0C9B7C4F"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w:t>
      </w:r>
      <w:proofErr w:type="gramStart"/>
      <w:r w:rsidRPr="000C58D3">
        <w:rPr>
          <w:rFonts w:ascii="GHEA Grapalat" w:hAnsi="GHEA Grapalat"/>
          <w:i/>
          <w:lang w:val="es-ES"/>
        </w:rPr>
        <w:t xml:space="preserve">20  </w:t>
      </w:r>
      <w:r w:rsidRPr="000C58D3">
        <w:rPr>
          <w:rFonts w:ascii="GHEA Grapalat" w:hAnsi="GHEA Grapalat"/>
          <w:i/>
        </w:rPr>
        <w:t>года</w:t>
      </w:r>
      <w:proofErr w:type="gramEnd"/>
      <w:r w:rsidRPr="000C58D3">
        <w:rPr>
          <w:rFonts w:ascii="GHEA Grapalat" w:hAnsi="GHEA Grapalat"/>
          <w:i/>
        </w:rPr>
        <w:t xml:space="preserve">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43FC9CD8" w14:textId="77777777" w:rsidR="0041572A" w:rsidRPr="000C58D3" w:rsidRDefault="0041572A" w:rsidP="0041572A">
      <w:pPr>
        <w:widowControl w:val="0"/>
        <w:spacing w:after="160"/>
        <w:ind w:left="-142" w:firstLine="142"/>
        <w:jc w:val="center"/>
        <w:rPr>
          <w:rFonts w:ascii="GHEA Grapalat" w:hAnsi="GHEA Grapalat"/>
          <w:i/>
          <w:lang w:val="es-ES"/>
        </w:rPr>
      </w:pPr>
    </w:p>
    <w:p w14:paraId="4D19E282" w14:textId="77777777" w:rsidR="0041572A" w:rsidRPr="000C58D3" w:rsidRDefault="0041572A" w:rsidP="0041572A">
      <w:pPr>
        <w:widowControl w:val="0"/>
        <w:numPr>
          <w:ilvl w:val="0"/>
          <w:numId w:val="4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75137F79" w14:textId="77777777" w:rsidR="0041572A" w:rsidRPr="000C58D3" w:rsidRDefault="0041572A" w:rsidP="0041572A">
      <w:pPr>
        <w:widowControl w:val="0"/>
        <w:spacing w:after="160"/>
        <w:ind w:left="-142" w:firstLine="142"/>
        <w:jc w:val="center"/>
        <w:rPr>
          <w:rFonts w:ascii="GHEA Grapalat" w:hAnsi="GHEA Grapalat"/>
          <w:i/>
          <w:lang w:val="es-ES"/>
        </w:rPr>
      </w:pPr>
    </w:p>
    <w:p w14:paraId="080E3487" w14:textId="77777777" w:rsidR="0041572A" w:rsidRPr="000C58D3" w:rsidRDefault="0041572A" w:rsidP="0041572A">
      <w:pPr>
        <w:widowControl w:val="0"/>
        <w:spacing w:after="160"/>
        <w:ind w:left="-142" w:firstLine="142"/>
        <w:jc w:val="center"/>
        <w:rPr>
          <w:rFonts w:ascii="GHEA Grapalat" w:hAnsi="GHEA Grapalat"/>
          <w:i/>
          <w:lang w:val="es-ES"/>
        </w:rPr>
      </w:pPr>
    </w:p>
    <w:p w14:paraId="2401E45B" w14:textId="77777777" w:rsidR="0041572A" w:rsidRPr="000C58D3" w:rsidRDefault="0041572A" w:rsidP="0041572A">
      <w:pPr>
        <w:widowControl w:val="0"/>
        <w:spacing w:after="160"/>
        <w:ind w:left="-142" w:firstLine="142"/>
        <w:jc w:val="center"/>
        <w:rPr>
          <w:rFonts w:ascii="GHEA Grapalat" w:hAnsi="GHEA Grapalat"/>
          <w:i/>
          <w:lang w:val="es-ES"/>
        </w:rPr>
      </w:pPr>
    </w:p>
    <w:p w14:paraId="77A22B35" w14:textId="77777777" w:rsidR="0041572A" w:rsidRPr="000C58D3" w:rsidRDefault="0041572A" w:rsidP="0041572A">
      <w:pPr>
        <w:widowControl w:val="0"/>
        <w:spacing w:after="160"/>
        <w:ind w:left="-142" w:firstLine="142"/>
        <w:jc w:val="center"/>
        <w:rPr>
          <w:rFonts w:ascii="GHEA Grapalat" w:hAnsi="GHEA Grapalat"/>
          <w:i/>
          <w:lang w:val="es-ES"/>
        </w:rPr>
      </w:pPr>
    </w:p>
    <w:p w14:paraId="23607A4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473FD088" w14:textId="77777777" w:rsidR="0041572A" w:rsidRPr="000C58D3" w:rsidRDefault="0041572A" w:rsidP="0041572A">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762FC9F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226423C2"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76BC9C45"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3CC3F841" w14:textId="77777777" w:rsidR="0041572A" w:rsidRPr="000C58D3" w:rsidRDefault="0041572A" w:rsidP="0041572A">
      <w:pPr>
        <w:widowControl w:val="0"/>
        <w:spacing w:after="160"/>
        <w:ind w:left="-142" w:firstLine="142"/>
        <w:jc w:val="center"/>
        <w:rPr>
          <w:rFonts w:ascii="GHEA Grapalat" w:hAnsi="GHEA Grapalat"/>
          <w:i/>
          <w:lang w:val="es-ES"/>
        </w:rPr>
      </w:pPr>
    </w:p>
    <w:p w14:paraId="4517B2C0" w14:textId="77777777" w:rsidR="0041572A" w:rsidRPr="00003FAD" w:rsidRDefault="0041572A" w:rsidP="0041572A">
      <w:pPr>
        <w:widowControl w:val="0"/>
        <w:spacing w:after="160"/>
        <w:ind w:left="-142" w:firstLine="142"/>
        <w:jc w:val="center"/>
        <w:rPr>
          <w:rFonts w:ascii="GHEA Grapalat" w:hAnsi="GHEA Grapalat"/>
          <w:i/>
          <w:color w:val="000000" w:themeColor="text1"/>
          <w:lang w:val="en-U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CFB0E5" w14:textId="77777777" w:rsidR="00A56277" w:rsidRDefault="00A56277">
      <w:r>
        <w:separator/>
      </w:r>
    </w:p>
  </w:endnote>
  <w:endnote w:type="continuationSeparator" w:id="0">
    <w:p w14:paraId="22B346B9" w14:textId="77777777" w:rsidR="00A56277" w:rsidRDefault="00A56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Sakkal Majalla">
    <w:charset w:val="B2"/>
    <w:family w:val="auto"/>
    <w:pitch w:val="variable"/>
    <w:sig w:usb0="80002007" w:usb1="80000000" w:usb2="000000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55F644" w14:textId="77777777" w:rsidR="00A56277" w:rsidRDefault="00A56277">
      <w:r>
        <w:separator/>
      </w:r>
    </w:p>
  </w:footnote>
  <w:footnote w:type="continuationSeparator" w:id="0">
    <w:p w14:paraId="2A948B23" w14:textId="77777777" w:rsidR="00A56277" w:rsidRDefault="00A56277">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559472D6" w14:textId="77777777" w:rsidR="00A52308" w:rsidRPr="008842CE" w:rsidRDefault="00A52308" w:rsidP="00A52308">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B064D0A" w14:textId="77777777" w:rsidR="00A52308" w:rsidRPr="000811C1" w:rsidRDefault="00A52308" w:rsidP="00A52308">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3C72CECB" w14:textId="77777777" w:rsidR="00A52308" w:rsidRPr="00124BE9" w:rsidRDefault="00A52308" w:rsidP="00A52308">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730939"/>
    <w:multiLevelType w:val="multilevel"/>
    <w:tmpl w:val="0908D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11"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3"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8"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2"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22F97570"/>
    <w:multiLevelType w:val="hybridMultilevel"/>
    <w:tmpl w:val="396E8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2FE52E80"/>
    <w:multiLevelType w:val="multilevel"/>
    <w:tmpl w:val="1B04B730"/>
    <w:numStyleLink w:val="RSBullets"/>
  </w:abstractNum>
  <w:abstractNum w:abstractNumId="29" w15:restartNumberingAfterBreak="0">
    <w:nsid w:val="30833ECE"/>
    <w:multiLevelType w:val="multilevel"/>
    <w:tmpl w:val="4B346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31"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3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3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6" w15:restartNumberingAfterBreak="0">
    <w:nsid w:val="3C3927DE"/>
    <w:multiLevelType w:val="multilevel"/>
    <w:tmpl w:val="6F1A9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39" w15:restartNumberingAfterBreak="0">
    <w:nsid w:val="41ED6A6B"/>
    <w:multiLevelType w:val="multilevel"/>
    <w:tmpl w:val="99FA8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3A838D6"/>
    <w:multiLevelType w:val="multilevel"/>
    <w:tmpl w:val="667A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44" w15:restartNumberingAfterBreak="0">
    <w:nsid w:val="4CF0496C"/>
    <w:multiLevelType w:val="hybridMultilevel"/>
    <w:tmpl w:val="07C0B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4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4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5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5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52" w15:restartNumberingAfterBreak="0">
    <w:nsid w:val="5A17681D"/>
    <w:multiLevelType w:val="multilevel"/>
    <w:tmpl w:val="D4DCB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4" w15:restartNumberingAfterBreak="0">
    <w:nsid w:val="5BAC1DB9"/>
    <w:multiLevelType w:val="hybridMultilevel"/>
    <w:tmpl w:val="86F83F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57"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8"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3BC62F2"/>
    <w:multiLevelType w:val="multilevel"/>
    <w:tmpl w:val="4AB8E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4"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702B618C"/>
    <w:multiLevelType w:val="hybridMultilevel"/>
    <w:tmpl w:val="61403F14"/>
    <w:lvl w:ilvl="0" w:tplc="4F724222">
      <w:start w:val="1"/>
      <w:numFmt w:val="decimal"/>
      <w:lvlText w:val="%1."/>
      <w:lvlJc w:val="left"/>
      <w:pPr>
        <w:ind w:left="45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7"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8" w15:restartNumberingAfterBreak="0">
    <w:nsid w:val="79272D72"/>
    <w:multiLevelType w:val="hybridMultilevel"/>
    <w:tmpl w:val="65D4003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645" w:hanging="360"/>
      </w:pPr>
      <w:rPr>
        <w:rFonts w:ascii="Courier New" w:hAnsi="Courier New" w:cs="Courier New" w:hint="default"/>
      </w:rPr>
    </w:lvl>
    <w:lvl w:ilvl="2" w:tplc="04090005" w:tentative="1">
      <w:start w:val="1"/>
      <w:numFmt w:val="bullet"/>
      <w:lvlText w:val=""/>
      <w:lvlJc w:val="left"/>
      <w:pPr>
        <w:ind w:left="2365" w:hanging="360"/>
      </w:pPr>
      <w:rPr>
        <w:rFonts w:ascii="Wingdings" w:hAnsi="Wingdings" w:hint="default"/>
      </w:rPr>
    </w:lvl>
    <w:lvl w:ilvl="3" w:tplc="04090001" w:tentative="1">
      <w:start w:val="1"/>
      <w:numFmt w:val="bullet"/>
      <w:lvlText w:val=""/>
      <w:lvlJc w:val="left"/>
      <w:pPr>
        <w:ind w:left="3085" w:hanging="360"/>
      </w:pPr>
      <w:rPr>
        <w:rFonts w:ascii="Symbol" w:hAnsi="Symbol" w:hint="default"/>
      </w:rPr>
    </w:lvl>
    <w:lvl w:ilvl="4" w:tplc="04090003" w:tentative="1">
      <w:start w:val="1"/>
      <w:numFmt w:val="bullet"/>
      <w:lvlText w:val="o"/>
      <w:lvlJc w:val="left"/>
      <w:pPr>
        <w:ind w:left="3805" w:hanging="360"/>
      </w:pPr>
      <w:rPr>
        <w:rFonts w:ascii="Courier New" w:hAnsi="Courier New" w:cs="Courier New" w:hint="default"/>
      </w:rPr>
    </w:lvl>
    <w:lvl w:ilvl="5" w:tplc="04090005" w:tentative="1">
      <w:start w:val="1"/>
      <w:numFmt w:val="bullet"/>
      <w:lvlText w:val=""/>
      <w:lvlJc w:val="left"/>
      <w:pPr>
        <w:ind w:left="4525" w:hanging="360"/>
      </w:pPr>
      <w:rPr>
        <w:rFonts w:ascii="Wingdings" w:hAnsi="Wingdings" w:hint="default"/>
      </w:rPr>
    </w:lvl>
    <w:lvl w:ilvl="6" w:tplc="04090001" w:tentative="1">
      <w:start w:val="1"/>
      <w:numFmt w:val="bullet"/>
      <w:lvlText w:val=""/>
      <w:lvlJc w:val="left"/>
      <w:pPr>
        <w:ind w:left="5245" w:hanging="360"/>
      </w:pPr>
      <w:rPr>
        <w:rFonts w:ascii="Symbol" w:hAnsi="Symbol" w:hint="default"/>
      </w:rPr>
    </w:lvl>
    <w:lvl w:ilvl="7" w:tplc="04090003" w:tentative="1">
      <w:start w:val="1"/>
      <w:numFmt w:val="bullet"/>
      <w:lvlText w:val="o"/>
      <w:lvlJc w:val="left"/>
      <w:pPr>
        <w:ind w:left="5965" w:hanging="360"/>
      </w:pPr>
      <w:rPr>
        <w:rFonts w:ascii="Courier New" w:hAnsi="Courier New" w:cs="Courier New" w:hint="default"/>
      </w:rPr>
    </w:lvl>
    <w:lvl w:ilvl="8" w:tplc="04090005" w:tentative="1">
      <w:start w:val="1"/>
      <w:numFmt w:val="bullet"/>
      <w:lvlText w:val=""/>
      <w:lvlJc w:val="left"/>
      <w:pPr>
        <w:ind w:left="6685" w:hanging="360"/>
      </w:pPr>
      <w:rPr>
        <w:rFonts w:ascii="Wingdings" w:hAnsi="Wingdings" w:hint="default"/>
      </w:rPr>
    </w:lvl>
  </w:abstractNum>
  <w:abstractNum w:abstractNumId="6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7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118835602">
    <w:abstractNumId w:val="51"/>
  </w:num>
  <w:num w:numId="2" w16cid:durableId="2128042859">
    <w:abstractNumId w:val="21"/>
  </w:num>
  <w:num w:numId="3" w16cid:durableId="1428579617">
    <w:abstractNumId w:val="47"/>
  </w:num>
  <w:num w:numId="4" w16cid:durableId="1298604260">
    <w:abstractNumId w:val="35"/>
  </w:num>
  <w:num w:numId="5" w16cid:durableId="1567646177">
    <w:abstractNumId w:val="59"/>
  </w:num>
  <w:num w:numId="6" w16cid:durableId="1349524882">
    <w:abstractNumId w:val="51"/>
    <w:lvlOverride w:ilvl="0">
      <w:startOverride w:val="1"/>
    </w:lvlOverride>
    <w:lvlOverride w:ilvl="1"/>
    <w:lvlOverride w:ilvl="2"/>
    <w:lvlOverride w:ilvl="3"/>
    <w:lvlOverride w:ilvl="4"/>
    <w:lvlOverride w:ilvl="5"/>
    <w:lvlOverride w:ilvl="6"/>
    <w:lvlOverride w:ilvl="7"/>
    <w:lvlOverride w:ilvl="8"/>
  </w:num>
  <w:num w:numId="7" w16cid:durableId="19672778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42"/>
  </w:num>
  <w:num w:numId="10" w16cid:durableId="1811288597">
    <w:abstractNumId w:val="13"/>
  </w:num>
  <w:num w:numId="11" w16cid:durableId="581529777">
    <w:abstractNumId w:val="17"/>
  </w:num>
  <w:num w:numId="12" w16cid:durableId="894899526">
    <w:abstractNumId w:val="70"/>
  </w:num>
  <w:num w:numId="13" w16cid:durableId="1972249620">
    <w:abstractNumId w:val="63"/>
  </w:num>
  <w:num w:numId="14" w16cid:durableId="2129621796">
    <w:abstractNumId w:val="27"/>
  </w:num>
  <w:num w:numId="15" w16cid:durableId="843664480">
    <w:abstractNumId w:val="66"/>
  </w:num>
  <w:num w:numId="16" w16cid:durableId="1398088984">
    <w:abstractNumId w:val="33"/>
  </w:num>
  <w:num w:numId="17" w16cid:durableId="234316771">
    <w:abstractNumId w:val="14"/>
  </w:num>
  <w:num w:numId="18" w16cid:durableId="1663850623">
    <w:abstractNumId w:val="1"/>
  </w:num>
  <w:num w:numId="19" w16cid:durableId="1690832117">
    <w:abstractNumId w:val="37"/>
  </w:num>
  <w:num w:numId="20" w16cid:durableId="1014498368">
    <w:abstractNumId w:val="37"/>
  </w:num>
  <w:num w:numId="21" w16cid:durableId="67569649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53"/>
  </w:num>
  <w:num w:numId="23" w16cid:durableId="1298300558">
    <w:abstractNumId w:val="16"/>
  </w:num>
  <w:num w:numId="24" w16cid:durableId="676688734">
    <w:abstractNumId w:val="46"/>
  </w:num>
  <w:num w:numId="25" w16cid:durableId="2006086944">
    <w:abstractNumId w:val="25"/>
  </w:num>
  <w:num w:numId="26" w16cid:durableId="412820631">
    <w:abstractNumId w:val="8"/>
  </w:num>
  <w:num w:numId="27" w16cid:durableId="2066560455">
    <w:abstractNumId w:val="7"/>
  </w:num>
  <w:num w:numId="28" w16cid:durableId="2047410290">
    <w:abstractNumId w:val="0"/>
  </w:num>
  <w:num w:numId="29" w16cid:durableId="644359137">
    <w:abstractNumId w:val="19"/>
  </w:num>
  <w:num w:numId="30" w16cid:durableId="1335184973">
    <w:abstractNumId w:val="62"/>
  </w:num>
  <w:num w:numId="31" w16cid:durableId="185487216">
    <w:abstractNumId w:val="56"/>
  </w:num>
  <w:num w:numId="32" w16cid:durableId="1117748611">
    <w:abstractNumId w:val="55"/>
  </w:num>
  <w:num w:numId="33" w16cid:durableId="1028943160">
    <w:abstractNumId w:val="67"/>
  </w:num>
  <w:num w:numId="34" w16cid:durableId="779832878">
    <w:abstractNumId w:val="60"/>
  </w:num>
  <w:num w:numId="35" w16cid:durableId="1657369461">
    <w:abstractNumId w:val="2"/>
  </w:num>
  <w:num w:numId="36" w16cid:durableId="1098864782">
    <w:abstractNumId w:val="24"/>
  </w:num>
  <w:num w:numId="37" w16cid:durableId="103817440">
    <w:abstractNumId w:val="64"/>
  </w:num>
  <w:num w:numId="38" w16cid:durableId="1573808472">
    <w:abstractNumId w:val="20"/>
  </w:num>
  <w:num w:numId="39" w16cid:durableId="1733427411">
    <w:abstractNumId w:val="38"/>
  </w:num>
  <w:num w:numId="40" w16cid:durableId="1179077506">
    <w:abstractNumId w:val="43"/>
  </w:num>
  <w:num w:numId="41" w16cid:durableId="546382782">
    <w:abstractNumId w:val="31"/>
  </w:num>
  <w:num w:numId="42" w16cid:durableId="474564424">
    <w:abstractNumId w:val="18"/>
  </w:num>
  <w:num w:numId="43" w16cid:durableId="1316453186">
    <w:abstractNumId w:val="10"/>
  </w:num>
  <w:num w:numId="44" w16cid:durableId="1934509500">
    <w:abstractNumId w:val="49"/>
  </w:num>
  <w:num w:numId="45" w16cid:durableId="1915123084">
    <w:abstractNumId w:val="28"/>
  </w:num>
  <w:num w:numId="46" w16cid:durableId="242296832">
    <w:abstractNumId w:val="45"/>
  </w:num>
  <w:num w:numId="47" w16cid:durableId="9092702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8547810">
    <w:abstractNumId w:val="36"/>
  </w:num>
  <w:num w:numId="49" w16cid:durableId="350960511">
    <w:abstractNumId w:val="40"/>
  </w:num>
  <w:num w:numId="50" w16cid:durableId="1656641535">
    <w:abstractNumId w:val="39"/>
  </w:num>
  <w:num w:numId="51" w16cid:durableId="1394885338">
    <w:abstractNumId w:val="5"/>
  </w:num>
  <w:num w:numId="52" w16cid:durableId="431586154">
    <w:abstractNumId w:val="52"/>
  </w:num>
  <w:num w:numId="53" w16cid:durableId="1873423739">
    <w:abstractNumId w:val="61"/>
  </w:num>
  <w:num w:numId="54" w16cid:durableId="94637039">
    <w:abstractNumId w:val="29"/>
  </w:num>
  <w:num w:numId="55" w16cid:durableId="130439591">
    <w:abstractNumId w:val="4"/>
  </w:num>
  <w:num w:numId="56" w16cid:durableId="1141657091">
    <w:abstractNumId w:val="11"/>
  </w:num>
  <w:num w:numId="57" w16cid:durableId="510536659">
    <w:abstractNumId w:val="9"/>
  </w:num>
  <w:num w:numId="58" w16cid:durableId="1739932918">
    <w:abstractNumId w:val="71"/>
  </w:num>
  <w:num w:numId="59" w16cid:durableId="202600681">
    <w:abstractNumId w:val="69"/>
  </w:num>
  <w:num w:numId="60" w16cid:durableId="920605103">
    <w:abstractNumId w:val="57"/>
  </w:num>
  <w:num w:numId="61" w16cid:durableId="476148632">
    <w:abstractNumId w:val="3"/>
  </w:num>
  <w:num w:numId="62" w16cid:durableId="957447502">
    <w:abstractNumId w:val="32"/>
  </w:num>
  <w:num w:numId="63" w16cid:durableId="1282763067">
    <w:abstractNumId w:val="41"/>
  </w:num>
  <w:num w:numId="64" w16cid:durableId="311641194">
    <w:abstractNumId w:val="50"/>
  </w:num>
  <w:num w:numId="65" w16cid:durableId="1513302455">
    <w:abstractNumId w:val="26"/>
  </w:num>
  <w:num w:numId="66" w16cid:durableId="649870280">
    <w:abstractNumId w:val="30"/>
  </w:num>
  <w:num w:numId="67" w16cid:durableId="1819566551">
    <w:abstractNumId w:val="48"/>
  </w:num>
  <w:num w:numId="68" w16cid:durableId="1838114908">
    <w:abstractNumId w:val="22"/>
  </w:num>
  <w:num w:numId="69" w16cid:durableId="1624995276">
    <w:abstractNumId w:val="58"/>
  </w:num>
  <w:num w:numId="70" w16cid:durableId="285507571">
    <w:abstractNumId w:val="34"/>
  </w:num>
  <w:num w:numId="71" w16cid:durableId="1139884430">
    <w:abstractNumId w:val="15"/>
  </w:num>
  <w:num w:numId="72" w16cid:durableId="1520198090">
    <w:abstractNumId w:val="12"/>
  </w:num>
  <w:num w:numId="73" w16cid:durableId="89793837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374419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5928840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88676389">
    <w:abstractNumId w:val="65"/>
  </w:num>
  <w:num w:numId="77" w16cid:durableId="776287759">
    <w:abstractNumId w:val="23"/>
  </w:num>
  <w:num w:numId="78" w16cid:durableId="1155606522">
    <w:abstractNumId w:val="44"/>
  </w:num>
  <w:num w:numId="79" w16cid:durableId="873270353">
    <w:abstractNumId w:val="68"/>
  </w:num>
  <w:num w:numId="80" w16cid:durableId="1525947188">
    <w:abstractNumId w:val="54"/>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43F"/>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19E7"/>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6C1F"/>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57B"/>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0D3"/>
    <w:rsid w:val="00163324"/>
    <w:rsid w:val="001647D2"/>
    <w:rsid w:val="00164BBC"/>
    <w:rsid w:val="0016519F"/>
    <w:rsid w:val="00166A88"/>
    <w:rsid w:val="001679A6"/>
    <w:rsid w:val="00171E80"/>
    <w:rsid w:val="001723D6"/>
    <w:rsid w:val="001724D7"/>
    <w:rsid w:val="00172776"/>
    <w:rsid w:val="00172BC4"/>
    <w:rsid w:val="001732FB"/>
    <w:rsid w:val="001739E4"/>
    <w:rsid w:val="00173CC9"/>
    <w:rsid w:val="00174C83"/>
    <w:rsid w:val="00174DAB"/>
    <w:rsid w:val="00174FE1"/>
    <w:rsid w:val="00175F8F"/>
    <w:rsid w:val="00175FDC"/>
    <w:rsid w:val="0017606B"/>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BD9"/>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0305"/>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73B"/>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680"/>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5F34"/>
    <w:rsid w:val="00276441"/>
    <w:rsid w:val="00276B03"/>
    <w:rsid w:val="0027775F"/>
    <w:rsid w:val="00277D4A"/>
    <w:rsid w:val="00277F14"/>
    <w:rsid w:val="002805D6"/>
    <w:rsid w:val="002807DD"/>
    <w:rsid w:val="00280E91"/>
    <w:rsid w:val="002814FF"/>
    <w:rsid w:val="00281D16"/>
    <w:rsid w:val="00283198"/>
    <w:rsid w:val="00283B56"/>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EC9"/>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88D"/>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4E6D"/>
    <w:rsid w:val="00325043"/>
    <w:rsid w:val="00325523"/>
    <w:rsid w:val="00325546"/>
    <w:rsid w:val="003259C5"/>
    <w:rsid w:val="00325B90"/>
    <w:rsid w:val="00325CC0"/>
    <w:rsid w:val="00326507"/>
    <w:rsid w:val="003267C8"/>
    <w:rsid w:val="00326824"/>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6870"/>
    <w:rsid w:val="003A6E25"/>
    <w:rsid w:val="003A734A"/>
    <w:rsid w:val="003A7B6D"/>
    <w:rsid w:val="003B0D6E"/>
    <w:rsid w:val="003B1FC0"/>
    <w:rsid w:val="003B2247"/>
    <w:rsid w:val="003B2E7E"/>
    <w:rsid w:val="003B2F27"/>
    <w:rsid w:val="003B3302"/>
    <w:rsid w:val="003B3A13"/>
    <w:rsid w:val="003B3AA4"/>
    <w:rsid w:val="003B3E74"/>
    <w:rsid w:val="003B44B1"/>
    <w:rsid w:val="003B4A74"/>
    <w:rsid w:val="003B585C"/>
    <w:rsid w:val="003B5B5B"/>
    <w:rsid w:val="003B60D5"/>
    <w:rsid w:val="003B634D"/>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2E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72A"/>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77F81"/>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251"/>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45D"/>
    <w:rsid w:val="005716B8"/>
    <w:rsid w:val="00571702"/>
    <w:rsid w:val="00571EEE"/>
    <w:rsid w:val="00571F29"/>
    <w:rsid w:val="005739AB"/>
    <w:rsid w:val="005744FC"/>
    <w:rsid w:val="00574E17"/>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0D05"/>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B77FB"/>
    <w:rsid w:val="005C0103"/>
    <w:rsid w:val="005C053A"/>
    <w:rsid w:val="005C0666"/>
    <w:rsid w:val="005C0D39"/>
    <w:rsid w:val="005C1BF7"/>
    <w:rsid w:val="005C1C00"/>
    <w:rsid w:val="005C1C99"/>
    <w:rsid w:val="005C4C12"/>
    <w:rsid w:val="005C6159"/>
    <w:rsid w:val="005D00A5"/>
    <w:rsid w:val="005D00D6"/>
    <w:rsid w:val="005D0147"/>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CC7"/>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3BC0"/>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1BEC"/>
    <w:rsid w:val="00642172"/>
    <w:rsid w:val="0064223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5B1"/>
    <w:rsid w:val="00654ADD"/>
    <w:rsid w:val="00654B3F"/>
    <w:rsid w:val="00655E71"/>
    <w:rsid w:val="00655EBD"/>
    <w:rsid w:val="006564A3"/>
    <w:rsid w:val="00657315"/>
    <w:rsid w:val="006574FF"/>
    <w:rsid w:val="00660138"/>
    <w:rsid w:val="006607D5"/>
    <w:rsid w:val="006608AD"/>
    <w:rsid w:val="00661429"/>
    <w:rsid w:val="00661E7D"/>
    <w:rsid w:val="00662165"/>
    <w:rsid w:val="00662513"/>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B55"/>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AA8"/>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4FEC"/>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1DD7"/>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5DC"/>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58E"/>
    <w:rsid w:val="008777E0"/>
    <w:rsid w:val="00877B26"/>
    <w:rsid w:val="0088001E"/>
    <w:rsid w:val="00880500"/>
    <w:rsid w:val="00881C05"/>
    <w:rsid w:val="00881C22"/>
    <w:rsid w:val="0088384C"/>
    <w:rsid w:val="00884204"/>
    <w:rsid w:val="008842CE"/>
    <w:rsid w:val="00884779"/>
    <w:rsid w:val="00884822"/>
    <w:rsid w:val="00884B46"/>
    <w:rsid w:val="00884D63"/>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0BE2"/>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1CA"/>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0FC5"/>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7DB"/>
    <w:rsid w:val="009A0B5D"/>
    <w:rsid w:val="009A0BDF"/>
    <w:rsid w:val="009A0FBC"/>
    <w:rsid w:val="009A171D"/>
    <w:rsid w:val="009A172A"/>
    <w:rsid w:val="009A2838"/>
    <w:rsid w:val="009A2FDE"/>
    <w:rsid w:val="009A3A1B"/>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451"/>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5FFD"/>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308"/>
    <w:rsid w:val="00A524AC"/>
    <w:rsid w:val="00A52944"/>
    <w:rsid w:val="00A52E2E"/>
    <w:rsid w:val="00A530B3"/>
    <w:rsid w:val="00A53A6A"/>
    <w:rsid w:val="00A53DCE"/>
    <w:rsid w:val="00A54944"/>
    <w:rsid w:val="00A54D2B"/>
    <w:rsid w:val="00A5512C"/>
    <w:rsid w:val="00A55E59"/>
    <w:rsid w:val="00A55FEE"/>
    <w:rsid w:val="00A56277"/>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0DBC"/>
    <w:rsid w:val="00A8134C"/>
    <w:rsid w:val="00A81620"/>
    <w:rsid w:val="00A81988"/>
    <w:rsid w:val="00A81DD5"/>
    <w:rsid w:val="00A82654"/>
    <w:rsid w:val="00A83258"/>
    <w:rsid w:val="00A8328A"/>
    <w:rsid w:val="00A86287"/>
    <w:rsid w:val="00A90E1A"/>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0BFB"/>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0BC1"/>
    <w:rsid w:val="00AE1606"/>
    <w:rsid w:val="00AE16E4"/>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66D"/>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1BE8"/>
    <w:rsid w:val="00B425F0"/>
    <w:rsid w:val="00B4364F"/>
    <w:rsid w:val="00B4374E"/>
    <w:rsid w:val="00B44A67"/>
    <w:rsid w:val="00B453F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2AEE"/>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01A"/>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269"/>
    <w:rsid w:val="00C51512"/>
    <w:rsid w:val="00C51624"/>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4EE1"/>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09C5"/>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24E"/>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00EE"/>
    <w:rsid w:val="00D411B6"/>
    <w:rsid w:val="00D4164A"/>
    <w:rsid w:val="00D41AE8"/>
    <w:rsid w:val="00D41F7D"/>
    <w:rsid w:val="00D42B94"/>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23C8"/>
    <w:rsid w:val="00D7354F"/>
    <w:rsid w:val="00D7435F"/>
    <w:rsid w:val="00D746A9"/>
    <w:rsid w:val="00D74CCE"/>
    <w:rsid w:val="00D7504A"/>
    <w:rsid w:val="00D758CA"/>
    <w:rsid w:val="00D75F27"/>
    <w:rsid w:val="00D76453"/>
    <w:rsid w:val="00D76AE7"/>
    <w:rsid w:val="00D76BBA"/>
    <w:rsid w:val="00D76C3C"/>
    <w:rsid w:val="00D76EB9"/>
    <w:rsid w:val="00D770E9"/>
    <w:rsid w:val="00D77ADB"/>
    <w:rsid w:val="00D77CEA"/>
    <w:rsid w:val="00D77EF7"/>
    <w:rsid w:val="00D77F61"/>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C94"/>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2C19"/>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80"/>
    <w:rsid w:val="00DF44E3"/>
    <w:rsid w:val="00DF4C94"/>
    <w:rsid w:val="00DF5182"/>
    <w:rsid w:val="00DF538B"/>
    <w:rsid w:val="00DF6B64"/>
    <w:rsid w:val="00DF749E"/>
    <w:rsid w:val="00E00AD1"/>
    <w:rsid w:val="00E00ED8"/>
    <w:rsid w:val="00E01503"/>
    <w:rsid w:val="00E01593"/>
    <w:rsid w:val="00E020C1"/>
    <w:rsid w:val="00E02EB5"/>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91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378"/>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822"/>
    <w:rsid w:val="00EB797D"/>
    <w:rsid w:val="00EC00EF"/>
    <w:rsid w:val="00EC09B0"/>
    <w:rsid w:val="00EC165E"/>
    <w:rsid w:val="00EC1F0A"/>
    <w:rsid w:val="00EC22F7"/>
    <w:rsid w:val="00EC2345"/>
    <w:rsid w:val="00EC2CDE"/>
    <w:rsid w:val="00EC329B"/>
    <w:rsid w:val="00EC362B"/>
    <w:rsid w:val="00EC400D"/>
    <w:rsid w:val="00EC4580"/>
    <w:rsid w:val="00EC4C45"/>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0801"/>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7A6"/>
    <w:rsid w:val="00F449C0"/>
    <w:rsid w:val="00F45B4D"/>
    <w:rsid w:val="00F45B8B"/>
    <w:rsid w:val="00F460E3"/>
    <w:rsid w:val="00F4635A"/>
    <w:rsid w:val="00F47E60"/>
    <w:rsid w:val="00F47FC8"/>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545"/>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1D6"/>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uiPriority w:val="99"/>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References,List Paragraph (numbered (a)),Indent Paragraph,Bullet OFM,NumberedPara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References Char,List Paragraph (numbered (a))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uiPriority w:val="99"/>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uiPriority w:val="99"/>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uiPriority w:val="99"/>
    <w:rsid w:val="000622B9"/>
    <w:pPr>
      <w:spacing w:before="100" w:beforeAutospacing="1" w:after="100" w:afterAutospacing="1"/>
    </w:pPr>
    <w:rPr>
      <w:sz w:val="20"/>
      <w:szCs w:val="20"/>
      <w:lang w:val="en-US" w:eastAsia="en-US" w:bidi="ar-SA"/>
    </w:rPr>
  </w:style>
  <w:style w:type="paragraph" w:customStyle="1" w:styleId="xl84">
    <w:name w:val="xl84"/>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uiPriority w:val="99"/>
    <w:rsid w:val="000622B9"/>
    <w:pPr>
      <w:spacing w:before="100" w:beforeAutospacing="1" w:after="100" w:afterAutospacing="1"/>
      <w:jc w:val="right"/>
    </w:pPr>
    <w:rPr>
      <w:lang w:val="en-US" w:eastAsia="en-US" w:bidi="ar-SA"/>
    </w:rPr>
  </w:style>
  <w:style w:type="paragraph" w:customStyle="1" w:styleId="xl94">
    <w:name w:val="xl94"/>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uiPriority w:val="99"/>
    <w:rsid w:val="000622B9"/>
    <w:pPr>
      <w:spacing w:before="100" w:beforeAutospacing="1" w:after="100" w:afterAutospacing="1"/>
    </w:pPr>
    <w:rPr>
      <w:sz w:val="16"/>
      <w:szCs w:val="16"/>
      <w:lang w:val="en-US" w:eastAsia="en-US" w:bidi="ar-SA"/>
    </w:rPr>
  </w:style>
  <w:style w:type="paragraph" w:customStyle="1" w:styleId="xl96">
    <w:name w:val="xl96"/>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uiPriority w:val="99"/>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uiPriority w:val="99"/>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uiPriority w:val="99"/>
    <w:rsid w:val="000622B9"/>
    <w:pPr>
      <w:spacing w:before="100" w:beforeAutospacing="1" w:after="100" w:afterAutospacing="1"/>
      <w:textAlignment w:val="center"/>
    </w:pPr>
    <w:rPr>
      <w:lang w:val="en-US" w:eastAsia="en-US" w:bidi="ar-SA"/>
    </w:rPr>
  </w:style>
  <w:style w:type="paragraph" w:customStyle="1" w:styleId="xl111">
    <w:name w:val="xl11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uiPriority w:val="99"/>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uiPriority w:val="99"/>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uiPriority w:val="99"/>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uiPriority w:val="99"/>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uiPriority w:val="99"/>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uiPriority w:val="99"/>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uiPriority w:val="99"/>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uiPriority w:val="99"/>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uiPriority w:val="99"/>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uiPriority w:val="99"/>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qFormat/>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qFormat/>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qFormat/>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qFormat/>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uiPriority w:val="99"/>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qFormat/>
    <w:rsid w:val="00C909C5"/>
  </w:style>
  <w:style w:type="paragraph" w:customStyle="1" w:styleId="Normal1">
    <w:name w:val="Normal+1"/>
    <w:basedOn w:val="Normal"/>
    <w:next w:val="Normal"/>
    <w:uiPriority w:val="99"/>
    <w:rsid w:val="00C51269"/>
    <w:pPr>
      <w:autoSpaceDE w:val="0"/>
      <w:autoSpaceDN w:val="0"/>
      <w:adjustRightInd w:val="0"/>
    </w:pPr>
    <w:rPr>
      <w:rFonts w:ascii="GHEA Mariam" w:hAnsi="GHEA Mariam"/>
      <w:lang w:val="en-US" w:eastAsia="en-US" w:bidi="ar-SA"/>
    </w:rPr>
  </w:style>
  <w:style w:type="character" w:styleId="UnresolvedMention">
    <w:name w:val="Unresolved Mention"/>
    <w:basedOn w:val="DefaultParagraphFont"/>
    <w:uiPriority w:val="99"/>
    <w:semiHidden/>
    <w:unhideWhenUsed/>
    <w:rsid w:val="00C51269"/>
    <w:rPr>
      <w:color w:val="605E5C"/>
      <w:shd w:val="clear" w:color="auto" w:fill="E1DFDD"/>
    </w:rPr>
  </w:style>
  <w:style w:type="character" w:customStyle="1" w:styleId="y2iqfc">
    <w:name w:val="y2iqfc"/>
    <w:basedOn w:val="DefaultParagraphFont"/>
    <w:rsid w:val="00C512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3115</TotalTime>
  <Pages>90</Pages>
  <Words>20696</Words>
  <Characters>117971</Characters>
  <Application>Microsoft Office Word</Application>
  <DocSecurity>0</DocSecurity>
  <Lines>983</Lines>
  <Paragraphs>276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138391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1839</cp:revision>
  <cp:lastPrinted>2018-02-16T07:12:00Z</cp:lastPrinted>
  <dcterms:created xsi:type="dcterms:W3CDTF">2019-10-28T07:04:00Z</dcterms:created>
  <dcterms:modified xsi:type="dcterms:W3CDTF">2025-12-01T10:59:00Z</dcterms:modified>
</cp:coreProperties>
</file>