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25C0F5A5"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EB7822">
        <w:rPr>
          <w:rFonts w:ascii="GHEA Grapalat" w:hAnsi="GHEA Grapalat"/>
          <w:i w:val="0"/>
          <w:color w:val="000000" w:themeColor="text1"/>
          <w:sz w:val="22"/>
          <w:szCs w:val="22"/>
          <w:lang w:val="hy-AM"/>
        </w:rPr>
        <w:t>17</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EB7822">
        <w:rPr>
          <w:rFonts w:ascii="GHEA Grapalat" w:hAnsi="GHEA Grapalat"/>
          <w:i w:val="0"/>
          <w:color w:val="000000" w:themeColor="text1"/>
          <w:sz w:val="22"/>
          <w:szCs w:val="22"/>
        </w:rPr>
        <w:t>но</w:t>
      </w:r>
      <w:r w:rsidR="00D723C8">
        <w:rPr>
          <w:rFonts w:ascii="GHEA Grapalat" w:hAnsi="GHEA Grapalat"/>
          <w:i w:val="0"/>
          <w:color w:val="000000" w:themeColor="text1"/>
          <w:sz w:val="22"/>
          <w:szCs w:val="22"/>
        </w:rPr>
        <w:t>ября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56B19560"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B453F7">
        <w:rPr>
          <w:rFonts w:ascii="GHEA Grapalat" w:hAnsi="GHEA Grapalat"/>
          <w:b/>
          <w:iCs/>
          <w:lang w:val="hy-AM"/>
        </w:rPr>
        <w:t>ԵՔ-ԳՀԾՁԲ-26/1</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5FE7FE15"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2316923"/>
      <w:r w:rsidR="00B453F7" w:rsidRPr="00B453F7">
        <w:rPr>
          <w:b/>
        </w:rPr>
        <w:t>услуг</w:t>
      </w:r>
      <w:r w:rsidR="00B453F7" w:rsidRPr="00B453F7">
        <w:rPr>
          <w:b/>
          <w:lang w:val="hy-AM"/>
        </w:rPr>
        <w:t xml:space="preserve">  </w:t>
      </w:r>
      <w:r w:rsidR="00B453F7" w:rsidRPr="00B453F7">
        <w:rPr>
          <w:b/>
        </w:rPr>
        <w:t xml:space="preserve"> письменных и устных переводов</w:t>
      </w:r>
      <w:bookmarkEnd w:id="0"/>
      <w:r w:rsidR="00B453F7" w:rsidRPr="00B453F7">
        <w:rPr>
          <w:b/>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64D36F2"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D723C8">
        <w:rPr>
          <w:rFonts w:ascii="GHEA Grapalat" w:hAnsi="GHEA Grapalat"/>
          <w:b/>
          <w:i w:val="0"/>
          <w:color w:val="FF0000"/>
          <w:sz w:val="22"/>
          <w:szCs w:val="22"/>
        </w:rPr>
        <w:t>2</w:t>
      </w:r>
      <w:r w:rsidR="00EB7822">
        <w:rPr>
          <w:rFonts w:ascii="GHEA Grapalat" w:hAnsi="GHEA Grapalat"/>
          <w:b/>
          <w:i w:val="0"/>
          <w:color w:val="FF0000"/>
          <w:sz w:val="22"/>
          <w:szCs w:val="22"/>
        </w:rPr>
        <w:t>6</w:t>
      </w:r>
      <w:r w:rsidR="00D723C8" w:rsidRPr="00D723C8">
        <w:rPr>
          <w:rFonts w:ascii="GHEA Grapalat" w:hAnsi="GHEA Grapalat"/>
          <w:b/>
          <w:i w:val="0"/>
          <w:color w:val="FF0000"/>
          <w:sz w:val="22"/>
          <w:szCs w:val="22"/>
        </w:rPr>
        <w:t>.1</w:t>
      </w:r>
      <w:r w:rsidR="00EB7822">
        <w:rPr>
          <w:rFonts w:ascii="GHEA Grapalat" w:hAnsi="GHEA Grapalat"/>
          <w:b/>
          <w:i w:val="0"/>
          <w:color w:val="FF0000"/>
          <w:sz w:val="22"/>
          <w:szCs w:val="22"/>
        </w:rPr>
        <w:t>1</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6660664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10:00 часов, 26.11.2025</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23C430DA"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B453F7">
        <w:rPr>
          <w:b/>
          <w:lang w:val="hy-AM"/>
        </w:rPr>
        <w:t xml:space="preserve"> </w:t>
      </w:r>
      <w:r w:rsidR="00A52944" w:rsidRPr="00B453F7">
        <w:rPr>
          <w:b/>
        </w:rPr>
        <w:t xml:space="preserve"> письменных и устных переводов</w:t>
      </w:r>
      <w:r w:rsidR="00F30801" w:rsidRPr="00F30801">
        <w:rPr>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22F1D4E"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F30801" w:rsidRPr="00F30801">
        <w:rPr>
          <w:sz w:val="20"/>
          <w:szCs w:val="20"/>
        </w:rPr>
        <w:t xml:space="preserve">по организации научно-исследовательских исследований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7F0184F"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B453F7">
        <w:rPr>
          <w:rFonts w:ascii="GHEA Grapalat" w:hAnsi="GHEA Grapalat"/>
          <w:b/>
          <w:iCs/>
          <w:lang w:val="hy-AM"/>
        </w:rPr>
        <w:t>ԵՔ-ԳՀԾՁԲ-26/1</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784948A0"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B453F7">
        <w:rPr>
          <w:rFonts w:ascii="GHEA Grapalat" w:hAnsi="GHEA Grapalat"/>
          <w:b/>
          <w:color w:val="000000" w:themeColor="text1"/>
          <w:spacing w:val="6"/>
          <w:sz w:val="22"/>
          <w:szCs w:val="22"/>
        </w:rPr>
        <w:t>Услуги письменного и устного перевода</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B453F7">
        <w:rPr>
          <w:rFonts w:ascii="GHEA Grapalat" w:hAnsi="GHEA Grapalat"/>
          <w:color w:val="000000" w:themeColor="text1"/>
        </w:rPr>
        <w:t>2</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414015A4" w:rsidR="00B453F7" w:rsidRPr="00B453F7"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До 2500000</w:t>
            </w:r>
          </w:p>
        </w:tc>
        <w:tc>
          <w:tcPr>
            <w:tcW w:w="4112" w:type="dxa"/>
          </w:tcPr>
          <w:p w14:paraId="27C21596" w14:textId="7D9D54BD" w:rsidR="00B453F7" w:rsidRPr="00C12854" w:rsidRDefault="00B453F7" w:rsidP="00B453F7">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b/>
                <w:color w:val="000000" w:themeColor="text1"/>
                <w:spacing w:val="6"/>
                <w:sz w:val="22"/>
                <w:szCs w:val="22"/>
              </w:rPr>
              <w:t>Услуги письменного перевода</w:t>
            </w:r>
          </w:p>
        </w:tc>
      </w:tr>
      <w:tr w:rsidR="00B453F7" w:rsidRPr="00003FAD" w14:paraId="331ACEDD" w14:textId="77777777" w:rsidTr="00F47E60">
        <w:trPr>
          <w:jc w:val="center"/>
        </w:trPr>
        <w:tc>
          <w:tcPr>
            <w:tcW w:w="2422" w:type="dxa"/>
            <w:vAlign w:val="center"/>
          </w:tcPr>
          <w:p w14:paraId="7C4E8E1B" w14:textId="06740272" w:rsidR="00B453F7" w:rsidRPr="00B453F7" w:rsidRDefault="00B453F7" w:rsidP="00B453F7">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2</w:t>
            </w:r>
          </w:p>
        </w:tc>
        <w:tc>
          <w:tcPr>
            <w:tcW w:w="2700" w:type="dxa"/>
          </w:tcPr>
          <w:p w14:paraId="6CAEA2E8" w14:textId="2F8DC9BE" w:rsidR="00B453F7" w:rsidRDefault="00B453F7" w:rsidP="00B453F7">
            <w:pPr>
              <w:pStyle w:val="BodyTextIndent2"/>
              <w:widowControl w:val="0"/>
              <w:spacing w:after="120" w:line="240" w:lineRule="auto"/>
              <w:ind w:firstLine="0"/>
              <w:jc w:val="center"/>
              <w:rPr>
                <w:rFonts w:ascii="GHEA Grapalat" w:hAnsi="GHEA Grapalat"/>
                <w:lang w:val="hy-AM"/>
              </w:rPr>
            </w:pPr>
            <w:r w:rsidRPr="0026244D">
              <w:rPr>
                <w:rFonts w:ascii="GHEA Grapalat" w:hAnsi="GHEA Grapalat"/>
              </w:rPr>
              <w:t xml:space="preserve">До </w:t>
            </w:r>
            <w:r>
              <w:rPr>
                <w:rFonts w:ascii="GHEA Grapalat" w:hAnsi="GHEA Grapalat"/>
              </w:rPr>
              <w:t>6000</w:t>
            </w:r>
            <w:r w:rsidRPr="0026244D">
              <w:rPr>
                <w:rFonts w:ascii="GHEA Grapalat" w:hAnsi="GHEA Grapalat"/>
              </w:rPr>
              <w:t>000</w:t>
            </w:r>
          </w:p>
        </w:tc>
        <w:tc>
          <w:tcPr>
            <w:tcW w:w="4112" w:type="dxa"/>
          </w:tcPr>
          <w:p w14:paraId="02AC9D4A" w14:textId="17C8D717" w:rsidR="00B453F7" w:rsidRPr="00F30801" w:rsidRDefault="00B453F7" w:rsidP="00B453F7">
            <w:pPr>
              <w:pStyle w:val="BodyTextIndent2"/>
              <w:widowControl w:val="0"/>
              <w:spacing w:after="120" w:line="240" w:lineRule="auto"/>
              <w:ind w:firstLine="0"/>
            </w:pPr>
            <w:r>
              <w:rPr>
                <w:rFonts w:ascii="GHEA Grapalat" w:hAnsi="GHEA Grapalat"/>
                <w:b/>
                <w:color w:val="000000" w:themeColor="text1"/>
                <w:spacing w:val="6"/>
                <w:sz w:val="22"/>
                <w:szCs w:val="22"/>
              </w:rPr>
              <w:t>Услуги устного синхронного и последовательного перевода</w:t>
            </w:r>
          </w:p>
        </w:tc>
      </w:tr>
      <w:tr w:rsidR="00B453F7" w:rsidRPr="00003FAD" w14:paraId="20841706" w14:textId="77777777" w:rsidTr="00F47E60">
        <w:trPr>
          <w:jc w:val="center"/>
        </w:trPr>
        <w:tc>
          <w:tcPr>
            <w:tcW w:w="2422" w:type="dxa"/>
            <w:vAlign w:val="center"/>
          </w:tcPr>
          <w:p w14:paraId="7642CA63" w14:textId="2B8E8AE9" w:rsidR="00B453F7" w:rsidRPr="00B453F7" w:rsidRDefault="00B453F7" w:rsidP="00B453F7">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3</w:t>
            </w:r>
          </w:p>
        </w:tc>
        <w:tc>
          <w:tcPr>
            <w:tcW w:w="2700" w:type="dxa"/>
          </w:tcPr>
          <w:p w14:paraId="7B5B3CA9" w14:textId="7B1587AA" w:rsidR="00B453F7" w:rsidRDefault="00B453F7" w:rsidP="00B453F7">
            <w:pPr>
              <w:pStyle w:val="BodyTextIndent2"/>
              <w:widowControl w:val="0"/>
              <w:spacing w:after="120" w:line="240" w:lineRule="auto"/>
              <w:ind w:firstLine="0"/>
              <w:jc w:val="center"/>
              <w:rPr>
                <w:rFonts w:ascii="GHEA Grapalat" w:hAnsi="GHEA Grapalat"/>
                <w:lang w:val="hy-AM"/>
              </w:rPr>
            </w:pPr>
            <w:r w:rsidRPr="0026244D">
              <w:rPr>
                <w:rFonts w:ascii="GHEA Grapalat" w:hAnsi="GHEA Grapalat"/>
              </w:rPr>
              <w:t>До 2500000</w:t>
            </w:r>
          </w:p>
        </w:tc>
        <w:tc>
          <w:tcPr>
            <w:tcW w:w="4112" w:type="dxa"/>
          </w:tcPr>
          <w:p w14:paraId="7633139B" w14:textId="0EF04DB9" w:rsidR="00B453F7" w:rsidRPr="00F30801" w:rsidRDefault="00B453F7" w:rsidP="00B453F7">
            <w:pPr>
              <w:pStyle w:val="BodyTextIndent2"/>
              <w:widowControl w:val="0"/>
              <w:spacing w:after="120" w:line="240" w:lineRule="auto"/>
              <w:ind w:firstLine="0"/>
            </w:pPr>
            <w:r>
              <w:rPr>
                <w:rFonts w:ascii="GHEA Grapalat" w:hAnsi="GHEA Grapalat"/>
                <w:b/>
                <w:color w:val="000000" w:themeColor="text1"/>
                <w:spacing w:val="6"/>
                <w:sz w:val="22"/>
                <w:szCs w:val="22"/>
              </w:rPr>
              <w:t>услуги по переводу технических характеристик для пакетов закупок с армянского на русский, с армянского на английский</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1"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B741F9">
        <w:rPr>
          <w:rFonts w:ascii="GHEA Grapalat" w:hAnsi="GHEA Grapalat"/>
        </w:rPr>
        <w:lastRenderedPageBreak/>
        <w:t>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2"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3" w:author="Vardan" w:date="2022-05-29T21:57:00Z"/>
          <w:rFonts w:ascii="GHEA Grapalat" w:hAnsi="GHEA Grapalat"/>
        </w:rPr>
      </w:pPr>
      <w:r w:rsidRPr="00B741F9">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Pr="00B741F9">
        <w:rPr>
          <w:rFonts w:ascii="GHEA Grapalat" w:hAnsi="GHEA Grapalat"/>
        </w:rPr>
        <w:lastRenderedPageBreak/>
        <w:t>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4"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4"/>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w:t>
      </w:r>
      <w:r w:rsidRPr="00003FAD">
        <w:rPr>
          <w:rFonts w:ascii="GHEA Grapalat" w:hAnsi="GHEA Grapalat"/>
          <w:color w:val="000000" w:themeColor="text1"/>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0522162"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10:00 часов, 26.11.2025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5"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lastRenderedPageBreak/>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C6D0D4C"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10:00 часов, 26.11.2025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w:t>
      </w:r>
      <w:r w:rsidRPr="00003FAD">
        <w:rPr>
          <w:rFonts w:ascii="GHEA Grapalat" w:hAnsi="GHEA Grapalat"/>
          <w:color w:val="000000" w:themeColor="text1"/>
        </w:rPr>
        <w:lastRenderedPageBreak/>
        <w:t xml:space="preserve">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6"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xml:space="preserve">. Если в результате переговоров представленные участниками цены остаются </w:t>
      </w:r>
      <w:r w:rsidR="00863DA1" w:rsidRPr="00003FAD">
        <w:rPr>
          <w:rFonts w:ascii="GHEA Grapalat" w:hAnsi="GHEA Grapalat"/>
          <w:color w:val="000000" w:themeColor="text1"/>
          <w:sz w:val="24"/>
          <w:szCs w:val="24"/>
        </w:rPr>
        <w:lastRenderedPageBreak/>
        <w:t>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w:t>
      </w:r>
      <w:r w:rsidRPr="00B741F9">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w:t>
      </w:r>
      <w:r w:rsidRPr="00B741F9">
        <w:rPr>
          <w:rFonts w:ascii="GHEA Grapalat" w:hAnsi="GHEA Grapalat"/>
        </w:rPr>
        <w:lastRenderedPageBreak/>
        <w:t>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w:t>
      </w:r>
      <w:r w:rsidRPr="00B741F9">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7"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lastRenderedPageBreak/>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xml:space="preserve">, предусмотренных проектом договора, меньше </w:t>
      </w:r>
      <w:r w:rsidR="001507C1" w:rsidRPr="00003FAD">
        <w:rPr>
          <w:rFonts w:ascii="GHEA Grapalat" w:hAnsi="GHEA Grapalat"/>
          <w:color w:val="000000" w:themeColor="text1"/>
        </w:rPr>
        <w:lastRenderedPageBreak/>
        <w:t>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w:t>
      </w:r>
      <w:r w:rsidRPr="00003FAD">
        <w:rPr>
          <w:rFonts w:ascii="GHEA Grapalat" w:hAnsi="GHEA Grapalat"/>
          <w:color w:val="000000" w:themeColor="text1"/>
        </w:rPr>
        <w:lastRenderedPageBreak/>
        <w:t xml:space="preserve">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6A89A69"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B453F7">
        <w:rPr>
          <w:rFonts w:ascii="GHEA Grapalat" w:hAnsi="GHEA Grapalat"/>
          <w:b/>
          <w:color w:val="000000" w:themeColor="text1"/>
          <w:sz w:val="22"/>
          <w:szCs w:val="22"/>
          <w:lang w:val="hy-AM"/>
        </w:rPr>
        <w:t>ԵՔ-ԳՀԾՁԲ-26/1</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245C4D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B453F7">
        <w:rPr>
          <w:rFonts w:ascii="GHEA Grapalat" w:hAnsi="GHEA Grapalat"/>
          <w:b/>
          <w:color w:val="000000" w:themeColor="text1"/>
          <w:sz w:val="22"/>
          <w:szCs w:val="22"/>
          <w:lang w:val="hy-AM"/>
        </w:rPr>
        <w:t>ԵՔ-ԳՀԾՁԲ-26/1</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D865524"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3009E055"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00157B9"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9616BF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1D3FA0B2"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2F336223" w:rsidR="00C64EE1" w:rsidRPr="009A3A1B" w:rsidRDefault="00C64EE1" w:rsidP="00C64EE1">
            <w:pPr>
              <w:widowControl w:val="0"/>
              <w:rPr>
                <w:rFonts w:ascii="GHEA Grapalat" w:hAnsi="GHEA Grapalat"/>
                <w:color w:val="000000" w:themeColor="text1"/>
                <w:sz w:val="16"/>
                <w:szCs w:val="16"/>
              </w:rPr>
            </w:pPr>
            <w:r>
              <w:rPr>
                <w:rFonts w:ascii="GHEA Grapalat" w:hAnsi="GHEA Grapalat"/>
                <w:b/>
                <w:color w:val="000000" w:themeColor="text1"/>
                <w:spacing w:val="6"/>
                <w:sz w:val="22"/>
                <w:szCs w:val="22"/>
              </w:rPr>
              <w:t>Услуги письменного перевода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r w:rsidR="00C64EE1" w:rsidRPr="00003FAD" w14:paraId="730C3D0F"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57FACF10" w14:textId="588EEF20" w:rsidR="00C64EE1" w:rsidRPr="00C64EE1" w:rsidRDefault="00C64EE1" w:rsidP="00C64EE1">
            <w:pPr>
              <w:jc w:val="center"/>
              <w:rPr>
                <w:rFonts w:ascii="GHEA Grapalat" w:hAnsi="GHEA Grapalat" w:cs="Arial"/>
                <w:b/>
                <w:bCs/>
                <w:sz w:val="16"/>
                <w:szCs w:val="16"/>
              </w:rPr>
            </w:pPr>
            <w:r>
              <w:rPr>
                <w:rFonts w:ascii="GHEA Grapalat" w:hAnsi="GHEA Grapalat" w:cs="Arial"/>
                <w:b/>
                <w:bCs/>
                <w:sz w:val="16"/>
                <w:szCs w:val="16"/>
              </w:rPr>
              <w:t>2</w:t>
            </w:r>
          </w:p>
        </w:tc>
        <w:tc>
          <w:tcPr>
            <w:tcW w:w="2218" w:type="dxa"/>
            <w:tcBorders>
              <w:top w:val="single" w:sz="4" w:space="0" w:color="auto"/>
              <w:left w:val="single" w:sz="4" w:space="0" w:color="auto"/>
              <w:bottom w:val="single" w:sz="4" w:space="0" w:color="auto"/>
              <w:right w:val="single" w:sz="4" w:space="0" w:color="auto"/>
            </w:tcBorders>
          </w:tcPr>
          <w:p w14:paraId="4BE68516" w14:textId="6148ABE2" w:rsidR="00C64EE1" w:rsidRPr="00F30801" w:rsidRDefault="00C64EE1" w:rsidP="00C64EE1">
            <w:pPr>
              <w:widowControl w:val="0"/>
              <w:rPr>
                <w:sz w:val="20"/>
                <w:szCs w:val="20"/>
              </w:rPr>
            </w:pPr>
            <w:r>
              <w:rPr>
                <w:rFonts w:ascii="GHEA Grapalat" w:hAnsi="GHEA Grapalat"/>
                <w:b/>
                <w:color w:val="000000" w:themeColor="text1"/>
                <w:spacing w:val="6"/>
                <w:sz w:val="22"/>
                <w:szCs w:val="22"/>
              </w:rPr>
              <w:t>Услуги устного синхронного и последовательного перевода</w:t>
            </w:r>
          </w:p>
        </w:tc>
        <w:tc>
          <w:tcPr>
            <w:tcW w:w="1701" w:type="dxa"/>
            <w:tcBorders>
              <w:top w:val="single" w:sz="4" w:space="0" w:color="auto"/>
              <w:left w:val="single" w:sz="4" w:space="0" w:color="auto"/>
              <w:bottom w:val="single" w:sz="4" w:space="0" w:color="auto"/>
              <w:right w:val="single" w:sz="4" w:space="0" w:color="auto"/>
            </w:tcBorders>
          </w:tcPr>
          <w:p w14:paraId="658C7987"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91F1665"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8AAFF2E" w14:textId="77777777" w:rsidR="00C64EE1" w:rsidRPr="00003FAD" w:rsidRDefault="00C64EE1" w:rsidP="00C64EE1">
            <w:pPr>
              <w:widowControl w:val="0"/>
              <w:jc w:val="center"/>
              <w:rPr>
                <w:rFonts w:ascii="GHEA Grapalat" w:hAnsi="GHEA Grapalat"/>
                <w:color w:val="000000" w:themeColor="text1"/>
                <w:sz w:val="20"/>
                <w:szCs w:val="20"/>
              </w:rPr>
            </w:pPr>
          </w:p>
        </w:tc>
      </w:tr>
      <w:tr w:rsidR="00C64EE1" w:rsidRPr="00003FAD" w14:paraId="3CE4AEDA"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3B64B08" w14:textId="7E7871DE" w:rsidR="00C64EE1" w:rsidRPr="00C64EE1" w:rsidRDefault="00C64EE1" w:rsidP="00C64EE1">
            <w:pPr>
              <w:jc w:val="center"/>
              <w:rPr>
                <w:rFonts w:ascii="GHEA Grapalat" w:hAnsi="GHEA Grapalat" w:cs="Arial"/>
                <w:b/>
                <w:bCs/>
                <w:sz w:val="16"/>
                <w:szCs w:val="16"/>
              </w:rPr>
            </w:pPr>
            <w:r>
              <w:rPr>
                <w:rFonts w:ascii="GHEA Grapalat" w:hAnsi="GHEA Grapalat" w:cs="Arial"/>
                <w:b/>
                <w:bCs/>
                <w:sz w:val="16"/>
                <w:szCs w:val="16"/>
              </w:rPr>
              <w:t>3</w:t>
            </w:r>
          </w:p>
        </w:tc>
        <w:tc>
          <w:tcPr>
            <w:tcW w:w="2218" w:type="dxa"/>
            <w:tcBorders>
              <w:top w:val="single" w:sz="4" w:space="0" w:color="auto"/>
              <w:left w:val="single" w:sz="4" w:space="0" w:color="auto"/>
              <w:bottom w:val="single" w:sz="4" w:space="0" w:color="auto"/>
              <w:right w:val="single" w:sz="4" w:space="0" w:color="auto"/>
            </w:tcBorders>
          </w:tcPr>
          <w:p w14:paraId="63696837" w14:textId="3BF6EEC5" w:rsidR="00C64EE1" w:rsidRPr="00F30801" w:rsidRDefault="00C64EE1" w:rsidP="00C64EE1">
            <w:pPr>
              <w:widowControl w:val="0"/>
              <w:rPr>
                <w:sz w:val="20"/>
                <w:szCs w:val="20"/>
              </w:rPr>
            </w:pPr>
            <w:r>
              <w:rPr>
                <w:rFonts w:ascii="GHEA Grapalat" w:hAnsi="GHEA Grapalat"/>
                <w:b/>
                <w:color w:val="000000" w:themeColor="text1"/>
                <w:spacing w:val="6"/>
                <w:sz w:val="22"/>
                <w:szCs w:val="22"/>
              </w:rPr>
              <w:t>услуги по переводу технических характеристик для пакетов закупок с армянского на русский, с армянского на английский</w:t>
            </w:r>
          </w:p>
        </w:tc>
        <w:tc>
          <w:tcPr>
            <w:tcW w:w="1701" w:type="dxa"/>
            <w:tcBorders>
              <w:top w:val="single" w:sz="4" w:space="0" w:color="auto"/>
              <w:left w:val="single" w:sz="4" w:space="0" w:color="auto"/>
              <w:bottom w:val="single" w:sz="4" w:space="0" w:color="auto"/>
              <w:right w:val="single" w:sz="4" w:space="0" w:color="auto"/>
            </w:tcBorders>
          </w:tcPr>
          <w:p w14:paraId="5DCFFEEA"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F73374B"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521CFB62"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21B76B1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31E00E8E"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90C8BE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285C9771"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B453F7">
        <w:rPr>
          <w:rFonts w:ascii="GHEA Grapalat" w:hAnsi="GHEA Grapalat"/>
          <w:b/>
          <w:color w:val="000000" w:themeColor="text1"/>
          <w:sz w:val="22"/>
          <w:szCs w:val="22"/>
          <w:lang w:val="hy-AM"/>
        </w:rPr>
        <w:t>ԵՔ-ԳՀԾՁԲ-26/1</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138290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58EF21D"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B453F7">
        <w:rPr>
          <w:rFonts w:ascii="GHEA Grapalat" w:hAnsi="GHEA Grapalat"/>
          <w:b/>
          <w:color w:val="000000" w:themeColor="text1"/>
          <w:sz w:val="22"/>
          <w:szCs w:val="22"/>
          <w:lang w:val="hy-AM"/>
        </w:rPr>
        <w:t>ԵՔ-ԳՀԾՁԲ-26/1</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8405F04"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52944" w:rsidRPr="00B453F7">
        <w:rPr>
          <w:b/>
        </w:rPr>
        <w:t>услуг</w:t>
      </w:r>
      <w:r w:rsidR="00A52944" w:rsidRPr="00B453F7">
        <w:rPr>
          <w:b/>
          <w:lang w:val="hy-AM"/>
        </w:rPr>
        <w:t xml:space="preserve">  </w:t>
      </w:r>
      <w:r w:rsidR="00A52944" w:rsidRPr="00B453F7">
        <w:rPr>
          <w:b/>
        </w:rPr>
        <w:t xml:space="preserve"> письменных и устных переводов</w:t>
      </w:r>
      <w:r w:rsidR="00A52944"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01B9B7A"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326824">
        <w:rPr>
          <w:rFonts w:ascii="GHEA Grapalat" w:hAnsi="GHEA Grapalat"/>
          <w:color w:val="000000" w:themeColor="text1"/>
          <w:lang w:val="hy-AM"/>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lastRenderedPageBreak/>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74D4280F"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w:t>
      </w:r>
      <w:r w:rsidRPr="000619E7">
        <w:rPr>
          <w:rFonts w:ascii="GHEA Grapalat" w:hAnsi="GHEA Grapalat"/>
          <w:bCs/>
        </w:rPr>
        <w:lastRenderedPageBreak/>
        <w:t>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F2F364A"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2244"/>
        <w:gridCol w:w="2701"/>
        <w:gridCol w:w="1078"/>
        <w:gridCol w:w="1052"/>
        <w:gridCol w:w="917"/>
        <w:gridCol w:w="1361"/>
        <w:gridCol w:w="1405"/>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EB7822">
        <w:trPr>
          <w:trHeight w:val="247"/>
          <w:jc w:val="center"/>
        </w:trPr>
        <w:tc>
          <w:tcPr>
            <w:tcW w:w="509"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44"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70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9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2766"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EB7822">
        <w:trPr>
          <w:trHeight w:val="501"/>
          <w:jc w:val="center"/>
        </w:trPr>
        <w:tc>
          <w:tcPr>
            <w:tcW w:w="509"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44"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70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9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36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5"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EB7822" w:rsidRPr="00003FAD" w14:paraId="1446E2C5" w14:textId="77777777" w:rsidTr="00EB7822">
        <w:trPr>
          <w:trHeight w:val="277"/>
          <w:jc w:val="center"/>
        </w:trPr>
        <w:tc>
          <w:tcPr>
            <w:tcW w:w="509" w:type="dxa"/>
            <w:vAlign w:val="center"/>
          </w:tcPr>
          <w:p w14:paraId="3C9E8543" w14:textId="77777777" w:rsidR="00EB7822" w:rsidRPr="00A83B50" w:rsidRDefault="00EB7822" w:rsidP="00EB782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EB7822" w:rsidRPr="00003FAD" w:rsidRDefault="00EB7822" w:rsidP="00EB7822">
            <w:pPr>
              <w:widowControl w:val="0"/>
              <w:spacing w:after="120"/>
              <w:jc w:val="center"/>
              <w:rPr>
                <w:rFonts w:ascii="GHEA Grapalat" w:hAnsi="GHEA Grapalat"/>
                <w:color w:val="000000" w:themeColor="text1"/>
                <w:sz w:val="20"/>
              </w:rPr>
            </w:pPr>
          </w:p>
        </w:tc>
        <w:tc>
          <w:tcPr>
            <w:tcW w:w="2244" w:type="dxa"/>
          </w:tcPr>
          <w:p w14:paraId="3B85EE68" w14:textId="66345EA8" w:rsidR="00EB7822" w:rsidRPr="00C64EE1" w:rsidRDefault="00EB7822" w:rsidP="00EB7822">
            <w:pPr>
              <w:pStyle w:val="ListParagraph"/>
              <w:widowControl w:val="0"/>
              <w:spacing w:after="120"/>
              <w:rPr>
                <w:rFonts w:ascii="GHEA Grapalat" w:hAnsi="GHEA Grapalat"/>
                <w:color w:val="000000" w:themeColor="text1"/>
                <w:sz w:val="20"/>
              </w:rPr>
            </w:pPr>
            <w:r w:rsidRPr="004208DA">
              <w:rPr>
                <w:rFonts w:ascii="Sylfaen" w:hAnsi="Sylfaen" w:cs="Helvetica"/>
                <w:b/>
                <w:color w:val="403931"/>
                <w:sz w:val="21"/>
                <w:szCs w:val="21"/>
                <w:shd w:val="clear" w:color="auto" w:fill="F5F5F5"/>
                <w:lang w:val="en-US"/>
              </w:rPr>
              <w:t>79531100/501</w:t>
            </w:r>
          </w:p>
        </w:tc>
        <w:tc>
          <w:tcPr>
            <w:tcW w:w="2701" w:type="dxa"/>
          </w:tcPr>
          <w:p w14:paraId="338BF59A" w14:textId="77777777" w:rsidR="00EB7822" w:rsidRPr="00C64EE1" w:rsidRDefault="00EB7822" w:rsidP="00EB7822">
            <w:pPr>
              <w:rPr>
                <w:b/>
                <w:i/>
                <w:sz w:val="18"/>
                <w:szCs w:val="18"/>
                <w:lang w:val="hy-AM"/>
              </w:rPr>
            </w:pPr>
            <w:r w:rsidRPr="00C64EE1">
              <w:rPr>
                <w:b/>
                <w:i/>
                <w:sz w:val="18"/>
                <w:szCs w:val="18"/>
                <w:lang w:val="hy-AM"/>
              </w:rPr>
              <w:t>Услуги письменного перевода:</w:t>
            </w:r>
          </w:p>
          <w:p w14:paraId="1B59DD1B" w14:textId="77777777" w:rsidR="00EB7822" w:rsidRPr="000D62C3" w:rsidRDefault="00EB7822" w:rsidP="00EB7822">
            <w:pPr>
              <w:rPr>
                <w:b/>
                <w:i/>
                <w:sz w:val="14"/>
                <w:szCs w:val="14"/>
                <w:lang w:val="hy-AM"/>
              </w:rPr>
            </w:pPr>
            <w:r w:rsidRPr="000D62C3">
              <w:rPr>
                <w:b/>
                <w:i/>
                <w:sz w:val="14"/>
                <w:szCs w:val="14"/>
                <w:lang w:val="hy-AM"/>
              </w:rPr>
              <w:t>Армянский-английский, английский-армянский</w:t>
            </w:r>
          </w:p>
          <w:p w14:paraId="61840536" w14:textId="77777777" w:rsidR="00EB7822" w:rsidRPr="000D62C3" w:rsidRDefault="00EB7822" w:rsidP="00EB7822">
            <w:pPr>
              <w:rPr>
                <w:b/>
                <w:i/>
                <w:sz w:val="14"/>
                <w:szCs w:val="14"/>
                <w:lang w:val="hy-AM"/>
              </w:rPr>
            </w:pPr>
            <w:r w:rsidRPr="000D62C3">
              <w:rPr>
                <w:b/>
                <w:i/>
                <w:sz w:val="14"/>
                <w:szCs w:val="14"/>
                <w:lang w:val="hy-AM"/>
              </w:rPr>
              <w:t>Армянский-французский, французский-армянский</w:t>
            </w:r>
          </w:p>
          <w:p w14:paraId="20C8CF7F" w14:textId="77777777" w:rsidR="00EB7822" w:rsidRPr="00CA3008" w:rsidRDefault="00EB7822" w:rsidP="00EB7822">
            <w:pPr>
              <w:rPr>
                <w:b/>
                <w:i/>
                <w:sz w:val="14"/>
                <w:szCs w:val="14"/>
                <w:lang w:val="hy-AM"/>
              </w:rPr>
            </w:pPr>
            <w:r w:rsidRPr="000D62C3">
              <w:rPr>
                <w:b/>
                <w:i/>
                <w:sz w:val="14"/>
                <w:szCs w:val="14"/>
                <w:lang w:val="hy-AM"/>
              </w:rPr>
              <w:t>Армянский-русский, русский-армянский (при необходимости также персидский, грузинский, немецкий, итальянский, китайский)</w:t>
            </w:r>
          </w:p>
          <w:p w14:paraId="52CCFDAC" w14:textId="77777777" w:rsidR="00EB7822" w:rsidRPr="000D62C3" w:rsidRDefault="00EB7822" w:rsidP="00EB7822">
            <w:pPr>
              <w:autoSpaceDE w:val="0"/>
              <w:autoSpaceDN w:val="0"/>
              <w:adjustRightInd w:val="0"/>
              <w:ind w:firstLine="205"/>
              <w:jc w:val="both"/>
              <w:rPr>
                <w:sz w:val="14"/>
                <w:szCs w:val="14"/>
                <w:lang w:val="af-ZA"/>
              </w:rPr>
            </w:pPr>
            <w:r w:rsidRPr="00CA3008">
              <w:rPr>
                <w:sz w:val="14"/>
                <w:szCs w:val="14"/>
                <w:lang w:val="af-ZA"/>
              </w:rPr>
              <w:t xml:space="preserve">1. </w:t>
            </w:r>
            <w:r w:rsidRPr="000D62C3">
              <w:rPr>
                <w:sz w:val="14"/>
                <w:szCs w:val="14"/>
                <w:lang w:val="af-ZA"/>
              </w:rPr>
              <w:t>Требуемая квалификация и навыки переводчика:</w:t>
            </w:r>
          </w:p>
          <w:p w14:paraId="1D2C94B7" w14:textId="77777777" w:rsidR="00EB7822" w:rsidRPr="00833CF4" w:rsidRDefault="00EB7822" w:rsidP="00EB7822">
            <w:pPr>
              <w:pStyle w:val="ListParagraph"/>
              <w:numPr>
                <w:ilvl w:val="0"/>
                <w:numId w:val="79"/>
              </w:numPr>
              <w:autoSpaceDE w:val="0"/>
              <w:autoSpaceDN w:val="0"/>
              <w:adjustRightInd w:val="0"/>
              <w:jc w:val="both"/>
              <w:rPr>
                <w:rFonts w:ascii="Times New Roman" w:hAnsi="Times New Roman"/>
                <w:sz w:val="14"/>
                <w:szCs w:val="14"/>
                <w:lang w:val="af-ZA"/>
              </w:rPr>
            </w:pPr>
            <w:r w:rsidRPr="00833CF4">
              <w:rPr>
                <w:rFonts w:ascii="Times New Roman" w:hAnsi="Times New Roman"/>
                <w:sz w:val="14"/>
                <w:szCs w:val="14"/>
                <w:lang w:val="af-ZA"/>
              </w:rPr>
              <w:t>Отличное знание армянского языка</w:t>
            </w:r>
          </w:p>
          <w:p w14:paraId="5251F32A" w14:textId="77777777" w:rsidR="00EB7822" w:rsidRPr="00833CF4" w:rsidRDefault="00EB7822" w:rsidP="00EB7822">
            <w:pPr>
              <w:pStyle w:val="ListParagraph"/>
              <w:numPr>
                <w:ilvl w:val="0"/>
                <w:numId w:val="79"/>
              </w:numPr>
              <w:autoSpaceDE w:val="0"/>
              <w:autoSpaceDN w:val="0"/>
              <w:adjustRightInd w:val="0"/>
              <w:jc w:val="both"/>
              <w:rPr>
                <w:rFonts w:ascii="Times New Roman" w:hAnsi="Times New Roman"/>
                <w:sz w:val="14"/>
                <w:szCs w:val="14"/>
                <w:lang w:val="af-ZA"/>
              </w:rPr>
            </w:pPr>
            <w:r w:rsidRPr="00833CF4">
              <w:rPr>
                <w:rFonts w:ascii="Times New Roman" w:hAnsi="Times New Roman"/>
                <w:sz w:val="14"/>
                <w:szCs w:val="14"/>
                <w:lang w:val="af-ZA"/>
              </w:rPr>
              <w:t>Отличное знание вышеуказанных иностранных языков</w:t>
            </w:r>
          </w:p>
          <w:p w14:paraId="2CEA856D" w14:textId="77777777" w:rsidR="00EB7822" w:rsidRPr="00833CF4" w:rsidRDefault="00EB7822" w:rsidP="00EB7822">
            <w:pPr>
              <w:pStyle w:val="ListParagraph"/>
              <w:numPr>
                <w:ilvl w:val="0"/>
                <w:numId w:val="79"/>
              </w:numPr>
              <w:autoSpaceDE w:val="0"/>
              <w:autoSpaceDN w:val="0"/>
              <w:adjustRightInd w:val="0"/>
              <w:jc w:val="both"/>
              <w:rPr>
                <w:rFonts w:ascii="Times New Roman" w:hAnsi="Times New Roman"/>
                <w:sz w:val="14"/>
                <w:szCs w:val="14"/>
                <w:lang w:val="af-ZA"/>
              </w:rPr>
            </w:pPr>
            <w:r w:rsidRPr="00833CF4">
              <w:rPr>
                <w:rFonts w:ascii="Times New Roman" w:hAnsi="Times New Roman"/>
                <w:sz w:val="14"/>
                <w:szCs w:val="14"/>
                <w:lang w:val="af-ZA"/>
              </w:rPr>
              <w:t>Знание профессиональной терминологии в сфере международных отношений и городского хозяйства, опыт переводческих услуг в сферах международных отношений и городского хозяйства</w:t>
            </w:r>
          </w:p>
          <w:p w14:paraId="3C0D610B" w14:textId="77777777" w:rsidR="00EB7822" w:rsidRPr="00CC4107" w:rsidRDefault="00EB7822" w:rsidP="00EB7822">
            <w:pPr>
              <w:pStyle w:val="ListParagraph"/>
              <w:numPr>
                <w:ilvl w:val="0"/>
                <w:numId w:val="79"/>
              </w:numPr>
              <w:autoSpaceDE w:val="0"/>
              <w:autoSpaceDN w:val="0"/>
              <w:adjustRightInd w:val="0"/>
              <w:jc w:val="both"/>
              <w:rPr>
                <w:rFonts w:ascii="Times New Roman" w:hAnsi="Times New Roman"/>
                <w:b/>
                <w:sz w:val="14"/>
                <w:szCs w:val="14"/>
                <w:lang w:val="af-ZA"/>
              </w:rPr>
            </w:pPr>
            <w:r w:rsidRPr="00CC4107">
              <w:rPr>
                <w:rFonts w:ascii="Times New Roman" w:hAnsi="Times New Roman"/>
                <w:b/>
                <w:sz w:val="14"/>
                <w:szCs w:val="14"/>
                <w:lang w:val="af-ZA"/>
              </w:rPr>
              <w:t>Знание средней и сложной юридической терминологии, включая узкоспециализированную лексику в рамках судебных дел</w:t>
            </w:r>
          </w:p>
          <w:p w14:paraId="6850B08B" w14:textId="77777777" w:rsidR="00EB7822" w:rsidRPr="00833CF4" w:rsidRDefault="00EB7822" w:rsidP="00EB7822">
            <w:pPr>
              <w:pStyle w:val="ListParagraph"/>
              <w:numPr>
                <w:ilvl w:val="0"/>
                <w:numId w:val="79"/>
              </w:numPr>
              <w:autoSpaceDE w:val="0"/>
              <w:autoSpaceDN w:val="0"/>
              <w:adjustRightInd w:val="0"/>
              <w:jc w:val="both"/>
              <w:rPr>
                <w:rFonts w:ascii="Times New Roman" w:hAnsi="Times New Roman"/>
                <w:sz w:val="14"/>
                <w:szCs w:val="14"/>
                <w:lang w:val="hy-AM"/>
              </w:rPr>
            </w:pPr>
            <w:r w:rsidRPr="00833CF4">
              <w:rPr>
                <w:rFonts w:ascii="Times New Roman" w:hAnsi="Times New Roman"/>
                <w:sz w:val="14"/>
                <w:szCs w:val="14"/>
                <w:lang w:val="af-ZA"/>
              </w:rPr>
              <w:t xml:space="preserve">Минимум 5 лет опыта </w:t>
            </w:r>
            <w:r w:rsidRPr="00833CF4">
              <w:rPr>
                <w:rFonts w:ascii="Times New Roman" w:hAnsi="Times New Roman"/>
                <w:sz w:val="14"/>
                <w:szCs w:val="14"/>
                <w:lang w:val="af-ZA"/>
              </w:rPr>
              <w:lastRenderedPageBreak/>
              <w:t>работы в сфере переводческих услуг с армянского и вышеуказанных иностранных языков</w:t>
            </w:r>
          </w:p>
          <w:p w14:paraId="7A91C49F" w14:textId="77777777" w:rsidR="00EB7822" w:rsidRPr="00833CF4" w:rsidRDefault="00EB7822" w:rsidP="00EB7822">
            <w:pPr>
              <w:autoSpaceDE w:val="0"/>
              <w:autoSpaceDN w:val="0"/>
              <w:adjustRightInd w:val="0"/>
              <w:ind w:firstLine="205"/>
              <w:jc w:val="both"/>
              <w:rPr>
                <w:sz w:val="14"/>
                <w:szCs w:val="14"/>
                <w:lang w:val="hy-AM"/>
              </w:rPr>
            </w:pPr>
            <w:r w:rsidRPr="00CA3008">
              <w:rPr>
                <w:sz w:val="14"/>
                <w:szCs w:val="14"/>
                <w:lang w:val="hy-AM"/>
              </w:rPr>
              <w:t>2.</w:t>
            </w:r>
            <w:r w:rsidRPr="00CA3008">
              <w:rPr>
                <w:sz w:val="14"/>
                <w:szCs w:val="14"/>
                <w:lang w:val="af-ZA"/>
              </w:rPr>
              <w:t xml:space="preserve"> </w:t>
            </w:r>
            <w:r w:rsidRPr="00833CF4">
              <w:rPr>
                <w:sz w:val="14"/>
                <w:szCs w:val="14"/>
                <w:lang w:val="hy-AM"/>
              </w:rPr>
              <w:t>Исполнитель должен предоставить переведенный материал Заказчику в следующие сроки после получения материала (в электронном или бумажном виде) и в местах, указанных Заказчиком:</w:t>
            </w:r>
          </w:p>
          <w:p w14:paraId="4530F8D4" w14:textId="77777777" w:rsidR="00EB7822" w:rsidRPr="00833CF4" w:rsidRDefault="00EB7822" w:rsidP="00EB7822">
            <w:pPr>
              <w:autoSpaceDE w:val="0"/>
              <w:autoSpaceDN w:val="0"/>
              <w:adjustRightInd w:val="0"/>
              <w:ind w:firstLine="205"/>
              <w:jc w:val="both"/>
              <w:rPr>
                <w:sz w:val="14"/>
                <w:szCs w:val="14"/>
                <w:lang w:val="hy-AM"/>
              </w:rPr>
            </w:pPr>
            <w:r w:rsidRPr="00833CF4">
              <w:rPr>
                <w:sz w:val="14"/>
                <w:szCs w:val="14"/>
                <w:lang w:val="hy-AM"/>
              </w:rPr>
              <w:t>1-3 страницы: в течение 1 (одного) рабочего дня</w:t>
            </w:r>
          </w:p>
          <w:p w14:paraId="02C6BA9B" w14:textId="77777777" w:rsidR="00EB7822" w:rsidRPr="00833CF4" w:rsidRDefault="00EB7822" w:rsidP="00EB7822">
            <w:pPr>
              <w:autoSpaceDE w:val="0"/>
              <w:autoSpaceDN w:val="0"/>
              <w:adjustRightInd w:val="0"/>
              <w:ind w:firstLine="205"/>
              <w:jc w:val="both"/>
              <w:rPr>
                <w:sz w:val="14"/>
                <w:szCs w:val="14"/>
                <w:lang w:val="hy-AM"/>
              </w:rPr>
            </w:pPr>
            <w:r w:rsidRPr="00833CF4">
              <w:rPr>
                <w:sz w:val="14"/>
                <w:szCs w:val="14"/>
                <w:lang w:val="hy-AM"/>
              </w:rPr>
              <w:t>4-8 страниц: в течение 2 (двух) рабочих дней</w:t>
            </w:r>
          </w:p>
          <w:p w14:paraId="1CF17AC4" w14:textId="77777777" w:rsidR="00EB7822" w:rsidRPr="00833CF4" w:rsidRDefault="00EB7822" w:rsidP="00EB7822">
            <w:pPr>
              <w:autoSpaceDE w:val="0"/>
              <w:autoSpaceDN w:val="0"/>
              <w:adjustRightInd w:val="0"/>
              <w:ind w:firstLine="205"/>
              <w:jc w:val="both"/>
              <w:rPr>
                <w:sz w:val="14"/>
                <w:szCs w:val="14"/>
                <w:lang w:val="hy-AM"/>
              </w:rPr>
            </w:pPr>
            <w:r w:rsidRPr="00833CF4">
              <w:rPr>
                <w:sz w:val="14"/>
                <w:szCs w:val="14"/>
                <w:lang w:val="hy-AM"/>
              </w:rPr>
              <w:t>9-25 страниц: в течение 3 (пяти) рабочих дней</w:t>
            </w:r>
          </w:p>
          <w:p w14:paraId="76FF7C5B" w14:textId="77777777" w:rsidR="00EB7822" w:rsidRPr="00833CF4" w:rsidRDefault="00EB7822" w:rsidP="00EB7822">
            <w:pPr>
              <w:autoSpaceDE w:val="0"/>
              <w:autoSpaceDN w:val="0"/>
              <w:adjustRightInd w:val="0"/>
              <w:ind w:firstLine="205"/>
              <w:jc w:val="both"/>
              <w:rPr>
                <w:sz w:val="14"/>
                <w:szCs w:val="14"/>
                <w:lang w:val="hy-AM"/>
              </w:rPr>
            </w:pPr>
            <w:r w:rsidRPr="00833CF4">
              <w:rPr>
                <w:sz w:val="14"/>
                <w:szCs w:val="14"/>
                <w:lang w:val="hy-AM"/>
              </w:rPr>
              <w:t>26-50 страниц: в течение 5 (десяти) рабочих дней</w:t>
            </w:r>
          </w:p>
          <w:p w14:paraId="4252A705" w14:textId="77777777" w:rsidR="00EB7822" w:rsidRPr="00833CF4" w:rsidRDefault="00EB7822" w:rsidP="00EB7822">
            <w:pPr>
              <w:autoSpaceDE w:val="0"/>
              <w:autoSpaceDN w:val="0"/>
              <w:adjustRightInd w:val="0"/>
              <w:ind w:firstLine="205"/>
              <w:jc w:val="both"/>
              <w:rPr>
                <w:sz w:val="14"/>
                <w:szCs w:val="14"/>
                <w:lang w:val="hy-AM"/>
              </w:rPr>
            </w:pPr>
            <w:r w:rsidRPr="00833CF4">
              <w:rPr>
                <w:sz w:val="14"/>
                <w:szCs w:val="14"/>
                <w:lang w:val="hy-AM"/>
              </w:rPr>
              <w:t>При необходимости, в зависимости от объема и содержания переводимого материала, в разумные сроки, согласованные с Заказчиком.</w:t>
            </w:r>
          </w:p>
          <w:p w14:paraId="77DE3D4F" w14:textId="77777777" w:rsidR="00EB7822" w:rsidRPr="00CA3008" w:rsidRDefault="00EB7822" w:rsidP="00EB7822">
            <w:pPr>
              <w:autoSpaceDE w:val="0"/>
              <w:autoSpaceDN w:val="0"/>
              <w:adjustRightInd w:val="0"/>
              <w:spacing w:line="276" w:lineRule="auto"/>
              <w:ind w:firstLine="205"/>
              <w:jc w:val="both"/>
              <w:rPr>
                <w:sz w:val="14"/>
                <w:szCs w:val="14"/>
                <w:lang w:val="hy-AM"/>
              </w:rPr>
            </w:pPr>
            <w:r w:rsidRPr="00833CF4">
              <w:rPr>
                <w:sz w:val="14"/>
                <w:szCs w:val="14"/>
              </w:rPr>
              <w:t xml:space="preserve">3. </w:t>
            </w:r>
            <w:r w:rsidRPr="00833CF4">
              <w:rPr>
                <w:sz w:val="14"/>
                <w:szCs w:val="14"/>
                <w:lang w:val="hy-AM"/>
              </w:rPr>
              <w:t>Если Заказчик имеет определенную принятую терминологию в рамках своих переводческих услуг, Исполнитель обязан выполнить перевод с учетом особенностей требуемой терминологии.</w:t>
            </w:r>
            <w:r w:rsidRPr="00CA3008">
              <w:rPr>
                <w:sz w:val="14"/>
                <w:szCs w:val="14"/>
                <w:lang w:val="af-ZA"/>
              </w:rPr>
              <w:t xml:space="preserve"> </w:t>
            </w:r>
          </w:p>
          <w:p w14:paraId="23E2FF61" w14:textId="77777777" w:rsidR="00EB7822" w:rsidRPr="00833CF4" w:rsidRDefault="00EB7822" w:rsidP="00EB7822">
            <w:pPr>
              <w:autoSpaceDE w:val="0"/>
              <w:autoSpaceDN w:val="0"/>
              <w:adjustRightInd w:val="0"/>
              <w:spacing w:line="276" w:lineRule="auto"/>
              <w:ind w:firstLine="205"/>
              <w:jc w:val="both"/>
              <w:rPr>
                <w:sz w:val="14"/>
                <w:szCs w:val="14"/>
                <w:lang w:val="af-ZA"/>
              </w:rPr>
            </w:pPr>
            <w:r>
              <w:rPr>
                <w:sz w:val="14"/>
                <w:szCs w:val="14"/>
                <w:lang w:val="af-ZA"/>
              </w:rPr>
              <w:t xml:space="preserve">4. </w:t>
            </w:r>
            <w:r w:rsidRPr="00833CF4">
              <w:rPr>
                <w:sz w:val="14"/>
                <w:szCs w:val="14"/>
                <w:lang w:val="af-ZA"/>
              </w:rPr>
              <w:t xml:space="preserve">Переводческие услуги должны соответствовать международному стандарту </w:t>
            </w:r>
            <w:r w:rsidRPr="00675B36">
              <w:t xml:space="preserve"> </w:t>
            </w:r>
            <w:r w:rsidRPr="00675B36">
              <w:rPr>
                <w:sz w:val="14"/>
                <w:szCs w:val="14"/>
                <w:lang w:val="af-ZA"/>
              </w:rPr>
              <w:t>АСТ ЕН</w:t>
            </w:r>
            <w:r w:rsidRPr="00833CF4">
              <w:rPr>
                <w:sz w:val="14"/>
                <w:szCs w:val="14"/>
                <w:lang w:val="af-ZA"/>
              </w:rPr>
              <w:t xml:space="preserve"> 15038-2007 "Переводческие услуги: Требования к услугам", принятому ЗАО "Национальный институт стандартов".</w:t>
            </w:r>
          </w:p>
          <w:p w14:paraId="566BF37E" w14:textId="77777777" w:rsidR="00EB7822" w:rsidRPr="00833CF4" w:rsidRDefault="00EB7822" w:rsidP="00EB7822">
            <w:pPr>
              <w:autoSpaceDE w:val="0"/>
              <w:autoSpaceDN w:val="0"/>
              <w:adjustRightInd w:val="0"/>
              <w:spacing w:line="276" w:lineRule="auto"/>
              <w:ind w:firstLine="205"/>
              <w:jc w:val="both"/>
              <w:rPr>
                <w:sz w:val="14"/>
                <w:szCs w:val="14"/>
                <w:lang w:val="af-ZA"/>
              </w:rPr>
            </w:pPr>
            <w:r>
              <w:rPr>
                <w:sz w:val="14"/>
                <w:szCs w:val="14"/>
                <w:lang w:val="af-ZA"/>
              </w:rPr>
              <w:t xml:space="preserve">5. </w:t>
            </w:r>
            <w:r w:rsidRPr="00833CF4">
              <w:rPr>
                <w:sz w:val="14"/>
                <w:szCs w:val="14"/>
                <w:lang w:val="af-ZA"/>
              </w:rPr>
              <w:t>Одна страница письменного перевода должна состоять из 1800 знаков (пробелы не считаются знаками). Если переведенный материал составляет до 1800 знаков, он рассчитывается как одна страница. Переведенный материал представляется в формате А4, шрифт 12. Поля страницы: сверху 20 мм, снизу 20 мм, справа 10 мм и слева 30 мм. Межстрочный интервал: 1.5.</w:t>
            </w:r>
          </w:p>
          <w:p w14:paraId="06691F04" w14:textId="77777777" w:rsidR="00EB7822" w:rsidRPr="00833CF4" w:rsidRDefault="00EB7822" w:rsidP="00EB7822">
            <w:pPr>
              <w:autoSpaceDE w:val="0"/>
              <w:autoSpaceDN w:val="0"/>
              <w:adjustRightInd w:val="0"/>
              <w:spacing w:line="276" w:lineRule="auto"/>
              <w:ind w:firstLine="205"/>
              <w:jc w:val="both"/>
              <w:rPr>
                <w:sz w:val="14"/>
                <w:szCs w:val="14"/>
                <w:lang w:val="af-ZA"/>
              </w:rPr>
            </w:pPr>
            <w:r>
              <w:rPr>
                <w:sz w:val="14"/>
                <w:szCs w:val="14"/>
                <w:lang w:val="af-ZA"/>
              </w:rPr>
              <w:t xml:space="preserve">6. </w:t>
            </w:r>
            <w:r w:rsidRPr="00833CF4">
              <w:rPr>
                <w:sz w:val="14"/>
                <w:szCs w:val="14"/>
                <w:lang w:val="af-ZA"/>
              </w:rPr>
              <w:t>Материалы, содержащие профессиональные термины, считаются профессиональными.</w:t>
            </w:r>
          </w:p>
          <w:p w14:paraId="09D781B2" w14:textId="77777777" w:rsidR="00EB7822" w:rsidRPr="00833CF4" w:rsidRDefault="00EB7822" w:rsidP="00EB7822">
            <w:pPr>
              <w:autoSpaceDE w:val="0"/>
              <w:autoSpaceDN w:val="0"/>
              <w:adjustRightInd w:val="0"/>
              <w:spacing w:line="276" w:lineRule="auto"/>
              <w:ind w:firstLine="205"/>
              <w:jc w:val="both"/>
              <w:rPr>
                <w:sz w:val="14"/>
                <w:szCs w:val="14"/>
                <w:lang w:val="af-ZA"/>
              </w:rPr>
            </w:pPr>
            <w:r>
              <w:rPr>
                <w:sz w:val="14"/>
                <w:szCs w:val="14"/>
                <w:lang w:val="af-ZA"/>
              </w:rPr>
              <w:t xml:space="preserve">7. </w:t>
            </w:r>
            <w:r w:rsidRPr="00833CF4">
              <w:rPr>
                <w:sz w:val="14"/>
                <w:szCs w:val="14"/>
                <w:lang w:val="af-ZA"/>
              </w:rPr>
              <w:t>Планируемый объем услуг: до 625 страниц</w:t>
            </w:r>
          </w:p>
          <w:p w14:paraId="2B9747B5" w14:textId="77777777" w:rsidR="00EB7822" w:rsidRPr="00833CF4" w:rsidRDefault="00EB7822" w:rsidP="00EB7822">
            <w:pPr>
              <w:autoSpaceDE w:val="0"/>
              <w:autoSpaceDN w:val="0"/>
              <w:adjustRightInd w:val="0"/>
              <w:spacing w:line="276" w:lineRule="auto"/>
              <w:ind w:firstLine="205"/>
              <w:jc w:val="both"/>
              <w:rPr>
                <w:sz w:val="14"/>
                <w:szCs w:val="14"/>
                <w:lang w:val="af-ZA"/>
              </w:rPr>
            </w:pPr>
            <w:r>
              <w:rPr>
                <w:sz w:val="14"/>
                <w:szCs w:val="14"/>
                <w:lang w:val="af-ZA"/>
              </w:rPr>
              <w:t xml:space="preserve">8. </w:t>
            </w:r>
            <w:r w:rsidRPr="00833CF4">
              <w:rPr>
                <w:sz w:val="14"/>
                <w:szCs w:val="14"/>
                <w:lang w:val="af-ZA"/>
              </w:rPr>
              <w:t>Победитель обеспечивает конфиденциальность данных переводимого материала.</w:t>
            </w:r>
          </w:p>
          <w:p w14:paraId="65A6AD83" w14:textId="77777777" w:rsidR="00EB7822" w:rsidRPr="00CA3008" w:rsidRDefault="00EB7822" w:rsidP="00EB7822">
            <w:pPr>
              <w:rPr>
                <w:sz w:val="14"/>
                <w:szCs w:val="14"/>
                <w:lang w:val="hy-AM"/>
              </w:rPr>
            </w:pPr>
            <w:r>
              <w:rPr>
                <w:sz w:val="14"/>
                <w:szCs w:val="14"/>
                <w:lang w:val="af-ZA"/>
              </w:rPr>
              <w:t xml:space="preserve">9. </w:t>
            </w:r>
            <w:r w:rsidRPr="00833CF4">
              <w:rPr>
                <w:sz w:val="14"/>
                <w:szCs w:val="14"/>
                <w:lang w:val="af-ZA"/>
              </w:rPr>
              <w:t>В случае неправильного перевода победитель выплачивает заказчику штраф в размере ущерба, причиненного каждой зафиксированной ошибкой перевода.</w:t>
            </w:r>
          </w:p>
          <w:p w14:paraId="465B74B9" w14:textId="77777777" w:rsidR="00EB7822" w:rsidRPr="00CA3008" w:rsidRDefault="00EB7822" w:rsidP="00EB7822">
            <w:pPr>
              <w:rPr>
                <w:sz w:val="14"/>
                <w:szCs w:val="14"/>
                <w:lang w:val="hy-AM"/>
              </w:rPr>
            </w:pPr>
            <w:r w:rsidRPr="00CA3008">
              <w:rPr>
                <w:sz w:val="14"/>
                <w:szCs w:val="14"/>
                <w:lang w:val="hy-AM"/>
              </w:rPr>
              <w:t xml:space="preserve">      9.</w:t>
            </w:r>
            <w:r w:rsidRPr="00833CF4">
              <w:rPr>
                <w:sz w:val="14"/>
                <w:szCs w:val="14"/>
                <w:lang w:val="hy-AM"/>
              </w:rPr>
              <w:t>Заказы осуществляются посредством телефонного звонка и/или электронной почты.</w:t>
            </w:r>
          </w:p>
          <w:p w14:paraId="1C17E4A6" w14:textId="5A316210" w:rsidR="00EB7822" w:rsidRPr="00003FAD" w:rsidRDefault="00EB7822" w:rsidP="00EB7822">
            <w:pPr>
              <w:widowControl w:val="0"/>
              <w:spacing w:after="120"/>
              <w:jc w:val="center"/>
              <w:rPr>
                <w:rFonts w:ascii="GHEA Grapalat" w:hAnsi="GHEA Grapalat"/>
                <w:color w:val="000000" w:themeColor="text1"/>
                <w:sz w:val="20"/>
              </w:rPr>
            </w:pPr>
          </w:p>
        </w:tc>
        <w:tc>
          <w:tcPr>
            <w:tcW w:w="1078" w:type="dxa"/>
            <w:vAlign w:val="center"/>
          </w:tcPr>
          <w:p w14:paraId="5BAB781D" w14:textId="57FE7FE6"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EB7822" w:rsidRPr="00003FAD" w:rsidRDefault="00EB7822" w:rsidP="00EB7822">
            <w:pPr>
              <w:widowControl w:val="0"/>
              <w:spacing w:after="120"/>
              <w:jc w:val="center"/>
              <w:rPr>
                <w:rFonts w:ascii="GHEA Grapalat" w:hAnsi="GHEA Grapalat"/>
                <w:color w:val="000000" w:themeColor="text1"/>
                <w:sz w:val="20"/>
              </w:rPr>
            </w:pPr>
          </w:p>
        </w:tc>
        <w:tc>
          <w:tcPr>
            <w:tcW w:w="917" w:type="dxa"/>
            <w:vAlign w:val="center"/>
          </w:tcPr>
          <w:p w14:paraId="1935DD13" w14:textId="516E4890" w:rsidR="00EB7822" w:rsidRPr="00003FAD" w:rsidRDefault="00EB7822" w:rsidP="00EB7822">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361" w:type="dxa"/>
          </w:tcPr>
          <w:p w14:paraId="42C0EA64" w14:textId="77777777" w:rsidR="00EB7822" w:rsidRPr="00833CF4" w:rsidRDefault="00EB7822" w:rsidP="00EB7822">
            <w:pPr>
              <w:jc w:val="center"/>
              <w:rPr>
                <w:sz w:val="16"/>
                <w:szCs w:val="16"/>
                <w:lang w:val="hy-AM"/>
              </w:rPr>
            </w:pPr>
            <w:r w:rsidRPr="00833CF4">
              <w:rPr>
                <w:sz w:val="16"/>
                <w:szCs w:val="16"/>
                <w:lang w:val="hy-AM"/>
              </w:rPr>
              <w:t>г. Ереван</w:t>
            </w:r>
          </w:p>
          <w:p w14:paraId="426ECEB6" w14:textId="7DECCE33"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t>ул. Аргишти 1</w:t>
            </w:r>
          </w:p>
        </w:tc>
        <w:tc>
          <w:tcPr>
            <w:tcW w:w="1405" w:type="dxa"/>
          </w:tcPr>
          <w:p w14:paraId="2FFCE76C" w14:textId="5F8DFB75" w:rsidR="00EB7822" w:rsidRPr="00003FAD" w:rsidRDefault="00EB7822" w:rsidP="00EB7822">
            <w:pPr>
              <w:widowControl w:val="0"/>
              <w:spacing w:after="120"/>
              <w:jc w:val="center"/>
              <w:rPr>
                <w:rFonts w:ascii="GHEA Grapalat" w:hAnsi="GHEA Grapalat"/>
                <w:color w:val="000000" w:themeColor="text1"/>
                <w:sz w:val="20"/>
              </w:rPr>
            </w:pPr>
            <w:r w:rsidRPr="00675B36">
              <w:rPr>
                <w:sz w:val="16"/>
                <w:szCs w:val="16"/>
                <w:lang w:val="hy-AM"/>
              </w:rPr>
              <w:t>С момента вступления в силу договора (соглашения) до 345 календарных дней</w:t>
            </w:r>
          </w:p>
        </w:tc>
      </w:tr>
      <w:tr w:rsidR="00EB7822" w:rsidRPr="00003FAD" w14:paraId="367E3190" w14:textId="77777777" w:rsidTr="00EB7822">
        <w:trPr>
          <w:trHeight w:val="277"/>
          <w:jc w:val="center"/>
        </w:trPr>
        <w:tc>
          <w:tcPr>
            <w:tcW w:w="509" w:type="dxa"/>
            <w:vAlign w:val="center"/>
          </w:tcPr>
          <w:p w14:paraId="18C60461" w14:textId="3B3007C6" w:rsidR="00EB7822" w:rsidRPr="00A83B50" w:rsidRDefault="00EB7822" w:rsidP="00EB782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2244" w:type="dxa"/>
          </w:tcPr>
          <w:p w14:paraId="2B7C899C" w14:textId="77777777" w:rsidR="00EB7822" w:rsidRDefault="00EB7822" w:rsidP="00EB7822">
            <w:pPr>
              <w:spacing w:after="200" w:line="276" w:lineRule="auto"/>
              <w:rPr>
                <w:rFonts w:ascii="Sylfaen" w:hAnsi="Sylfaen" w:cs="Helvetica"/>
                <w:color w:val="403931"/>
                <w:sz w:val="21"/>
                <w:szCs w:val="21"/>
                <w:shd w:val="clear" w:color="auto" w:fill="F5F5F5"/>
                <w:lang w:val="hy-AM"/>
              </w:rPr>
            </w:pPr>
          </w:p>
          <w:p w14:paraId="63B7FB2A" w14:textId="77777777" w:rsidR="00EB7822" w:rsidRDefault="00EB7822" w:rsidP="00EB7822">
            <w:pPr>
              <w:spacing w:after="200" w:line="276" w:lineRule="auto"/>
              <w:rPr>
                <w:rFonts w:ascii="Sylfaen" w:hAnsi="Sylfaen" w:cs="Helvetica"/>
                <w:color w:val="403931"/>
                <w:sz w:val="21"/>
                <w:szCs w:val="21"/>
                <w:shd w:val="clear" w:color="auto" w:fill="F5F5F5"/>
                <w:lang w:val="hy-AM"/>
              </w:rPr>
            </w:pPr>
          </w:p>
          <w:p w14:paraId="7FA2BA3A" w14:textId="242B74C5" w:rsidR="00EB7822" w:rsidRPr="00EB7822" w:rsidRDefault="00EB7822" w:rsidP="00EB7822">
            <w:pPr>
              <w:pStyle w:val="ListParagraph"/>
              <w:widowControl w:val="0"/>
              <w:spacing w:after="120"/>
              <w:rPr>
                <w:rFonts w:ascii="GHEA Grapalat" w:hAnsi="GHEA Grapalat"/>
                <w:color w:val="000000" w:themeColor="text1"/>
                <w:sz w:val="20"/>
              </w:rPr>
            </w:pPr>
            <w:r w:rsidRPr="00B47C1A">
              <w:rPr>
                <w:rFonts w:ascii="Sylfaen" w:hAnsi="Sylfaen" w:cs="Helvetica"/>
                <w:b/>
                <w:color w:val="403931"/>
                <w:sz w:val="21"/>
                <w:szCs w:val="21"/>
                <w:shd w:val="clear" w:color="auto" w:fill="F5F5F5"/>
              </w:rPr>
              <w:t>79541100/</w:t>
            </w:r>
            <w:r>
              <w:rPr>
                <w:rFonts w:ascii="Sylfaen" w:hAnsi="Sylfaen" w:cs="Helvetica"/>
                <w:b/>
                <w:color w:val="403931"/>
                <w:sz w:val="21"/>
                <w:szCs w:val="21"/>
                <w:shd w:val="clear" w:color="auto" w:fill="F5F5F5"/>
                <w:lang w:val="hy-AM"/>
              </w:rPr>
              <w:t>502</w:t>
            </w:r>
          </w:p>
        </w:tc>
        <w:tc>
          <w:tcPr>
            <w:tcW w:w="2701" w:type="dxa"/>
          </w:tcPr>
          <w:p w14:paraId="282447BF" w14:textId="77777777" w:rsidR="00EB7822" w:rsidRPr="00C64EE1" w:rsidRDefault="00EB7822" w:rsidP="00EB7822">
            <w:pPr>
              <w:rPr>
                <w:b/>
                <w:i/>
                <w:sz w:val="18"/>
                <w:szCs w:val="18"/>
              </w:rPr>
            </w:pPr>
            <w:r w:rsidRPr="00C64EE1">
              <w:rPr>
                <w:rFonts w:ascii="GHEA Grapalat" w:hAnsi="GHEA Grapalat"/>
                <w:b/>
                <w:color w:val="000000" w:themeColor="text1"/>
                <w:spacing w:val="6"/>
                <w:sz w:val="18"/>
                <w:szCs w:val="18"/>
              </w:rPr>
              <w:t>Услуги устного синхронного и последовательного перевода</w:t>
            </w:r>
            <w:r w:rsidRPr="00C64EE1">
              <w:rPr>
                <w:b/>
                <w:i/>
                <w:sz w:val="18"/>
                <w:szCs w:val="18"/>
                <w:lang w:val="af-ZA"/>
              </w:rPr>
              <w:t xml:space="preserve"> </w:t>
            </w:r>
          </w:p>
          <w:p w14:paraId="4D7D541E" w14:textId="07461F1D" w:rsidR="00EB7822" w:rsidRPr="00833CF4" w:rsidRDefault="00EB7822" w:rsidP="00EB7822">
            <w:pPr>
              <w:rPr>
                <w:b/>
                <w:i/>
                <w:sz w:val="14"/>
                <w:szCs w:val="14"/>
                <w:lang w:val="af-ZA"/>
              </w:rPr>
            </w:pPr>
            <w:r w:rsidRPr="00833CF4">
              <w:rPr>
                <w:b/>
                <w:i/>
                <w:sz w:val="14"/>
                <w:szCs w:val="14"/>
                <w:lang w:val="af-ZA"/>
              </w:rPr>
              <w:t>Армянский-английский, английский-армянский</w:t>
            </w:r>
          </w:p>
          <w:p w14:paraId="5C10D924" w14:textId="77777777" w:rsidR="00EB7822" w:rsidRPr="00833CF4" w:rsidRDefault="00EB7822" w:rsidP="00EB7822">
            <w:pPr>
              <w:rPr>
                <w:b/>
                <w:i/>
                <w:sz w:val="14"/>
                <w:szCs w:val="14"/>
                <w:lang w:val="af-ZA"/>
              </w:rPr>
            </w:pPr>
            <w:r w:rsidRPr="00833CF4">
              <w:rPr>
                <w:b/>
                <w:i/>
                <w:sz w:val="14"/>
                <w:szCs w:val="14"/>
                <w:lang w:val="af-ZA"/>
              </w:rPr>
              <w:t>Армянский-французский, французский-армянский</w:t>
            </w:r>
          </w:p>
          <w:p w14:paraId="0D67168B" w14:textId="77777777" w:rsidR="00EB7822" w:rsidRPr="00833CF4" w:rsidRDefault="00EB7822" w:rsidP="00EB7822">
            <w:pPr>
              <w:rPr>
                <w:b/>
                <w:i/>
                <w:sz w:val="14"/>
                <w:szCs w:val="14"/>
                <w:lang w:val="af-ZA"/>
              </w:rPr>
            </w:pPr>
            <w:r w:rsidRPr="00833CF4">
              <w:rPr>
                <w:b/>
                <w:i/>
                <w:sz w:val="14"/>
                <w:szCs w:val="14"/>
                <w:lang w:val="af-ZA"/>
              </w:rPr>
              <w:t>Армянский-русский, русский-армянский</w:t>
            </w:r>
          </w:p>
          <w:p w14:paraId="46D88B84" w14:textId="77777777" w:rsidR="00EB7822" w:rsidRPr="00833CF4" w:rsidRDefault="00EB7822" w:rsidP="00EB7822">
            <w:pPr>
              <w:rPr>
                <w:b/>
                <w:i/>
                <w:sz w:val="14"/>
                <w:szCs w:val="14"/>
                <w:lang w:val="af-ZA"/>
              </w:rPr>
            </w:pPr>
            <w:r w:rsidRPr="00833CF4">
              <w:rPr>
                <w:b/>
                <w:i/>
                <w:sz w:val="14"/>
                <w:szCs w:val="14"/>
                <w:lang w:val="af-ZA"/>
              </w:rPr>
              <w:t>/при необходимости также персидский, грузинский, немецкий, итальянский, китайский/</w:t>
            </w:r>
          </w:p>
          <w:p w14:paraId="7C6D298E" w14:textId="77777777" w:rsidR="00EB7822" w:rsidRPr="00833CF4" w:rsidRDefault="00EB7822" w:rsidP="00EB7822">
            <w:pPr>
              <w:autoSpaceDE w:val="0"/>
              <w:autoSpaceDN w:val="0"/>
              <w:adjustRightInd w:val="0"/>
              <w:rPr>
                <w:sz w:val="14"/>
                <w:szCs w:val="14"/>
                <w:lang w:val="hy-AM"/>
              </w:rPr>
            </w:pPr>
            <w:r w:rsidRPr="00833CF4">
              <w:rPr>
                <w:b/>
                <w:i/>
                <w:sz w:val="14"/>
                <w:szCs w:val="14"/>
                <w:lang w:val="af-ZA"/>
              </w:rPr>
              <w:t>/при необходимости также средние и сложные юридические переводы, в том числе в рамках судебных дел/</w:t>
            </w:r>
          </w:p>
          <w:p w14:paraId="02E02E4A" w14:textId="77777777" w:rsidR="00EB7822" w:rsidRDefault="00EB7822" w:rsidP="00EB7822">
            <w:pPr>
              <w:pStyle w:val="ListParagraph"/>
              <w:numPr>
                <w:ilvl w:val="0"/>
                <w:numId w:val="80"/>
              </w:numPr>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Качественный синхронный переводческий сервис и качественный последовательный переводческий сервис, который должен предоставляться в местах, определенных Заказчиком.</w:t>
            </w:r>
            <w:r w:rsidRPr="00CA3008">
              <w:rPr>
                <w:rFonts w:ascii="Times New Roman" w:hAnsi="Times New Roman"/>
                <w:sz w:val="14"/>
                <w:szCs w:val="14"/>
                <w:lang w:val="hy-AM"/>
              </w:rPr>
              <w:t xml:space="preserve"> </w:t>
            </w:r>
          </w:p>
          <w:p w14:paraId="6D5C908A" w14:textId="77777777" w:rsidR="00EB7822" w:rsidRPr="00833CF4" w:rsidRDefault="00EB7822" w:rsidP="00EB7822">
            <w:pPr>
              <w:pStyle w:val="ListParagraph"/>
              <w:numPr>
                <w:ilvl w:val="0"/>
                <w:numId w:val="80"/>
              </w:numPr>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Требуемая квалификация и навыки переводчика:</w:t>
            </w:r>
          </w:p>
          <w:p w14:paraId="1321FF2A" w14:textId="77777777" w:rsidR="00EB7822" w:rsidRPr="00833CF4" w:rsidRDefault="00EB7822" w:rsidP="00EB7822">
            <w:pPr>
              <w:pStyle w:val="ListParagraph"/>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 xml:space="preserve">• Отличное знание </w:t>
            </w:r>
            <w:r w:rsidRPr="00833CF4">
              <w:rPr>
                <w:rFonts w:ascii="Times New Roman" w:hAnsi="Times New Roman"/>
                <w:sz w:val="14"/>
                <w:szCs w:val="14"/>
                <w:lang w:val="hy-AM"/>
              </w:rPr>
              <w:lastRenderedPageBreak/>
              <w:t>армянского языка</w:t>
            </w:r>
          </w:p>
          <w:p w14:paraId="1A46B092" w14:textId="77777777" w:rsidR="00EB7822" w:rsidRPr="00833CF4" w:rsidRDefault="00EB7822" w:rsidP="00EB7822">
            <w:pPr>
              <w:pStyle w:val="ListParagraph"/>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 Отличное знание вышеуказанных иностранных языков</w:t>
            </w:r>
          </w:p>
          <w:p w14:paraId="24F0A15D" w14:textId="77777777" w:rsidR="00EB7822" w:rsidRPr="00833CF4" w:rsidRDefault="00EB7822" w:rsidP="00EB7822">
            <w:pPr>
              <w:pStyle w:val="ListParagraph"/>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 Знание профессиональной терминологии, относящейся к сферам международных отношений, городского хозяйства, и опыт синхронного и последовательного переводческого сервиса в сферах, связанных с международными отношениями и городским хозяйством.</w:t>
            </w:r>
          </w:p>
          <w:p w14:paraId="3E6B3BD6" w14:textId="77777777" w:rsidR="00EB7822" w:rsidRPr="001F7393" w:rsidRDefault="00EB7822" w:rsidP="00EB7822">
            <w:pPr>
              <w:pStyle w:val="ListParagraph"/>
              <w:autoSpaceDE w:val="0"/>
              <w:autoSpaceDN w:val="0"/>
              <w:adjustRightInd w:val="0"/>
              <w:rPr>
                <w:rFonts w:ascii="Times New Roman" w:hAnsi="Times New Roman"/>
                <w:sz w:val="14"/>
                <w:szCs w:val="14"/>
                <w:lang w:val="hy-AM"/>
              </w:rPr>
            </w:pPr>
            <w:r w:rsidRPr="001F7393">
              <w:rPr>
                <w:rFonts w:ascii="Times New Roman" w:hAnsi="Times New Roman"/>
                <w:sz w:val="14"/>
                <w:szCs w:val="14"/>
                <w:lang w:val="hy-AM"/>
              </w:rPr>
              <w:t>• Знание узкоспециализированной терминологии для средних и сложных юридических переводов, в том числе в рамках судебных дел</w:t>
            </w:r>
          </w:p>
          <w:p w14:paraId="32E34C6C" w14:textId="77777777" w:rsidR="00EB7822" w:rsidRDefault="00EB7822" w:rsidP="00EB7822">
            <w:pPr>
              <w:pStyle w:val="ListParagraph"/>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 Как минимум 5-летний опыт работы по оказанию переводческих услуг с армянского и вышеуказанных иностранных языков</w:t>
            </w:r>
          </w:p>
          <w:p w14:paraId="54F7903E" w14:textId="77777777" w:rsidR="00EB7822" w:rsidRDefault="00EB7822" w:rsidP="00EB7822">
            <w:pPr>
              <w:pStyle w:val="ListParagraph"/>
              <w:numPr>
                <w:ilvl w:val="0"/>
                <w:numId w:val="80"/>
              </w:numPr>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Переводчик обязан обеспечить осуществление синхронного и последовательного перевода на высоком уровне и надлежащим образом.</w:t>
            </w:r>
          </w:p>
          <w:p w14:paraId="38657F87" w14:textId="77777777" w:rsidR="00EB7822" w:rsidRDefault="00EB7822" w:rsidP="00EB7822">
            <w:pPr>
              <w:pStyle w:val="ListParagraph"/>
              <w:numPr>
                <w:ilvl w:val="0"/>
                <w:numId w:val="80"/>
              </w:numPr>
              <w:autoSpaceDE w:val="0"/>
              <w:autoSpaceDN w:val="0"/>
              <w:adjustRightInd w:val="0"/>
              <w:rPr>
                <w:rFonts w:ascii="Times New Roman" w:hAnsi="Times New Roman"/>
                <w:sz w:val="14"/>
                <w:szCs w:val="14"/>
                <w:lang w:val="hy-AM"/>
              </w:rPr>
            </w:pPr>
            <w:r w:rsidRPr="00833CF4">
              <w:rPr>
                <w:rFonts w:ascii="Times New Roman" w:hAnsi="Times New Roman"/>
                <w:sz w:val="14"/>
                <w:szCs w:val="14"/>
                <w:lang w:val="hy-AM"/>
              </w:rPr>
              <w:t>Стоимость устного переводческого сервиса рассчитывается за один час.</w:t>
            </w:r>
          </w:p>
          <w:p w14:paraId="20CF3DBB" w14:textId="28DA3230" w:rsidR="00EB7822" w:rsidRPr="00003FAD" w:rsidRDefault="00EB7822" w:rsidP="00EB7822">
            <w:pPr>
              <w:widowControl w:val="0"/>
              <w:spacing w:after="120"/>
              <w:jc w:val="center"/>
              <w:rPr>
                <w:rFonts w:ascii="GHEA Grapalat" w:hAnsi="GHEA Grapalat"/>
                <w:color w:val="000000" w:themeColor="text1"/>
                <w:sz w:val="20"/>
              </w:rPr>
            </w:pPr>
            <w:r w:rsidRPr="00833CF4">
              <w:rPr>
                <w:sz w:val="14"/>
                <w:szCs w:val="14"/>
                <w:lang w:val="hy-AM"/>
              </w:rPr>
              <w:t xml:space="preserve">Предполагаемый объем работы: до </w:t>
            </w:r>
            <w:r>
              <w:rPr>
                <w:sz w:val="14"/>
                <w:szCs w:val="14"/>
                <w:lang w:val="hy-AM"/>
              </w:rPr>
              <w:t xml:space="preserve">120 </w:t>
            </w:r>
            <w:r w:rsidRPr="00833CF4">
              <w:rPr>
                <w:sz w:val="14"/>
                <w:szCs w:val="14"/>
                <w:lang w:val="hy-AM"/>
              </w:rPr>
              <w:t>часов.</w:t>
            </w:r>
          </w:p>
        </w:tc>
        <w:tc>
          <w:tcPr>
            <w:tcW w:w="1078" w:type="dxa"/>
            <w:vAlign w:val="center"/>
          </w:tcPr>
          <w:p w14:paraId="497FEFBF" w14:textId="0FFCEF2D"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4C1D50CC" w14:textId="77777777" w:rsidR="00EB7822" w:rsidRPr="00003FAD" w:rsidRDefault="00EB7822" w:rsidP="00EB7822">
            <w:pPr>
              <w:widowControl w:val="0"/>
              <w:spacing w:after="120"/>
              <w:jc w:val="center"/>
              <w:rPr>
                <w:rFonts w:ascii="GHEA Grapalat" w:hAnsi="GHEA Grapalat"/>
                <w:color w:val="000000" w:themeColor="text1"/>
                <w:sz w:val="20"/>
              </w:rPr>
            </w:pPr>
          </w:p>
        </w:tc>
        <w:tc>
          <w:tcPr>
            <w:tcW w:w="917" w:type="dxa"/>
            <w:vAlign w:val="center"/>
          </w:tcPr>
          <w:p w14:paraId="1BB176DB" w14:textId="072CC32A" w:rsidR="00EB7822" w:rsidRPr="00003FAD" w:rsidRDefault="00EB7822" w:rsidP="00EB7822">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361" w:type="dxa"/>
          </w:tcPr>
          <w:p w14:paraId="022973BF" w14:textId="261F960D" w:rsidR="00EB7822" w:rsidRPr="00003FAD" w:rsidRDefault="00EB7822" w:rsidP="00EB7822">
            <w:pPr>
              <w:widowControl w:val="0"/>
              <w:spacing w:after="120"/>
              <w:jc w:val="center"/>
              <w:rPr>
                <w:rFonts w:ascii="GHEA Grapalat" w:hAnsi="GHEA Grapalat"/>
                <w:color w:val="000000" w:themeColor="text1"/>
                <w:sz w:val="20"/>
              </w:rPr>
            </w:pPr>
            <w:r w:rsidRPr="00675B36">
              <w:rPr>
                <w:sz w:val="16"/>
                <w:szCs w:val="16"/>
                <w:lang w:val="hy-AM"/>
              </w:rPr>
              <w:t>На территории РА</w:t>
            </w:r>
          </w:p>
        </w:tc>
        <w:tc>
          <w:tcPr>
            <w:tcW w:w="1405" w:type="dxa"/>
          </w:tcPr>
          <w:p w14:paraId="0B4A251B" w14:textId="25E87CFE" w:rsidR="00EB7822" w:rsidRPr="00003FAD" w:rsidRDefault="00EB7822" w:rsidP="00EB7822">
            <w:pPr>
              <w:widowControl w:val="0"/>
              <w:spacing w:after="120"/>
              <w:jc w:val="center"/>
              <w:rPr>
                <w:rFonts w:ascii="GHEA Grapalat" w:hAnsi="GHEA Grapalat"/>
                <w:color w:val="000000" w:themeColor="text1"/>
                <w:sz w:val="20"/>
              </w:rPr>
            </w:pPr>
            <w:r w:rsidRPr="00675B36">
              <w:rPr>
                <w:sz w:val="16"/>
                <w:szCs w:val="16"/>
                <w:lang w:val="hy-AM"/>
              </w:rPr>
              <w:t>С момента вступления в силу договора (соглашения) до 345 календарных дней</w:t>
            </w:r>
          </w:p>
        </w:tc>
      </w:tr>
      <w:tr w:rsidR="00EB7822" w:rsidRPr="00003FAD" w14:paraId="6A1ED075" w14:textId="77777777" w:rsidTr="00EB7822">
        <w:trPr>
          <w:trHeight w:val="277"/>
          <w:jc w:val="center"/>
        </w:trPr>
        <w:tc>
          <w:tcPr>
            <w:tcW w:w="509" w:type="dxa"/>
            <w:vAlign w:val="center"/>
          </w:tcPr>
          <w:p w14:paraId="4B18EAC4" w14:textId="3CA706A7" w:rsidR="00EB7822" w:rsidRPr="00A83B50" w:rsidRDefault="00EB7822" w:rsidP="00EB782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2244" w:type="dxa"/>
          </w:tcPr>
          <w:p w14:paraId="448361D5" w14:textId="77777777" w:rsidR="00EB7822" w:rsidRDefault="00EB7822" w:rsidP="00EB7822">
            <w:pPr>
              <w:spacing w:after="200" w:line="276" w:lineRule="auto"/>
              <w:rPr>
                <w:rFonts w:ascii="Sylfaen" w:hAnsi="Sylfaen" w:cs="Helvetica"/>
                <w:color w:val="403931"/>
                <w:sz w:val="21"/>
                <w:szCs w:val="21"/>
                <w:shd w:val="clear" w:color="auto" w:fill="F5F5F5"/>
              </w:rPr>
            </w:pPr>
          </w:p>
          <w:p w14:paraId="15F3331A" w14:textId="7F4D007E" w:rsidR="00EB7822" w:rsidRPr="00EB7822" w:rsidRDefault="00EB7822" w:rsidP="00EB7822">
            <w:pPr>
              <w:widowControl w:val="0"/>
              <w:spacing w:after="120"/>
              <w:jc w:val="center"/>
              <w:rPr>
                <w:rFonts w:ascii="GHEA Grapalat" w:hAnsi="GHEA Grapalat"/>
                <w:color w:val="000000" w:themeColor="text1"/>
                <w:sz w:val="20"/>
              </w:rPr>
            </w:pPr>
            <w:r w:rsidRPr="00B47C1A">
              <w:rPr>
                <w:rFonts w:ascii="Sylfaen" w:hAnsi="Sylfaen" w:cs="Helvetica"/>
                <w:b/>
                <w:color w:val="403931"/>
                <w:sz w:val="21"/>
                <w:szCs w:val="21"/>
                <w:shd w:val="clear" w:color="auto" w:fill="F5F5F5"/>
              </w:rPr>
              <w:t>79531100/</w:t>
            </w:r>
            <w:r>
              <w:rPr>
                <w:rFonts w:ascii="Sylfaen" w:hAnsi="Sylfaen" w:cs="Helvetica"/>
                <w:b/>
                <w:color w:val="403931"/>
                <w:sz w:val="21"/>
                <w:szCs w:val="21"/>
                <w:shd w:val="clear" w:color="auto" w:fill="F5F5F5"/>
                <w:lang w:val="hy-AM"/>
              </w:rPr>
              <w:t>504</w:t>
            </w:r>
          </w:p>
        </w:tc>
        <w:tc>
          <w:tcPr>
            <w:tcW w:w="2701" w:type="dxa"/>
          </w:tcPr>
          <w:p w14:paraId="495F30D4" w14:textId="77777777" w:rsidR="00EB7822" w:rsidRPr="00C64EE1" w:rsidRDefault="00EB7822" w:rsidP="00EB7822">
            <w:pPr>
              <w:rPr>
                <w:sz w:val="18"/>
                <w:szCs w:val="18"/>
              </w:rPr>
            </w:pPr>
            <w:r w:rsidRPr="00C64EE1">
              <w:rPr>
                <w:rFonts w:ascii="GHEA Grapalat" w:hAnsi="GHEA Grapalat"/>
                <w:b/>
                <w:color w:val="000000" w:themeColor="text1"/>
                <w:spacing w:val="6"/>
                <w:sz w:val="18"/>
                <w:szCs w:val="18"/>
              </w:rPr>
              <w:t>услуги по переводу технических характеристик для пакетов закупок с армянского на русский, с армянского на английский</w:t>
            </w:r>
            <w:r w:rsidRPr="00C64EE1">
              <w:rPr>
                <w:sz w:val="18"/>
                <w:szCs w:val="18"/>
                <w:lang w:val="hy-AM"/>
              </w:rPr>
              <w:t xml:space="preserve"> </w:t>
            </w:r>
          </w:p>
          <w:p w14:paraId="6322D7A0" w14:textId="776DC659" w:rsidR="00EB7822" w:rsidRPr="00675B36" w:rsidRDefault="00EB7822" w:rsidP="00EB7822">
            <w:pPr>
              <w:rPr>
                <w:sz w:val="14"/>
                <w:szCs w:val="14"/>
                <w:lang w:val="hy-AM"/>
              </w:rPr>
            </w:pPr>
            <w:r w:rsidRPr="00675B36">
              <w:rPr>
                <w:sz w:val="14"/>
                <w:szCs w:val="14"/>
                <w:lang w:val="hy-AM"/>
              </w:rPr>
              <w:t>Армянский-русский</w:t>
            </w:r>
          </w:p>
          <w:p w14:paraId="4AB7139B" w14:textId="77777777" w:rsidR="00EB7822" w:rsidRDefault="00EB7822" w:rsidP="00EB7822">
            <w:pPr>
              <w:rPr>
                <w:sz w:val="14"/>
                <w:szCs w:val="14"/>
                <w:lang w:val="hy-AM"/>
              </w:rPr>
            </w:pPr>
            <w:r w:rsidRPr="00675B36">
              <w:rPr>
                <w:sz w:val="14"/>
                <w:szCs w:val="14"/>
                <w:lang w:val="hy-AM"/>
              </w:rPr>
              <w:t xml:space="preserve">Армянский-английский </w:t>
            </w:r>
          </w:p>
          <w:p w14:paraId="6C77EC29" w14:textId="77777777" w:rsidR="00EB7822" w:rsidRPr="00675B36" w:rsidRDefault="00EB7822" w:rsidP="00EB7822">
            <w:pPr>
              <w:rPr>
                <w:sz w:val="14"/>
                <w:szCs w:val="14"/>
                <w:lang w:val="hy-AM"/>
              </w:rPr>
            </w:pPr>
            <w:r w:rsidRPr="00CA3008">
              <w:rPr>
                <w:sz w:val="14"/>
                <w:szCs w:val="14"/>
                <w:lang w:val="hy-AM"/>
              </w:rPr>
              <w:t xml:space="preserve">1. </w:t>
            </w:r>
            <w:r w:rsidRPr="00675B36">
              <w:t xml:space="preserve"> </w:t>
            </w:r>
            <w:r w:rsidRPr="00675B36">
              <w:rPr>
                <w:sz w:val="14"/>
                <w:szCs w:val="14"/>
                <w:lang w:val="hy-AM"/>
              </w:rPr>
              <w:t>Требуемая квалификация и навыки переводчика:</w:t>
            </w:r>
          </w:p>
          <w:p w14:paraId="4FABCC57" w14:textId="77777777" w:rsidR="00EB7822" w:rsidRPr="00675B36" w:rsidRDefault="00EB7822" w:rsidP="00EB7822">
            <w:pPr>
              <w:rPr>
                <w:sz w:val="14"/>
                <w:szCs w:val="14"/>
                <w:lang w:val="hy-AM"/>
              </w:rPr>
            </w:pPr>
            <w:r w:rsidRPr="00675B36">
              <w:rPr>
                <w:sz w:val="14"/>
                <w:szCs w:val="14"/>
                <w:lang w:val="hy-AM"/>
              </w:rPr>
              <w:t>• Отличное знание армянского языка</w:t>
            </w:r>
          </w:p>
          <w:p w14:paraId="0CCB11BB" w14:textId="77777777" w:rsidR="00EB7822" w:rsidRPr="00675B36" w:rsidRDefault="00EB7822" w:rsidP="00EB7822">
            <w:pPr>
              <w:rPr>
                <w:sz w:val="14"/>
                <w:szCs w:val="14"/>
                <w:lang w:val="hy-AM"/>
              </w:rPr>
            </w:pPr>
            <w:r w:rsidRPr="00675B36">
              <w:rPr>
                <w:sz w:val="14"/>
                <w:szCs w:val="14"/>
                <w:lang w:val="hy-AM"/>
              </w:rPr>
              <w:t>• Отличное знание вышеуказанных иностранных языков</w:t>
            </w:r>
          </w:p>
          <w:p w14:paraId="6573EA87" w14:textId="77777777" w:rsidR="00EB7822" w:rsidRPr="00675B36" w:rsidRDefault="00EB7822" w:rsidP="00EB7822">
            <w:pPr>
              <w:rPr>
                <w:sz w:val="14"/>
                <w:szCs w:val="14"/>
                <w:lang w:val="hy-AM"/>
              </w:rPr>
            </w:pPr>
            <w:r w:rsidRPr="00675B36">
              <w:rPr>
                <w:sz w:val="14"/>
                <w:szCs w:val="14"/>
                <w:lang w:val="hy-AM"/>
              </w:rPr>
              <w:t>• Знание профессиональной и технической терминологии, относящейся к сферам городского хозяйства, и опыт переводческих услуг в сферах, связанных с городским хозяйством (в том числе перевод технических характеристик пакетов закупок, составляемых для международных тендеров)</w:t>
            </w:r>
          </w:p>
          <w:p w14:paraId="2AF934B4" w14:textId="77777777" w:rsidR="00EB7822" w:rsidRPr="00CA3008" w:rsidRDefault="00EB7822" w:rsidP="00EB7822">
            <w:pPr>
              <w:rPr>
                <w:sz w:val="14"/>
                <w:szCs w:val="14"/>
                <w:lang w:val="hy-AM"/>
              </w:rPr>
            </w:pPr>
            <w:r w:rsidRPr="00675B36">
              <w:rPr>
                <w:sz w:val="14"/>
                <w:szCs w:val="14"/>
                <w:lang w:val="hy-AM"/>
              </w:rPr>
              <w:t>• Как минимум 5-летний опыт работы по оказанию переводческих услуг с армянского на русский, с армянского на английский</w:t>
            </w:r>
          </w:p>
          <w:p w14:paraId="3567BA4D" w14:textId="77777777" w:rsidR="00EB7822" w:rsidRPr="00675B36" w:rsidRDefault="00EB7822" w:rsidP="00EB7822">
            <w:pPr>
              <w:rPr>
                <w:sz w:val="14"/>
                <w:szCs w:val="14"/>
                <w:lang w:val="hy-AM"/>
              </w:rPr>
            </w:pPr>
            <w:r w:rsidRPr="00CA3008">
              <w:rPr>
                <w:sz w:val="14"/>
                <w:szCs w:val="14"/>
                <w:lang w:val="hy-AM"/>
              </w:rPr>
              <w:t xml:space="preserve">2. </w:t>
            </w:r>
            <w:r w:rsidRPr="00675B36">
              <w:t xml:space="preserve"> </w:t>
            </w:r>
            <w:r w:rsidRPr="00675B36">
              <w:rPr>
                <w:sz w:val="14"/>
                <w:szCs w:val="14"/>
                <w:lang w:val="hy-AM"/>
              </w:rPr>
              <w:t>Исполнитель должен предоставить Заказчику переведенный им материал в следующие сроки и в местах, определенных Заказчиком, с момента получения материала для перевода (в электронном или бумажном виде):</w:t>
            </w:r>
          </w:p>
          <w:p w14:paraId="6762FECD" w14:textId="77777777" w:rsidR="00EB7822" w:rsidRPr="00675B36" w:rsidRDefault="00EB7822" w:rsidP="00EB7822">
            <w:pPr>
              <w:rPr>
                <w:sz w:val="14"/>
                <w:szCs w:val="14"/>
                <w:lang w:val="hy-AM"/>
              </w:rPr>
            </w:pPr>
            <w:r w:rsidRPr="00675B36">
              <w:rPr>
                <w:sz w:val="14"/>
                <w:szCs w:val="14"/>
                <w:lang w:val="hy-AM"/>
              </w:rPr>
              <w:t>1-3 страницы: в течение 1 (одного) рабочего дня,</w:t>
            </w:r>
          </w:p>
          <w:p w14:paraId="5BD5EEB7" w14:textId="77777777" w:rsidR="00EB7822" w:rsidRPr="00675B36" w:rsidRDefault="00EB7822" w:rsidP="00EB7822">
            <w:pPr>
              <w:rPr>
                <w:sz w:val="14"/>
                <w:szCs w:val="14"/>
                <w:lang w:val="hy-AM"/>
              </w:rPr>
            </w:pPr>
            <w:r w:rsidRPr="00675B36">
              <w:rPr>
                <w:sz w:val="14"/>
                <w:szCs w:val="14"/>
                <w:lang w:val="hy-AM"/>
              </w:rPr>
              <w:t>4-8 страниц: в течение 2 (двух) рабочих дней,</w:t>
            </w:r>
          </w:p>
          <w:p w14:paraId="3933C011" w14:textId="77777777" w:rsidR="00EB7822" w:rsidRPr="00675B36" w:rsidRDefault="00EB7822" w:rsidP="00EB7822">
            <w:pPr>
              <w:rPr>
                <w:sz w:val="14"/>
                <w:szCs w:val="14"/>
                <w:lang w:val="hy-AM"/>
              </w:rPr>
            </w:pPr>
            <w:r w:rsidRPr="00675B36">
              <w:rPr>
                <w:sz w:val="14"/>
                <w:szCs w:val="14"/>
                <w:lang w:val="hy-AM"/>
              </w:rPr>
              <w:t>9-25 страниц: в течение 3 (пяти) рабочих дней,</w:t>
            </w:r>
          </w:p>
          <w:p w14:paraId="115C20FF" w14:textId="77777777" w:rsidR="00EB7822" w:rsidRPr="00CA3008" w:rsidRDefault="00EB7822" w:rsidP="00EB7822">
            <w:pPr>
              <w:rPr>
                <w:sz w:val="14"/>
                <w:szCs w:val="14"/>
                <w:lang w:val="hy-AM"/>
              </w:rPr>
            </w:pPr>
            <w:r w:rsidRPr="00675B36">
              <w:rPr>
                <w:sz w:val="14"/>
                <w:szCs w:val="14"/>
                <w:lang w:val="hy-AM"/>
              </w:rPr>
              <w:t>26-50 страниц: в течение 5 (десяти) рабочих дней.</w:t>
            </w:r>
          </w:p>
          <w:p w14:paraId="166AA1CB" w14:textId="77777777" w:rsidR="00EB7822" w:rsidRPr="00CA3008" w:rsidRDefault="00EB7822" w:rsidP="00EB7822">
            <w:pPr>
              <w:rPr>
                <w:sz w:val="14"/>
                <w:szCs w:val="14"/>
                <w:lang w:val="hy-AM"/>
              </w:rPr>
            </w:pPr>
            <w:r w:rsidRPr="00675B36">
              <w:rPr>
                <w:sz w:val="14"/>
                <w:szCs w:val="14"/>
                <w:lang w:val="hy-AM"/>
              </w:rPr>
              <w:t>При необходимости, в разумные сроки, согласованные с Заказчиком, в завис</w:t>
            </w:r>
            <w:r w:rsidRPr="00675B36">
              <w:t xml:space="preserve"> </w:t>
            </w:r>
            <w:r w:rsidRPr="00675B36">
              <w:rPr>
                <w:sz w:val="14"/>
                <w:szCs w:val="14"/>
                <w:lang w:val="hy-AM"/>
              </w:rPr>
              <w:t>имости от объема и содержания переводимого материала.</w:t>
            </w:r>
          </w:p>
          <w:p w14:paraId="13CDA358" w14:textId="77777777" w:rsidR="00EB7822" w:rsidRPr="00675B36" w:rsidRDefault="00EB7822" w:rsidP="00EB7822">
            <w:pPr>
              <w:rPr>
                <w:sz w:val="14"/>
                <w:szCs w:val="14"/>
                <w:lang w:val="hy-AM"/>
              </w:rPr>
            </w:pPr>
            <w:r w:rsidRPr="00CA3008">
              <w:rPr>
                <w:sz w:val="14"/>
                <w:szCs w:val="14"/>
                <w:lang w:val="hy-AM"/>
              </w:rPr>
              <w:t xml:space="preserve">3. </w:t>
            </w:r>
            <w:r w:rsidRPr="00675B36">
              <w:t xml:space="preserve"> </w:t>
            </w:r>
            <w:r w:rsidRPr="00675B36">
              <w:rPr>
                <w:sz w:val="14"/>
                <w:szCs w:val="14"/>
                <w:lang w:val="hy-AM"/>
              </w:rPr>
              <w:t>Если Заказчик в рамках своих переводческих услуг имеет определенную принятую терминологию, то Исполнитель обязан осуществлять перевод с учетом особенностей требуемой терминологии.</w:t>
            </w:r>
          </w:p>
          <w:p w14:paraId="53001C18" w14:textId="77777777" w:rsidR="00EB7822" w:rsidRPr="00675B36" w:rsidRDefault="00EB7822" w:rsidP="00EB7822">
            <w:pPr>
              <w:rPr>
                <w:sz w:val="14"/>
                <w:szCs w:val="14"/>
                <w:lang w:val="hy-AM"/>
              </w:rPr>
            </w:pPr>
            <w:r w:rsidRPr="00675B36">
              <w:rPr>
                <w:sz w:val="14"/>
                <w:szCs w:val="14"/>
                <w:lang w:val="hy-AM"/>
              </w:rPr>
              <w:t xml:space="preserve">4. Переводческая услуга должна соответствовать международному стандарту </w:t>
            </w:r>
            <w:r w:rsidRPr="00675B36">
              <w:t xml:space="preserve"> </w:t>
            </w:r>
            <w:r w:rsidRPr="00675B36">
              <w:rPr>
                <w:sz w:val="14"/>
                <w:szCs w:val="14"/>
                <w:lang w:val="hy-AM"/>
              </w:rPr>
              <w:t xml:space="preserve">АСТ ЕН 15038-2007 </w:t>
            </w:r>
            <w:r w:rsidRPr="00675B36">
              <w:rPr>
                <w:sz w:val="14"/>
                <w:szCs w:val="14"/>
                <w:lang w:val="hy-AM"/>
              </w:rPr>
              <w:lastRenderedPageBreak/>
              <w:t>"Переводческие услуги. Требования к услуге", принятому ЗАО "Национальный институт стандартов".</w:t>
            </w:r>
          </w:p>
          <w:p w14:paraId="4642963E" w14:textId="77777777" w:rsidR="00EB7822" w:rsidRPr="00675B36" w:rsidRDefault="00EB7822" w:rsidP="00EB7822">
            <w:pPr>
              <w:rPr>
                <w:sz w:val="14"/>
                <w:szCs w:val="14"/>
                <w:lang w:val="hy-AM"/>
              </w:rPr>
            </w:pPr>
            <w:r w:rsidRPr="00675B36">
              <w:rPr>
                <w:sz w:val="14"/>
                <w:szCs w:val="14"/>
                <w:lang w:val="hy-AM"/>
              </w:rPr>
              <w:t>5. Одна страница письменного перевода должна состоять из 1800 знаков (пробел не считается знаком), если переведенный материал составляет до 1800 знаков, то он рассчитывается как одна страница. Переведенный материал представляется в формате A4, шрифт 12. Поля страниц: сверху 20 мм, снизу 20 мм, справа 10 мм и слева 30 мм. Межстрочный интервал: 1.5.</w:t>
            </w:r>
          </w:p>
          <w:p w14:paraId="038A93FB" w14:textId="77777777" w:rsidR="00EB7822" w:rsidRPr="00675B36" w:rsidRDefault="00EB7822" w:rsidP="00EB7822">
            <w:pPr>
              <w:rPr>
                <w:sz w:val="14"/>
                <w:szCs w:val="14"/>
                <w:lang w:val="hy-AM"/>
              </w:rPr>
            </w:pPr>
            <w:r w:rsidRPr="00675B36">
              <w:rPr>
                <w:sz w:val="14"/>
                <w:szCs w:val="14"/>
                <w:lang w:val="hy-AM"/>
              </w:rPr>
              <w:t>6. Материалы, содержащие профессиональные термины, считаются профессиональными.</w:t>
            </w:r>
          </w:p>
          <w:p w14:paraId="765BB449" w14:textId="77777777" w:rsidR="00EB7822" w:rsidRPr="00675B36" w:rsidRDefault="00EB7822" w:rsidP="00EB7822">
            <w:pPr>
              <w:rPr>
                <w:sz w:val="14"/>
                <w:szCs w:val="14"/>
                <w:lang w:val="hy-AM"/>
              </w:rPr>
            </w:pPr>
            <w:r w:rsidRPr="00675B36">
              <w:rPr>
                <w:sz w:val="14"/>
                <w:szCs w:val="14"/>
                <w:lang w:val="hy-AM"/>
              </w:rPr>
              <w:t>Заказчик передает Исполнителю текст для перевода в электронном и/или бумажном вариантах. Исполнитель передает Заказчику переведенный материал в электронном и/или бумажном вариантах.</w:t>
            </w:r>
          </w:p>
          <w:p w14:paraId="372045E3" w14:textId="77777777" w:rsidR="00EB7822" w:rsidRPr="00675B36" w:rsidRDefault="00EB7822" w:rsidP="00EB7822">
            <w:pPr>
              <w:rPr>
                <w:sz w:val="14"/>
                <w:szCs w:val="14"/>
                <w:lang w:val="hy-AM"/>
              </w:rPr>
            </w:pPr>
            <w:r w:rsidRPr="00675B36">
              <w:rPr>
                <w:sz w:val="14"/>
                <w:szCs w:val="14"/>
                <w:lang w:val="hy-AM"/>
              </w:rPr>
              <w:t>7. Предполагаемый объем работы: до 6</w:t>
            </w:r>
            <w:r>
              <w:rPr>
                <w:sz w:val="14"/>
                <w:szCs w:val="14"/>
                <w:lang w:val="hy-AM"/>
              </w:rPr>
              <w:t>25</w:t>
            </w:r>
            <w:r w:rsidRPr="00675B36">
              <w:rPr>
                <w:sz w:val="14"/>
                <w:szCs w:val="14"/>
                <w:lang w:val="hy-AM"/>
              </w:rPr>
              <w:t xml:space="preserve"> страниц.</w:t>
            </w:r>
          </w:p>
          <w:p w14:paraId="6C25E88F" w14:textId="77777777" w:rsidR="00EB7822" w:rsidRPr="00675B36" w:rsidRDefault="00EB7822" w:rsidP="00EB7822">
            <w:pPr>
              <w:rPr>
                <w:sz w:val="14"/>
                <w:szCs w:val="14"/>
                <w:lang w:val="hy-AM"/>
              </w:rPr>
            </w:pPr>
            <w:r w:rsidRPr="00675B36">
              <w:rPr>
                <w:sz w:val="14"/>
                <w:szCs w:val="14"/>
                <w:lang w:val="hy-AM"/>
              </w:rPr>
              <w:t>8. Победитель обеспечивает конфиденциальность данных переводимого материала.</w:t>
            </w:r>
          </w:p>
          <w:p w14:paraId="0557A0A7" w14:textId="77777777" w:rsidR="00EB7822" w:rsidRPr="00675B36" w:rsidRDefault="00EB7822" w:rsidP="00EB7822">
            <w:pPr>
              <w:rPr>
                <w:sz w:val="14"/>
                <w:szCs w:val="14"/>
                <w:lang w:val="hy-AM"/>
              </w:rPr>
            </w:pPr>
            <w:r w:rsidRPr="00675B36">
              <w:rPr>
                <w:sz w:val="14"/>
                <w:szCs w:val="14"/>
                <w:lang w:val="hy-AM"/>
              </w:rPr>
              <w:t>9. В случае ошибочного перевода победитель выплачивает заказчику штраф в размере убытка, возникшего в результате каждого зафиксированного ошибочного перевода.</w:t>
            </w:r>
          </w:p>
          <w:p w14:paraId="0DBACCF6" w14:textId="77777777" w:rsidR="00EB7822" w:rsidRPr="00675B36" w:rsidRDefault="00EB7822" w:rsidP="00EB7822">
            <w:pPr>
              <w:rPr>
                <w:sz w:val="14"/>
                <w:szCs w:val="14"/>
                <w:lang w:val="hy-AM"/>
              </w:rPr>
            </w:pPr>
            <w:r w:rsidRPr="00675B36">
              <w:rPr>
                <w:sz w:val="14"/>
                <w:szCs w:val="14"/>
                <w:lang w:val="hy-AM"/>
              </w:rPr>
              <w:t>10. Заказы осуществляются посредством телефонного звонка и/или электронной почты.</w:t>
            </w:r>
          </w:p>
          <w:p w14:paraId="2DFC3461" w14:textId="5255A5E0" w:rsidR="00EB7822" w:rsidRPr="00003FAD" w:rsidRDefault="00EB7822" w:rsidP="00EB7822">
            <w:pPr>
              <w:widowControl w:val="0"/>
              <w:spacing w:after="120"/>
              <w:jc w:val="center"/>
              <w:rPr>
                <w:rFonts w:ascii="GHEA Grapalat" w:hAnsi="GHEA Grapalat"/>
                <w:color w:val="000000" w:themeColor="text1"/>
                <w:sz w:val="20"/>
              </w:rPr>
            </w:pPr>
            <w:r w:rsidRPr="00675B36">
              <w:rPr>
                <w:sz w:val="14"/>
                <w:szCs w:val="14"/>
                <w:lang w:val="hy-AM"/>
              </w:rPr>
              <w:t>11. Услуга должна оказываться с надлежащим качеством.</w:t>
            </w:r>
          </w:p>
        </w:tc>
        <w:tc>
          <w:tcPr>
            <w:tcW w:w="1078" w:type="dxa"/>
            <w:vAlign w:val="center"/>
          </w:tcPr>
          <w:p w14:paraId="3F722F1A" w14:textId="0217F7B1"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1A85C553" w14:textId="77777777" w:rsidR="00EB7822" w:rsidRPr="00003FAD" w:rsidRDefault="00EB7822" w:rsidP="00EB7822">
            <w:pPr>
              <w:widowControl w:val="0"/>
              <w:spacing w:after="120"/>
              <w:jc w:val="center"/>
              <w:rPr>
                <w:rFonts w:ascii="GHEA Grapalat" w:hAnsi="GHEA Grapalat"/>
                <w:color w:val="000000" w:themeColor="text1"/>
                <w:sz w:val="20"/>
              </w:rPr>
            </w:pPr>
          </w:p>
        </w:tc>
        <w:tc>
          <w:tcPr>
            <w:tcW w:w="917" w:type="dxa"/>
            <w:vAlign w:val="center"/>
          </w:tcPr>
          <w:p w14:paraId="18EFC291" w14:textId="5B47D5F5" w:rsidR="00EB7822" w:rsidRPr="00003FAD" w:rsidRDefault="00EB7822" w:rsidP="00EB7822">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361" w:type="dxa"/>
          </w:tcPr>
          <w:p w14:paraId="620B22BD" w14:textId="77777777" w:rsidR="00EB7822" w:rsidRPr="00833CF4" w:rsidRDefault="00EB7822" w:rsidP="00EB7822">
            <w:pPr>
              <w:jc w:val="center"/>
              <w:rPr>
                <w:sz w:val="16"/>
                <w:szCs w:val="16"/>
                <w:lang w:val="hy-AM"/>
              </w:rPr>
            </w:pPr>
            <w:r w:rsidRPr="00833CF4">
              <w:rPr>
                <w:sz w:val="16"/>
                <w:szCs w:val="16"/>
                <w:lang w:val="hy-AM"/>
              </w:rPr>
              <w:t>г. Ереван</w:t>
            </w:r>
          </w:p>
          <w:p w14:paraId="4107FE1B" w14:textId="6040A5F8"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t>ул. Аргишти 1</w:t>
            </w:r>
          </w:p>
        </w:tc>
        <w:tc>
          <w:tcPr>
            <w:tcW w:w="1405" w:type="dxa"/>
          </w:tcPr>
          <w:p w14:paraId="6AAC2BF2" w14:textId="36593D18" w:rsidR="00EB7822" w:rsidRPr="00003FAD" w:rsidRDefault="00EB7822" w:rsidP="00EB7822">
            <w:pPr>
              <w:widowControl w:val="0"/>
              <w:spacing w:after="120"/>
              <w:jc w:val="center"/>
              <w:rPr>
                <w:rFonts w:ascii="GHEA Grapalat" w:hAnsi="GHEA Grapalat"/>
                <w:color w:val="000000" w:themeColor="text1"/>
                <w:sz w:val="20"/>
              </w:rPr>
            </w:pPr>
            <w:r w:rsidRPr="00675B36">
              <w:rPr>
                <w:sz w:val="16"/>
                <w:szCs w:val="16"/>
                <w:lang w:val="hy-AM"/>
              </w:rPr>
              <w:t>С момента вступления в силу договора (соглашения) до 345 календарных дней</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2B97F485" w14:textId="77777777" w:rsidR="00C64EE1" w:rsidRPr="00675B36" w:rsidRDefault="00C64EE1" w:rsidP="00C64EE1">
      <w:pPr>
        <w:spacing w:after="200" w:line="276" w:lineRule="auto"/>
        <w:contextualSpacing/>
        <w:jc w:val="both"/>
        <w:rPr>
          <w:b/>
          <w:sz w:val="20"/>
          <w:szCs w:val="20"/>
          <w:lang w:val="hy-AM"/>
        </w:rPr>
      </w:pPr>
      <w:r w:rsidRPr="00675B36">
        <w:rPr>
          <w:b/>
          <w:sz w:val="20"/>
          <w:szCs w:val="20"/>
          <w:lang w:val="hy-AM"/>
        </w:rPr>
        <w:t>*Переводчик, оказывающий услуги письменного и устного перевода, должен иметь документы, подтверждающие профессиональный переводческий опыт (как минимум 5-летний профессиональный опыт работы и опыт работы в качестве переводчика как минимум на 5 международных встречах или конференциях).</w:t>
      </w:r>
    </w:p>
    <w:p w14:paraId="7F8C4E2E" w14:textId="77777777" w:rsidR="00C64EE1" w:rsidRPr="00675B36" w:rsidRDefault="00C64EE1" w:rsidP="00C64EE1">
      <w:pPr>
        <w:spacing w:after="200" w:line="276" w:lineRule="auto"/>
        <w:contextualSpacing/>
        <w:jc w:val="both"/>
        <w:rPr>
          <w:b/>
          <w:sz w:val="20"/>
          <w:szCs w:val="20"/>
          <w:lang w:val="hy-AM"/>
        </w:rPr>
      </w:pPr>
      <w:r w:rsidRPr="00675B36">
        <w:rPr>
          <w:b/>
          <w:sz w:val="20"/>
          <w:szCs w:val="20"/>
          <w:lang w:val="hy-AM"/>
        </w:rPr>
        <w:t>Услуги письменного перевода должны оказываться с исключением дословных переводов. Получатель услуг письменного перевода (Ответственное подразделение) имеет право после получения переведенных материалов, исходя из имеющихся несоответствий, вернуть их для редактирования и доработки.</w:t>
      </w:r>
    </w:p>
    <w:p w14:paraId="44A03FEF" w14:textId="77777777" w:rsidR="00C64EE1" w:rsidRPr="00675B36" w:rsidRDefault="00C64EE1" w:rsidP="00C64EE1">
      <w:pPr>
        <w:spacing w:after="200" w:line="276" w:lineRule="auto"/>
        <w:contextualSpacing/>
        <w:jc w:val="both"/>
        <w:rPr>
          <w:b/>
          <w:sz w:val="20"/>
          <w:szCs w:val="20"/>
          <w:lang w:val="hy-AM"/>
        </w:rPr>
      </w:pPr>
      <w:r w:rsidRPr="00675B36">
        <w:rPr>
          <w:b/>
          <w:sz w:val="20"/>
          <w:szCs w:val="20"/>
          <w:lang w:val="hy-AM"/>
        </w:rPr>
        <w:t>Вопросы, связанные с другими техническими решениями, будут регулироваться и согласовываться с Заказчиком и победителем.</w:t>
      </w:r>
    </w:p>
    <w:p w14:paraId="52C18C2A" w14:textId="77777777" w:rsidR="00C64EE1" w:rsidRPr="00675B36" w:rsidRDefault="00C64EE1" w:rsidP="00C64EE1">
      <w:pPr>
        <w:spacing w:after="200" w:line="276" w:lineRule="auto"/>
        <w:contextualSpacing/>
        <w:jc w:val="both"/>
        <w:rPr>
          <w:b/>
          <w:sz w:val="20"/>
          <w:szCs w:val="20"/>
          <w:lang w:val="hy-AM"/>
        </w:rPr>
      </w:pPr>
      <w:r w:rsidRPr="00675B36">
        <w:rPr>
          <w:b/>
          <w:sz w:val="20"/>
          <w:szCs w:val="20"/>
          <w:lang w:val="hy-AM"/>
        </w:rPr>
        <w:t>Оплата за услуги будет производиться по расчету фактически выполненных точных переводов.</w:t>
      </w: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4A8E7B19"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ԵՔ-ԳՀԾՁԲ-26/1</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64EE1" w:rsidRPr="00003FAD" w14:paraId="4030A6CB" w14:textId="77777777" w:rsidTr="00CA2E4A">
        <w:trPr>
          <w:cantSplit/>
          <w:trHeight w:val="1134"/>
          <w:jc w:val="center"/>
        </w:trPr>
        <w:tc>
          <w:tcPr>
            <w:tcW w:w="1998" w:type="dxa"/>
            <w:vAlign w:val="center"/>
          </w:tcPr>
          <w:p w14:paraId="58584ECD" w14:textId="3C8C4A0E" w:rsidR="00C64EE1" w:rsidRPr="008C4282" w:rsidRDefault="00C64EE1" w:rsidP="00C64EE1">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2635AD84" w:rsidR="00C64EE1" w:rsidRPr="00477F81" w:rsidRDefault="00C64EE1" w:rsidP="00C64EE1">
            <w:pPr>
              <w:widowControl w:val="0"/>
              <w:spacing w:after="120"/>
              <w:jc w:val="center"/>
              <w:rPr>
                <w:rFonts w:ascii="GHEA Grapalat" w:hAnsi="GHEA Grapalat"/>
                <w:color w:val="000000" w:themeColor="text1"/>
                <w:sz w:val="16"/>
              </w:rPr>
            </w:pPr>
            <w:r w:rsidRPr="004208DA">
              <w:rPr>
                <w:rFonts w:ascii="Sylfaen" w:hAnsi="Sylfaen" w:cs="Helvetica"/>
                <w:b/>
                <w:color w:val="403931"/>
                <w:sz w:val="21"/>
                <w:szCs w:val="21"/>
                <w:shd w:val="clear" w:color="auto" w:fill="F5F5F5"/>
                <w:lang w:val="en-US"/>
              </w:rPr>
              <w:t>79531100/501</w:t>
            </w:r>
          </w:p>
        </w:tc>
        <w:tc>
          <w:tcPr>
            <w:tcW w:w="1800" w:type="dxa"/>
          </w:tcPr>
          <w:p w14:paraId="330587EB" w14:textId="4DC3CBC7" w:rsidR="00C64EE1" w:rsidRPr="00477F81" w:rsidRDefault="00C64EE1" w:rsidP="00C64EE1">
            <w:pPr>
              <w:widowControl w:val="0"/>
              <w:spacing w:after="120"/>
              <w:jc w:val="center"/>
              <w:rPr>
                <w:rFonts w:ascii="GHEA Grapalat" w:hAnsi="GHEA Grapalat"/>
                <w:color w:val="000000" w:themeColor="text1"/>
                <w:sz w:val="20"/>
                <w:szCs w:val="20"/>
                <w:lang w:val="hy-AM"/>
              </w:rPr>
            </w:pPr>
            <w:r>
              <w:rPr>
                <w:rFonts w:ascii="GHEA Grapalat" w:hAnsi="GHEA Grapalat"/>
                <w:b/>
                <w:color w:val="000000" w:themeColor="text1"/>
                <w:spacing w:val="6"/>
                <w:sz w:val="22"/>
                <w:szCs w:val="22"/>
              </w:rPr>
              <w:t>Услуги письменного перевода</w:t>
            </w:r>
          </w:p>
        </w:tc>
        <w:tc>
          <w:tcPr>
            <w:tcW w:w="630" w:type="dxa"/>
            <w:vAlign w:val="center"/>
          </w:tcPr>
          <w:p w14:paraId="763C190F" w14:textId="0193D555" w:rsidR="00C64EE1" w:rsidRPr="00003FAD" w:rsidRDefault="00F447A6" w:rsidP="00C64EE1">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r w:rsidR="00C64EE1" w:rsidRPr="00003FAD" w14:paraId="508A4151" w14:textId="77777777" w:rsidTr="00CA2E4A">
        <w:trPr>
          <w:cantSplit/>
          <w:trHeight w:val="1134"/>
          <w:jc w:val="center"/>
        </w:trPr>
        <w:tc>
          <w:tcPr>
            <w:tcW w:w="1998" w:type="dxa"/>
            <w:vAlign w:val="center"/>
          </w:tcPr>
          <w:p w14:paraId="59E1238F" w14:textId="1FF13FD0" w:rsidR="00C64EE1" w:rsidRPr="00C64EE1" w:rsidRDefault="00C64EE1" w:rsidP="00C64EE1">
            <w:pPr>
              <w:widowControl w:val="0"/>
              <w:spacing w:after="120"/>
              <w:jc w:val="center"/>
              <w:rPr>
                <w:rFonts w:ascii="GHEA Grapalat" w:hAnsi="GHEA Grapalat"/>
                <w:color w:val="000000" w:themeColor="text1"/>
                <w:sz w:val="16"/>
              </w:rPr>
            </w:pPr>
            <w:r>
              <w:rPr>
                <w:rFonts w:ascii="GHEA Grapalat" w:hAnsi="GHEA Grapalat"/>
                <w:color w:val="000000" w:themeColor="text1"/>
                <w:sz w:val="16"/>
              </w:rPr>
              <w:t>2</w:t>
            </w:r>
          </w:p>
        </w:tc>
        <w:tc>
          <w:tcPr>
            <w:tcW w:w="1800" w:type="dxa"/>
          </w:tcPr>
          <w:p w14:paraId="744E74DF" w14:textId="77777777" w:rsidR="00C64EE1" w:rsidRDefault="00C64EE1" w:rsidP="00C64EE1">
            <w:pPr>
              <w:spacing w:after="200" w:line="276" w:lineRule="auto"/>
              <w:rPr>
                <w:rFonts w:ascii="Sylfaen" w:hAnsi="Sylfaen" w:cs="Helvetica"/>
                <w:color w:val="403931"/>
                <w:sz w:val="21"/>
                <w:szCs w:val="21"/>
                <w:shd w:val="clear" w:color="auto" w:fill="F5F5F5"/>
                <w:lang w:val="hy-AM"/>
              </w:rPr>
            </w:pPr>
          </w:p>
          <w:p w14:paraId="00E679A4" w14:textId="77777777" w:rsidR="00C64EE1" w:rsidRDefault="00C64EE1" w:rsidP="00C64EE1">
            <w:pPr>
              <w:spacing w:after="200" w:line="276" w:lineRule="auto"/>
              <w:rPr>
                <w:rFonts w:ascii="Sylfaen" w:hAnsi="Sylfaen" w:cs="Helvetica"/>
                <w:color w:val="403931"/>
                <w:sz w:val="21"/>
                <w:szCs w:val="21"/>
                <w:shd w:val="clear" w:color="auto" w:fill="F5F5F5"/>
                <w:lang w:val="hy-AM"/>
              </w:rPr>
            </w:pPr>
          </w:p>
          <w:p w14:paraId="2D1DFCEB" w14:textId="24D527FA" w:rsidR="00C64EE1" w:rsidRPr="00D0539E" w:rsidRDefault="00C64EE1" w:rsidP="00C64EE1">
            <w:pPr>
              <w:widowControl w:val="0"/>
              <w:spacing w:after="120"/>
              <w:jc w:val="center"/>
              <w:rPr>
                <w:sz w:val="20"/>
                <w:szCs w:val="20"/>
              </w:rPr>
            </w:pPr>
            <w:r w:rsidRPr="00B47C1A">
              <w:rPr>
                <w:rFonts w:ascii="Sylfaen" w:hAnsi="Sylfaen" w:cs="Helvetica"/>
                <w:b/>
                <w:color w:val="403931"/>
                <w:sz w:val="21"/>
                <w:szCs w:val="21"/>
                <w:shd w:val="clear" w:color="auto" w:fill="F5F5F5"/>
              </w:rPr>
              <w:t>79541100/</w:t>
            </w:r>
            <w:r>
              <w:rPr>
                <w:rFonts w:ascii="Sylfaen" w:hAnsi="Sylfaen" w:cs="Helvetica"/>
                <w:b/>
                <w:color w:val="403931"/>
                <w:sz w:val="21"/>
                <w:szCs w:val="21"/>
                <w:shd w:val="clear" w:color="auto" w:fill="F5F5F5"/>
                <w:lang w:val="hy-AM"/>
              </w:rPr>
              <w:t>502</w:t>
            </w:r>
          </w:p>
        </w:tc>
        <w:tc>
          <w:tcPr>
            <w:tcW w:w="1800" w:type="dxa"/>
          </w:tcPr>
          <w:p w14:paraId="727C8049" w14:textId="6B6D7159" w:rsidR="00C64EE1" w:rsidRPr="00F30801" w:rsidRDefault="00C64EE1" w:rsidP="00C64EE1">
            <w:pPr>
              <w:widowControl w:val="0"/>
              <w:spacing w:after="120"/>
              <w:jc w:val="center"/>
              <w:rPr>
                <w:sz w:val="20"/>
                <w:szCs w:val="20"/>
              </w:rPr>
            </w:pPr>
            <w:r>
              <w:rPr>
                <w:rFonts w:ascii="GHEA Grapalat" w:hAnsi="GHEA Grapalat"/>
                <w:b/>
                <w:color w:val="000000" w:themeColor="text1"/>
                <w:spacing w:val="6"/>
                <w:sz w:val="22"/>
                <w:szCs w:val="22"/>
              </w:rPr>
              <w:t>Услуги устного синхронного и последовательного перевода</w:t>
            </w:r>
          </w:p>
        </w:tc>
        <w:tc>
          <w:tcPr>
            <w:tcW w:w="630" w:type="dxa"/>
            <w:vAlign w:val="center"/>
          </w:tcPr>
          <w:p w14:paraId="2D526436" w14:textId="03B640AC" w:rsidR="00C64EE1" w:rsidRPr="00003FAD" w:rsidRDefault="00C64EE1" w:rsidP="00C64EE1">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4CDB307A" w14:textId="0B2A1375"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FDF8F64" w14:textId="3FF7B828"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8CA55B" w14:textId="44D51336"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44B0461C" w14:textId="71021870"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397E86E6" w14:textId="31ABE84A"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460A0085" w14:textId="61432C45"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8C2B56D" w14:textId="14B07FB3"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30B6D889" w14:textId="429B3E65"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19DD39D" w14:textId="30312BCA"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4ECC11B0" w14:textId="1995F234"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5CF7D42" w14:textId="40302386"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04050B2C" w14:textId="71E7D075"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r w:rsidR="00C64EE1" w:rsidRPr="00003FAD" w14:paraId="2129F7C6" w14:textId="77777777" w:rsidTr="00CA2E4A">
        <w:trPr>
          <w:cantSplit/>
          <w:trHeight w:val="1134"/>
          <w:jc w:val="center"/>
        </w:trPr>
        <w:tc>
          <w:tcPr>
            <w:tcW w:w="1998" w:type="dxa"/>
            <w:vAlign w:val="center"/>
          </w:tcPr>
          <w:p w14:paraId="13F70357" w14:textId="0529D6CC" w:rsidR="00C64EE1" w:rsidRPr="00C64EE1" w:rsidRDefault="00C64EE1" w:rsidP="00C64EE1">
            <w:pPr>
              <w:widowControl w:val="0"/>
              <w:spacing w:after="120"/>
              <w:jc w:val="center"/>
              <w:rPr>
                <w:rFonts w:ascii="GHEA Grapalat" w:hAnsi="GHEA Grapalat"/>
                <w:color w:val="000000" w:themeColor="text1"/>
                <w:sz w:val="16"/>
              </w:rPr>
            </w:pPr>
            <w:r>
              <w:rPr>
                <w:rFonts w:ascii="GHEA Grapalat" w:hAnsi="GHEA Grapalat"/>
                <w:color w:val="000000" w:themeColor="text1"/>
                <w:sz w:val="16"/>
              </w:rPr>
              <w:t>3</w:t>
            </w:r>
          </w:p>
        </w:tc>
        <w:tc>
          <w:tcPr>
            <w:tcW w:w="1800" w:type="dxa"/>
          </w:tcPr>
          <w:p w14:paraId="206B596C" w14:textId="77777777" w:rsidR="00C64EE1" w:rsidRDefault="00C64EE1" w:rsidP="00C64EE1">
            <w:pPr>
              <w:spacing w:after="200" w:line="276" w:lineRule="auto"/>
              <w:rPr>
                <w:rFonts w:ascii="Sylfaen" w:hAnsi="Sylfaen" w:cs="Helvetica"/>
                <w:color w:val="403931"/>
                <w:sz w:val="21"/>
                <w:szCs w:val="21"/>
                <w:shd w:val="clear" w:color="auto" w:fill="F5F5F5"/>
              </w:rPr>
            </w:pPr>
          </w:p>
          <w:p w14:paraId="0647E757" w14:textId="51523AAB" w:rsidR="00C64EE1" w:rsidRPr="00D0539E" w:rsidRDefault="00C64EE1" w:rsidP="00C64EE1">
            <w:pPr>
              <w:widowControl w:val="0"/>
              <w:spacing w:after="120"/>
              <w:jc w:val="center"/>
              <w:rPr>
                <w:sz w:val="20"/>
                <w:szCs w:val="20"/>
              </w:rPr>
            </w:pPr>
            <w:r w:rsidRPr="00B47C1A">
              <w:rPr>
                <w:rFonts w:ascii="Sylfaen" w:hAnsi="Sylfaen" w:cs="Helvetica"/>
                <w:b/>
                <w:color w:val="403931"/>
                <w:sz w:val="21"/>
                <w:szCs w:val="21"/>
                <w:shd w:val="clear" w:color="auto" w:fill="F5F5F5"/>
              </w:rPr>
              <w:t>79531100/</w:t>
            </w:r>
            <w:r>
              <w:rPr>
                <w:rFonts w:ascii="Sylfaen" w:hAnsi="Sylfaen" w:cs="Helvetica"/>
                <w:b/>
                <w:color w:val="403931"/>
                <w:sz w:val="21"/>
                <w:szCs w:val="21"/>
                <w:shd w:val="clear" w:color="auto" w:fill="F5F5F5"/>
                <w:lang w:val="hy-AM"/>
              </w:rPr>
              <w:t>504</w:t>
            </w:r>
          </w:p>
        </w:tc>
        <w:tc>
          <w:tcPr>
            <w:tcW w:w="1800" w:type="dxa"/>
          </w:tcPr>
          <w:p w14:paraId="0F82BA11" w14:textId="60A25E4A" w:rsidR="00C64EE1" w:rsidRPr="00F30801" w:rsidRDefault="00C64EE1" w:rsidP="00C64EE1">
            <w:pPr>
              <w:widowControl w:val="0"/>
              <w:spacing w:after="120"/>
              <w:jc w:val="center"/>
              <w:rPr>
                <w:sz w:val="20"/>
                <w:szCs w:val="20"/>
              </w:rPr>
            </w:pPr>
            <w:r>
              <w:rPr>
                <w:rFonts w:ascii="GHEA Grapalat" w:hAnsi="GHEA Grapalat"/>
                <w:b/>
                <w:color w:val="000000" w:themeColor="text1"/>
                <w:spacing w:val="6"/>
                <w:sz w:val="22"/>
                <w:szCs w:val="22"/>
              </w:rPr>
              <w:t>услуги по переводу технических характеристик для пакетов закупок с армянского на русский, с армянского на английский</w:t>
            </w:r>
          </w:p>
        </w:tc>
        <w:tc>
          <w:tcPr>
            <w:tcW w:w="630" w:type="dxa"/>
            <w:vAlign w:val="center"/>
          </w:tcPr>
          <w:p w14:paraId="2528E044" w14:textId="40832F31" w:rsidR="00C64EE1" w:rsidRPr="00003FAD" w:rsidRDefault="00C64EE1" w:rsidP="00C64EE1">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2C304C1F" w14:textId="68392BBE"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3E51CAC" w14:textId="1D60AA61"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789E367" w14:textId="3D4ED53C"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FE5B5FE" w14:textId="7870652A" w:rsidR="00C64EE1" w:rsidRPr="00003FAD" w:rsidRDefault="00C64EE1" w:rsidP="00C64EE1">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4A83A75E" w14:textId="2AFB3ECB"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37B88FAD" w14:textId="69063FA3"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3E6CA11C" w14:textId="521FAED2"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686D9107" w14:textId="58B59184"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4E619BEC" w14:textId="6969B0CF" w:rsidR="00C64EE1" w:rsidRPr="00003FAD"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1A79989" w14:textId="2879666C"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65B9C65A" w14:textId="11CF902B"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22FB63A2" w14:textId="65351568" w:rsidR="00C64EE1" w:rsidRPr="00912333" w:rsidRDefault="00C64EE1" w:rsidP="00C64EE1">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lastRenderedPageBreak/>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64C5CDCE"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29504CC"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7F5DA685"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ԵՔ-ԳՀԾՁԲ-26/1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94DCC" w14:textId="77777777" w:rsidR="00DD2C19" w:rsidRDefault="00DD2C19">
      <w:r>
        <w:separator/>
      </w:r>
    </w:p>
  </w:endnote>
  <w:endnote w:type="continuationSeparator" w:id="0">
    <w:p w14:paraId="5E5DFFDB" w14:textId="77777777" w:rsidR="00DD2C19" w:rsidRDefault="00DD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6239D" w14:textId="77777777" w:rsidR="00DD2C19" w:rsidRDefault="00DD2C19">
      <w:r>
        <w:separator/>
      </w:r>
    </w:p>
  </w:footnote>
  <w:footnote w:type="continuationSeparator" w:id="0">
    <w:p w14:paraId="3CF26E53" w14:textId="77777777" w:rsidR="00DD2C19" w:rsidRDefault="00DD2C19">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3083</TotalTime>
  <Pages>90</Pages>
  <Words>21298</Words>
  <Characters>121404</Characters>
  <Application>Microsoft Office Word</Application>
  <DocSecurity>0</DocSecurity>
  <Lines>1011</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142418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1829</cp:revision>
  <cp:lastPrinted>2018-02-16T07:12:00Z</cp:lastPrinted>
  <dcterms:created xsi:type="dcterms:W3CDTF">2019-10-28T07:04:00Z</dcterms:created>
  <dcterms:modified xsi:type="dcterms:W3CDTF">2025-11-17T08:18:00Z</dcterms:modified>
</cp:coreProperties>
</file>