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1B133BCE"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EB7822">
        <w:rPr>
          <w:rFonts w:ascii="GHEA Grapalat" w:hAnsi="GHEA Grapalat"/>
          <w:i w:val="0"/>
          <w:color w:val="000000" w:themeColor="text1"/>
          <w:sz w:val="22"/>
          <w:szCs w:val="22"/>
          <w:lang w:val="hy-AM"/>
        </w:rPr>
        <w:t>1</w:t>
      </w:r>
      <w:r w:rsidR="00AB0BFB">
        <w:rPr>
          <w:rFonts w:ascii="GHEA Grapalat" w:hAnsi="GHEA Grapalat"/>
          <w:i w:val="0"/>
          <w:color w:val="000000" w:themeColor="text1"/>
          <w:sz w:val="22"/>
          <w:szCs w:val="22"/>
          <w:lang w:val="hy-AM"/>
        </w:rPr>
        <w:t>9</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EB7822">
        <w:rPr>
          <w:rFonts w:ascii="GHEA Grapalat" w:hAnsi="GHEA Grapalat"/>
          <w:i w:val="0"/>
          <w:color w:val="000000" w:themeColor="text1"/>
          <w:sz w:val="22"/>
          <w:szCs w:val="22"/>
        </w:rPr>
        <w:t>но</w:t>
      </w:r>
      <w:r w:rsidR="00D723C8">
        <w:rPr>
          <w:rFonts w:ascii="GHEA Grapalat" w:hAnsi="GHEA Grapalat"/>
          <w:i w:val="0"/>
          <w:color w:val="000000" w:themeColor="text1"/>
          <w:sz w:val="22"/>
          <w:szCs w:val="22"/>
        </w:rPr>
        <w:t>ября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2E303478"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AB0BFB">
        <w:rPr>
          <w:rFonts w:ascii="GHEA Grapalat" w:hAnsi="GHEA Grapalat"/>
          <w:b/>
          <w:iCs/>
          <w:lang w:val="hy-AM"/>
        </w:rPr>
        <w:t>ԵՔ-ԳՀԾՁԲ-26/3</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79F06D55"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bookmarkStart w:id="0" w:name="_Hlk182316923"/>
      <w:r w:rsidR="00B453F7" w:rsidRPr="00B453F7">
        <w:rPr>
          <w:b/>
        </w:rPr>
        <w:t>услуг</w:t>
      </w:r>
      <w:r w:rsidR="00B453F7" w:rsidRPr="00B453F7">
        <w:rPr>
          <w:b/>
          <w:lang w:val="hy-AM"/>
        </w:rPr>
        <w:t xml:space="preserve">  </w:t>
      </w:r>
      <w:r w:rsidR="00B453F7" w:rsidRPr="00B453F7">
        <w:rPr>
          <w:b/>
        </w:rPr>
        <w:t xml:space="preserve"> </w:t>
      </w:r>
      <w:bookmarkEnd w:id="0"/>
      <w:r w:rsidR="00DB0C94">
        <w:rPr>
          <w:rFonts w:asciiTheme="minorHAnsi" w:hAnsiTheme="minorHAnsi"/>
          <w:b/>
        </w:rPr>
        <w:t xml:space="preserve"> по </w:t>
      </w:r>
      <w:r w:rsidR="00AB0BFB">
        <w:rPr>
          <w:rFonts w:ascii="Sylfaen" w:hAnsi="Sylfaen" w:cs="Arial"/>
        </w:rPr>
        <w:t>обслуживани</w:t>
      </w:r>
      <w:r w:rsidR="00DB0C94">
        <w:rPr>
          <w:rFonts w:ascii="Sylfaen" w:hAnsi="Sylfaen" w:cs="Arial"/>
        </w:rPr>
        <w:t>ю</w:t>
      </w:r>
      <w:r w:rsidR="00AB0BFB">
        <w:rPr>
          <w:rFonts w:ascii="Sylfaen" w:hAnsi="Sylfaen" w:cs="Arial"/>
        </w:rPr>
        <w:t xml:space="preserve"> и эксплуатаци</w:t>
      </w:r>
      <w:r w:rsidR="00AB0BFB">
        <w:rPr>
          <w:rFonts w:ascii="Sylfaen" w:hAnsi="Sylfaen" w:cs="Arial"/>
        </w:rPr>
        <w:t>и</w:t>
      </w:r>
      <w:r w:rsidR="00AB0BFB">
        <w:rPr>
          <w:rFonts w:ascii="Sylfaen" w:hAnsi="Sylfaen" w:cs="Arial"/>
        </w:rPr>
        <w:t xml:space="preserve"> котельной административного здания административного района Нор Норк</w:t>
      </w:r>
      <w:r w:rsidR="00AB0BFB">
        <w:rPr>
          <w:rFonts w:ascii="Sylfaen" w:hAnsi="Sylfaen" w:cs="Arial"/>
        </w:rPr>
        <w:t xml:space="preserve"> г.Ереван</w:t>
      </w:r>
      <w:r w:rsidR="00AB0BFB"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27A807E4"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EB7822">
        <w:rPr>
          <w:rFonts w:ascii="GHEA Grapalat" w:hAnsi="GHEA Grapalat"/>
          <w:b/>
          <w:i w:val="0"/>
          <w:color w:val="FF0000"/>
          <w:sz w:val="22"/>
          <w:szCs w:val="22"/>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D723C8">
        <w:rPr>
          <w:rFonts w:ascii="GHEA Grapalat" w:hAnsi="GHEA Grapalat"/>
          <w:b/>
          <w:i w:val="0"/>
          <w:color w:val="FF0000"/>
          <w:sz w:val="22"/>
          <w:szCs w:val="22"/>
        </w:rPr>
        <w:t>2</w:t>
      </w:r>
      <w:r w:rsidR="00AB0BFB">
        <w:rPr>
          <w:rFonts w:ascii="GHEA Grapalat" w:hAnsi="GHEA Grapalat"/>
          <w:b/>
          <w:i w:val="0"/>
          <w:color w:val="FF0000"/>
          <w:sz w:val="22"/>
          <w:szCs w:val="22"/>
        </w:rPr>
        <w:t>8</w:t>
      </w:r>
      <w:r w:rsidR="00D723C8" w:rsidRPr="00D723C8">
        <w:rPr>
          <w:rFonts w:ascii="GHEA Grapalat" w:hAnsi="GHEA Grapalat"/>
          <w:b/>
          <w:i w:val="0"/>
          <w:color w:val="FF0000"/>
          <w:sz w:val="22"/>
          <w:szCs w:val="22"/>
        </w:rPr>
        <w:t>.1</w:t>
      </w:r>
      <w:r w:rsidR="00EB7822">
        <w:rPr>
          <w:rFonts w:ascii="GHEA Grapalat" w:hAnsi="GHEA Grapalat"/>
          <w:b/>
          <w:i w:val="0"/>
          <w:color w:val="FF0000"/>
          <w:sz w:val="22"/>
          <w:szCs w:val="22"/>
        </w:rPr>
        <w:t>1</w:t>
      </w:r>
      <w:r w:rsidR="00D723C8" w:rsidRPr="00D723C8">
        <w:rPr>
          <w:rFonts w:ascii="GHEA Grapalat" w:hAnsi="GHEA Grapalat"/>
          <w:b/>
          <w:i w:val="0"/>
          <w:color w:val="FF0000"/>
          <w:sz w:val="22"/>
          <w:szCs w:val="22"/>
        </w:rPr>
        <w:t>.</w:t>
      </w:r>
      <w:r w:rsidR="0087758E">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597383C6"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10:00 часов, 2</w:t>
      </w:r>
      <w:r w:rsidR="00AB0BFB">
        <w:rPr>
          <w:rFonts w:ascii="GHEA Grapalat" w:hAnsi="GHEA Grapalat"/>
          <w:b/>
          <w:i w:val="0"/>
          <w:color w:val="FF0000"/>
          <w:sz w:val="22"/>
          <w:szCs w:val="22"/>
        </w:rPr>
        <w:t>8</w:t>
      </w:r>
      <w:r w:rsidR="00EB7822">
        <w:rPr>
          <w:rFonts w:ascii="GHEA Grapalat" w:hAnsi="GHEA Grapalat"/>
          <w:b/>
          <w:i w:val="0"/>
          <w:color w:val="FF0000"/>
          <w:sz w:val="22"/>
          <w:szCs w:val="22"/>
        </w:rPr>
        <w:t>.11.2025</w:t>
      </w:r>
      <w:r w:rsidR="00D723C8"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59E4BF25"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CE724E" w:rsidRPr="00CE724E">
        <w:rPr>
          <w:rFonts w:ascii="GHEA Grapalat" w:hAnsi="GHEA Grapalat"/>
          <w:b/>
          <w:color w:val="000000" w:themeColor="text1"/>
          <w:sz w:val="20"/>
          <w:szCs w:val="20"/>
        </w:rPr>
        <w:t>УСЛУГ</w:t>
      </w:r>
      <w:r w:rsidR="00A52944" w:rsidRPr="00AB0BFB">
        <w:rPr>
          <w:rFonts w:ascii="GHEA Grapalat" w:hAnsi="GHEA Grapalat"/>
          <w:b/>
          <w:color w:val="000000" w:themeColor="text1"/>
          <w:sz w:val="20"/>
          <w:szCs w:val="20"/>
        </w:rPr>
        <w:t xml:space="preserve">  </w:t>
      </w:r>
      <w:r w:rsidR="00AB0BFB" w:rsidRPr="00AB0BFB">
        <w:rPr>
          <w:rFonts w:ascii="GHEA Grapalat" w:hAnsi="GHEA Grapalat"/>
          <w:b/>
          <w:color w:val="000000" w:themeColor="text1"/>
          <w:sz w:val="20"/>
          <w:szCs w:val="20"/>
        </w:rPr>
        <w:t xml:space="preserve">   </w:t>
      </w:r>
      <w:r w:rsidR="00DB0C94">
        <w:rPr>
          <w:rFonts w:ascii="GHEA Grapalat" w:hAnsi="GHEA Grapalat"/>
          <w:b/>
          <w:color w:val="000000" w:themeColor="text1"/>
          <w:sz w:val="20"/>
          <w:szCs w:val="20"/>
        </w:rPr>
        <w:t xml:space="preserve">ПО ОБСЛУЖИВАНИЮ </w:t>
      </w:r>
      <w:r w:rsidR="00AB0BFB" w:rsidRPr="00AB0BFB">
        <w:rPr>
          <w:rFonts w:ascii="GHEA Grapalat" w:hAnsi="GHEA Grapalat"/>
          <w:b/>
          <w:color w:val="000000" w:themeColor="text1"/>
          <w:sz w:val="20"/>
          <w:szCs w:val="20"/>
        </w:rPr>
        <w:t xml:space="preserve"> И ЭКСПЛУАТАЦИИ КОТЕЛЬНОЙ АДМИНИСТРАТИВНОГО ЗДАНИЯ АДМИНИСТРАТИВНОГО РАЙОНА НОР НОРК Г.ЕРЕВАН </w:t>
      </w:r>
      <w:r w:rsidR="00CE724E">
        <w:rPr>
          <w:rFonts w:ascii="GHEA Grapalat" w:hAnsi="GHEA Grapalat"/>
          <w:b/>
          <w:color w:val="000000" w:themeColor="text1"/>
          <w:sz w:val="20"/>
          <w:szCs w:val="20"/>
        </w:rPr>
        <w:t xml:space="preserve">ДЛЯ </w:t>
      </w:r>
      <w:r w:rsidRPr="00003FAD">
        <w:rPr>
          <w:rFonts w:ascii="GHEA Grapalat" w:hAnsi="GHEA Grapalat"/>
          <w:b/>
          <w:color w:val="000000" w:themeColor="text1"/>
          <w:sz w:val="20"/>
          <w:szCs w:val="20"/>
        </w:rPr>
        <w:t xml:space="preserve">НУЖД </w:t>
      </w:r>
      <w:r w:rsidR="00005607"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23611852"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CE724E" w:rsidRPr="00CE724E">
        <w:rPr>
          <w:rFonts w:ascii="GHEA Grapalat" w:eastAsia="MS Mincho" w:hAnsi="GHEA Grapalat"/>
          <w:b/>
          <w:bCs/>
          <w:lang w:eastAsia="ja-JP"/>
        </w:rPr>
        <w:t>УСЛУГ</w:t>
      </w:r>
      <w:r w:rsidR="00AB0BFB" w:rsidRPr="00B453F7">
        <w:rPr>
          <w:b/>
          <w:lang w:val="hy-AM"/>
        </w:rPr>
        <w:t xml:space="preserve">  </w:t>
      </w:r>
      <w:r w:rsidR="00AB0BFB" w:rsidRPr="00B453F7">
        <w:rPr>
          <w:b/>
        </w:rPr>
        <w:t xml:space="preserve"> </w:t>
      </w:r>
      <w:r w:rsidR="00DB0C94">
        <w:rPr>
          <w:rFonts w:ascii="GHEA Grapalat" w:hAnsi="GHEA Grapalat"/>
          <w:b/>
          <w:color w:val="000000" w:themeColor="text1"/>
          <w:sz w:val="22"/>
          <w:szCs w:val="22"/>
        </w:rPr>
        <w:t xml:space="preserve">ПО ОБСЛУЖИВАНИЮ </w:t>
      </w:r>
      <w:r w:rsidR="00AB0BFB" w:rsidRPr="00AB0BFB">
        <w:rPr>
          <w:rFonts w:ascii="GHEA Grapalat" w:hAnsi="GHEA Grapalat"/>
          <w:b/>
          <w:color w:val="000000" w:themeColor="text1"/>
          <w:sz w:val="22"/>
          <w:szCs w:val="22"/>
        </w:rPr>
        <w:t xml:space="preserve"> И ЭКСПЛУАТАЦИИ КОТЕЛЬНОЙ АДМИНИСТРАТИВНОГО ЗДАНИЯ АДМИНИСТРАТИВНОГО РАЙОНА НОР НОРК Г.ЕРЕВАН </w:t>
      </w:r>
      <w:r w:rsidRPr="00003FAD">
        <w:rPr>
          <w:rFonts w:ascii="GHEA Grapalat" w:hAnsi="GHEA Grapalat"/>
          <w:b/>
          <w:color w:val="000000" w:themeColor="text1"/>
          <w:sz w:val="22"/>
          <w:szCs w:val="22"/>
        </w:rPr>
        <w:t>ДЛЯ НУЖД</w:t>
      </w:r>
      <w:r w:rsidRPr="00AB0BFB">
        <w:rPr>
          <w:rFonts w:ascii="GHEA Grapalat" w:hAnsi="GHEA Grapalat"/>
          <w:b/>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113CB8E0"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AB0BFB">
        <w:rPr>
          <w:rFonts w:ascii="GHEA Grapalat" w:hAnsi="GHEA Grapalat"/>
          <w:b/>
          <w:iCs/>
          <w:lang w:val="hy-AM"/>
        </w:rPr>
        <w:t>ԵՔ-ԳՀԾՁԲ-26/3</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0922470E"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AB0BFB" w:rsidRPr="00AB0BFB">
        <w:rPr>
          <w:rFonts w:ascii="GHEA Grapalat" w:hAnsi="GHEA Grapalat"/>
          <w:color w:val="000000" w:themeColor="text1"/>
        </w:rPr>
        <w:t xml:space="preserve">услуг   </w:t>
      </w:r>
      <w:r w:rsidR="00DB0C94">
        <w:rPr>
          <w:rFonts w:ascii="GHEA Grapalat" w:hAnsi="GHEA Grapalat"/>
          <w:color w:val="000000" w:themeColor="text1"/>
        </w:rPr>
        <w:t xml:space="preserve">по обслуживанию </w:t>
      </w:r>
      <w:r w:rsidR="00AB0BFB" w:rsidRPr="00AB0BFB">
        <w:rPr>
          <w:rFonts w:ascii="GHEA Grapalat" w:hAnsi="GHEA Grapalat"/>
          <w:color w:val="000000" w:themeColor="text1"/>
        </w:rPr>
        <w:t xml:space="preserve"> и эксплуатации котельной административного здания административного района Нор Норк г.Ереван</w:t>
      </w:r>
      <w:r w:rsidR="00CE724E"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07B137F3" w:rsidR="00B453F7" w:rsidRPr="00B453F7" w:rsidRDefault="00AB0BFB" w:rsidP="00B453F7">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rPr>
              <w:t>1750000</w:t>
            </w:r>
          </w:p>
        </w:tc>
        <w:tc>
          <w:tcPr>
            <w:tcW w:w="4112" w:type="dxa"/>
          </w:tcPr>
          <w:p w14:paraId="27C21596" w14:textId="17C88256" w:rsidR="00B453F7" w:rsidRPr="00C12854" w:rsidRDefault="00AB0BFB" w:rsidP="00B453F7">
            <w:pPr>
              <w:pStyle w:val="BodyTextIndent2"/>
              <w:widowControl w:val="0"/>
              <w:spacing w:after="120" w:line="240" w:lineRule="auto"/>
              <w:ind w:firstLine="0"/>
              <w:rPr>
                <w:rFonts w:ascii="GHEA Grapalat" w:hAnsi="GHEA Grapalat"/>
                <w:b/>
                <w:color w:val="000000" w:themeColor="text1"/>
                <w:spacing w:val="6"/>
                <w:sz w:val="22"/>
                <w:szCs w:val="22"/>
              </w:rPr>
            </w:pPr>
            <w:r w:rsidRPr="00B453F7">
              <w:rPr>
                <w:b/>
              </w:rPr>
              <w:t>услуг</w:t>
            </w:r>
            <w:r>
              <w:rPr>
                <w:rFonts w:asciiTheme="minorHAnsi" w:hAnsiTheme="minorHAnsi"/>
                <w:b/>
              </w:rPr>
              <w:t>и</w:t>
            </w:r>
            <w:r w:rsidRPr="00B453F7">
              <w:rPr>
                <w:b/>
                <w:lang w:val="hy-AM"/>
              </w:rPr>
              <w:t xml:space="preserve">  </w:t>
            </w:r>
            <w:r w:rsidRPr="00B453F7">
              <w:rPr>
                <w:b/>
              </w:rPr>
              <w:t xml:space="preserve"> </w:t>
            </w:r>
            <w:r w:rsidR="00DB0C94">
              <w:rPr>
                <w:rFonts w:ascii="Sylfaen" w:hAnsi="Sylfaen" w:cs="Arial"/>
              </w:rPr>
              <w:t xml:space="preserve">по обслуживанию </w:t>
            </w:r>
            <w:r>
              <w:rPr>
                <w:rFonts w:ascii="Sylfaen" w:hAnsi="Sylfaen" w:cs="Arial"/>
              </w:rPr>
              <w:t xml:space="preserve"> и эксплуатации котельной административного здания административного района Нор Норк г.Ереван</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1"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lastRenderedPageBreak/>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2"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 xml:space="preserve">участником, распоряжающимся более чем десятью процентами акций </w:t>
      </w:r>
      <w:r w:rsidRPr="00B741F9">
        <w:rPr>
          <w:rFonts w:ascii="GHEA Grapalat" w:hAnsi="GHEA Grapalat"/>
        </w:rPr>
        <w:lastRenderedPageBreak/>
        <w:t>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3"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4"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4"/>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lastRenderedPageBreak/>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70E8DA7D"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10:00 часов, 2</w:t>
      </w:r>
      <w:r w:rsidR="00AB0BFB">
        <w:rPr>
          <w:rFonts w:ascii="GHEA Grapalat" w:hAnsi="GHEA Grapalat"/>
          <w:b/>
          <w:color w:val="FF0000"/>
          <w:sz w:val="24"/>
          <w:szCs w:val="24"/>
        </w:rPr>
        <w:t>8</w:t>
      </w:r>
      <w:r w:rsidR="00EB7822">
        <w:rPr>
          <w:rFonts w:ascii="GHEA Grapalat" w:hAnsi="GHEA Grapalat"/>
          <w:b/>
          <w:color w:val="FF0000"/>
          <w:sz w:val="24"/>
          <w:szCs w:val="24"/>
        </w:rPr>
        <w:t>.11.2025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5"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003FAD">
        <w:rPr>
          <w:rFonts w:ascii="GHEA Grapalat" w:hAnsi="GHEA Grapalat"/>
          <w:color w:val="000000" w:themeColor="text1"/>
          <w:sz w:val="24"/>
          <w:szCs w:val="24"/>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lastRenderedPageBreak/>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5CFF6226"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10:00 часов, 2</w:t>
      </w:r>
      <w:r w:rsidR="00AB0BFB">
        <w:rPr>
          <w:rFonts w:ascii="GHEA Grapalat" w:hAnsi="GHEA Grapalat"/>
          <w:b/>
          <w:color w:val="FF0000"/>
          <w:sz w:val="24"/>
          <w:szCs w:val="24"/>
        </w:rPr>
        <w:t>8</w:t>
      </w:r>
      <w:r w:rsidR="00EB7822">
        <w:rPr>
          <w:rFonts w:ascii="GHEA Grapalat" w:hAnsi="GHEA Grapalat"/>
          <w:b/>
          <w:color w:val="FF0000"/>
          <w:sz w:val="24"/>
          <w:szCs w:val="24"/>
        </w:rPr>
        <w:t>.11.2025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lastRenderedPageBreak/>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6"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w:t>
      </w:r>
      <w:r w:rsidRPr="00003FAD">
        <w:rPr>
          <w:rFonts w:ascii="GHEA Grapalat" w:hAnsi="GHEA Grapalat"/>
          <w:color w:val="000000" w:themeColor="text1"/>
          <w:sz w:val="24"/>
          <w:szCs w:val="24"/>
        </w:rPr>
        <w:lastRenderedPageBreak/>
        <w:t>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w:t>
      </w:r>
      <w:r w:rsidRPr="00B741F9">
        <w:rPr>
          <w:rFonts w:ascii="GHEA Grapalat" w:hAnsi="GHEA Grapalat"/>
        </w:rPr>
        <w:lastRenderedPageBreak/>
        <w:t>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w:t>
      </w:r>
      <w:r w:rsidRPr="00B741F9">
        <w:rPr>
          <w:rFonts w:ascii="GHEA Grapalat" w:hAnsi="GHEA Grapalat"/>
          <w:sz w:val="24"/>
          <w:szCs w:val="24"/>
        </w:rPr>
        <w:lastRenderedPageBreak/>
        <w:t>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B741F9">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7"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w:t>
      </w:r>
      <w:r w:rsidRPr="00003FAD">
        <w:rPr>
          <w:rFonts w:ascii="GHEA Grapalat" w:hAnsi="GHEA Grapalat"/>
          <w:color w:val="000000" w:themeColor="text1"/>
        </w:rPr>
        <w:lastRenderedPageBreak/>
        <w:t>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w:t>
      </w:r>
      <w:r w:rsidR="004C0E39" w:rsidRPr="00003FAD">
        <w:rPr>
          <w:rFonts w:ascii="GHEA Grapalat" w:hAnsi="GHEA Grapalat"/>
          <w:color w:val="000000" w:themeColor="text1"/>
        </w:rPr>
        <w:lastRenderedPageBreak/>
        <w:t xml:space="preserve">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8"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9"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10"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1"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2"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3"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0058E930"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AB0BFB">
        <w:rPr>
          <w:rFonts w:ascii="GHEA Grapalat" w:hAnsi="GHEA Grapalat"/>
          <w:b/>
          <w:color w:val="000000" w:themeColor="text1"/>
          <w:sz w:val="22"/>
          <w:szCs w:val="22"/>
          <w:lang w:val="hy-AM"/>
        </w:rPr>
        <w:t>ԵՔ-ԳՀԾՁԲ-26/3</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242FDD8A"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AB0BFB">
        <w:rPr>
          <w:rFonts w:ascii="GHEA Grapalat" w:hAnsi="GHEA Grapalat"/>
          <w:b/>
          <w:color w:val="000000" w:themeColor="text1"/>
          <w:sz w:val="22"/>
          <w:szCs w:val="22"/>
          <w:lang w:val="hy-AM"/>
        </w:rPr>
        <w:t>ԵՔ-ԳՀԾՁԲ-26/3</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106491F2"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AB0BFB">
        <w:rPr>
          <w:rFonts w:ascii="GHEA Grapalat" w:hAnsi="GHEA Grapalat"/>
          <w:b/>
          <w:color w:val="000000" w:themeColor="text1"/>
          <w:sz w:val="22"/>
          <w:szCs w:val="22"/>
          <w:lang w:val="hy-AM"/>
        </w:rPr>
        <w:t>ԵՔ-ԳՀԾՁԲ-26/3</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0FF3C696"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AB0BFB">
        <w:rPr>
          <w:rFonts w:ascii="GHEA Grapalat" w:hAnsi="GHEA Grapalat"/>
          <w:b/>
          <w:color w:val="000000" w:themeColor="text1"/>
          <w:sz w:val="22"/>
          <w:szCs w:val="22"/>
          <w:lang w:val="hy-AM"/>
        </w:rPr>
        <w:t>ԵՔ-ԳՀԾՁԲ-26/3</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4"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6A7DBC47"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AB0BFB">
        <w:rPr>
          <w:rFonts w:ascii="GHEA Grapalat" w:hAnsi="GHEA Grapalat"/>
          <w:b/>
          <w:color w:val="000000" w:themeColor="text1"/>
          <w:sz w:val="22"/>
          <w:szCs w:val="22"/>
          <w:lang w:val="hy-AM"/>
        </w:rPr>
        <w:t>ԵՔ-ԳՀԾՁԲ-26/3</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5"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6"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03FAD">
        <w:rPr>
          <w:rFonts w:ascii="GHEA Grapalat" w:hAnsi="GHEA Grapalat"/>
          <w:color w:val="000000" w:themeColor="text1"/>
        </w:rPr>
        <w:lastRenderedPageBreak/>
        <w:t>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lang w:val="hy-AM"/>
        </w:rPr>
        <w:lastRenderedPageBreak/>
        <w:t xml:space="preserve">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03FAD">
        <w:rPr>
          <w:rFonts w:ascii="GHEA Grapalat" w:hAnsi="GHEA Grapalat"/>
          <w:color w:val="000000" w:themeColor="text1"/>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29409E28"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AB0BFB">
        <w:rPr>
          <w:rFonts w:ascii="GHEA Grapalat" w:hAnsi="GHEA Grapalat"/>
          <w:b/>
          <w:color w:val="000000" w:themeColor="text1"/>
          <w:lang w:val="hy-AM"/>
        </w:rPr>
        <w:t>ԵՔ-ԳՀԾՁԲ-26/3</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33AB3F1F"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AB0BFB">
        <w:rPr>
          <w:rFonts w:ascii="GHEA Grapalat" w:hAnsi="GHEA Grapalat"/>
          <w:b/>
          <w:color w:val="000000" w:themeColor="text1"/>
          <w:lang w:val="hy-AM"/>
        </w:rPr>
        <w:t>ԵՔ-ԳՀԾՁԲ-26/3</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3173238C" w:rsidR="00C64EE1" w:rsidRPr="009A3A1B" w:rsidRDefault="00AB0BFB" w:rsidP="00C64EE1">
            <w:pPr>
              <w:widowControl w:val="0"/>
              <w:rPr>
                <w:rFonts w:ascii="GHEA Grapalat" w:hAnsi="GHEA Grapalat"/>
                <w:color w:val="000000" w:themeColor="text1"/>
                <w:sz w:val="16"/>
                <w:szCs w:val="16"/>
              </w:rPr>
            </w:pPr>
            <w:r w:rsidRPr="00AB0BFB">
              <w:rPr>
                <w:rFonts w:ascii="GHEA Grapalat" w:hAnsi="GHEA Grapalat"/>
                <w:b/>
                <w:color w:val="000000" w:themeColor="text1"/>
                <w:spacing w:val="6"/>
                <w:sz w:val="22"/>
                <w:szCs w:val="22"/>
              </w:rPr>
              <w:t xml:space="preserve">услуги   </w:t>
            </w:r>
            <w:r w:rsidR="00DB0C94">
              <w:rPr>
                <w:rFonts w:ascii="GHEA Grapalat" w:hAnsi="GHEA Grapalat"/>
                <w:b/>
                <w:color w:val="000000" w:themeColor="text1"/>
                <w:spacing w:val="6"/>
                <w:sz w:val="22"/>
                <w:szCs w:val="22"/>
              </w:rPr>
              <w:t xml:space="preserve">по обслуживанию </w:t>
            </w:r>
            <w:r w:rsidRPr="00AB0BFB">
              <w:rPr>
                <w:rFonts w:ascii="GHEA Grapalat" w:hAnsi="GHEA Grapalat"/>
                <w:b/>
                <w:color w:val="000000" w:themeColor="text1"/>
                <w:spacing w:val="6"/>
                <w:sz w:val="22"/>
                <w:szCs w:val="22"/>
              </w:rPr>
              <w:t xml:space="preserve"> и эксплуатации котельной административного здания административного района Нор Норк г.Ереван</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073DA82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AB0BFB">
        <w:rPr>
          <w:rFonts w:ascii="GHEA Grapalat" w:hAnsi="GHEA Grapalat"/>
          <w:b/>
          <w:color w:val="000000" w:themeColor="text1"/>
          <w:lang w:val="hy-AM"/>
        </w:rPr>
        <w:t>ԵՔ-ԳՀԾՁԲ-26/3</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2D56B204"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AB0BFB">
        <w:rPr>
          <w:rFonts w:ascii="GHEA Grapalat" w:hAnsi="GHEA Grapalat"/>
          <w:b/>
          <w:color w:val="000000" w:themeColor="text1"/>
          <w:lang w:val="hy-AM"/>
        </w:rPr>
        <w:t>ԵՔ-ԳՀԾՁԲ-26/3</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003FAD">
        <w:rPr>
          <w:rFonts w:ascii="GHEA Grapalat" w:hAnsi="GHEA Grapalat"/>
          <w:color w:val="000000" w:themeColor="text1"/>
          <w:sz w:val="22"/>
          <w:szCs w:val="22"/>
        </w:rPr>
        <w:lastRenderedPageBreak/>
        <w:t xml:space="preserve">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lastRenderedPageBreak/>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566059B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AB0BFB">
        <w:rPr>
          <w:rFonts w:ascii="GHEA Grapalat" w:hAnsi="GHEA Grapalat"/>
          <w:b/>
          <w:color w:val="000000" w:themeColor="text1"/>
          <w:lang w:val="hy-AM"/>
        </w:rPr>
        <w:t>ԵՔ-ԳՀԾՁԲ-26/3</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618D0339"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AB0BFB">
        <w:rPr>
          <w:rFonts w:ascii="GHEA Grapalat" w:hAnsi="GHEA Grapalat"/>
          <w:b/>
          <w:color w:val="000000" w:themeColor="text1"/>
          <w:sz w:val="22"/>
          <w:szCs w:val="22"/>
          <w:lang w:val="hy-AM"/>
        </w:rPr>
        <w:t>ԵՔ-ԳՀԾՁԲ-26/3</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13F47EC0"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AB0BFB">
        <w:rPr>
          <w:rFonts w:ascii="GHEA Grapalat" w:hAnsi="GHEA Grapalat"/>
          <w:b/>
          <w:color w:val="000000" w:themeColor="text1"/>
          <w:lang w:val="hy-AM"/>
        </w:rPr>
        <w:t>ԵՔ-ԳՀԾՁԲ-26/3</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51F944A2"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AB0BFB">
        <w:rPr>
          <w:rFonts w:ascii="GHEA Grapalat" w:hAnsi="GHEA Grapalat"/>
          <w:b/>
          <w:color w:val="000000" w:themeColor="text1"/>
          <w:sz w:val="22"/>
          <w:szCs w:val="22"/>
          <w:lang w:val="hy-AM"/>
        </w:rPr>
        <w:t>ԵՔ-ԳՀԾՁԲ-26/3</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7"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8"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69F9A84C"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AB0BFB" w:rsidRPr="00B453F7">
        <w:rPr>
          <w:b/>
        </w:rPr>
        <w:t>услуг</w:t>
      </w:r>
      <w:r w:rsidR="00AB0BFB">
        <w:rPr>
          <w:rFonts w:asciiTheme="minorHAnsi" w:hAnsiTheme="minorHAnsi"/>
          <w:b/>
        </w:rPr>
        <w:t>и</w:t>
      </w:r>
      <w:r w:rsidR="00AB0BFB" w:rsidRPr="00B453F7">
        <w:rPr>
          <w:b/>
          <w:lang w:val="hy-AM"/>
        </w:rPr>
        <w:t xml:space="preserve">  </w:t>
      </w:r>
      <w:r w:rsidR="00AB0BFB" w:rsidRPr="00B453F7">
        <w:rPr>
          <w:b/>
        </w:rPr>
        <w:t xml:space="preserve"> </w:t>
      </w:r>
      <w:r w:rsidR="00DB0C94">
        <w:rPr>
          <w:rFonts w:ascii="Sylfaen" w:hAnsi="Sylfaen" w:cs="Arial"/>
          <w:sz w:val="20"/>
          <w:szCs w:val="20"/>
        </w:rPr>
        <w:t xml:space="preserve">по обслуживанию </w:t>
      </w:r>
      <w:r w:rsidR="00AB0BFB">
        <w:rPr>
          <w:rFonts w:ascii="Sylfaen" w:hAnsi="Sylfaen" w:cs="Arial"/>
          <w:sz w:val="20"/>
          <w:szCs w:val="20"/>
        </w:rPr>
        <w:t xml:space="preserve"> и эксплуатаци</w:t>
      </w:r>
      <w:r w:rsidR="00AB0BFB">
        <w:rPr>
          <w:rFonts w:ascii="Sylfaen" w:hAnsi="Sylfaen" w:cs="Arial"/>
        </w:rPr>
        <w:t>и</w:t>
      </w:r>
      <w:r w:rsidR="00AB0BFB">
        <w:rPr>
          <w:rFonts w:ascii="Sylfaen" w:hAnsi="Sylfaen" w:cs="Arial"/>
          <w:sz w:val="20"/>
          <w:szCs w:val="20"/>
        </w:rPr>
        <w:t xml:space="preserve"> котельной административного здания административного района Нор Норк</w:t>
      </w:r>
      <w:r w:rsidR="00AB0BFB">
        <w:rPr>
          <w:rFonts w:ascii="Sylfaen" w:hAnsi="Sylfaen" w:cs="Arial"/>
        </w:rPr>
        <w:t xml:space="preserve"> г.Ереван</w:t>
      </w:r>
      <w:r w:rsidR="00AB0BFB"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w:t>
      </w:r>
      <w:r w:rsidRPr="00003FAD">
        <w:rPr>
          <w:rFonts w:ascii="GHEA Grapalat" w:hAnsi="GHEA Grapalat"/>
          <w:color w:val="000000" w:themeColor="text1"/>
        </w:rPr>
        <w:lastRenderedPageBreak/>
        <w:t>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w:t>
      </w:r>
      <w:r w:rsidRPr="000C58D3">
        <w:rPr>
          <w:rFonts w:ascii="GHEA Grapalat" w:hAnsi="GHEA Grapalat"/>
        </w:rPr>
        <w:lastRenderedPageBreak/>
        <w:t>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w:t>
      </w:r>
      <w:r w:rsidRPr="000619E7">
        <w:rPr>
          <w:rFonts w:ascii="GHEA Grapalat" w:hAnsi="GHEA Grapalat"/>
          <w:bCs/>
        </w:rPr>
        <w:lastRenderedPageBreak/>
        <w:t xml:space="preserve">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1D1CFBA5"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AB0BFB">
        <w:rPr>
          <w:rFonts w:ascii="GHEA Grapalat" w:hAnsi="GHEA Grapalat"/>
          <w:b/>
          <w:color w:val="000000" w:themeColor="text1"/>
          <w:sz w:val="22"/>
          <w:szCs w:val="22"/>
          <w:lang w:val="hy-AM"/>
        </w:rPr>
        <w:t>ԵՔ-ԳՀԾՁԲ-26/3</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209"/>
        <w:gridCol w:w="2398"/>
        <w:gridCol w:w="1078"/>
        <w:gridCol w:w="1052"/>
        <w:gridCol w:w="854"/>
        <w:gridCol w:w="1760"/>
        <w:gridCol w:w="140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AB0BFB">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09"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98"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54"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168"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AB0BFB">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09"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98"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54"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60"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EB7822" w:rsidRPr="00003FAD" w14:paraId="1446E2C5" w14:textId="77777777" w:rsidTr="00AB0BFB">
        <w:trPr>
          <w:trHeight w:val="277"/>
          <w:jc w:val="center"/>
        </w:trPr>
        <w:tc>
          <w:tcPr>
            <w:tcW w:w="508" w:type="dxa"/>
            <w:vAlign w:val="center"/>
          </w:tcPr>
          <w:p w14:paraId="3C9E8543" w14:textId="77777777" w:rsidR="00EB7822" w:rsidRPr="00A83B50" w:rsidRDefault="00EB7822" w:rsidP="00EB782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EB7822" w:rsidRPr="00003FAD" w:rsidRDefault="00EB7822" w:rsidP="00EB7822">
            <w:pPr>
              <w:widowControl w:val="0"/>
              <w:spacing w:after="120"/>
              <w:jc w:val="center"/>
              <w:rPr>
                <w:rFonts w:ascii="GHEA Grapalat" w:hAnsi="GHEA Grapalat"/>
                <w:color w:val="000000" w:themeColor="text1"/>
                <w:sz w:val="20"/>
              </w:rPr>
            </w:pPr>
          </w:p>
        </w:tc>
        <w:tc>
          <w:tcPr>
            <w:tcW w:w="2209" w:type="dxa"/>
          </w:tcPr>
          <w:p w14:paraId="119C8740" w14:textId="77777777" w:rsidR="00AB0BFB" w:rsidRDefault="00AB0BFB" w:rsidP="00AB0BFB">
            <w:pPr>
              <w:rPr>
                <w:rFonts w:ascii="Arial" w:hAnsi="Arial" w:cs="Arial"/>
                <w:color w:val="000000"/>
                <w:sz w:val="20"/>
                <w:szCs w:val="20"/>
              </w:rPr>
            </w:pPr>
            <w:r>
              <w:rPr>
                <w:rFonts w:ascii="Arial" w:hAnsi="Arial" w:cs="Arial"/>
                <w:color w:val="000000"/>
                <w:sz w:val="20"/>
                <w:szCs w:val="20"/>
              </w:rPr>
              <w:t>50721100/504</w:t>
            </w:r>
          </w:p>
          <w:p w14:paraId="3B85EE68" w14:textId="581E376F" w:rsidR="00EB7822" w:rsidRPr="00C64EE1" w:rsidRDefault="00EB7822" w:rsidP="00EB7822">
            <w:pPr>
              <w:pStyle w:val="ListParagraph"/>
              <w:widowControl w:val="0"/>
              <w:spacing w:after="120"/>
              <w:rPr>
                <w:rFonts w:ascii="GHEA Grapalat" w:hAnsi="GHEA Grapalat"/>
                <w:color w:val="000000" w:themeColor="text1"/>
                <w:sz w:val="20"/>
              </w:rPr>
            </w:pPr>
          </w:p>
        </w:tc>
        <w:tc>
          <w:tcPr>
            <w:tcW w:w="2398" w:type="dxa"/>
          </w:tcPr>
          <w:p w14:paraId="6B47A966" w14:textId="6C4324B6" w:rsidR="00AB0BFB" w:rsidRDefault="00AB0BFB" w:rsidP="00AB0BFB">
            <w:pPr>
              <w:jc w:val="center"/>
              <w:rPr>
                <w:rFonts w:ascii="Sylfaen" w:hAnsi="Sylfaen" w:cs="Arial"/>
                <w:sz w:val="20"/>
                <w:szCs w:val="20"/>
              </w:rPr>
            </w:pPr>
            <w:r>
              <w:rPr>
                <w:rFonts w:ascii="Sylfaen" w:hAnsi="Sylfaen" w:cs="Arial"/>
                <w:sz w:val="20"/>
                <w:szCs w:val="20"/>
              </w:rPr>
              <w:t>исполнитель должен обеспечить обслуживание и эксплуатацию котельной административного здания административного района Нор Норк, Ереван, не менее чем через три кочегара;</w:t>
            </w:r>
            <w:r>
              <w:rPr>
                <w:rFonts w:ascii="Sylfaen" w:hAnsi="Sylfaen" w:cs="Arial"/>
                <w:sz w:val="20"/>
                <w:szCs w:val="20"/>
              </w:rPr>
              <w:br/>
            </w:r>
            <w:r>
              <w:rPr>
                <w:rFonts w:ascii="Sylfaen" w:hAnsi="Sylfaen" w:cs="Arial"/>
                <w:sz w:val="20"/>
                <w:szCs w:val="20"/>
              </w:rPr>
              <w:br/>
              <w:t>• 24-часовая работа котла (ежедневно)</w:t>
            </w:r>
            <w:r>
              <w:rPr>
                <w:rFonts w:ascii="Sylfaen" w:hAnsi="Sylfaen" w:cs="Arial"/>
                <w:sz w:val="20"/>
                <w:szCs w:val="20"/>
              </w:rPr>
              <w:br/>
              <w:t>• Эксплуатация оборудования в котельной</w:t>
            </w:r>
            <w:r>
              <w:rPr>
                <w:rFonts w:ascii="Sylfaen" w:hAnsi="Sylfaen" w:cs="Arial"/>
                <w:sz w:val="20"/>
                <w:szCs w:val="20"/>
              </w:rPr>
              <w:br/>
              <w:t>• Представление и принятие:;</w:t>
            </w:r>
            <w:r>
              <w:rPr>
                <w:rFonts w:ascii="Sylfaen" w:hAnsi="Sylfaen" w:cs="Arial"/>
                <w:sz w:val="20"/>
                <w:szCs w:val="20"/>
              </w:rPr>
              <w:br/>
            </w:r>
            <w:r>
              <w:rPr>
                <w:rFonts w:ascii="Sylfaen" w:hAnsi="Sylfaen" w:cs="Arial"/>
                <w:sz w:val="20"/>
                <w:szCs w:val="20"/>
              </w:rPr>
              <w:lastRenderedPageBreak/>
              <w:t>•Проверка и запис параметров котловой воды (давление, температура) один раз каждые 4 часа</w:t>
            </w:r>
            <w:r>
              <w:rPr>
                <w:rFonts w:ascii="Sylfaen" w:hAnsi="Sylfaen" w:cs="Arial"/>
                <w:sz w:val="20"/>
                <w:szCs w:val="20"/>
              </w:rPr>
              <w:br/>
              <w:t>• Проверка котлов, насосов, расширительной емкости  клапанов и вентиль</w:t>
            </w:r>
            <w:r>
              <w:rPr>
                <w:rFonts w:ascii="Sylfaen" w:hAnsi="Sylfaen" w:cs="Arial"/>
                <w:sz w:val="20"/>
                <w:szCs w:val="20"/>
              </w:rPr>
              <w:br/>
              <w:t>• Проверка газового оборудования и трубопроводов, проверка утечки газа</w:t>
            </w:r>
            <w:r>
              <w:rPr>
                <w:rFonts w:ascii="Sylfaen" w:hAnsi="Sylfaen" w:cs="Arial"/>
                <w:sz w:val="20"/>
                <w:szCs w:val="20"/>
              </w:rPr>
              <w:br/>
              <w:t>• Проверка оттока воды из труб в котел для обогрева потребителей</w:t>
            </w:r>
            <w:r>
              <w:rPr>
                <w:rFonts w:ascii="Sylfaen" w:hAnsi="Sylfaen" w:cs="Arial"/>
                <w:sz w:val="20"/>
                <w:szCs w:val="20"/>
              </w:rPr>
              <w:br/>
              <w:t xml:space="preserve">• Проверка вентиляторов, расположенный в котельной.                                                                            4 месяцев </w:t>
            </w:r>
            <w:r w:rsidR="00DB0C94">
              <w:rPr>
                <w:rFonts w:ascii="Sylfaen" w:hAnsi="Sylfaen" w:cs="Arial"/>
                <w:sz w:val="20"/>
                <w:szCs w:val="20"/>
              </w:rPr>
              <w:t xml:space="preserve">по обслуживанию </w:t>
            </w:r>
            <w:r>
              <w:rPr>
                <w:rFonts w:ascii="Sylfaen" w:hAnsi="Sylfaen" w:cs="Arial"/>
                <w:sz w:val="20"/>
                <w:szCs w:val="20"/>
              </w:rPr>
              <w:t>.</w:t>
            </w:r>
          </w:p>
          <w:p w14:paraId="1C17E4A6" w14:textId="5A316210" w:rsidR="00EB7822" w:rsidRPr="00003FAD" w:rsidRDefault="00EB7822" w:rsidP="00EB7822">
            <w:pPr>
              <w:widowControl w:val="0"/>
              <w:spacing w:after="120"/>
              <w:jc w:val="center"/>
              <w:rPr>
                <w:rFonts w:ascii="GHEA Grapalat" w:hAnsi="GHEA Grapalat"/>
                <w:color w:val="000000" w:themeColor="text1"/>
                <w:sz w:val="20"/>
              </w:rPr>
            </w:pPr>
          </w:p>
        </w:tc>
        <w:tc>
          <w:tcPr>
            <w:tcW w:w="1078" w:type="dxa"/>
            <w:vAlign w:val="center"/>
          </w:tcPr>
          <w:p w14:paraId="5BAB781D" w14:textId="57FE7FE6" w:rsidR="00EB7822" w:rsidRPr="00003FAD" w:rsidRDefault="00EB7822" w:rsidP="00EB7822">
            <w:pPr>
              <w:widowControl w:val="0"/>
              <w:spacing w:after="120"/>
              <w:jc w:val="center"/>
              <w:rPr>
                <w:rFonts w:ascii="GHEA Grapalat" w:hAnsi="GHEA Grapalat"/>
                <w:color w:val="000000" w:themeColor="text1"/>
                <w:sz w:val="20"/>
              </w:rPr>
            </w:pPr>
            <w:r w:rsidRPr="00833CF4">
              <w:rPr>
                <w:sz w:val="16"/>
                <w:szCs w:val="16"/>
                <w:lang w:val="hy-AM"/>
              </w:rPr>
              <w:lastRenderedPageBreak/>
              <w:t>драм</w:t>
            </w:r>
          </w:p>
        </w:tc>
        <w:tc>
          <w:tcPr>
            <w:tcW w:w="1052" w:type="dxa"/>
            <w:vAlign w:val="center"/>
          </w:tcPr>
          <w:p w14:paraId="5C2BD922" w14:textId="57C19BF6" w:rsidR="00EB7822" w:rsidRPr="00003FAD" w:rsidRDefault="00EB7822" w:rsidP="00EB7822">
            <w:pPr>
              <w:widowControl w:val="0"/>
              <w:spacing w:after="120"/>
              <w:jc w:val="center"/>
              <w:rPr>
                <w:rFonts w:ascii="GHEA Grapalat" w:hAnsi="GHEA Grapalat"/>
                <w:color w:val="000000" w:themeColor="text1"/>
                <w:sz w:val="20"/>
              </w:rPr>
            </w:pPr>
          </w:p>
        </w:tc>
        <w:tc>
          <w:tcPr>
            <w:tcW w:w="854" w:type="dxa"/>
            <w:vAlign w:val="center"/>
          </w:tcPr>
          <w:p w14:paraId="1935DD13" w14:textId="516E4890" w:rsidR="00EB7822" w:rsidRPr="00003FAD" w:rsidRDefault="00EB7822" w:rsidP="00EB7822">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60" w:type="dxa"/>
          </w:tcPr>
          <w:p w14:paraId="0A45224E" w14:textId="77777777" w:rsidR="00AB0BFB" w:rsidRDefault="00AB0BFB" w:rsidP="00AB0BFB">
            <w:pPr>
              <w:jc w:val="center"/>
              <w:rPr>
                <w:rFonts w:ascii="Sylfaen" w:hAnsi="Sylfaen" w:cs="Arial"/>
                <w:sz w:val="18"/>
                <w:szCs w:val="18"/>
              </w:rPr>
            </w:pPr>
            <w:r>
              <w:rPr>
                <w:rFonts w:ascii="Sylfaen" w:hAnsi="Sylfaen" w:cs="Arial"/>
                <w:sz w:val="18"/>
                <w:szCs w:val="18"/>
              </w:rPr>
              <w:t>Нор Норк административный округ</w:t>
            </w:r>
          </w:p>
          <w:p w14:paraId="426ECEB6" w14:textId="387F3EBA" w:rsidR="00EB7822" w:rsidRPr="00003FAD" w:rsidRDefault="00EB7822" w:rsidP="00EB7822">
            <w:pPr>
              <w:widowControl w:val="0"/>
              <w:spacing w:after="120"/>
              <w:jc w:val="center"/>
              <w:rPr>
                <w:rFonts w:ascii="GHEA Grapalat" w:hAnsi="GHEA Grapalat"/>
                <w:color w:val="000000" w:themeColor="text1"/>
                <w:sz w:val="20"/>
              </w:rPr>
            </w:pPr>
          </w:p>
        </w:tc>
        <w:tc>
          <w:tcPr>
            <w:tcW w:w="1408" w:type="dxa"/>
          </w:tcPr>
          <w:p w14:paraId="4EE34C11" w14:textId="77777777" w:rsidR="00AB0BFB" w:rsidRDefault="00AB0BFB" w:rsidP="00AB0BFB">
            <w:pPr>
              <w:jc w:val="center"/>
              <w:rPr>
                <w:rFonts w:ascii="Sylfaen" w:hAnsi="Sylfaen" w:cs="Arial"/>
                <w:sz w:val="18"/>
                <w:szCs w:val="18"/>
              </w:rPr>
            </w:pPr>
            <w:r>
              <w:rPr>
                <w:rFonts w:ascii="Sylfaen" w:hAnsi="Sylfaen" w:cs="Arial"/>
                <w:sz w:val="18"/>
                <w:szCs w:val="18"/>
              </w:rPr>
              <w:t>С даты вступления в силу Договора/ Соглашения до 25.12.2026 г. включительно.</w:t>
            </w:r>
          </w:p>
          <w:p w14:paraId="2FFCE76C" w14:textId="7E097996" w:rsidR="00EB7822" w:rsidRPr="00003FAD" w:rsidRDefault="00EB7822" w:rsidP="00EB7822">
            <w:pPr>
              <w:widowControl w:val="0"/>
              <w:spacing w:after="120"/>
              <w:jc w:val="center"/>
              <w:rPr>
                <w:rFonts w:ascii="GHEA Grapalat" w:hAnsi="GHEA Grapalat"/>
                <w:color w:val="000000" w:themeColor="text1"/>
                <w:sz w:val="20"/>
              </w:rPr>
            </w:pP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BC801A7"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6F868EC8"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348B515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01B0248A"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0CB6FDC1"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AB0BFB">
        <w:rPr>
          <w:rFonts w:ascii="GHEA Grapalat" w:hAnsi="GHEA Grapalat"/>
          <w:b/>
          <w:color w:val="000000" w:themeColor="text1"/>
          <w:lang w:val="hy-AM"/>
        </w:rPr>
        <w:t>ԵՔ-ԳՀԾՁԲ-26/3</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AB0BFB" w:rsidRPr="00003FAD" w14:paraId="4030A6CB" w14:textId="77777777" w:rsidTr="00CA2E4A">
        <w:trPr>
          <w:cantSplit/>
          <w:trHeight w:val="1134"/>
          <w:jc w:val="center"/>
        </w:trPr>
        <w:tc>
          <w:tcPr>
            <w:tcW w:w="1998" w:type="dxa"/>
            <w:vAlign w:val="center"/>
          </w:tcPr>
          <w:p w14:paraId="58584ECD" w14:textId="3C8C4A0E" w:rsidR="00AB0BFB" w:rsidRPr="008C4282" w:rsidRDefault="00AB0BFB" w:rsidP="00AB0BFB">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tcPr>
          <w:p w14:paraId="5B1D8B2F" w14:textId="77777777" w:rsidR="00AB0BFB" w:rsidRDefault="00AB0BFB" w:rsidP="00AB0BFB">
            <w:pPr>
              <w:rPr>
                <w:rFonts w:ascii="Arial" w:hAnsi="Arial" w:cs="Arial"/>
                <w:color w:val="000000"/>
                <w:sz w:val="20"/>
                <w:szCs w:val="20"/>
              </w:rPr>
            </w:pPr>
            <w:r>
              <w:rPr>
                <w:rFonts w:ascii="Arial" w:hAnsi="Arial" w:cs="Arial"/>
                <w:color w:val="000000"/>
                <w:sz w:val="20"/>
                <w:szCs w:val="20"/>
              </w:rPr>
              <w:t>50721100/504</w:t>
            </w:r>
          </w:p>
          <w:p w14:paraId="4ED3EBAF" w14:textId="04A8CF18" w:rsidR="00AB0BFB" w:rsidRPr="00477F81" w:rsidRDefault="00AB0BFB" w:rsidP="00AB0BFB">
            <w:pPr>
              <w:widowControl w:val="0"/>
              <w:spacing w:after="120"/>
              <w:jc w:val="center"/>
              <w:rPr>
                <w:rFonts w:ascii="GHEA Grapalat" w:hAnsi="GHEA Grapalat"/>
                <w:color w:val="000000" w:themeColor="text1"/>
                <w:sz w:val="16"/>
              </w:rPr>
            </w:pPr>
          </w:p>
        </w:tc>
        <w:tc>
          <w:tcPr>
            <w:tcW w:w="1800" w:type="dxa"/>
          </w:tcPr>
          <w:p w14:paraId="330587EB" w14:textId="5F2DC732" w:rsidR="00AB0BFB" w:rsidRPr="00477F81" w:rsidRDefault="0017606B" w:rsidP="00AB0BFB">
            <w:pPr>
              <w:widowControl w:val="0"/>
              <w:spacing w:after="120"/>
              <w:jc w:val="center"/>
              <w:rPr>
                <w:rFonts w:ascii="GHEA Grapalat" w:hAnsi="GHEA Grapalat"/>
                <w:color w:val="000000" w:themeColor="text1"/>
                <w:sz w:val="20"/>
                <w:szCs w:val="20"/>
                <w:lang w:val="hy-AM"/>
              </w:rPr>
            </w:pPr>
            <w:r w:rsidRPr="00B453F7">
              <w:rPr>
                <w:b/>
              </w:rPr>
              <w:t>услуг</w:t>
            </w:r>
            <w:r w:rsidRPr="00B453F7">
              <w:rPr>
                <w:b/>
                <w:lang w:val="hy-AM"/>
              </w:rPr>
              <w:t xml:space="preserve">  </w:t>
            </w:r>
            <w:r w:rsidRPr="00B453F7">
              <w:rPr>
                <w:b/>
              </w:rPr>
              <w:t xml:space="preserve"> </w:t>
            </w:r>
            <w:r w:rsidR="00DB0C94">
              <w:rPr>
                <w:b/>
              </w:rPr>
              <w:t xml:space="preserve">по обслуживанию </w:t>
            </w:r>
            <w:r w:rsidRPr="0017606B">
              <w:rPr>
                <w:b/>
              </w:rPr>
              <w:t xml:space="preserve"> и эксплуатации котельной административного здания административного района Нор Норк г.Ереван</w:t>
            </w:r>
          </w:p>
        </w:tc>
        <w:tc>
          <w:tcPr>
            <w:tcW w:w="630" w:type="dxa"/>
            <w:vAlign w:val="center"/>
          </w:tcPr>
          <w:p w14:paraId="763C190F" w14:textId="0193D555" w:rsidR="00AB0BFB" w:rsidRPr="00003FAD" w:rsidRDefault="00AB0BFB" w:rsidP="00AB0BFB">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7C85EF37"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AB0BFB">
        <w:rPr>
          <w:rFonts w:ascii="GHEA Grapalat" w:hAnsi="GHEA Grapalat"/>
          <w:b/>
          <w:color w:val="000000" w:themeColor="text1"/>
          <w:sz w:val="22"/>
          <w:szCs w:val="22"/>
          <w:lang w:val="hy-AM"/>
        </w:rPr>
        <w:t>ԵՔ-ԳՀԾՁԲ-26/3</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119DBE2F"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AB0BFB">
        <w:rPr>
          <w:rFonts w:ascii="GHEA Grapalat" w:hAnsi="GHEA Grapalat"/>
          <w:b/>
          <w:color w:val="000000" w:themeColor="text1"/>
          <w:sz w:val="22"/>
          <w:szCs w:val="22"/>
          <w:lang w:val="hy-AM"/>
        </w:rPr>
        <w:t>ԵՔ-ԳՀԾՁԲ-26/3</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6E84E5A8"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AB0BFB">
        <w:rPr>
          <w:rFonts w:ascii="GHEA Grapalat" w:hAnsi="GHEA Grapalat"/>
          <w:b/>
          <w:color w:val="000000" w:themeColor="text1"/>
          <w:sz w:val="22"/>
          <w:szCs w:val="22"/>
          <w:lang w:val="hy-AM"/>
        </w:rPr>
        <w:t>ԵՔ-ԳՀԾՁԲ-26/3</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4EE50" w14:textId="77777777" w:rsidR="00E16911" w:rsidRDefault="00E16911">
      <w:r>
        <w:separator/>
      </w:r>
    </w:p>
  </w:endnote>
  <w:endnote w:type="continuationSeparator" w:id="0">
    <w:p w14:paraId="53064E1B" w14:textId="77777777" w:rsidR="00E16911" w:rsidRDefault="00E16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392DD" w14:textId="77777777" w:rsidR="00E16911" w:rsidRDefault="00E16911">
      <w:r>
        <w:separator/>
      </w:r>
    </w:p>
  </w:footnote>
  <w:footnote w:type="continuationSeparator" w:id="0">
    <w:p w14:paraId="39470DC9" w14:textId="77777777" w:rsidR="00E16911" w:rsidRDefault="00E16911">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4"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2"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4"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8"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4"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8"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6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1"/>
  </w:num>
  <w:num w:numId="2" w16cid:durableId="2128042859">
    <w:abstractNumId w:val="21"/>
  </w:num>
  <w:num w:numId="3" w16cid:durableId="1428579617">
    <w:abstractNumId w:val="47"/>
  </w:num>
  <w:num w:numId="4" w16cid:durableId="1298604260">
    <w:abstractNumId w:val="35"/>
  </w:num>
  <w:num w:numId="5" w16cid:durableId="1567646177">
    <w:abstractNumId w:val="59"/>
  </w:num>
  <w:num w:numId="6" w16cid:durableId="1349524882">
    <w:abstractNumId w:val="51"/>
    <w:lvlOverride w:ilvl="0">
      <w:startOverride w:val="1"/>
    </w:lvlOverride>
    <w:lvlOverride w:ilvl="1"/>
    <w:lvlOverride w:ilvl="2"/>
    <w:lvlOverride w:ilvl="3"/>
    <w:lvlOverride w:ilvl="4"/>
    <w:lvlOverride w:ilvl="5"/>
    <w:lvlOverride w:ilvl="6"/>
    <w:lvlOverride w:ilvl="7"/>
    <w:lvlOverride w:ilvl="8"/>
  </w:num>
  <w:num w:numId="7" w16cid:durableId="19672778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2"/>
  </w:num>
  <w:num w:numId="10" w16cid:durableId="1811288597">
    <w:abstractNumId w:val="13"/>
  </w:num>
  <w:num w:numId="11" w16cid:durableId="581529777">
    <w:abstractNumId w:val="17"/>
  </w:num>
  <w:num w:numId="12" w16cid:durableId="894899526">
    <w:abstractNumId w:val="70"/>
  </w:num>
  <w:num w:numId="13" w16cid:durableId="1972249620">
    <w:abstractNumId w:val="63"/>
  </w:num>
  <w:num w:numId="14" w16cid:durableId="2129621796">
    <w:abstractNumId w:val="27"/>
  </w:num>
  <w:num w:numId="15" w16cid:durableId="843664480">
    <w:abstractNumId w:val="66"/>
  </w:num>
  <w:num w:numId="16" w16cid:durableId="1398088984">
    <w:abstractNumId w:val="33"/>
  </w:num>
  <w:num w:numId="17" w16cid:durableId="234316771">
    <w:abstractNumId w:val="14"/>
  </w:num>
  <w:num w:numId="18" w16cid:durableId="1663850623">
    <w:abstractNumId w:val="1"/>
  </w:num>
  <w:num w:numId="19" w16cid:durableId="1690832117">
    <w:abstractNumId w:val="37"/>
  </w:num>
  <w:num w:numId="20" w16cid:durableId="1014498368">
    <w:abstractNumId w:val="37"/>
  </w:num>
  <w:num w:numId="21" w16cid:durableId="6756964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3"/>
  </w:num>
  <w:num w:numId="23" w16cid:durableId="1298300558">
    <w:abstractNumId w:val="16"/>
  </w:num>
  <w:num w:numId="24" w16cid:durableId="676688734">
    <w:abstractNumId w:val="46"/>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2"/>
  </w:num>
  <w:num w:numId="31" w16cid:durableId="185487216">
    <w:abstractNumId w:val="56"/>
  </w:num>
  <w:num w:numId="32" w16cid:durableId="1117748611">
    <w:abstractNumId w:val="55"/>
  </w:num>
  <w:num w:numId="33" w16cid:durableId="1028943160">
    <w:abstractNumId w:val="67"/>
  </w:num>
  <w:num w:numId="34" w16cid:durableId="779832878">
    <w:abstractNumId w:val="60"/>
  </w:num>
  <w:num w:numId="35" w16cid:durableId="1657369461">
    <w:abstractNumId w:val="2"/>
  </w:num>
  <w:num w:numId="36" w16cid:durableId="1098864782">
    <w:abstractNumId w:val="24"/>
  </w:num>
  <w:num w:numId="37" w16cid:durableId="103817440">
    <w:abstractNumId w:val="64"/>
  </w:num>
  <w:num w:numId="38" w16cid:durableId="1573808472">
    <w:abstractNumId w:val="20"/>
  </w:num>
  <w:num w:numId="39" w16cid:durableId="1733427411">
    <w:abstractNumId w:val="38"/>
  </w:num>
  <w:num w:numId="40" w16cid:durableId="1179077506">
    <w:abstractNumId w:val="43"/>
  </w:num>
  <w:num w:numId="41" w16cid:durableId="546382782">
    <w:abstractNumId w:val="31"/>
  </w:num>
  <w:num w:numId="42" w16cid:durableId="474564424">
    <w:abstractNumId w:val="18"/>
  </w:num>
  <w:num w:numId="43" w16cid:durableId="1316453186">
    <w:abstractNumId w:val="10"/>
  </w:num>
  <w:num w:numId="44" w16cid:durableId="1934509500">
    <w:abstractNumId w:val="49"/>
  </w:num>
  <w:num w:numId="45" w16cid:durableId="1915123084">
    <w:abstractNumId w:val="28"/>
  </w:num>
  <w:num w:numId="46" w16cid:durableId="242296832">
    <w:abstractNumId w:val="45"/>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6"/>
  </w:num>
  <w:num w:numId="49" w16cid:durableId="350960511">
    <w:abstractNumId w:val="40"/>
  </w:num>
  <w:num w:numId="50" w16cid:durableId="1656641535">
    <w:abstractNumId w:val="39"/>
  </w:num>
  <w:num w:numId="51" w16cid:durableId="1394885338">
    <w:abstractNumId w:val="5"/>
  </w:num>
  <w:num w:numId="52" w16cid:durableId="431586154">
    <w:abstractNumId w:val="52"/>
  </w:num>
  <w:num w:numId="53" w16cid:durableId="1873423739">
    <w:abstractNumId w:val="61"/>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1"/>
  </w:num>
  <w:num w:numId="59" w16cid:durableId="202600681">
    <w:abstractNumId w:val="69"/>
  </w:num>
  <w:num w:numId="60" w16cid:durableId="920605103">
    <w:abstractNumId w:val="57"/>
  </w:num>
  <w:num w:numId="61" w16cid:durableId="476148632">
    <w:abstractNumId w:val="3"/>
  </w:num>
  <w:num w:numId="62" w16cid:durableId="957447502">
    <w:abstractNumId w:val="32"/>
  </w:num>
  <w:num w:numId="63" w16cid:durableId="1282763067">
    <w:abstractNumId w:val="41"/>
  </w:num>
  <w:num w:numId="64" w16cid:durableId="311641194">
    <w:abstractNumId w:val="50"/>
  </w:num>
  <w:num w:numId="65" w16cid:durableId="1513302455">
    <w:abstractNumId w:val="26"/>
  </w:num>
  <w:num w:numId="66" w16cid:durableId="649870280">
    <w:abstractNumId w:val="30"/>
  </w:num>
  <w:num w:numId="67" w16cid:durableId="1819566551">
    <w:abstractNumId w:val="48"/>
  </w:num>
  <w:num w:numId="68" w16cid:durableId="1838114908">
    <w:abstractNumId w:val="22"/>
  </w:num>
  <w:num w:numId="69" w16cid:durableId="1624995276">
    <w:abstractNumId w:val="58"/>
  </w:num>
  <w:num w:numId="70" w16cid:durableId="285507571">
    <w:abstractNumId w:val="34"/>
  </w:num>
  <w:num w:numId="71" w16cid:durableId="1139884430">
    <w:abstractNumId w:val="15"/>
  </w:num>
  <w:num w:numId="72" w16cid:durableId="1520198090">
    <w:abstractNumId w:val="12"/>
  </w:num>
  <w:num w:numId="73" w16cid:durableId="8979383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5"/>
  </w:num>
  <w:num w:numId="77" w16cid:durableId="776287759">
    <w:abstractNumId w:val="23"/>
  </w:num>
  <w:num w:numId="78" w16cid:durableId="1155606522">
    <w:abstractNumId w:val="44"/>
  </w:num>
  <w:num w:numId="79" w16cid:durableId="873270353">
    <w:abstractNumId w:val="68"/>
  </w:num>
  <w:num w:numId="80" w16cid:durableId="1525947188">
    <w:abstractNumId w:val="5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3104</TotalTime>
  <Pages>86</Pages>
  <Words>20305</Words>
  <Characters>115742</Characters>
  <Application>Microsoft Office Word</Application>
  <DocSecurity>0</DocSecurity>
  <Lines>964</Lines>
  <Paragraphs>271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135776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1832</cp:revision>
  <cp:lastPrinted>2018-02-16T07:12:00Z</cp:lastPrinted>
  <dcterms:created xsi:type="dcterms:W3CDTF">2019-10-28T07:04:00Z</dcterms:created>
  <dcterms:modified xsi:type="dcterms:W3CDTF">2025-11-20T11:34:00Z</dcterms:modified>
</cp:coreProperties>
</file>